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E6FAC34" w14:textId="77777777">
        <w:tc>
          <w:tcPr>
            <w:tcW w:w="1620" w:type="dxa"/>
            <w:tcBorders>
              <w:bottom w:val="single" w:sz="4" w:space="0" w:color="auto"/>
            </w:tcBorders>
            <w:shd w:val="clear" w:color="auto" w:fill="FFFFFF"/>
            <w:vAlign w:val="center"/>
          </w:tcPr>
          <w:p w14:paraId="2234907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596FB19" w14:textId="631D6DC6" w:rsidR="00152993" w:rsidRDefault="00B66F7D">
            <w:pPr>
              <w:pStyle w:val="Header"/>
            </w:pPr>
            <w:hyperlink r:id="rId7" w:history="1">
              <w:r w:rsidR="002E17AA" w:rsidRPr="0069235A">
                <w:rPr>
                  <w:rStyle w:val="Hyperlink"/>
                </w:rPr>
                <w:t>1235</w:t>
              </w:r>
            </w:hyperlink>
          </w:p>
        </w:tc>
        <w:tc>
          <w:tcPr>
            <w:tcW w:w="900" w:type="dxa"/>
            <w:tcBorders>
              <w:bottom w:val="single" w:sz="4" w:space="0" w:color="auto"/>
            </w:tcBorders>
            <w:shd w:val="clear" w:color="auto" w:fill="FFFFFF"/>
            <w:vAlign w:val="center"/>
          </w:tcPr>
          <w:p w14:paraId="1C2BCE11" w14:textId="77777777" w:rsidR="00152993" w:rsidRDefault="00EE6681">
            <w:pPr>
              <w:pStyle w:val="Header"/>
            </w:pPr>
            <w:r>
              <w:t>N</w:t>
            </w:r>
            <w:r w:rsidR="00152993">
              <w:t>PRR Title</w:t>
            </w:r>
          </w:p>
        </w:tc>
        <w:tc>
          <w:tcPr>
            <w:tcW w:w="6660" w:type="dxa"/>
            <w:tcBorders>
              <w:bottom w:val="single" w:sz="4" w:space="0" w:color="auto"/>
            </w:tcBorders>
            <w:vAlign w:val="center"/>
          </w:tcPr>
          <w:p w14:paraId="578D2FCD" w14:textId="7F5CDFA5" w:rsidR="00152993" w:rsidRDefault="00E41357">
            <w:pPr>
              <w:pStyle w:val="Header"/>
            </w:pPr>
            <w:r w:rsidRPr="00E41357">
              <w:t>Dispatchable Reliability Reserve Service as a Stand-Alone Ancillary Service</w:t>
            </w:r>
          </w:p>
        </w:tc>
      </w:tr>
      <w:tr w:rsidR="00152993" w14:paraId="17DEC8E5" w14:textId="77777777">
        <w:trPr>
          <w:trHeight w:val="413"/>
        </w:trPr>
        <w:tc>
          <w:tcPr>
            <w:tcW w:w="2880" w:type="dxa"/>
            <w:gridSpan w:val="2"/>
            <w:tcBorders>
              <w:top w:val="nil"/>
              <w:left w:val="nil"/>
              <w:bottom w:val="single" w:sz="4" w:space="0" w:color="auto"/>
              <w:right w:val="nil"/>
            </w:tcBorders>
            <w:vAlign w:val="center"/>
          </w:tcPr>
          <w:p w14:paraId="7D2E33D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8776A0" w14:textId="77777777" w:rsidR="00152993" w:rsidRDefault="00152993">
            <w:pPr>
              <w:pStyle w:val="NormalArial"/>
            </w:pPr>
          </w:p>
        </w:tc>
      </w:tr>
      <w:tr w:rsidR="00152993" w14:paraId="6AA2F55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8CDBAE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881538" w14:textId="6A1CB860" w:rsidR="00152993" w:rsidRDefault="004077C4">
            <w:pPr>
              <w:pStyle w:val="NormalArial"/>
            </w:pPr>
            <w:r>
              <w:t xml:space="preserve">October </w:t>
            </w:r>
            <w:r w:rsidR="0007624B">
              <w:t>1</w:t>
            </w:r>
            <w:r w:rsidR="002E17AA">
              <w:t>, 2024</w:t>
            </w:r>
          </w:p>
        </w:tc>
      </w:tr>
      <w:tr w:rsidR="00152993" w14:paraId="21B20B8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ABB978" w14:textId="77777777" w:rsidR="00152993" w:rsidRDefault="00152993">
            <w:pPr>
              <w:pStyle w:val="NormalArial"/>
            </w:pPr>
          </w:p>
        </w:tc>
        <w:tc>
          <w:tcPr>
            <w:tcW w:w="7560" w:type="dxa"/>
            <w:gridSpan w:val="2"/>
            <w:tcBorders>
              <w:top w:val="nil"/>
              <w:left w:val="nil"/>
              <w:bottom w:val="nil"/>
              <w:right w:val="nil"/>
            </w:tcBorders>
            <w:vAlign w:val="center"/>
          </w:tcPr>
          <w:p w14:paraId="3EF6EB6A" w14:textId="77777777" w:rsidR="00152993" w:rsidRDefault="00152993">
            <w:pPr>
              <w:pStyle w:val="NormalArial"/>
            </w:pPr>
          </w:p>
        </w:tc>
      </w:tr>
      <w:tr w:rsidR="00152993" w14:paraId="093A73D4" w14:textId="77777777">
        <w:trPr>
          <w:trHeight w:val="440"/>
        </w:trPr>
        <w:tc>
          <w:tcPr>
            <w:tcW w:w="10440" w:type="dxa"/>
            <w:gridSpan w:val="4"/>
            <w:tcBorders>
              <w:top w:val="single" w:sz="4" w:space="0" w:color="auto"/>
            </w:tcBorders>
            <w:shd w:val="clear" w:color="auto" w:fill="FFFFFF"/>
            <w:vAlign w:val="center"/>
          </w:tcPr>
          <w:p w14:paraId="4671724B" w14:textId="77777777" w:rsidR="00152993" w:rsidRDefault="00152993">
            <w:pPr>
              <w:pStyle w:val="Header"/>
              <w:jc w:val="center"/>
            </w:pPr>
            <w:r>
              <w:t>Submitter’s Information</w:t>
            </w:r>
          </w:p>
        </w:tc>
      </w:tr>
      <w:tr w:rsidR="00152993" w14:paraId="5E897D23" w14:textId="77777777">
        <w:trPr>
          <w:trHeight w:val="350"/>
        </w:trPr>
        <w:tc>
          <w:tcPr>
            <w:tcW w:w="2880" w:type="dxa"/>
            <w:gridSpan w:val="2"/>
            <w:shd w:val="clear" w:color="auto" w:fill="FFFFFF"/>
            <w:vAlign w:val="center"/>
          </w:tcPr>
          <w:p w14:paraId="227A318F" w14:textId="77777777" w:rsidR="00152993" w:rsidRPr="00EC55B3" w:rsidRDefault="00152993" w:rsidP="00EC55B3">
            <w:pPr>
              <w:pStyle w:val="Header"/>
            </w:pPr>
            <w:r w:rsidRPr="00EC55B3">
              <w:t>Name</w:t>
            </w:r>
          </w:p>
        </w:tc>
        <w:tc>
          <w:tcPr>
            <w:tcW w:w="7560" w:type="dxa"/>
            <w:gridSpan w:val="2"/>
            <w:vAlign w:val="center"/>
          </w:tcPr>
          <w:p w14:paraId="44CBEE80" w14:textId="2361CCEC" w:rsidR="00152993" w:rsidRDefault="002E17AA">
            <w:pPr>
              <w:pStyle w:val="NormalArial"/>
            </w:pPr>
            <w:r>
              <w:t>Ryan King</w:t>
            </w:r>
          </w:p>
        </w:tc>
      </w:tr>
      <w:tr w:rsidR="00152993" w14:paraId="1A80A80F" w14:textId="77777777">
        <w:trPr>
          <w:trHeight w:val="350"/>
        </w:trPr>
        <w:tc>
          <w:tcPr>
            <w:tcW w:w="2880" w:type="dxa"/>
            <w:gridSpan w:val="2"/>
            <w:shd w:val="clear" w:color="auto" w:fill="FFFFFF"/>
            <w:vAlign w:val="center"/>
          </w:tcPr>
          <w:p w14:paraId="5B92A358" w14:textId="77777777" w:rsidR="00152993" w:rsidRPr="00EC55B3" w:rsidRDefault="00152993" w:rsidP="00EC55B3">
            <w:pPr>
              <w:pStyle w:val="Header"/>
            </w:pPr>
            <w:r w:rsidRPr="00EC55B3">
              <w:t>E-mail Address</w:t>
            </w:r>
          </w:p>
        </w:tc>
        <w:tc>
          <w:tcPr>
            <w:tcW w:w="7560" w:type="dxa"/>
            <w:gridSpan w:val="2"/>
            <w:vAlign w:val="center"/>
          </w:tcPr>
          <w:p w14:paraId="23915BEF" w14:textId="248ED00B" w:rsidR="00152993" w:rsidRDefault="00B66F7D">
            <w:pPr>
              <w:pStyle w:val="NormalArial"/>
            </w:pPr>
            <w:hyperlink r:id="rId8" w:history="1">
              <w:r w:rsidR="002E17AA" w:rsidRPr="00A712FB">
                <w:rPr>
                  <w:rStyle w:val="Hyperlink"/>
                </w:rPr>
                <w:t>ryan.king@ercot.com</w:t>
              </w:r>
            </w:hyperlink>
          </w:p>
        </w:tc>
      </w:tr>
      <w:tr w:rsidR="00152993" w14:paraId="63CE0C45" w14:textId="77777777">
        <w:trPr>
          <w:trHeight w:val="350"/>
        </w:trPr>
        <w:tc>
          <w:tcPr>
            <w:tcW w:w="2880" w:type="dxa"/>
            <w:gridSpan w:val="2"/>
            <w:shd w:val="clear" w:color="auto" w:fill="FFFFFF"/>
            <w:vAlign w:val="center"/>
          </w:tcPr>
          <w:p w14:paraId="54BBFED2" w14:textId="77777777" w:rsidR="00152993" w:rsidRPr="00EC55B3" w:rsidRDefault="00152993" w:rsidP="00EC55B3">
            <w:pPr>
              <w:pStyle w:val="Header"/>
            </w:pPr>
            <w:r w:rsidRPr="00EC55B3">
              <w:t>Company</w:t>
            </w:r>
          </w:p>
        </w:tc>
        <w:tc>
          <w:tcPr>
            <w:tcW w:w="7560" w:type="dxa"/>
            <w:gridSpan w:val="2"/>
            <w:vAlign w:val="center"/>
          </w:tcPr>
          <w:p w14:paraId="4B2BA10B" w14:textId="4DAF4FD3" w:rsidR="00152993" w:rsidRDefault="002E17AA">
            <w:pPr>
              <w:pStyle w:val="NormalArial"/>
            </w:pPr>
            <w:r>
              <w:t>ERCOT</w:t>
            </w:r>
          </w:p>
        </w:tc>
      </w:tr>
      <w:tr w:rsidR="00152993" w14:paraId="4A84E5A0" w14:textId="77777777">
        <w:trPr>
          <w:trHeight w:val="350"/>
        </w:trPr>
        <w:tc>
          <w:tcPr>
            <w:tcW w:w="2880" w:type="dxa"/>
            <w:gridSpan w:val="2"/>
            <w:tcBorders>
              <w:bottom w:val="single" w:sz="4" w:space="0" w:color="auto"/>
            </w:tcBorders>
            <w:shd w:val="clear" w:color="auto" w:fill="FFFFFF"/>
            <w:vAlign w:val="center"/>
          </w:tcPr>
          <w:p w14:paraId="72B994C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48D445F" w14:textId="72A1B810" w:rsidR="00152993" w:rsidRDefault="002E17AA">
            <w:pPr>
              <w:pStyle w:val="NormalArial"/>
            </w:pPr>
            <w:r>
              <w:t>512-944-7706</w:t>
            </w:r>
          </w:p>
        </w:tc>
      </w:tr>
      <w:tr w:rsidR="00152993" w14:paraId="398B892A" w14:textId="77777777">
        <w:trPr>
          <w:trHeight w:val="350"/>
        </w:trPr>
        <w:tc>
          <w:tcPr>
            <w:tcW w:w="2880" w:type="dxa"/>
            <w:gridSpan w:val="2"/>
            <w:shd w:val="clear" w:color="auto" w:fill="FFFFFF"/>
            <w:vAlign w:val="center"/>
          </w:tcPr>
          <w:p w14:paraId="676A014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8C06FBD" w14:textId="77777777" w:rsidR="00152993" w:rsidRDefault="00152993">
            <w:pPr>
              <w:pStyle w:val="NormalArial"/>
            </w:pPr>
          </w:p>
        </w:tc>
      </w:tr>
      <w:tr w:rsidR="00075A94" w14:paraId="31772342" w14:textId="77777777">
        <w:trPr>
          <w:trHeight w:val="350"/>
        </w:trPr>
        <w:tc>
          <w:tcPr>
            <w:tcW w:w="2880" w:type="dxa"/>
            <w:gridSpan w:val="2"/>
            <w:tcBorders>
              <w:bottom w:val="single" w:sz="4" w:space="0" w:color="auto"/>
            </w:tcBorders>
            <w:shd w:val="clear" w:color="auto" w:fill="FFFFFF"/>
            <w:vAlign w:val="center"/>
          </w:tcPr>
          <w:p w14:paraId="3919F2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788445" w14:textId="7F1297BA" w:rsidR="00075A94" w:rsidRDefault="0069235A">
            <w:pPr>
              <w:pStyle w:val="NormalArial"/>
            </w:pPr>
            <w:r>
              <w:t>Not applicable</w:t>
            </w:r>
          </w:p>
        </w:tc>
      </w:tr>
    </w:tbl>
    <w:p w14:paraId="39AAB57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1357" w14:paraId="704BB08B" w14:textId="77777777" w:rsidTr="00023E93">
        <w:trPr>
          <w:trHeight w:val="350"/>
        </w:trPr>
        <w:tc>
          <w:tcPr>
            <w:tcW w:w="10440" w:type="dxa"/>
            <w:tcBorders>
              <w:bottom w:val="single" w:sz="4" w:space="0" w:color="auto"/>
            </w:tcBorders>
            <w:shd w:val="clear" w:color="auto" w:fill="FFFFFF"/>
            <w:vAlign w:val="center"/>
          </w:tcPr>
          <w:p w14:paraId="2C19AE97" w14:textId="6B6BB2A3" w:rsidR="00E41357" w:rsidRDefault="00E41357" w:rsidP="00023E93">
            <w:pPr>
              <w:pStyle w:val="Header"/>
              <w:jc w:val="center"/>
            </w:pPr>
            <w:r>
              <w:t>Comments</w:t>
            </w:r>
          </w:p>
        </w:tc>
      </w:tr>
    </w:tbl>
    <w:p w14:paraId="45ECD7DC" w14:textId="77777777" w:rsidR="004077C4" w:rsidRDefault="004077C4" w:rsidP="004077C4">
      <w:pPr>
        <w:pStyle w:val="NormalArial"/>
        <w:spacing w:before="120" w:after="120"/>
        <w:jc w:val="both"/>
      </w:pPr>
      <w:r>
        <w:t xml:space="preserve">ERCOT has filed these comments as a response to feedback from the Independent Market Monitor (IMM) on the shape of the Ancillary Service Demand Curve (ASDC) for the Dispatchable Reliability Reserve Service (DRRS), as reflected in their </w:t>
      </w:r>
      <w:hyperlink r:id="rId9">
        <w:r w:rsidRPr="1829292D">
          <w:rPr>
            <w:rStyle w:val="Hyperlink"/>
          </w:rPr>
          <w:t>comments</w:t>
        </w:r>
      </w:hyperlink>
      <w:r>
        <w:t xml:space="preserve"> posted on September 11, 2024, and following discussions with stakeholders during working group meetings on September 24 and 27, 2024.  </w:t>
      </w:r>
    </w:p>
    <w:p w14:paraId="741174A9" w14:textId="2835C016" w:rsidR="004077C4" w:rsidRPr="00A04367" w:rsidRDefault="004077C4" w:rsidP="004077C4">
      <w:pPr>
        <w:pStyle w:val="NormalArial"/>
        <w:spacing w:before="120" w:after="120"/>
        <w:jc w:val="both"/>
      </w:pPr>
      <w:r>
        <w:t xml:space="preserve">In its original filing of Nodal Protocol Revision Request (NPRR) 1235, ERCOT staff proposed an ASDC for DRRS that consisted of a flat curve with a constant value equal to $150/MWh.  The value of $150/MWh was derived in reference to the ASDC for Non-Spinning Reserve (Non-Spin) expected with the implementation of Real-Time Co-optimization of energy and Ancillary Services (RTC), specifically the price point at which the ASDC for Non-Spin would typically start.  The IMM filed comments suggesting that a sloped ASDC would be beneficial and better reflect the marginal reliability value of procuring DRRS in the Day-Ahead Market (DAM).  </w:t>
      </w:r>
    </w:p>
    <w:p w14:paraId="39AB6F77" w14:textId="0B7F1592" w:rsidR="004077C4" w:rsidRPr="00A04367" w:rsidRDefault="004077C4" w:rsidP="004077C4">
      <w:pPr>
        <w:pStyle w:val="NormalArial"/>
        <w:spacing w:before="120" w:after="120"/>
        <w:jc w:val="both"/>
      </w:pPr>
      <w:r>
        <w:t xml:space="preserve">ERCOT staff believes this point has merit and is proposing a change to the NPRR language that governs the shape of the DRRS ASDC.  Specifically, ERCOT is proposing paragraph (8) of Section 4.4.12, </w:t>
      </w:r>
      <w:r w:rsidRPr="004077C4">
        <w:t>Determination of Ancillary Service Demand Curves for the Day-Ahead Market and Real-Time Market</w:t>
      </w:r>
      <w:r>
        <w:t>, as follows:</w:t>
      </w:r>
    </w:p>
    <w:p w14:paraId="2D93D483" w14:textId="77777777" w:rsidR="004077C4" w:rsidRPr="00A04367" w:rsidRDefault="004077C4" w:rsidP="004077C4">
      <w:pPr>
        <w:pStyle w:val="NormalArial"/>
        <w:spacing w:before="120" w:after="120"/>
        <w:ind w:left="720"/>
        <w:jc w:val="both"/>
      </w:pPr>
      <w:r>
        <w:t>“</w:t>
      </w:r>
      <w:r w:rsidRPr="00863FCB">
        <w:t xml:space="preserve">The ASDC for DRRS will only be used in the DAM.  </w:t>
      </w:r>
      <w:r>
        <w:t>The ASDC will have a linear ramp with a starting point of $150/MWh at 0 MW and an ending point of $0/MWh at the MW value equal to the Ancillary Service Plan for DRRS for a given Operating Hour.”</w:t>
      </w:r>
    </w:p>
    <w:p w14:paraId="66239237" w14:textId="256B3D02" w:rsidR="004077C4" w:rsidRDefault="004077C4" w:rsidP="004077C4">
      <w:pPr>
        <w:pStyle w:val="NormalArial"/>
        <w:spacing w:before="120" w:after="120"/>
        <w:jc w:val="both"/>
      </w:pPr>
      <w:r>
        <w:t>While this ASDC is not explicitly derived from a “marginal reliability” value, its shape is simple to derive and understand and provides the benefits as described in the IMM’s comments.</w:t>
      </w:r>
    </w:p>
    <w:p w14:paraId="30083B46" w14:textId="0CD8A57A" w:rsidR="00BD7258" w:rsidRDefault="004077C4" w:rsidP="004077C4">
      <w:pPr>
        <w:pStyle w:val="NormalArial"/>
        <w:spacing w:before="120" w:after="120"/>
        <w:jc w:val="both"/>
      </w:pPr>
      <w:r>
        <w:lastRenderedPageBreak/>
        <w:t>ERCOT looks forward to discussing these comments at the next Wholesale Market Subcommittee (WMS) meeting on October 7,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F1DFBC" w14:textId="77777777" w:rsidTr="00B5080A">
        <w:trPr>
          <w:trHeight w:val="350"/>
        </w:trPr>
        <w:tc>
          <w:tcPr>
            <w:tcW w:w="10440" w:type="dxa"/>
            <w:tcBorders>
              <w:bottom w:val="single" w:sz="4" w:space="0" w:color="auto"/>
            </w:tcBorders>
            <w:shd w:val="clear" w:color="auto" w:fill="FFFFFF"/>
            <w:vAlign w:val="center"/>
          </w:tcPr>
          <w:p w14:paraId="46D6AE84" w14:textId="77777777" w:rsidR="00BD7258" w:rsidRDefault="00BD7258" w:rsidP="00B5080A">
            <w:pPr>
              <w:pStyle w:val="Header"/>
              <w:jc w:val="center"/>
            </w:pPr>
            <w:r>
              <w:t>Revised Cover Page Language</w:t>
            </w:r>
          </w:p>
        </w:tc>
      </w:tr>
    </w:tbl>
    <w:p w14:paraId="6A9C7C1F" w14:textId="58601322" w:rsidR="00684F52" w:rsidRPr="0007624B" w:rsidRDefault="0069235A" w:rsidP="0007624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4F52" w14:paraId="4AEE47C3" w14:textId="77777777" w:rsidTr="009C0551">
        <w:trPr>
          <w:trHeight w:val="350"/>
        </w:trPr>
        <w:tc>
          <w:tcPr>
            <w:tcW w:w="10440" w:type="dxa"/>
            <w:tcBorders>
              <w:bottom w:val="single" w:sz="4" w:space="0" w:color="auto"/>
            </w:tcBorders>
            <w:shd w:val="clear" w:color="auto" w:fill="FFFFFF"/>
            <w:vAlign w:val="center"/>
          </w:tcPr>
          <w:p w14:paraId="1052936C" w14:textId="77777777" w:rsidR="00684F52" w:rsidRDefault="00684F52" w:rsidP="009C0551">
            <w:pPr>
              <w:pStyle w:val="Header"/>
              <w:jc w:val="center"/>
            </w:pPr>
            <w:r>
              <w:t>Market Rules Notes</w:t>
            </w:r>
          </w:p>
        </w:tc>
      </w:tr>
    </w:tbl>
    <w:p w14:paraId="3243E027" w14:textId="77777777" w:rsidR="00684F52" w:rsidRDefault="00684F52" w:rsidP="00684F5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70FB099D" w14:textId="1650EAC7" w:rsidR="00684F52" w:rsidRDefault="00684F52" w:rsidP="00684F52">
      <w:pPr>
        <w:numPr>
          <w:ilvl w:val="0"/>
          <w:numId w:val="6"/>
        </w:numPr>
        <w:rPr>
          <w:rFonts w:ascii="Arial" w:hAnsi="Arial" w:cs="Arial"/>
        </w:rPr>
      </w:pPr>
      <w:r>
        <w:rPr>
          <w:rFonts w:ascii="Arial" w:hAnsi="Arial" w:cs="Arial"/>
        </w:rPr>
        <w:t xml:space="preserve">NPRR1216, </w:t>
      </w:r>
      <w:r w:rsidRPr="00684F52">
        <w:rPr>
          <w:rFonts w:ascii="Arial" w:hAnsi="Arial" w:cs="Arial"/>
        </w:rPr>
        <w:t>Implementation of Emergency Pricing Program</w:t>
      </w:r>
      <w:r>
        <w:rPr>
          <w:rFonts w:ascii="Arial" w:hAnsi="Arial" w:cs="Arial"/>
        </w:rPr>
        <w:t xml:space="preserve"> (incorporated 10/1/24)</w:t>
      </w:r>
    </w:p>
    <w:p w14:paraId="4A9478EB" w14:textId="3E328548" w:rsidR="00345C25" w:rsidRDefault="00684F52" w:rsidP="00684F52">
      <w:pPr>
        <w:numPr>
          <w:ilvl w:val="1"/>
          <w:numId w:val="6"/>
        </w:numPr>
        <w:rPr>
          <w:rFonts w:ascii="Arial" w:hAnsi="Arial" w:cs="Arial"/>
        </w:rPr>
      </w:pPr>
      <w:r>
        <w:rPr>
          <w:rFonts w:ascii="Arial" w:hAnsi="Arial" w:cs="Arial"/>
        </w:rPr>
        <w:t>Section 4.4.12</w:t>
      </w:r>
    </w:p>
    <w:p w14:paraId="408B5EEF" w14:textId="39B82E25" w:rsidR="00684F52" w:rsidRPr="00684F52" w:rsidRDefault="00684F52" w:rsidP="00684F52">
      <w:pPr>
        <w:numPr>
          <w:ilvl w:val="1"/>
          <w:numId w:val="6"/>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5C1FE8" w14:textId="77777777">
        <w:trPr>
          <w:trHeight w:val="350"/>
        </w:trPr>
        <w:tc>
          <w:tcPr>
            <w:tcW w:w="10440" w:type="dxa"/>
            <w:tcBorders>
              <w:bottom w:val="single" w:sz="4" w:space="0" w:color="auto"/>
            </w:tcBorders>
            <w:shd w:val="clear" w:color="auto" w:fill="FFFFFF"/>
            <w:vAlign w:val="center"/>
          </w:tcPr>
          <w:p w14:paraId="2DD49B72" w14:textId="77777777" w:rsidR="00152993" w:rsidRDefault="00152993">
            <w:pPr>
              <w:pStyle w:val="Header"/>
              <w:jc w:val="center"/>
            </w:pPr>
            <w:r>
              <w:t>Revised Proposed Protocol Language</w:t>
            </w:r>
          </w:p>
        </w:tc>
      </w:tr>
    </w:tbl>
    <w:p w14:paraId="0F08C751" w14:textId="77777777" w:rsidR="000901EC" w:rsidRPr="000901EC" w:rsidRDefault="000901EC" w:rsidP="000901EC">
      <w:pPr>
        <w:keepNext/>
        <w:spacing w:before="240" w:after="240"/>
        <w:outlineLvl w:val="1"/>
        <w:rPr>
          <w:rFonts w:eastAsia="SimSun"/>
          <w:b/>
          <w:szCs w:val="20"/>
        </w:rPr>
      </w:pPr>
      <w:bookmarkStart w:id="0" w:name="_Toc73847662"/>
      <w:bookmarkStart w:id="1" w:name="_Toc118224377"/>
      <w:bookmarkStart w:id="2" w:name="_Toc118909445"/>
      <w:bookmarkStart w:id="3" w:name="_Toc205190238"/>
      <w:r w:rsidRPr="000901EC">
        <w:rPr>
          <w:rFonts w:eastAsia="SimSun"/>
          <w:b/>
          <w:szCs w:val="20"/>
        </w:rPr>
        <w:t>2.1</w:t>
      </w:r>
      <w:r w:rsidRPr="000901EC">
        <w:rPr>
          <w:rFonts w:eastAsia="SimSun"/>
          <w:b/>
          <w:szCs w:val="20"/>
        </w:rPr>
        <w:tab/>
        <w:t>DEFINITIONS</w:t>
      </w:r>
      <w:bookmarkEnd w:id="0"/>
      <w:bookmarkEnd w:id="1"/>
      <w:bookmarkEnd w:id="2"/>
      <w:bookmarkEnd w:id="3"/>
    </w:p>
    <w:p w14:paraId="5ED31FCD" w14:textId="77777777" w:rsidR="000901EC" w:rsidRPr="000901EC" w:rsidRDefault="000901EC" w:rsidP="000901EC">
      <w:pPr>
        <w:spacing w:before="240" w:after="240"/>
        <w:rPr>
          <w:rFonts w:eastAsia="SimSun"/>
          <w:b/>
          <w:bCs/>
        </w:rPr>
      </w:pPr>
      <w:r w:rsidRPr="000901EC">
        <w:rPr>
          <w:rFonts w:eastAsia="SimSun"/>
          <w:b/>
          <w:bCs/>
        </w:rPr>
        <w:t>Ancillary Service Resource Responsibility</w:t>
      </w:r>
      <w:ins w:id="4" w:author="ERCOT" w:date="2024-01-29T16:07:00Z">
        <w:r w:rsidRPr="000901EC">
          <w:rPr>
            <w:rFonts w:eastAsia="SimSun"/>
            <w:b/>
            <w:bCs/>
          </w:rPr>
          <w:t xml:space="preserve"> for Dispatchable Reliability Reserve Service (DRRS)</w:t>
        </w:r>
      </w:ins>
    </w:p>
    <w:p w14:paraId="6477F036" w14:textId="77777777" w:rsidR="000901EC" w:rsidRPr="000901EC" w:rsidRDefault="000901EC" w:rsidP="000901EC">
      <w:pPr>
        <w:spacing w:after="240"/>
        <w:rPr>
          <w:rFonts w:eastAsia="SimSun"/>
        </w:rPr>
      </w:pPr>
      <w:r w:rsidRPr="000901EC">
        <w:rPr>
          <w:rFonts w:eastAsia="SimSun"/>
        </w:rPr>
        <w:t xml:space="preserve">The MW of </w:t>
      </w:r>
      <w:ins w:id="5" w:author="ERCOT" w:date="2024-01-09T09:40:00Z">
        <w:r w:rsidRPr="000901EC">
          <w:rPr>
            <w:rFonts w:eastAsia="SimSun"/>
          </w:rPr>
          <w:t>Dispatchable Reliability Reserve Service (DRRS)</w:t>
        </w:r>
        <w:del w:id="6" w:author="ERCOT" w:date="2024-01-29T16:07:00Z">
          <w:r w:rsidRPr="000901EC">
            <w:rPr>
              <w:rFonts w:eastAsia="SimSun"/>
            </w:rPr>
            <w:delText xml:space="preserve"> </w:delText>
          </w:r>
        </w:del>
      </w:ins>
      <w:del w:id="7" w:author="ERCOT" w:date="2024-01-09T09:39:00Z">
        <w:r w:rsidRPr="000901EC" w:rsidDel="00B476D7">
          <w:rPr>
            <w:rFonts w:eastAsia="SimSun"/>
          </w:rPr>
          <w:delText>an</w:delText>
        </w:r>
      </w:del>
      <w:del w:id="8" w:author="ERCOT" w:date="2024-01-29T16:07:00Z">
        <w:r w:rsidRPr="000901EC">
          <w:rPr>
            <w:rFonts w:eastAsia="SimSun"/>
          </w:rPr>
          <w:delText xml:space="preserve"> Ancillary Service</w:delText>
        </w:r>
      </w:del>
      <w:r w:rsidRPr="000901EC">
        <w:rPr>
          <w:rFonts w:eastAsia="SimSun"/>
        </w:rP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rsidDel="008505EE" w14:paraId="0BD59770" w14:textId="77777777" w:rsidTr="009C0551">
        <w:trPr>
          <w:trHeight w:val="386"/>
          <w:del w:id="9" w:author="ERCOT" w:date="2024-03-19T10:28:00Z"/>
        </w:trPr>
        <w:tc>
          <w:tcPr>
            <w:tcW w:w="9350" w:type="dxa"/>
            <w:shd w:val="pct12" w:color="auto" w:fill="auto"/>
          </w:tcPr>
          <w:p w14:paraId="6847214E" w14:textId="77777777" w:rsidR="000901EC" w:rsidRPr="000901EC" w:rsidDel="008505EE" w:rsidRDefault="000901EC" w:rsidP="000901EC">
            <w:pPr>
              <w:spacing w:before="120" w:after="240"/>
              <w:rPr>
                <w:del w:id="10" w:author="ERCOT" w:date="2024-03-19T10:28:00Z"/>
                <w:rFonts w:eastAsia="SimSun"/>
                <w:b/>
                <w:i/>
                <w:iCs/>
              </w:rPr>
            </w:pPr>
            <w:bookmarkStart w:id="11" w:name="_Toc205190253"/>
            <w:del w:id="12" w:author="ERCOT" w:date="2024-03-19T10:28:00Z">
              <w:r w:rsidRPr="000901EC" w:rsidDel="008505EE">
                <w:rPr>
                  <w:rFonts w:eastAsia="SimSun"/>
                  <w:b/>
                  <w:i/>
                  <w:iCs/>
                </w:rPr>
                <w:delText>[NPRR1013:  Delete the above definition “Ancillary Service Resource Responsibility” upon system implementation of the Real-Time Co-Optimization (RTC) project.]</w:delText>
              </w:r>
            </w:del>
          </w:p>
        </w:tc>
      </w:tr>
    </w:tbl>
    <w:bookmarkEnd w:id="11"/>
    <w:p w14:paraId="1C1F5EF5" w14:textId="77777777" w:rsidR="000901EC" w:rsidRPr="000901EC" w:rsidRDefault="000901EC" w:rsidP="000901EC">
      <w:pPr>
        <w:spacing w:before="240" w:after="240"/>
        <w:rPr>
          <w:ins w:id="13" w:author="ERCOT" w:date="2024-03-15T17:18:00Z"/>
          <w:rFonts w:eastAsia="SimSun"/>
          <w:b/>
          <w:bCs/>
        </w:rPr>
      </w:pPr>
      <w:ins w:id="14" w:author="ERCOT" w:date="2024-03-15T17:17:00Z">
        <w:r w:rsidRPr="000901EC">
          <w:rPr>
            <w:rFonts w:eastAsia="SimSun"/>
            <w:b/>
            <w:bCs/>
          </w:rPr>
          <w:t xml:space="preserve">Ancillary Service Supply Responsibility </w:t>
        </w:r>
      </w:ins>
      <w:ins w:id="15" w:author="ERCOT" w:date="2024-03-15T17:18:00Z">
        <w:r w:rsidRPr="000901EC">
          <w:rPr>
            <w:rFonts w:eastAsia="SimSun"/>
            <w:b/>
            <w:bCs/>
          </w:rPr>
          <w:t>for Dispatchable Reliability Reserve Service (DRRS)</w:t>
        </w:r>
      </w:ins>
    </w:p>
    <w:p w14:paraId="7A8AAA7A" w14:textId="77777777" w:rsidR="000901EC" w:rsidRPr="000901EC" w:rsidRDefault="000901EC" w:rsidP="000901EC">
      <w:pPr>
        <w:spacing w:after="240"/>
        <w:rPr>
          <w:rFonts w:eastAsia="SimSun"/>
        </w:rPr>
      </w:pPr>
      <w:ins w:id="16" w:author="ERCOT" w:date="2024-03-15T17:18:00Z">
        <w:r w:rsidRPr="000901EC">
          <w:rPr>
            <w:rFonts w:eastAsia="SimSun"/>
          </w:rPr>
          <w:t xml:space="preserve">The net amount of </w:t>
        </w:r>
      </w:ins>
      <w:ins w:id="17" w:author="ERCOT" w:date="2024-03-19T13:25:00Z">
        <w:r w:rsidRPr="000901EC">
          <w:rPr>
            <w:rFonts w:eastAsia="SimSun"/>
          </w:rPr>
          <w:t>Dispatchable Reliability Reserve Service (</w:t>
        </w:r>
      </w:ins>
      <w:ins w:id="18" w:author="ERCOT" w:date="2024-03-15T17:18:00Z">
        <w:r w:rsidRPr="000901EC">
          <w:rPr>
            <w:rFonts w:eastAsia="SimSun"/>
          </w:rPr>
          <w:t>DRRS</w:t>
        </w:r>
      </w:ins>
      <w:ins w:id="19" w:author="ERCOT" w:date="2024-03-19T13:25:00Z">
        <w:r w:rsidRPr="000901EC">
          <w:rPr>
            <w:rFonts w:eastAsia="SimSun"/>
          </w:rPr>
          <w:t>)</w:t>
        </w:r>
      </w:ins>
      <w:ins w:id="20" w:author="ERCOT" w:date="2024-03-15T17:18:00Z">
        <w:r w:rsidRPr="000901EC">
          <w:rPr>
            <w:rFonts w:eastAsia="SimSun"/>
          </w:rPr>
          <w:t xml:space="preserve"> that a Qualified Scheduling Entity (QSE) is o</w:t>
        </w:r>
      </w:ins>
      <w:ins w:id="21" w:author="ERCOT" w:date="2024-03-15T17:19:00Z">
        <w:r w:rsidRPr="000901EC">
          <w:rPr>
            <w:rFonts w:eastAsia="SimSun"/>
          </w:rPr>
          <w:t>bligated to provide to ERCOT, by hour and service type.</w:t>
        </w:r>
      </w:ins>
    </w:p>
    <w:p w14:paraId="34BB037B" w14:textId="77777777" w:rsidR="000901EC" w:rsidRPr="000901EC" w:rsidDel="000A63BC" w:rsidRDefault="000901EC" w:rsidP="000901EC">
      <w:pPr>
        <w:spacing w:after="240"/>
        <w:rPr>
          <w:del w:id="22" w:author="ERCOT" w:date="2024-01-29T15:50:00Z"/>
          <w:rFonts w:eastAsia="SimSun"/>
          <w:b/>
          <w:bCs/>
        </w:rPr>
      </w:pPr>
      <w:ins w:id="23" w:author="ERCOT" w:date="2024-01-29T15:51:00Z">
        <w:r w:rsidRPr="000901EC">
          <w:rPr>
            <w:rFonts w:eastAsia="SimSun"/>
            <w:b/>
            <w:bCs/>
          </w:rPr>
          <w:t>Dispatc</w:t>
        </w:r>
      </w:ins>
      <w:ins w:id="24" w:author="ERCOT" w:date="2024-02-21T17:25:00Z">
        <w:r w:rsidRPr="000901EC">
          <w:rPr>
            <w:rFonts w:eastAsia="SimSun"/>
            <w:b/>
            <w:bCs/>
          </w:rPr>
          <w:t>h</w:t>
        </w:r>
      </w:ins>
      <w:ins w:id="25" w:author="ERCOT" w:date="2024-01-29T15:51:00Z">
        <w:r w:rsidRPr="000901EC">
          <w:rPr>
            <w:rFonts w:eastAsia="SimSun"/>
            <w:b/>
            <w:bCs/>
          </w:rPr>
          <w:t>able Reliability Reserve Service (DRRS)</w:t>
        </w:r>
      </w:ins>
      <w:ins w:id="26" w:author="ERCOT" w:date="2024-05-10T08:58:00Z">
        <w:r w:rsidRPr="000901EC">
          <w:rPr>
            <w:rFonts w:eastAsia="SimSun"/>
            <w:b/>
            <w:bCs/>
          </w:rPr>
          <w:t xml:space="preserve"> </w:t>
        </w:r>
      </w:ins>
    </w:p>
    <w:p w14:paraId="05815496" w14:textId="77777777" w:rsidR="000901EC" w:rsidRPr="000901EC" w:rsidRDefault="000901EC" w:rsidP="000901EC">
      <w:pPr>
        <w:spacing w:after="240"/>
        <w:rPr>
          <w:ins w:id="27" w:author="ERCOT" w:date="2024-05-10T16:07:00Z"/>
          <w:rFonts w:eastAsia="SimSun"/>
        </w:rPr>
      </w:pPr>
      <w:bookmarkStart w:id="28" w:name="_Hlk161665448"/>
      <w:ins w:id="29" w:author="ERCOT" w:date="2024-05-10T16:07:00Z">
        <w:r w:rsidRPr="000901EC">
          <w:rPr>
            <w:rFonts w:eastAsia="SimSun"/>
          </w:rPr>
          <w:t>An Ancillary Service that is provided using capacity from a Generation Resource that can be On-Line within two hours and can operate at its High Sustained Limit (HSL) for at least four consecutive hours.  It is a market mechanism designed to manage grid uncertainty while mitigating the need for Reliability Unit Commitment (RUC) instructions.</w:t>
        </w:r>
      </w:ins>
    </w:p>
    <w:p w14:paraId="4D96BC3C" w14:textId="77777777" w:rsidR="000901EC" w:rsidRPr="000901EC" w:rsidRDefault="000901EC" w:rsidP="000901EC">
      <w:pPr>
        <w:keepNext/>
        <w:tabs>
          <w:tab w:val="left" w:pos="900"/>
        </w:tabs>
        <w:spacing w:before="240" w:after="240"/>
        <w:ind w:left="907" w:hanging="907"/>
        <w:outlineLvl w:val="1"/>
        <w:rPr>
          <w:rFonts w:eastAsia="SimSun"/>
          <w:szCs w:val="20"/>
        </w:rPr>
      </w:pPr>
      <w:r w:rsidRPr="000901EC">
        <w:rPr>
          <w:rFonts w:eastAsia="SimSun"/>
          <w:b/>
          <w:szCs w:val="20"/>
        </w:rPr>
        <w:lastRenderedPageBreak/>
        <w:t>Qualified Scheduling Entity (QSE)-Committed Interval</w:t>
      </w:r>
    </w:p>
    <w:p w14:paraId="2AC0170D" w14:textId="77777777" w:rsidR="000901EC" w:rsidRPr="000901EC" w:rsidRDefault="000901EC" w:rsidP="000901EC">
      <w:pPr>
        <w:spacing w:after="240"/>
        <w:rPr>
          <w:rFonts w:eastAsia="SimSun"/>
        </w:rPr>
      </w:pPr>
      <w:r w:rsidRPr="000901EC">
        <w:rPr>
          <w:rFonts w:eastAsia="SimSun"/>
          <w:color w:val="000000"/>
        </w:rPr>
        <w:t xml:space="preserve">A Settlement Interval for which the QSE for a Resource has committed the Resource without a Reliability Unit Commitment (RUC) instruction </w:t>
      </w:r>
      <w:ins w:id="30" w:author="ERCOT" w:date="2024-03-18T14:44:00Z">
        <w:r w:rsidRPr="000901EC">
          <w:rPr>
            <w:rFonts w:eastAsia="SimSun"/>
            <w:color w:val="000000"/>
          </w:rPr>
          <w:t>o</w:t>
        </w:r>
      </w:ins>
      <w:ins w:id="31" w:author="ERCOT" w:date="2024-03-18T14:45:00Z">
        <w:r w:rsidRPr="000901EC">
          <w:rPr>
            <w:rFonts w:eastAsia="SimSun"/>
            <w:color w:val="000000"/>
          </w:rPr>
          <w:t xml:space="preserve">r a deployment for </w:t>
        </w:r>
      </w:ins>
      <w:ins w:id="32" w:author="ERCOT" w:date="2024-03-19T13:23:00Z">
        <w:r w:rsidRPr="000901EC">
          <w:rPr>
            <w:rFonts w:eastAsia="SimSun"/>
            <w:color w:val="000000"/>
          </w:rPr>
          <w:t>Dispatchable Reliability Reserve Service (</w:t>
        </w:r>
      </w:ins>
      <w:ins w:id="33" w:author="ERCOT" w:date="2024-03-18T14:45:00Z">
        <w:r w:rsidRPr="000901EC">
          <w:rPr>
            <w:rFonts w:eastAsia="SimSun"/>
            <w:color w:val="000000"/>
          </w:rPr>
          <w:t>DRRS</w:t>
        </w:r>
      </w:ins>
      <w:ins w:id="34" w:author="ERCOT" w:date="2024-03-19T13:23:00Z">
        <w:r w:rsidRPr="000901EC">
          <w:rPr>
            <w:rFonts w:eastAsia="SimSun"/>
            <w:color w:val="000000"/>
          </w:rPr>
          <w:t>)</w:t>
        </w:r>
      </w:ins>
      <w:ins w:id="35" w:author="ERCOT" w:date="2024-03-18T14:45:00Z">
        <w:r w:rsidRPr="000901EC">
          <w:rPr>
            <w:rFonts w:eastAsia="SimSun"/>
            <w:color w:val="000000"/>
          </w:rPr>
          <w:t xml:space="preserve"> </w:t>
        </w:r>
      </w:ins>
      <w:r w:rsidRPr="000901EC">
        <w:rPr>
          <w:rFonts w:eastAsia="SimSun"/>
          <w:color w:val="000000"/>
        </w:rPr>
        <w:t>to commit it.  For Settlement purposes, a</w:t>
      </w:r>
      <w:r w:rsidRPr="000901EC">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26410B9E" w14:textId="77777777" w:rsidR="000901EC" w:rsidRPr="000901EC" w:rsidRDefault="000901EC" w:rsidP="000901EC">
      <w:pPr>
        <w:spacing w:after="240"/>
        <w:rPr>
          <w:rFonts w:eastAsia="SimSun"/>
        </w:rPr>
      </w:pPr>
      <w:r w:rsidRPr="000901EC">
        <w:rPr>
          <w:rFonts w:eastAsia="SimSun"/>
          <w:b/>
          <w:bCs/>
        </w:rPr>
        <w:t>Reliability Unit Commitment for Additional Capacity (RUCAC)-Hour</w:t>
      </w:r>
      <w:r w:rsidRPr="000901EC">
        <w:rPr>
          <w:rFonts w:eastAsia="SimSun"/>
        </w:rPr>
        <w:t xml:space="preserve"> </w:t>
      </w:r>
    </w:p>
    <w:p w14:paraId="2867613A" w14:textId="77777777" w:rsidR="000901EC" w:rsidRPr="000901EC" w:rsidRDefault="000901EC" w:rsidP="000901EC">
      <w:pPr>
        <w:spacing w:after="240"/>
        <w:rPr>
          <w:rFonts w:eastAsia="SimSun"/>
        </w:rPr>
      </w:pPr>
      <w:r w:rsidRPr="000901EC">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6" w:author="ERCOT" w:date="2024-05-20T15:57:00Z">
        <w:r w:rsidRPr="000901EC">
          <w:rPr>
            <w:rFonts w:eastAsia="SimSun"/>
          </w:rPr>
          <w:t xml:space="preserve"> or DRRS deployed</w:t>
        </w:r>
      </w:ins>
      <w:r w:rsidRPr="000901EC">
        <w:rPr>
          <w:rFonts w:eastAsia="SimSun"/>
        </w:rPr>
        <w:t>.</w:t>
      </w:r>
    </w:p>
    <w:p w14:paraId="2109A3B9" w14:textId="77777777" w:rsidR="000901EC" w:rsidRPr="000901EC" w:rsidRDefault="000901EC" w:rsidP="000901EC">
      <w:pPr>
        <w:spacing w:after="240"/>
        <w:rPr>
          <w:rFonts w:eastAsia="SimSun"/>
          <w:b/>
          <w:bCs/>
        </w:rPr>
      </w:pPr>
      <w:r w:rsidRPr="000901EC">
        <w:rPr>
          <w:rFonts w:eastAsia="SimSun"/>
          <w:b/>
          <w:bCs/>
        </w:rPr>
        <w:t xml:space="preserve">Reliability Unit Commitment for Additional Capacity (RUCAC)-Interval </w:t>
      </w:r>
    </w:p>
    <w:p w14:paraId="09DAA5C9" w14:textId="77777777" w:rsidR="000901EC" w:rsidRPr="000901EC" w:rsidRDefault="000901EC" w:rsidP="000901EC">
      <w:pPr>
        <w:spacing w:after="240"/>
        <w:rPr>
          <w:rFonts w:eastAsia="SimSun"/>
          <w:color w:val="000000"/>
        </w:rPr>
      </w:pPr>
      <w:r w:rsidRPr="000901EC">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37" w:author="ERCOT" w:date="2024-05-20T15:53:00Z">
        <w:r w:rsidRPr="000901EC">
          <w:rPr>
            <w:rFonts w:eastAsia="SimSun"/>
          </w:rPr>
          <w:t xml:space="preserve"> or DRRS deployed</w:t>
        </w:r>
      </w:ins>
      <w:r w:rsidRPr="000901EC">
        <w:rPr>
          <w:rFonts w:eastAsia="SimSun"/>
        </w:rPr>
        <w:t>.</w:t>
      </w:r>
    </w:p>
    <w:p w14:paraId="2416BEA1" w14:textId="77777777" w:rsidR="000901EC" w:rsidRPr="000901EC" w:rsidRDefault="000901EC" w:rsidP="000901EC">
      <w:pPr>
        <w:keepNext/>
        <w:numPr>
          <w:ilvl w:val="1"/>
          <w:numId w:val="0"/>
        </w:numPr>
        <w:spacing w:before="240" w:after="360"/>
        <w:outlineLvl w:val="1"/>
        <w:rPr>
          <w:rFonts w:eastAsia="SimSun"/>
          <w:b/>
          <w:szCs w:val="20"/>
        </w:rPr>
      </w:pPr>
      <w:bookmarkStart w:id="38" w:name="_Toc118224650"/>
      <w:bookmarkStart w:id="39" w:name="_Toc118909718"/>
      <w:bookmarkStart w:id="40" w:name="_Toc205190567"/>
      <w:bookmarkEnd w:id="28"/>
      <w:r w:rsidRPr="000901EC">
        <w:rPr>
          <w:rFonts w:eastAsia="SimSun"/>
          <w:b/>
          <w:szCs w:val="20"/>
        </w:rPr>
        <w:t>2.2</w:t>
      </w:r>
      <w:r w:rsidRPr="000901EC">
        <w:rPr>
          <w:rFonts w:eastAsia="SimSun"/>
          <w:b/>
          <w:szCs w:val="20"/>
        </w:rPr>
        <w:tab/>
        <w:t>ACRONYMS AND ABBREVIATIONS</w:t>
      </w:r>
      <w:bookmarkEnd w:id="38"/>
      <w:bookmarkEnd w:id="39"/>
      <w:bookmarkEnd w:id="40"/>
    </w:p>
    <w:p w14:paraId="179BD938" w14:textId="77777777" w:rsidR="000901EC" w:rsidRPr="000901EC" w:rsidRDefault="000901EC" w:rsidP="000901EC">
      <w:pPr>
        <w:tabs>
          <w:tab w:val="left" w:pos="2160"/>
        </w:tabs>
        <w:rPr>
          <w:ins w:id="41" w:author="ERCOT" w:date="2024-01-08T10:56:00Z"/>
          <w:rFonts w:eastAsia="SimSun"/>
        </w:rPr>
      </w:pPr>
      <w:ins w:id="42" w:author="ERCOT" w:date="2024-01-08T10:56:00Z">
        <w:r w:rsidRPr="000901EC">
          <w:rPr>
            <w:rFonts w:eastAsia="SimSun"/>
            <w:b/>
          </w:rPr>
          <w:t>DRRS</w:t>
        </w:r>
        <w:r w:rsidRPr="000901EC">
          <w:rPr>
            <w:rFonts w:eastAsia="SimSun"/>
            <w:b/>
          </w:rPr>
          <w:tab/>
        </w:r>
        <w:r w:rsidRPr="000901EC">
          <w:rPr>
            <w:rFonts w:eastAsia="SimSun"/>
          </w:rPr>
          <w:t>Dispatchable Reliability Reserve Service</w:t>
        </w:r>
      </w:ins>
    </w:p>
    <w:p w14:paraId="50E8EBB2" w14:textId="77777777" w:rsidR="000901EC" w:rsidRPr="000901EC" w:rsidRDefault="000901EC" w:rsidP="000901EC">
      <w:pPr>
        <w:rPr>
          <w:ins w:id="43" w:author="ERCOT" w:date="2024-01-08T12:59:00Z"/>
          <w:rFonts w:eastAsia="SimSun"/>
        </w:rPr>
      </w:pPr>
    </w:p>
    <w:p w14:paraId="12A6E7E7"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44" w:name="_Toc204048508"/>
      <w:bookmarkStart w:id="45" w:name="_Toc400526095"/>
      <w:bookmarkStart w:id="46" w:name="_Toc405534413"/>
      <w:bookmarkStart w:id="47" w:name="_Toc406570426"/>
      <w:bookmarkStart w:id="48" w:name="_Toc410910578"/>
      <w:bookmarkStart w:id="49" w:name="_Toc411841006"/>
      <w:bookmarkStart w:id="50" w:name="_Toc422146968"/>
      <w:bookmarkStart w:id="51" w:name="_Toc433020564"/>
      <w:bookmarkStart w:id="52" w:name="_Toc437262005"/>
      <w:bookmarkStart w:id="53" w:name="_Toc478375177"/>
      <w:bookmarkStart w:id="54" w:name="_Toc91055053"/>
      <w:bookmarkStart w:id="55" w:name="_Toc135988922"/>
      <w:r w:rsidRPr="000901EC">
        <w:rPr>
          <w:rFonts w:eastAsia="SimSun"/>
          <w:b/>
          <w:bCs/>
          <w:i/>
          <w:szCs w:val="20"/>
        </w:rPr>
        <w:t>3.2.3</w:t>
      </w:r>
      <w:r w:rsidRPr="000901EC">
        <w:rPr>
          <w:rFonts w:eastAsia="SimSun"/>
          <w:b/>
          <w:bCs/>
          <w:i/>
          <w:szCs w:val="20"/>
        </w:rPr>
        <w:tab/>
        <w:t>Short-Term System Adequacy Reports</w:t>
      </w:r>
      <w:bookmarkEnd w:id="44"/>
      <w:bookmarkEnd w:id="45"/>
      <w:bookmarkEnd w:id="46"/>
      <w:bookmarkEnd w:id="47"/>
      <w:bookmarkEnd w:id="48"/>
      <w:bookmarkEnd w:id="49"/>
      <w:bookmarkEnd w:id="50"/>
      <w:bookmarkEnd w:id="51"/>
      <w:bookmarkEnd w:id="52"/>
      <w:bookmarkEnd w:id="53"/>
      <w:bookmarkEnd w:id="54"/>
      <w:bookmarkEnd w:id="55"/>
    </w:p>
    <w:p w14:paraId="281B5366" w14:textId="77777777" w:rsidR="000901EC" w:rsidRPr="000901EC" w:rsidRDefault="000901EC" w:rsidP="000901EC">
      <w:pPr>
        <w:spacing w:after="240"/>
        <w:ind w:left="720" w:hanging="720"/>
        <w:rPr>
          <w:rFonts w:eastAsia="SimSun"/>
          <w:iCs/>
          <w:color w:val="000000"/>
        </w:rPr>
      </w:pPr>
      <w:r w:rsidRPr="000901EC">
        <w:rPr>
          <w:rFonts w:eastAsia="SimSun"/>
          <w:iCs/>
          <w:color w:val="000000"/>
        </w:rPr>
        <w:t>(1)</w:t>
      </w:r>
      <w:r w:rsidRPr="000901EC">
        <w:rPr>
          <w:rFonts w:eastAsia="SimSun"/>
          <w:iCs/>
          <w:color w:val="000000"/>
        </w:rPr>
        <w:tab/>
        <w:t xml:space="preserve">ERCOT shall generate and post short-term adequacy reports on the </w:t>
      </w:r>
      <w:r w:rsidRPr="000901EC">
        <w:rPr>
          <w:rFonts w:eastAsia="SimSun"/>
          <w:iCs/>
          <w:szCs w:val="20"/>
        </w:rPr>
        <w:t>ERCOT website</w:t>
      </w:r>
      <w:r w:rsidRPr="000901EC">
        <w:rPr>
          <w:rFonts w:eastAsia="SimSun"/>
          <w:iCs/>
          <w:color w:val="000000"/>
        </w:rPr>
        <w:t>.  ERCOT shall update these reports hourly following updates to the Seven-Day Load Forecast, except where noted otherwise.  The short-term adequacy reports will provide:</w:t>
      </w:r>
    </w:p>
    <w:p w14:paraId="3B5B38A9" w14:textId="77777777" w:rsidR="000901EC" w:rsidRPr="000901EC" w:rsidRDefault="000901EC" w:rsidP="000901EC">
      <w:pPr>
        <w:spacing w:after="240"/>
        <w:ind w:left="1440" w:hanging="720"/>
        <w:rPr>
          <w:rFonts w:eastAsia="SimSun"/>
          <w:color w:val="000000"/>
          <w:u w:val="double"/>
        </w:rPr>
      </w:pPr>
      <w:r w:rsidRPr="000901EC">
        <w:rPr>
          <w:rFonts w:eastAsia="SimSun"/>
          <w:color w:val="000000"/>
        </w:rPr>
        <w:t>(a)</w:t>
      </w:r>
      <w:r w:rsidRPr="000901EC">
        <w:rPr>
          <w:rFonts w:eastAsia="SimSun"/>
          <w:color w:val="000000"/>
        </w:rPr>
        <w:tab/>
        <w:t>For Generation Resources, the available On-Line Resource capacity for each hour, aggregated by Forecast Zone, using the COP for the first seven days</w:t>
      </w:r>
      <w:r w:rsidRPr="000901EC">
        <w:rPr>
          <w:rFonts w:eastAsia="SimSun"/>
          <w:szCs w:val="20"/>
        </w:rPr>
        <w:t xml:space="preserve"> and considering Resources with a COP Resource Status listed in paragraph (5)(b)(i) of Section 3.9.1, Current Operating Plan (COP) Criteria</w:t>
      </w:r>
      <w:r w:rsidRPr="000901EC">
        <w:rPr>
          <w:rFonts w:eastAsia="SimSun"/>
          <w:color w:val="000000"/>
          <w:u w:val="double"/>
        </w:rPr>
        <w:t>;</w:t>
      </w:r>
    </w:p>
    <w:p w14:paraId="3599859C" w14:textId="77777777" w:rsidR="000901EC" w:rsidRPr="000901EC" w:rsidRDefault="000901EC" w:rsidP="000901EC">
      <w:pPr>
        <w:spacing w:after="240"/>
        <w:ind w:left="1440" w:hanging="720"/>
        <w:rPr>
          <w:rFonts w:eastAsia="SimSun"/>
          <w:color w:val="0000FF"/>
          <w:u w:val="double"/>
        </w:rPr>
      </w:pPr>
      <w:r w:rsidRPr="000901EC">
        <w:rPr>
          <w:rFonts w:eastAsia="SimSun"/>
          <w:szCs w:val="20"/>
        </w:rPr>
        <w:t>(b)</w:t>
      </w:r>
      <w:r w:rsidRPr="000901EC">
        <w:rPr>
          <w:rFonts w:eastAsia="SimSun"/>
          <w:szCs w:val="20"/>
        </w:rPr>
        <w:tab/>
      </w:r>
      <w:r w:rsidRPr="000901EC">
        <w:rPr>
          <w:rFonts w:eastAsia="SimSun"/>
        </w:rPr>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5DA77FD2"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 xml:space="preserve">IRRs with an Outage Scheduler nature of work other than “New Equipment Energization”; </w:t>
      </w:r>
    </w:p>
    <w:p w14:paraId="7DDF866F"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Other Resources with an Outage Scheduler nature of work other than “New Equipment Energization”; and</w:t>
      </w:r>
    </w:p>
    <w:p w14:paraId="033546CA" w14:textId="77777777" w:rsidR="000901EC" w:rsidRPr="000901EC" w:rsidRDefault="000901EC" w:rsidP="000901EC">
      <w:pPr>
        <w:spacing w:after="240"/>
        <w:ind w:left="2160" w:hanging="720"/>
        <w:rPr>
          <w:rFonts w:eastAsia="SimSun"/>
          <w:color w:val="000000"/>
          <w:u w:val="double"/>
        </w:rPr>
      </w:pPr>
      <w:r w:rsidRPr="000901EC">
        <w:rPr>
          <w:rFonts w:eastAsia="SimSun"/>
          <w:szCs w:val="20"/>
        </w:rPr>
        <w:t>(iii)</w:t>
      </w:r>
      <w:r w:rsidRPr="000901EC">
        <w:rPr>
          <w:rFonts w:eastAsia="SimSun"/>
          <w:szCs w:val="20"/>
        </w:rPr>
        <w:tab/>
        <w:t>Resources with an Outage Scheduler nature of work “New Equipment Energization”;</w:t>
      </w:r>
    </w:p>
    <w:p w14:paraId="2DE96D9B" w14:textId="77777777" w:rsidR="000901EC" w:rsidRPr="000901EC" w:rsidRDefault="000901EC" w:rsidP="000901EC">
      <w:pPr>
        <w:spacing w:after="240"/>
        <w:ind w:left="1440" w:hanging="720"/>
        <w:rPr>
          <w:rFonts w:eastAsia="SimSun"/>
          <w:color w:val="000000"/>
        </w:rPr>
      </w:pPr>
      <w:r w:rsidRPr="000901EC">
        <w:rPr>
          <w:rFonts w:eastAsia="SimSun"/>
          <w:color w:val="000000"/>
        </w:rPr>
        <w:t>(c)</w:t>
      </w:r>
      <w:r w:rsidRPr="000901EC">
        <w:rPr>
          <w:rFonts w:eastAsia="SimSun"/>
          <w:color w:val="000000"/>
        </w:rPr>
        <w:tab/>
        <w:t>For Load Resources, the available capacity for each hour aggregated by Forecast Zone, using the COP</w:t>
      </w:r>
      <w:r w:rsidRPr="000901EC">
        <w:rPr>
          <w:rFonts w:eastAsia="SimSun"/>
          <w:szCs w:val="20"/>
        </w:rPr>
        <w:t xml:space="preserve"> for </w:t>
      </w:r>
      <w:r w:rsidRPr="000901EC">
        <w:rPr>
          <w:rFonts w:eastAsia="SimSun"/>
        </w:rPr>
        <w:t>the</w:t>
      </w:r>
      <w:r w:rsidRPr="000901EC">
        <w:rPr>
          <w:rFonts w:eastAsia="SimSun"/>
          <w:szCs w:val="20"/>
        </w:rPr>
        <w:t xml:space="preserve"> first seven days and considering Resources with a COP Resource Status of ONRGL, ONCLR, or ONRL</w:t>
      </w:r>
      <w:r w:rsidRPr="000901EC">
        <w:rPr>
          <w:rFonts w:eastAsia="SimSun"/>
          <w:color w:val="000000"/>
          <w:u w:val="double"/>
        </w:rPr>
        <w:t>;</w:t>
      </w:r>
    </w:p>
    <w:p w14:paraId="6F1E8BF4" w14:textId="77777777" w:rsidR="000901EC" w:rsidRPr="000901EC" w:rsidRDefault="000901EC" w:rsidP="000901EC">
      <w:pPr>
        <w:spacing w:after="240"/>
        <w:ind w:left="1440" w:hanging="720"/>
        <w:rPr>
          <w:rFonts w:eastAsia="SimSun"/>
          <w:color w:val="000000"/>
        </w:rPr>
      </w:pPr>
      <w:r w:rsidRPr="000901EC">
        <w:rPr>
          <w:rFonts w:eastAsia="SimSun"/>
          <w:color w:val="000000"/>
        </w:rPr>
        <w:t>(d)</w:t>
      </w:r>
      <w:r w:rsidRPr="000901EC">
        <w:rPr>
          <w:rFonts w:eastAsia="SimSun"/>
          <w:color w:val="000000"/>
        </w:rPr>
        <w:tab/>
        <w:t>Forecast Demand for each hour described in Section 3.2.2, Demand Forecasts;</w:t>
      </w:r>
    </w:p>
    <w:p w14:paraId="01EC0CC6" w14:textId="77777777" w:rsidR="000901EC" w:rsidRPr="000901EC" w:rsidRDefault="000901EC" w:rsidP="000901EC">
      <w:pPr>
        <w:spacing w:after="240"/>
        <w:ind w:left="1440" w:hanging="720"/>
        <w:rPr>
          <w:rFonts w:eastAsia="SimSun"/>
          <w:color w:val="000000"/>
          <w:szCs w:val="20"/>
          <w:u w:val="double"/>
        </w:rPr>
      </w:pPr>
      <w:r w:rsidRPr="000901EC">
        <w:rPr>
          <w:rFonts w:eastAsia="SimSun"/>
          <w:color w:val="000000"/>
          <w:szCs w:val="20"/>
        </w:rPr>
        <w:t>(e)</w:t>
      </w:r>
      <w:r w:rsidRPr="000901EC">
        <w:rPr>
          <w:rFonts w:eastAsia="SimSun"/>
          <w:color w:val="000000"/>
          <w:szCs w:val="20"/>
        </w:rPr>
        <w:tab/>
        <w:t>For Generation Resources, the available Off-Line Resource capacity that can be started for each hour, aggregated by Forecast Zone, using the COP for the first seven days and considering</w:t>
      </w:r>
      <w:r w:rsidRPr="000901EC">
        <w:rPr>
          <w:rFonts w:eastAsia="SimSun"/>
          <w:szCs w:val="20"/>
        </w:rPr>
        <w:t xml:space="preserve"> Resources with a COP Resource Status of OFF or OFFNS and temporal constraints</w:t>
      </w:r>
      <w:r w:rsidRPr="000901EC">
        <w:rPr>
          <w:rFonts w:eastAsia="SimSun"/>
          <w:color w:val="000000"/>
          <w:szCs w:val="20"/>
        </w:rPr>
        <w:t>; and</w:t>
      </w:r>
    </w:p>
    <w:p w14:paraId="57B2C897" w14:textId="77777777" w:rsidR="000901EC" w:rsidRPr="000901EC" w:rsidRDefault="000901EC" w:rsidP="000901EC">
      <w:pPr>
        <w:spacing w:after="240"/>
        <w:ind w:left="1440" w:hanging="720"/>
        <w:rPr>
          <w:rFonts w:eastAsia="SimSun"/>
          <w:iCs/>
          <w:szCs w:val="20"/>
        </w:rPr>
      </w:pPr>
      <w:r w:rsidRPr="000901EC">
        <w:rPr>
          <w:rFonts w:eastAsia="SimSun"/>
          <w:szCs w:val="20"/>
        </w:rPr>
        <w:t>(</w:t>
      </w:r>
      <w:r w:rsidRPr="000901EC">
        <w:rPr>
          <w:rFonts w:eastAsia="SimSun"/>
          <w:iCs/>
          <w:szCs w:val="20"/>
        </w:rPr>
        <w:t>f)</w:t>
      </w:r>
      <w:r w:rsidRPr="000901EC">
        <w:rPr>
          <w:rFonts w:eastAsia="SimSun"/>
          <w:iCs/>
          <w:szCs w:val="20"/>
        </w:rPr>
        <w:tab/>
        <w:t xml:space="preserve">Following each Hourly Reliability Unit Commitment (HRUC), the available On-Line capacity from </w:t>
      </w:r>
      <w:r w:rsidRPr="000901EC">
        <w:rPr>
          <w:rFonts w:eastAsia="SimSun"/>
          <w:color w:val="000000"/>
          <w:szCs w:val="20"/>
        </w:rPr>
        <w:t>Generation</w:t>
      </w:r>
      <w:r w:rsidRPr="000901EC">
        <w:rPr>
          <w:rFonts w:eastAsia="SimSun"/>
          <w:iCs/>
          <w:szCs w:val="20"/>
        </w:rPr>
        <w:t xml:space="preserve">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00C63FB3"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Direct Current Tie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p>
    <w:p w14:paraId="50865D4A" w14:textId="77777777" w:rsidR="000901EC" w:rsidRPr="000901EC" w:rsidRDefault="000901EC" w:rsidP="000901EC">
      <w:pPr>
        <w:spacing w:after="240"/>
        <w:ind w:left="1440" w:hanging="720"/>
        <w:rPr>
          <w:rFonts w:eastAsia="SimSun"/>
          <w:iCs/>
          <w:szCs w:val="20"/>
        </w:rPr>
      </w:pPr>
      <w:r w:rsidRPr="000901EC">
        <w:rPr>
          <w:rFonts w:eastAsia="SimSun"/>
          <w:iCs/>
          <w:szCs w:val="20"/>
        </w:rPr>
        <w:t>(h)</w:t>
      </w:r>
      <w:r w:rsidRPr="000901EC">
        <w:rPr>
          <w:rFonts w:eastAsia="SimSun"/>
          <w:iCs/>
          <w:szCs w:val="20"/>
        </w:rPr>
        <w:tab/>
        <w:t>The available capacity for reserves for each hour, which will be the available capacity calculated in paragraph (g) above minus the forecasted Demand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05CB64D"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4DB5C09E" w14:textId="77777777" w:rsidR="000901EC" w:rsidRPr="000901EC" w:rsidRDefault="000901EC" w:rsidP="000901EC">
            <w:pPr>
              <w:spacing w:before="120" w:after="240"/>
              <w:rPr>
                <w:rFonts w:eastAsia="SimSun"/>
                <w:b/>
                <w:i/>
              </w:rPr>
            </w:pPr>
            <w:r w:rsidRPr="000901EC">
              <w:rPr>
                <w:rFonts w:eastAsia="SimSun"/>
                <w:b/>
                <w:i/>
              </w:rPr>
              <w:t>[NPRR962, NPRR1007, and NPRR1029:  Replace applicable portions of Section 3.2.3 above with the following upon system implementation for NPRR962 or NPRR1029; or upon system implementation of the Real-Time Co-Optimization (RTC) project for NPRR1007:]</w:t>
            </w:r>
          </w:p>
          <w:p w14:paraId="50AB3F72" w14:textId="77777777" w:rsidR="000901EC" w:rsidRPr="000901EC" w:rsidRDefault="000901EC" w:rsidP="000901EC">
            <w:pPr>
              <w:keepNext/>
              <w:tabs>
                <w:tab w:val="left" w:pos="1080"/>
              </w:tabs>
              <w:spacing w:before="240" w:after="240"/>
              <w:ind w:left="1080" w:hanging="1080"/>
              <w:outlineLvl w:val="2"/>
              <w:rPr>
                <w:rFonts w:eastAsia="SimSun"/>
                <w:b/>
                <w:bCs/>
                <w:i/>
              </w:rPr>
            </w:pPr>
            <w:bookmarkStart w:id="56" w:name="_Toc10017703"/>
            <w:bookmarkStart w:id="57" w:name="_Toc33773534"/>
            <w:bookmarkStart w:id="58" w:name="_Toc38964926"/>
            <w:bookmarkStart w:id="59" w:name="_Toc44313206"/>
            <w:bookmarkStart w:id="60" w:name="_Toc46954735"/>
            <w:bookmarkStart w:id="61" w:name="_Toc49589372"/>
            <w:bookmarkStart w:id="62" w:name="_Toc56671717"/>
            <w:bookmarkStart w:id="63" w:name="_Toc60037258"/>
            <w:bookmarkStart w:id="64" w:name="_Toc65141345"/>
            <w:bookmarkStart w:id="65" w:name="_Toc68163678"/>
            <w:bookmarkStart w:id="66" w:name="_Toc75942402"/>
            <w:bookmarkStart w:id="67" w:name="_Toc94099748"/>
            <w:bookmarkStart w:id="68" w:name="_Toc94100202"/>
            <w:bookmarkStart w:id="69" w:name="_Toc109631721"/>
            <w:bookmarkStart w:id="70" w:name="_Toc110057597"/>
            <w:bookmarkStart w:id="71" w:name="_Toc111272599"/>
            <w:bookmarkStart w:id="72" w:name="_Toc112226051"/>
            <w:bookmarkStart w:id="73" w:name="_Toc121253203"/>
            <w:bookmarkStart w:id="74" w:name="_Toc125014602"/>
            <w:bookmarkStart w:id="75" w:name="_Toc135988923"/>
            <w:r w:rsidRPr="000901EC">
              <w:rPr>
                <w:rFonts w:eastAsia="SimSun"/>
                <w:b/>
                <w:bCs/>
                <w:i/>
              </w:rPr>
              <w:lastRenderedPageBreak/>
              <w:t>3.2.3</w:t>
            </w:r>
            <w:r w:rsidRPr="000901EC">
              <w:rPr>
                <w:rFonts w:eastAsia="SimSun"/>
                <w:b/>
                <w:bCs/>
                <w:i/>
              </w:rPr>
              <w:tab/>
              <w:t>Short-Term System Adequacy Reports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54ADCE48" w14:textId="77777777" w:rsidR="000901EC" w:rsidRPr="000901EC" w:rsidRDefault="000901EC" w:rsidP="000901EC">
            <w:pPr>
              <w:spacing w:after="240"/>
              <w:ind w:left="720" w:hanging="720"/>
              <w:rPr>
                <w:rFonts w:eastAsia="SimSun"/>
                <w:iCs/>
                <w:color w:val="000000"/>
              </w:rPr>
            </w:pPr>
            <w:r w:rsidRPr="000901EC">
              <w:rPr>
                <w:rFonts w:eastAsia="SimSun"/>
                <w:iCs/>
                <w:color w:val="000000"/>
              </w:rPr>
              <w:t>(1)</w:t>
            </w:r>
            <w:r w:rsidRPr="000901EC">
              <w:rPr>
                <w:rFonts w:eastAsia="SimSun"/>
                <w:iCs/>
                <w:color w:val="000000"/>
              </w:rPr>
              <w:tab/>
              <w:t xml:space="preserve">ERCOT shall generate and post short-term adequacy reports on the </w:t>
            </w:r>
            <w:r w:rsidRPr="000901EC">
              <w:rPr>
                <w:rFonts w:eastAsia="SimSun"/>
              </w:rPr>
              <w:t>ERCOT website</w:t>
            </w:r>
            <w:r w:rsidRPr="000901EC">
              <w:rPr>
                <w:rFonts w:eastAsia="SimSun"/>
                <w:iCs/>
                <w:color w:val="000000"/>
              </w:rPr>
              <w:t>.  ERCOT shall update these reports hourly following updates to the Seven-Day Load Forecast, except where noted otherwise.  The short-term adequacy reports will provide:</w:t>
            </w:r>
          </w:p>
          <w:p w14:paraId="2ACF8024" w14:textId="77777777" w:rsidR="000901EC" w:rsidRPr="000901EC" w:rsidRDefault="000901EC" w:rsidP="000901EC">
            <w:pPr>
              <w:spacing w:after="240"/>
              <w:ind w:left="1440" w:hanging="720"/>
              <w:rPr>
                <w:rFonts w:eastAsia="SimSun"/>
                <w:color w:val="000000"/>
              </w:rPr>
            </w:pPr>
            <w:r w:rsidRPr="000901EC">
              <w:rPr>
                <w:rFonts w:eastAsia="SimSun"/>
                <w:color w:val="000000"/>
              </w:rPr>
              <w:t>(a)</w:t>
            </w:r>
            <w:r w:rsidRPr="000901EC">
              <w:rPr>
                <w:rFonts w:eastAsia="SimSun"/>
                <w:color w:val="000000"/>
              </w:rPr>
              <w:tab/>
              <w:t>For Generation Resources, the available On-Line Resource capacity for each hour, aggregated by Forecast Zone, using the COP for the first seven days</w:t>
            </w:r>
            <w:r w:rsidRPr="000901EC">
              <w:rPr>
                <w:rFonts w:eastAsia="SimSun"/>
              </w:rPr>
              <w:t xml:space="preserve"> and considering Resources with a COP Resource Status listed in paragraph (5)(b)(i) of Section 3.9.1, Current Operating Plan (COP) Criteria</w:t>
            </w:r>
            <w:r w:rsidRPr="000901EC">
              <w:rPr>
                <w:rFonts w:eastAsia="SimSun"/>
                <w:color w:val="000000"/>
              </w:rPr>
              <w:t>;</w:t>
            </w:r>
          </w:p>
          <w:p w14:paraId="7573B2B3"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729B841F"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IRRs and the intermittent renewable generation component of each DC-</w:t>
            </w:r>
            <w:r w:rsidRPr="000901EC">
              <w:rPr>
                <w:rFonts w:eastAsia="SimSun"/>
                <w:color w:val="000000"/>
              </w:rPr>
              <w:t>Coupled Resource</w:t>
            </w:r>
            <w:r w:rsidRPr="000901EC">
              <w:rPr>
                <w:rFonts w:eastAsia="SimSun"/>
              </w:rPr>
              <w:t xml:space="preserve"> with an Outage Scheduler nature of work other than “New Equipment Energization”; </w:t>
            </w:r>
          </w:p>
          <w:p w14:paraId="53288648"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Other Resources with an Outage Scheduler nature of work other than “New Equipment Energization”; and</w:t>
            </w:r>
          </w:p>
          <w:p w14:paraId="54B45D15" w14:textId="77777777" w:rsidR="000901EC" w:rsidRPr="000901EC" w:rsidRDefault="000901EC" w:rsidP="000901EC">
            <w:pPr>
              <w:spacing w:after="240"/>
              <w:ind w:left="2160" w:hanging="720"/>
              <w:rPr>
                <w:rFonts w:eastAsia="SimSun"/>
                <w:color w:val="000000"/>
              </w:rPr>
            </w:pPr>
            <w:r w:rsidRPr="000901EC">
              <w:rPr>
                <w:rFonts w:eastAsia="SimSun"/>
              </w:rPr>
              <w:t>(iii)</w:t>
            </w:r>
            <w:r w:rsidRPr="000901EC">
              <w:rPr>
                <w:rFonts w:eastAsia="SimSun"/>
              </w:rPr>
              <w:tab/>
              <w:t>Resources with an Outage Scheduler nature of work “New Equipment Energization”;</w:t>
            </w:r>
          </w:p>
          <w:p w14:paraId="2663E22C" w14:textId="77777777" w:rsidR="000901EC" w:rsidRPr="000901EC" w:rsidRDefault="000901EC" w:rsidP="000901EC">
            <w:pPr>
              <w:spacing w:after="240"/>
              <w:ind w:left="1440" w:hanging="720"/>
              <w:rPr>
                <w:rFonts w:eastAsia="SimSun"/>
                <w:color w:val="000000"/>
              </w:rPr>
            </w:pPr>
            <w:r w:rsidRPr="000901EC">
              <w:rPr>
                <w:rFonts w:eastAsia="SimSun"/>
                <w:color w:val="000000"/>
              </w:rPr>
              <w:t>(c)</w:t>
            </w:r>
            <w:r w:rsidRPr="000901EC">
              <w:rPr>
                <w:rFonts w:eastAsia="SimSun"/>
                <w:color w:val="000000"/>
              </w:rPr>
              <w:tab/>
              <w:t>For Load Resources, the available capacity for each hour aggregated by Forecast Zone, using the COP</w:t>
            </w:r>
            <w:r w:rsidRPr="000901EC">
              <w:rPr>
                <w:rFonts w:eastAsia="SimSun"/>
              </w:rPr>
              <w:t xml:space="preserve"> for the first seven days and considering Resources with a COP Resource Status of ONL</w:t>
            </w:r>
            <w:r w:rsidRPr="000901EC">
              <w:rPr>
                <w:rFonts w:eastAsia="SimSun"/>
                <w:color w:val="000000"/>
              </w:rPr>
              <w:t>;</w:t>
            </w:r>
          </w:p>
          <w:p w14:paraId="60E868E8" w14:textId="77777777" w:rsidR="000901EC" w:rsidRPr="000901EC" w:rsidRDefault="000901EC" w:rsidP="000901EC">
            <w:pPr>
              <w:spacing w:after="240"/>
              <w:ind w:left="1440" w:hanging="720"/>
              <w:rPr>
                <w:rFonts w:eastAsia="SimSun"/>
                <w:color w:val="000000"/>
              </w:rPr>
            </w:pPr>
            <w:r w:rsidRPr="000901EC">
              <w:rPr>
                <w:rFonts w:eastAsia="SimSun"/>
                <w:color w:val="000000"/>
              </w:rPr>
              <w:t>(d)</w:t>
            </w:r>
            <w:r w:rsidRPr="000901EC">
              <w:rPr>
                <w:rFonts w:eastAsia="SimSun"/>
                <w:color w:val="000000"/>
              </w:rPr>
              <w:tab/>
              <w:t>The total capability of Resources available to provide the following Ancillary Service combinations, using COPs submitted by QSEs for the first seven days and capped by the COP limits for individual Resources</w:t>
            </w:r>
            <w:ins w:id="76" w:author="ERCOT" w:date="2024-03-15T17:04:00Z">
              <w:r w:rsidRPr="000901EC">
                <w:rPr>
                  <w:rFonts w:eastAsia="SimSun"/>
                  <w:color w:val="000000"/>
                </w:rPr>
                <w:t>.  This capability</w:t>
              </w:r>
            </w:ins>
            <w:ins w:id="77" w:author="ERCOT" w:date="2024-01-29T16:02:00Z">
              <w:r w:rsidRPr="000901EC">
                <w:rPr>
                  <w:rFonts w:eastAsia="SimSun"/>
                  <w:color w:val="000000"/>
                </w:rPr>
                <w:t xml:space="preserve"> exclude</w:t>
              </w:r>
            </w:ins>
            <w:ins w:id="78" w:author="ERCOT" w:date="2024-03-15T17:04:00Z">
              <w:r w:rsidRPr="000901EC">
                <w:rPr>
                  <w:rFonts w:eastAsia="SimSun"/>
                  <w:color w:val="000000"/>
                </w:rPr>
                <w:t>s</w:t>
              </w:r>
            </w:ins>
            <w:ins w:id="79" w:author="ERCOT" w:date="2024-01-29T16:02:00Z">
              <w:r w:rsidRPr="000901EC">
                <w:rPr>
                  <w:rFonts w:eastAsia="SimSun"/>
                  <w:color w:val="000000"/>
                </w:rPr>
                <w:t xml:space="preserve"> </w:t>
              </w:r>
            </w:ins>
            <w:ins w:id="80" w:author="ERCOT" w:date="2024-03-15T17:04:00Z">
              <w:r w:rsidRPr="000901EC">
                <w:rPr>
                  <w:rFonts w:eastAsia="SimSun"/>
                  <w:color w:val="000000"/>
                </w:rPr>
                <w:t>any capability</w:t>
              </w:r>
            </w:ins>
            <w:ins w:id="81" w:author="ERCOT" w:date="2024-01-29T16:02:00Z">
              <w:r w:rsidRPr="000901EC">
                <w:rPr>
                  <w:rFonts w:eastAsia="SimSun"/>
                  <w:color w:val="000000"/>
                </w:rPr>
                <w:t xml:space="preserve"> being reserved for providing Dispatchable Reliabil</w:t>
              </w:r>
            </w:ins>
            <w:ins w:id="82" w:author="ERCOT" w:date="2024-03-19T15:03:00Z">
              <w:r w:rsidRPr="000901EC">
                <w:rPr>
                  <w:rFonts w:eastAsia="SimSun"/>
                  <w:color w:val="000000"/>
                </w:rPr>
                <w:t>i</w:t>
              </w:r>
            </w:ins>
            <w:ins w:id="83" w:author="ERCOT" w:date="2024-01-29T16:02:00Z">
              <w:r w:rsidRPr="000901EC">
                <w:rPr>
                  <w:rFonts w:eastAsia="SimSun"/>
                  <w:color w:val="000000"/>
                </w:rPr>
                <w:t>ty Reserve Service (DRRS)</w:t>
              </w:r>
            </w:ins>
            <w:r w:rsidRPr="000901EC">
              <w:rPr>
                <w:rFonts w:eastAsia="SimSun"/>
                <w:color w:val="000000"/>
              </w:rPr>
              <w:t>.  A Resource’s capability shall only be included in the sums below if the Resource Status allows the Resource to provide at least one of the Ancillary Services within the sum:</w:t>
            </w:r>
          </w:p>
          <w:p w14:paraId="4F0D6B97" w14:textId="77777777" w:rsidR="000901EC" w:rsidRPr="000901EC" w:rsidRDefault="000901EC" w:rsidP="000901EC">
            <w:pPr>
              <w:spacing w:after="240"/>
              <w:ind w:left="2160" w:hanging="720"/>
              <w:rPr>
                <w:rFonts w:eastAsia="SimSun"/>
                <w:color w:val="000000"/>
              </w:rPr>
            </w:pPr>
            <w:r w:rsidRPr="000901EC">
              <w:rPr>
                <w:rFonts w:eastAsia="SimSun"/>
                <w:color w:val="000000"/>
              </w:rPr>
              <w:t>(i)</w:t>
            </w:r>
            <w:r w:rsidRPr="000901EC">
              <w:rPr>
                <w:rFonts w:eastAsia="SimSun"/>
                <w:color w:val="000000"/>
              </w:rPr>
              <w:tab/>
              <w:t>Capacity to provide Reg-Up, irrespective of whether it is capable of providing any other Ancillary Service;</w:t>
            </w:r>
          </w:p>
          <w:p w14:paraId="50E55B7E" w14:textId="77777777" w:rsidR="000901EC" w:rsidRPr="000901EC" w:rsidRDefault="000901EC" w:rsidP="000901EC">
            <w:pPr>
              <w:spacing w:after="240"/>
              <w:ind w:left="2160" w:hanging="720"/>
              <w:rPr>
                <w:rFonts w:eastAsia="SimSun"/>
                <w:color w:val="000000"/>
              </w:rPr>
            </w:pPr>
            <w:r w:rsidRPr="000901EC">
              <w:rPr>
                <w:rFonts w:eastAsia="SimSun"/>
                <w:color w:val="000000"/>
              </w:rPr>
              <w:t>(ii)</w:t>
            </w:r>
            <w:r w:rsidRPr="000901EC">
              <w:rPr>
                <w:rFonts w:eastAsia="SimSun"/>
                <w:color w:val="000000"/>
              </w:rPr>
              <w:tab/>
              <w:t>Capacity to provide RRS, irrespective of whether it is capable of providing any other Ancillary Service;</w:t>
            </w:r>
          </w:p>
          <w:p w14:paraId="09F3D03C" w14:textId="77777777" w:rsidR="000901EC" w:rsidRPr="000901EC" w:rsidRDefault="000901EC" w:rsidP="000901EC">
            <w:pPr>
              <w:spacing w:after="240"/>
              <w:ind w:left="2160" w:hanging="720"/>
              <w:rPr>
                <w:rFonts w:eastAsia="SimSun"/>
                <w:color w:val="000000"/>
              </w:rPr>
            </w:pPr>
            <w:r w:rsidRPr="000901EC">
              <w:rPr>
                <w:rFonts w:eastAsia="SimSun"/>
                <w:color w:val="000000"/>
              </w:rPr>
              <w:lastRenderedPageBreak/>
              <w:t>(iii)</w:t>
            </w:r>
            <w:r w:rsidRPr="000901EC">
              <w:rPr>
                <w:rFonts w:eastAsia="SimSun"/>
                <w:color w:val="000000"/>
              </w:rPr>
              <w:tab/>
              <w:t>Capacity to provide ECRS, irrespective of whether it is capable of providing any other Ancillary Service;</w:t>
            </w:r>
          </w:p>
          <w:p w14:paraId="69885101" w14:textId="77777777" w:rsidR="000901EC" w:rsidRPr="000901EC" w:rsidRDefault="000901EC" w:rsidP="000901EC">
            <w:pPr>
              <w:spacing w:after="240"/>
              <w:ind w:left="2160" w:hanging="720"/>
              <w:rPr>
                <w:ins w:id="84" w:author="ERCOT" w:date="2024-01-08T13:04:00Z"/>
                <w:rFonts w:eastAsia="SimSun"/>
                <w:color w:val="000000"/>
              </w:rPr>
            </w:pPr>
            <w:r w:rsidRPr="000901EC">
              <w:rPr>
                <w:rFonts w:eastAsia="SimSun"/>
                <w:color w:val="000000"/>
              </w:rPr>
              <w:t>(iv)</w:t>
            </w:r>
            <w:r w:rsidRPr="000901EC">
              <w:rPr>
                <w:rFonts w:eastAsia="SimSun"/>
                <w:color w:val="000000"/>
              </w:rPr>
              <w:tab/>
              <w:t>Capacity to provide Non-Spin, irrespective of whether it is capable of providing any other Ancillary Service;</w:t>
            </w:r>
          </w:p>
          <w:p w14:paraId="2D9890F2" w14:textId="77777777" w:rsidR="000901EC" w:rsidRPr="000901EC" w:rsidRDefault="000901EC" w:rsidP="000901EC">
            <w:pPr>
              <w:spacing w:after="240"/>
              <w:ind w:left="2160" w:hanging="720"/>
              <w:rPr>
                <w:rFonts w:eastAsia="SimSun"/>
                <w:color w:val="000000"/>
              </w:rPr>
            </w:pPr>
            <w:r w:rsidRPr="000901EC">
              <w:rPr>
                <w:rFonts w:eastAsia="SimSun"/>
                <w:color w:val="000000"/>
              </w:rPr>
              <w:t>(v)</w:t>
            </w:r>
            <w:r w:rsidRPr="000901EC">
              <w:rPr>
                <w:rFonts w:eastAsia="SimSun"/>
                <w:color w:val="000000"/>
              </w:rPr>
              <w:tab/>
              <w:t>Capacity to provide Reg-Up, RRS, or both, irrespective of whether it is capable of providing ECRS or Non-Spin;</w:t>
            </w:r>
          </w:p>
          <w:p w14:paraId="50FD57E0" w14:textId="77777777" w:rsidR="000901EC" w:rsidRPr="000901EC" w:rsidRDefault="000901EC" w:rsidP="000901EC">
            <w:pPr>
              <w:spacing w:after="240"/>
              <w:ind w:left="2160" w:hanging="720"/>
              <w:rPr>
                <w:rFonts w:eastAsia="SimSun"/>
                <w:color w:val="000000"/>
              </w:rPr>
            </w:pPr>
            <w:r w:rsidRPr="000901EC">
              <w:rPr>
                <w:rFonts w:eastAsia="SimSun"/>
                <w:color w:val="000000"/>
              </w:rPr>
              <w:t>(v</w:t>
            </w:r>
            <w:r w:rsidRPr="000901EC" w:rsidDel="00CD21D8">
              <w:rPr>
                <w:rFonts w:eastAsia="SimSun"/>
                <w:color w:val="000000"/>
              </w:rPr>
              <w:t>i</w:t>
            </w:r>
            <w:r w:rsidRPr="000901EC">
              <w:rPr>
                <w:rFonts w:eastAsia="SimSun"/>
                <w:color w:val="000000"/>
              </w:rPr>
              <w:t>)</w:t>
            </w:r>
            <w:r w:rsidRPr="000901EC">
              <w:rPr>
                <w:rFonts w:eastAsia="SimSun"/>
                <w:color w:val="000000"/>
              </w:rPr>
              <w:tab/>
              <w:t>Capacity to provide Reg-Up, RRS, ECRS, or any combination, irrespective of whether it is capable of providing Non-Spin;</w:t>
            </w:r>
          </w:p>
          <w:p w14:paraId="2220FC8D" w14:textId="77777777" w:rsidR="000901EC" w:rsidRPr="000901EC" w:rsidRDefault="000901EC" w:rsidP="000901EC">
            <w:pPr>
              <w:spacing w:after="240"/>
              <w:ind w:left="2160" w:hanging="720"/>
              <w:rPr>
                <w:rFonts w:eastAsia="SimSun"/>
                <w:color w:val="000000"/>
              </w:rPr>
            </w:pPr>
            <w:r w:rsidRPr="000901EC">
              <w:rPr>
                <w:rFonts w:eastAsia="SimSun"/>
                <w:color w:val="000000"/>
              </w:rPr>
              <w:t>(vii)</w:t>
            </w:r>
            <w:r w:rsidRPr="000901EC">
              <w:rPr>
                <w:rFonts w:eastAsia="SimSun"/>
                <w:color w:val="000000"/>
              </w:rPr>
              <w:tab/>
              <w:t>Capacity to provide Reg-Up, RRS, ECRS, Non-Spin, or any combination; and</w:t>
            </w:r>
          </w:p>
          <w:p w14:paraId="66856E55" w14:textId="77777777" w:rsidR="000901EC" w:rsidRPr="000901EC" w:rsidRDefault="000901EC" w:rsidP="000901EC">
            <w:pPr>
              <w:spacing w:after="240"/>
              <w:ind w:left="2160" w:hanging="720"/>
              <w:rPr>
                <w:rFonts w:eastAsia="SimSun"/>
                <w:color w:val="000000"/>
              </w:rPr>
            </w:pPr>
            <w:r w:rsidRPr="000901EC">
              <w:rPr>
                <w:rFonts w:eastAsia="SimSun"/>
                <w:color w:val="000000"/>
              </w:rPr>
              <w:t>(viii)</w:t>
            </w:r>
            <w:r w:rsidRPr="000901EC">
              <w:rPr>
                <w:rFonts w:eastAsia="SimSun"/>
                <w:color w:val="000000"/>
              </w:rPr>
              <w:tab/>
              <w:t>Capacity to provide Reg-Down;</w:t>
            </w:r>
          </w:p>
          <w:p w14:paraId="27E6AD2A" w14:textId="77777777" w:rsidR="000901EC" w:rsidRPr="000901EC" w:rsidRDefault="000901EC" w:rsidP="000901EC">
            <w:pPr>
              <w:spacing w:after="240"/>
              <w:ind w:left="1440" w:hanging="720"/>
              <w:rPr>
                <w:ins w:id="85" w:author="ERCOT" w:date="2024-01-29T15:57:00Z"/>
                <w:rFonts w:eastAsia="SimSun"/>
                <w:color w:val="000000"/>
              </w:rPr>
            </w:pPr>
            <w:ins w:id="86" w:author="ERCOT" w:date="2024-01-29T15:57:00Z">
              <w:r w:rsidRPr="000901EC">
                <w:rPr>
                  <w:rFonts w:eastAsia="SimSun"/>
                  <w:color w:val="000000"/>
                </w:rPr>
                <w:t>(e</w:t>
              </w:r>
            </w:ins>
            <w:ins w:id="87" w:author="ERCOT" w:date="2024-01-29T15:58:00Z">
              <w:r w:rsidRPr="000901EC">
                <w:rPr>
                  <w:rFonts w:eastAsia="SimSun"/>
                  <w:color w:val="000000"/>
                </w:rPr>
                <w:t>)       Capa</w:t>
              </w:r>
            </w:ins>
            <w:ins w:id="88" w:author="ERCOT" w:date="2024-03-15T17:05:00Z">
              <w:r w:rsidRPr="000901EC">
                <w:rPr>
                  <w:rFonts w:eastAsia="SimSun"/>
                  <w:color w:val="000000"/>
                </w:rPr>
                <w:t>bility</w:t>
              </w:r>
            </w:ins>
            <w:ins w:id="89" w:author="ERCOT" w:date="2024-01-29T15:58:00Z">
              <w:r w:rsidRPr="000901EC">
                <w:rPr>
                  <w:rFonts w:eastAsia="SimSun"/>
                  <w:color w:val="000000"/>
                </w:rPr>
                <w:t xml:space="preserve"> reserved on Resources for providing</w:t>
              </w:r>
            </w:ins>
            <w:ins w:id="90" w:author="ERCOT" w:date="2024-01-29T16:02:00Z">
              <w:r w:rsidRPr="000901EC">
                <w:rPr>
                  <w:rFonts w:eastAsia="SimSun"/>
                  <w:color w:val="000000"/>
                </w:rPr>
                <w:t xml:space="preserve"> </w:t>
              </w:r>
            </w:ins>
            <w:ins w:id="91" w:author="ERCOT" w:date="2024-01-29T15:58:00Z">
              <w:r w:rsidRPr="000901EC">
                <w:rPr>
                  <w:rFonts w:eastAsia="SimSun"/>
                  <w:color w:val="000000"/>
                </w:rPr>
                <w:t>DRRS</w:t>
              </w:r>
            </w:ins>
            <w:ins w:id="92" w:author="ERCOT" w:date="2024-01-29T16:00:00Z">
              <w:r w:rsidRPr="000901EC">
                <w:rPr>
                  <w:rFonts w:eastAsia="SimSun"/>
                  <w:color w:val="000000"/>
                </w:rPr>
                <w:t>, using COPs submitted by QSEs</w:t>
              </w:r>
            </w:ins>
            <w:ins w:id="93" w:author="ERCOT" w:date="2024-01-29T15:58:00Z">
              <w:r w:rsidRPr="000901EC">
                <w:rPr>
                  <w:rFonts w:eastAsia="SimSun"/>
                  <w:color w:val="000000"/>
                </w:rPr>
                <w:t>;</w:t>
              </w:r>
            </w:ins>
          </w:p>
          <w:p w14:paraId="578DE884" w14:textId="77777777" w:rsidR="000901EC" w:rsidRPr="000901EC" w:rsidRDefault="000901EC" w:rsidP="000901EC">
            <w:pPr>
              <w:spacing w:after="240"/>
              <w:ind w:left="1440" w:hanging="720"/>
              <w:rPr>
                <w:rFonts w:eastAsia="SimSun"/>
                <w:color w:val="000000"/>
              </w:rPr>
            </w:pPr>
            <w:r w:rsidRPr="000901EC">
              <w:rPr>
                <w:rFonts w:eastAsia="SimSun"/>
                <w:color w:val="000000"/>
              </w:rPr>
              <w:t>(</w:t>
            </w:r>
            <w:ins w:id="94" w:author="ERCOT" w:date="2024-01-29T15:59:00Z">
              <w:r w:rsidRPr="000901EC">
                <w:rPr>
                  <w:rFonts w:eastAsia="SimSun"/>
                  <w:color w:val="000000"/>
                </w:rPr>
                <w:t>f</w:t>
              </w:r>
            </w:ins>
            <w:del w:id="95" w:author="ERCOT" w:date="2024-01-29T15:59:00Z">
              <w:r w:rsidRPr="000901EC" w:rsidDel="00503FF0">
                <w:rPr>
                  <w:rFonts w:eastAsia="SimSun"/>
                  <w:color w:val="000000"/>
                </w:rPr>
                <w:delText>e</w:delText>
              </w:r>
            </w:del>
            <w:r w:rsidRPr="000901EC">
              <w:rPr>
                <w:rFonts w:eastAsia="SimSun"/>
                <w:color w:val="000000"/>
              </w:rPr>
              <w:t>)</w:t>
            </w:r>
            <w:r w:rsidRPr="000901EC">
              <w:rPr>
                <w:rFonts w:eastAsia="SimSun"/>
                <w:color w:val="000000"/>
              </w:rPr>
              <w:tab/>
              <w:t>Forecast Demand for each hour described in Section 3.2.2, Demand Forecasts;</w:t>
            </w:r>
          </w:p>
          <w:p w14:paraId="7A1DFBFF" w14:textId="77777777" w:rsidR="000901EC" w:rsidRPr="000901EC" w:rsidRDefault="000901EC" w:rsidP="000901EC">
            <w:pPr>
              <w:spacing w:after="240"/>
              <w:ind w:left="1440" w:hanging="720"/>
              <w:rPr>
                <w:rFonts w:eastAsia="SimSun"/>
                <w:color w:val="000000"/>
              </w:rPr>
            </w:pPr>
            <w:r w:rsidRPr="000901EC">
              <w:rPr>
                <w:rFonts w:eastAsia="SimSun"/>
                <w:color w:val="000000"/>
              </w:rPr>
              <w:t>(</w:t>
            </w:r>
            <w:ins w:id="96" w:author="ERCOT" w:date="2024-01-29T15:59:00Z">
              <w:r w:rsidRPr="000901EC">
                <w:rPr>
                  <w:rFonts w:eastAsia="SimSun"/>
                  <w:color w:val="000000"/>
                </w:rPr>
                <w:t>g</w:t>
              </w:r>
            </w:ins>
            <w:del w:id="97" w:author="ERCOT" w:date="2024-01-29T15:59:00Z">
              <w:r w:rsidRPr="000901EC" w:rsidDel="00503FF0">
                <w:rPr>
                  <w:rFonts w:eastAsia="SimSun"/>
                  <w:color w:val="000000"/>
                </w:rPr>
                <w:delText>f</w:delText>
              </w:r>
            </w:del>
            <w:r w:rsidRPr="000901EC">
              <w:rPr>
                <w:rFonts w:eastAsia="SimSun"/>
                <w:color w:val="000000"/>
              </w:rPr>
              <w:t>)</w:t>
            </w:r>
            <w:r w:rsidRPr="000901EC">
              <w:rPr>
                <w:rFonts w:eastAsia="SimSun"/>
                <w:color w:val="000000"/>
              </w:rPr>
              <w:tab/>
              <w:t>For Generation Resources, the available Off-Line Resource capacity that can be started for each hour, aggregated by Forecast Zone, using the COP for the first seven days and considering</w:t>
            </w:r>
            <w:r w:rsidRPr="000901EC">
              <w:rPr>
                <w:rFonts w:eastAsia="SimSun"/>
              </w:rPr>
              <w:t xml:space="preserve"> Resources with a COP Resource Status of OFF and temporal constraints</w:t>
            </w:r>
            <w:r w:rsidRPr="000901EC">
              <w:rPr>
                <w:rFonts w:eastAsia="SimSun"/>
                <w:color w:val="000000"/>
              </w:rPr>
              <w:t>;</w:t>
            </w:r>
            <w:del w:id="98" w:author="ERCOT" w:date="2024-01-29T16:01:00Z">
              <w:r w:rsidRPr="000901EC" w:rsidDel="00A40AF2">
                <w:rPr>
                  <w:rFonts w:eastAsia="SimSun"/>
                  <w:color w:val="000000"/>
                </w:rPr>
                <w:delText xml:space="preserve"> and</w:delText>
              </w:r>
            </w:del>
          </w:p>
          <w:p w14:paraId="6B5962FD" w14:textId="77777777" w:rsidR="000901EC" w:rsidRPr="000901EC" w:rsidRDefault="000901EC" w:rsidP="000901EC">
            <w:pPr>
              <w:spacing w:after="240"/>
              <w:ind w:left="1440" w:hanging="720"/>
              <w:rPr>
                <w:rFonts w:eastAsia="SimSun"/>
                <w:color w:val="000000"/>
              </w:rPr>
            </w:pPr>
            <w:bookmarkStart w:id="99" w:name="_Toc33773535"/>
            <w:bookmarkStart w:id="100" w:name="_Toc38964927"/>
            <w:bookmarkStart w:id="101" w:name="_Toc44313207"/>
            <w:r w:rsidRPr="000901EC">
              <w:rPr>
                <w:rFonts w:eastAsia="SimSun"/>
                <w:color w:val="000000"/>
              </w:rPr>
              <w:t>(</w:t>
            </w:r>
            <w:ins w:id="102" w:author="ERCOT" w:date="2024-01-29T16:00:00Z">
              <w:r w:rsidRPr="000901EC">
                <w:rPr>
                  <w:rFonts w:eastAsia="SimSun"/>
                  <w:color w:val="000000"/>
                </w:rPr>
                <w:t>h</w:t>
              </w:r>
            </w:ins>
            <w:del w:id="103" w:author="ERCOT" w:date="2024-01-29T16:00:00Z">
              <w:r w:rsidRPr="000901EC" w:rsidDel="0043042E">
                <w:rPr>
                  <w:rFonts w:eastAsia="SimSun"/>
                  <w:color w:val="000000"/>
                </w:rPr>
                <w:delText>g</w:delText>
              </w:r>
            </w:del>
            <w:r w:rsidRPr="000901EC">
              <w:rPr>
                <w:rFonts w:eastAsia="SimSun"/>
                <w:color w:val="000000"/>
              </w:rPr>
              <w:t>)</w:t>
            </w:r>
            <w:r w:rsidRPr="000901EC">
              <w:rPr>
                <w:rFonts w:eastAsia="SimSun"/>
                <w:color w:val="000000"/>
              </w:rPr>
              <w:tab/>
              <w:t>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04" w:author="ERCOT" w:date="2024-01-29T16:01:00Z">
              <w:r w:rsidRPr="000901EC">
                <w:rPr>
                  <w:rFonts w:eastAsia="SimSun"/>
                  <w:color w:val="000000"/>
                </w:rPr>
                <w:t>;</w:t>
              </w:r>
            </w:ins>
            <w:del w:id="105" w:author="ERCOT" w:date="2024-01-29T16:01:00Z">
              <w:r w:rsidRPr="000901EC" w:rsidDel="00A40AF2">
                <w:rPr>
                  <w:rFonts w:eastAsia="SimSun"/>
                  <w:color w:val="000000"/>
                </w:rPr>
                <w:delText>.</w:delText>
              </w:r>
            </w:del>
            <w:bookmarkEnd w:id="99"/>
            <w:bookmarkEnd w:id="100"/>
            <w:bookmarkEnd w:id="101"/>
            <w:r w:rsidRPr="000901EC">
              <w:rPr>
                <w:rFonts w:eastAsia="SimSun"/>
                <w:color w:val="000000"/>
              </w:rPr>
              <w:t xml:space="preserve"> </w:t>
            </w:r>
          </w:p>
          <w:p w14:paraId="5F377FC4" w14:textId="77777777" w:rsidR="000901EC" w:rsidRPr="000901EC" w:rsidRDefault="000901EC" w:rsidP="000901EC">
            <w:pPr>
              <w:spacing w:after="240"/>
              <w:ind w:left="1440" w:hanging="720"/>
              <w:rPr>
                <w:rFonts w:eastAsia="SimSun"/>
                <w:color w:val="000000"/>
              </w:rPr>
            </w:pPr>
            <w:bookmarkStart w:id="106" w:name="_Toc33773536"/>
            <w:bookmarkStart w:id="107" w:name="_Toc38964928"/>
            <w:bookmarkStart w:id="108" w:name="_Toc44313208"/>
            <w:r w:rsidRPr="000901EC">
              <w:rPr>
                <w:rFonts w:eastAsia="SimSun"/>
                <w:color w:val="000000"/>
              </w:rPr>
              <w:t>(</w:t>
            </w:r>
            <w:ins w:id="109" w:author="ERCOT" w:date="2024-01-29T16:00:00Z">
              <w:r w:rsidRPr="000901EC">
                <w:rPr>
                  <w:rFonts w:eastAsia="SimSun"/>
                  <w:color w:val="000000"/>
                </w:rPr>
                <w:t>i</w:t>
              </w:r>
            </w:ins>
            <w:del w:id="110" w:author="ERCOT" w:date="2024-01-29T16:00:00Z">
              <w:r w:rsidRPr="000901EC" w:rsidDel="0043042E">
                <w:rPr>
                  <w:rFonts w:eastAsia="SimSun"/>
                  <w:color w:val="000000"/>
                </w:rPr>
                <w:delText>h</w:delText>
              </w:r>
            </w:del>
            <w:r w:rsidRPr="000901EC">
              <w:rPr>
                <w:rFonts w:eastAsia="SimSun"/>
                <w:color w:val="000000"/>
              </w:rPr>
              <w:t>)</w:t>
            </w:r>
            <w:r w:rsidRPr="000901EC">
              <w:rPr>
                <w:rFonts w:eastAsia="SimSun"/>
                <w:color w:val="000000"/>
              </w:rPr>
              <w:tab/>
              <w:t>For each Direct Current Tie (DC Tie), the sum of any ERCOT-approved DC Tie Schedules for each 15-minute interval for the first seven days.  The sum shall be displayed as an absolute value and classified as a net import or net export</w:t>
            </w:r>
            <w:ins w:id="111" w:author="ERCOT" w:date="2024-01-29T16:01:00Z">
              <w:r w:rsidRPr="000901EC">
                <w:rPr>
                  <w:rFonts w:eastAsia="SimSun"/>
                  <w:color w:val="000000"/>
                </w:rPr>
                <w:t>;</w:t>
              </w:r>
            </w:ins>
            <w:del w:id="112" w:author="ERCOT" w:date="2024-01-29T16:01:00Z">
              <w:r w:rsidRPr="000901EC" w:rsidDel="00A40AF2">
                <w:rPr>
                  <w:rFonts w:eastAsia="SimSun"/>
                  <w:color w:val="000000"/>
                </w:rPr>
                <w:delText>.</w:delText>
              </w:r>
            </w:del>
            <w:bookmarkEnd w:id="106"/>
            <w:bookmarkEnd w:id="107"/>
            <w:bookmarkEnd w:id="108"/>
            <w:r w:rsidRPr="000901EC">
              <w:rPr>
                <w:rFonts w:eastAsia="SimSun"/>
                <w:color w:val="000000"/>
              </w:rPr>
              <w:t xml:space="preserve"> </w:t>
            </w:r>
          </w:p>
          <w:p w14:paraId="6F2D65C8" w14:textId="77777777" w:rsidR="000901EC" w:rsidRPr="000901EC" w:rsidRDefault="000901EC" w:rsidP="000901EC">
            <w:pPr>
              <w:spacing w:after="240"/>
              <w:ind w:left="1440" w:hanging="720"/>
              <w:rPr>
                <w:rFonts w:eastAsia="SimSun"/>
                <w:color w:val="000000"/>
              </w:rPr>
            </w:pPr>
            <w:bookmarkStart w:id="113" w:name="_Toc33773537"/>
            <w:bookmarkStart w:id="114" w:name="_Toc38964929"/>
            <w:bookmarkStart w:id="115" w:name="_Toc44313209"/>
            <w:r w:rsidRPr="000901EC">
              <w:rPr>
                <w:rFonts w:eastAsia="SimSun"/>
                <w:color w:val="000000"/>
              </w:rPr>
              <w:t>(</w:t>
            </w:r>
            <w:ins w:id="116" w:author="ERCOT" w:date="2024-01-29T16:00:00Z">
              <w:r w:rsidRPr="000901EC">
                <w:rPr>
                  <w:rFonts w:eastAsia="SimSun"/>
                  <w:color w:val="000000"/>
                </w:rPr>
                <w:t>j</w:t>
              </w:r>
            </w:ins>
            <w:del w:id="117" w:author="ERCOT" w:date="2024-01-29T16:00:00Z">
              <w:r w:rsidRPr="000901EC" w:rsidDel="0043042E">
                <w:rPr>
                  <w:rFonts w:eastAsia="SimSun"/>
                  <w:color w:val="000000"/>
                </w:rPr>
                <w:delText>i</w:delText>
              </w:r>
            </w:del>
            <w:r w:rsidRPr="000901EC">
              <w:rPr>
                <w:rFonts w:eastAsia="SimSun"/>
                <w:color w:val="000000"/>
              </w:rPr>
              <w:t>)</w:t>
            </w:r>
            <w:r w:rsidRPr="000901EC">
              <w:rPr>
                <w:rFonts w:eastAsia="SimSun"/>
                <w:color w:val="000000"/>
              </w:rPr>
              <w:tab/>
              <w:t xml:space="preserve">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w:t>
            </w:r>
            <w:r w:rsidRPr="000901EC">
              <w:rPr>
                <w:rFonts w:eastAsia="SimSun"/>
                <w:color w:val="000000"/>
              </w:rPr>
              <w:lastRenderedPageBreak/>
              <w:t>output for IRRs minus the total capacity of accepted or approved Resource Outages</w:t>
            </w:r>
            <w:ins w:id="118" w:author="ERCOT" w:date="2024-01-29T16:01:00Z">
              <w:r w:rsidRPr="000901EC">
                <w:rPr>
                  <w:rFonts w:eastAsia="SimSun"/>
                  <w:color w:val="000000"/>
                </w:rPr>
                <w:t>; and</w:t>
              </w:r>
            </w:ins>
            <w:del w:id="119" w:author="ERCOT" w:date="2024-01-29T16:01:00Z">
              <w:r w:rsidRPr="000901EC" w:rsidDel="00A40AF2">
                <w:rPr>
                  <w:rFonts w:eastAsia="SimSun"/>
                  <w:color w:val="000000"/>
                </w:rPr>
                <w:delText>.</w:delText>
              </w:r>
            </w:del>
            <w:bookmarkEnd w:id="113"/>
            <w:bookmarkEnd w:id="114"/>
            <w:bookmarkEnd w:id="115"/>
          </w:p>
          <w:p w14:paraId="3BA692DB" w14:textId="77777777" w:rsidR="000901EC" w:rsidRPr="000901EC" w:rsidRDefault="000901EC" w:rsidP="000901EC">
            <w:pPr>
              <w:spacing w:after="240"/>
              <w:ind w:left="1440" w:hanging="720"/>
              <w:rPr>
                <w:rFonts w:eastAsia="SimSun"/>
                <w:b/>
                <w:bCs/>
                <w:i/>
                <w:iCs/>
              </w:rPr>
            </w:pPr>
            <w:bookmarkStart w:id="120" w:name="_Toc33773538"/>
            <w:bookmarkStart w:id="121" w:name="_Toc38964930"/>
            <w:bookmarkStart w:id="122" w:name="_Toc44313210"/>
            <w:r w:rsidRPr="000901EC">
              <w:rPr>
                <w:rFonts w:eastAsia="SimSun"/>
                <w:color w:val="000000"/>
              </w:rPr>
              <w:t>(</w:t>
            </w:r>
            <w:ins w:id="123" w:author="ERCOT" w:date="2024-01-29T16:00:00Z">
              <w:r w:rsidRPr="000901EC">
                <w:rPr>
                  <w:rFonts w:eastAsia="SimSun"/>
                  <w:color w:val="000000"/>
                </w:rPr>
                <w:t>j</w:t>
              </w:r>
            </w:ins>
            <w:del w:id="124" w:author="ERCOT" w:date="2024-01-29T16:00:00Z">
              <w:r w:rsidRPr="000901EC" w:rsidDel="00A40626">
                <w:rPr>
                  <w:rFonts w:eastAsia="SimSun"/>
                  <w:color w:val="000000"/>
                </w:rPr>
                <w:delText>j</w:delText>
              </w:r>
            </w:del>
            <w:r w:rsidRPr="000901EC">
              <w:rPr>
                <w:rFonts w:eastAsia="SimSun"/>
                <w:color w:val="000000"/>
              </w:rPr>
              <w:t>)</w:t>
            </w:r>
            <w:r w:rsidRPr="000901EC">
              <w:rPr>
                <w:rFonts w:eastAsia="SimSun"/>
                <w:color w:val="000000"/>
              </w:rPr>
              <w:tab/>
              <w:t>The available capacity for reserves for each hour, which will be the available capacity calculated in paragraph (</w:t>
            </w:r>
            <w:ins w:id="125" w:author="ERCOT" w:date="2024-01-29T16:01:00Z">
              <w:r w:rsidRPr="000901EC">
                <w:rPr>
                  <w:rFonts w:eastAsia="SimSun"/>
                  <w:color w:val="000000"/>
                </w:rPr>
                <w:t>j</w:t>
              </w:r>
            </w:ins>
            <w:del w:id="126" w:author="ERCOT" w:date="2024-01-29T16:01:00Z">
              <w:r w:rsidRPr="000901EC" w:rsidDel="00A40AF2">
                <w:rPr>
                  <w:rFonts w:eastAsia="SimSun"/>
                  <w:color w:val="000000"/>
                </w:rPr>
                <w:delText>i</w:delText>
              </w:r>
            </w:del>
            <w:r w:rsidRPr="000901EC">
              <w:rPr>
                <w:rFonts w:eastAsia="SimSun"/>
                <w:color w:val="000000"/>
              </w:rPr>
              <w:t>) above minus the forecasted Demand for that hour.</w:t>
            </w:r>
            <w:bookmarkEnd w:id="120"/>
            <w:bookmarkEnd w:id="121"/>
            <w:bookmarkEnd w:id="122"/>
            <w:r w:rsidRPr="000901EC">
              <w:rPr>
                <w:rFonts w:eastAsia="SimSun"/>
              </w:rPr>
              <w:t xml:space="preserve">  </w:t>
            </w:r>
          </w:p>
        </w:tc>
      </w:tr>
    </w:tbl>
    <w:p w14:paraId="7FCA5A2C"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27" w:name="_Toc400526142"/>
      <w:bookmarkStart w:id="128" w:name="_Toc405534460"/>
      <w:bookmarkStart w:id="129" w:name="_Toc406570473"/>
      <w:bookmarkStart w:id="130" w:name="_Toc410910625"/>
      <w:bookmarkStart w:id="131" w:name="_Toc411841053"/>
      <w:bookmarkStart w:id="132" w:name="_Toc422147015"/>
      <w:bookmarkStart w:id="133" w:name="_Toc433020611"/>
      <w:bookmarkStart w:id="134" w:name="_Toc437262052"/>
      <w:bookmarkStart w:id="135" w:name="_Toc478375227"/>
      <w:bookmarkStart w:id="136" w:name="_Toc135988977"/>
      <w:bookmarkStart w:id="137" w:name="_Toc135989105"/>
      <w:r w:rsidRPr="000901EC">
        <w:rPr>
          <w:rFonts w:eastAsia="SimSun"/>
          <w:b/>
          <w:bCs/>
          <w:i/>
          <w:szCs w:val="20"/>
        </w:rPr>
        <w:lastRenderedPageBreak/>
        <w:t>3.9.1</w:t>
      </w:r>
      <w:r w:rsidRPr="000901EC">
        <w:rPr>
          <w:rFonts w:eastAsia="SimSun"/>
          <w:b/>
          <w:bCs/>
          <w:i/>
          <w:szCs w:val="20"/>
        </w:rPr>
        <w:tab/>
        <w:t>Current Operating Plan (COP) Criteria</w:t>
      </w:r>
      <w:bookmarkEnd w:id="127"/>
      <w:bookmarkEnd w:id="128"/>
      <w:bookmarkEnd w:id="129"/>
      <w:bookmarkEnd w:id="130"/>
      <w:bookmarkEnd w:id="131"/>
      <w:bookmarkEnd w:id="132"/>
      <w:bookmarkEnd w:id="133"/>
      <w:bookmarkEnd w:id="134"/>
      <w:bookmarkEnd w:id="135"/>
      <w:bookmarkEnd w:id="136"/>
    </w:p>
    <w:p w14:paraId="10F23EA7"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Each QSE that represents a Resource must submit a COP to ERCOT that reflects expected operating conditions for each Resource for each hour in the next seven Operating Days.</w:t>
      </w:r>
    </w:p>
    <w:p w14:paraId="385A477D"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0901EC">
        <w:rPr>
          <w:rFonts w:eastAsia="SimSun"/>
          <w:iCs/>
          <w:color w:val="000000" w:themeColor="text1"/>
        </w:rPr>
        <w:t>The time for updating the COP begins once the undue threat to safety, undue risk of bodily harm, or undue damage to equipment no longer exists.</w:t>
      </w:r>
    </w:p>
    <w:p w14:paraId="7A755070"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396957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BC437" w14:textId="77777777" w:rsidR="000901EC" w:rsidRPr="000901EC" w:rsidRDefault="000901EC" w:rsidP="000901EC">
            <w:pPr>
              <w:spacing w:before="120" w:after="240"/>
              <w:rPr>
                <w:rFonts w:eastAsia="SimSun"/>
                <w:b/>
                <w:i/>
              </w:rPr>
            </w:pPr>
            <w:r w:rsidRPr="000901EC">
              <w:rPr>
                <w:rFonts w:eastAsia="SimSun"/>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4FC31845" w14:textId="77777777" w:rsidR="000901EC" w:rsidRPr="000901EC" w:rsidRDefault="000901EC" w:rsidP="000901EC">
            <w:pPr>
              <w:spacing w:after="240"/>
              <w:ind w:left="720" w:hanging="720"/>
              <w:rPr>
                <w:ins w:id="138" w:author="ERCOT" w:date="2024-05-10T16:08:00Z"/>
                <w:rFonts w:eastAsia="SimSun"/>
                <w:iCs/>
              </w:rPr>
            </w:pPr>
            <w:r w:rsidRPr="000901EC">
              <w:rPr>
                <w:rFonts w:eastAsia="SimSun"/>
                <w:iCs/>
              </w:rPr>
              <w:t>(3)</w:t>
            </w:r>
            <w:r w:rsidRPr="000901EC">
              <w:rPr>
                <w:rFonts w:eastAsia="SimSun"/>
                <w:iCs/>
              </w:rPr>
              <w:tab/>
              <w:t xml:space="preserve">Each QSE that represents a Resource shall update its COP to reflect the ability of the Resource to provide each Ancillary Service by product and sub-type.  </w:t>
            </w:r>
            <w:r w:rsidRPr="000901EC">
              <w:rPr>
                <w:rFonts w:eastAsia="SimSun"/>
              </w:rPr>
              <w:t>Additionally, for a COP provided for an ESR, the QSE shall ensure that the Hour Beginning Planned State of Charge (SOC) for any two consecutive hours shall be feasible based on the ESR’s maximum rate of charge or discharge.</w:t>
            </w:r>
            <w:r w:rsidRPr="000901EC">
              <w:rPr>
                <w:rFonts w:eastAsia="SimSun"/>
                <w:iCs/>
              </w:rPr>
              <w:t xml:space="preserve"> </w:t>
            </w:r>
          </w:p>
          <w:p w14:paraId="0A86E1F1" w14:textId="77777777" w:rsidR="000901EC" w:rsidRPr="000901EC" w:rsidRDefault="000901EC" w:rsidP="000901EC">
            <w:pPr>
              <w:spacing w:before="240" w:after="240"/>
              <w:ind w:left="720" w:hanging="720"/>
              <w:rPr>
                <w:rFonts w:eastAsia="SimSun"/>
                <w:iCs/>
                <w:szCs w:val="20"/>
              </w:rPr>
            </w:pPr>
            <w:ins w:id="139" w:author="ERCOT" w:date="2024-05-10T16:08:00Z">
              <w:r w:rsidRPr="000901EC">
                <w:rPr>
                  <w:rFonts w:eastAsia="SimSun"/>
                  <w:iCs/>
                  <w:szCs w:val="20"/>
                </w:rPr>
                <w:t>(4)       The COP for Resources that are providing Dispatchable Reliability Reserve Service (DRRS)</w:t>
              </w:r>
              <w:r w:rsidRPr="000901EC">
                <w:rPr>
                  <w:rFonts w:eastAsia="SimSun"/>
                  <w:szCs w:val="20"/>
                </w:rPr>
                <w:t xml:space="preserve"> </w:t>
              </w:r>
              <w:r w:rsidRPr="000901EC">
                <w:rPr>
                  <w:rFonts w:eastAsia="SimSun"/>
                  <w:iCs/>
                  <w:szCs w:val="20"/>
                </w:rP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72F0076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w:t>
      </w:r>
      <w:ins w:id="140" w:author="ERCOT" w:date="2024-01-12T14:12:00Z">
        <w:r w:rsidRPr="000901EC">
          <w:rPr>
            <w:rFonts w:eastAsia="SimSun"/>
            <w:iCs/>
            <w:szCs w:val="20"/>
          </w:rPr>
          <w:t>5</w:t>
        </w:r>
      </w:ins>
      <w:del w:id="141" w:author="ERCOT" w:date="2024-01-12T14:12:00Z">
        <w:r w:rsidRPr="000901EC" w:rsidDel="00E35C2C">
          <w:rPr>
            <w:rFonts w:eastAsia="SimSun"/>
            <w:iCs/>
            <w:szCs w:val="20"/>
          </w:rPr>
          <w:delText>4</w:delText>
        </w:r>
      </w:del>
      <w:r w:rsidRPr="000901EC">
        <w:rPr>
          <w:rFonts w:eastAsia="SimSun"/>
          <w:iCs/>
          <w:szCs w:val="20"/>
        </w:rPr>
        <w:t>)</w:t>
      </w:r>
      <w:r w:rsidRPr="000901EC">
        <w:rPr>
          <w:rFonts w:eastAsia="SimSun"/>
          <w:iCs/>
          <w:szCs w:val="20"/>
        </w:rPr>
        <w:tab/>
      </w:r>
      <w:r w:rsidRPr="000901EC">
        <w:rPr>
          <w:rFonts w:eastAsia="SimSun"/>
          <w:szCs w:val="20"/>
        </w:rPr>
        <w:t xml:space="preserve">Load Resource COP values may be adjusted to reflect Distribution Losses in accordance with Section 8.1.1.2, </w:t>
      </w:r>
      <w:r w:rsidRPr="000901EC">
        <w:rPr>
          <w:rFonts w:eastAsia="SimSun"/>
          <w:iCs/>
          <w:szCs w:val="20"/>
        </w:rPr>
        <w:t>General Capacity Testing Requirements.</w:t>
      </w:r>
    </w:p>
    <w:p w14:paraId="7D592E9E" w14:textId="77777777" w:rsidR="000901EC" w:rsidRPr="000901EC" w:rsidRDefault="000901EC" w:rsidP="000901EC">
      <w:pPr>
        <w:spacing w:after="240"/>
        <w:ind w:left="720" w:hanging="720"/>
        <w:rPr>
          <w:rFonts w:eastAsia="SimSun"/>
          <w:iCs/>
          <w:szCs w:val="20"/>
        </w:rPr>
      </w:pPr>
      <w:r w:rsidRPr="000901EC">
        <w:rPr>
          <w:rFonts w:eastAsia="SimSun"/>
          <w:iCs/>
          <w:szCs w:val="20"/>
        </w:rPr>
        <w:t>(</w:t>
      </w:r>
      <w:ins w:id="142" w:author="ERCOT" w:date="2024-01-12T14:12:00Z">
        <w:r w:rsidRPr="000901EC">
          <w:rPr>
            <w:rFonts w:eastAsia="SimSun"/>
            <w:iCs/>
            <w:szCs w:val="20"/>
          </w:rPr>
          <w:t>6</w:t>
        </w:r>
      </w:ins>
      <w:del w:id="143" w:author="ERCOT" w:date="2024-01-12T14:12:00Z">
        <w:r w:rsidRPr="000901EC" w:rsidDel="00E35C2C">
          <w:rPr>
            <w:rFonts w:eastAsia="SimSun"/>
            <w:iCs/>
            <w:szCs w:val="20"/>
          </w:rPr>
          <w:delText>5</w:delText>
        </w:r>
      </w:del>
      <w:r w:rsidRPr="000901EC">
        <w:rPr>
          <w:rFonts w:eastAsia="SimSun"/>
          <w:iCs/>
          <w:szCs w:val="20"/>
        </w:rPr>
        <w:t>)</w:t>
      </w:r>
      <w:r w:rsidRPr="000901EC">
        <w:rPr>
          <w:rFonts w:eastAsia="SimSun"/>
          <w:iCs/>
          <w:szCs w:val="20"/>
        </w:rPr>
        <w:tab/>
        <w:t>A COP must include the following for each Resource represented by the QSE:</w:t>
      </w:r>
    </w:p>
    <w:p w14:paraId="615E5DC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name of the Resource;</w:t>
      </w:r>
    </w:p>
    <w:p w14:paraId="7C3FA6C7"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expected Resource Status:</w:t>
      </w:r>
    </w:p>
    <w:p w14:paraId="30EE0F30"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7C977AF"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ONRUC – On-Line and the hour is a RUC-Committed Hour;</w:t>
      </w:r>
    </w:p>
    <w:p w14:paraId="470146D8"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E0D992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707B73F" w14:textId="77777777" w:rsidR="000901EC" w:rsidRPr="000901EC" w:rsidRDefault="000901EC" w:rsidP="000901EC">
            <w:pPr>
              <w:spacing w:before="120" w:after="240"/>
              <w:rPr>
                <w:rFonts w:eastAsia="SimSun"/>
                <w:iCs/>
              </w:rPr>
            </w:pPr>
            <w:r w:rsidRPr="000901EC">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0AB8EF32" w14:textId="77777777" w:rsidR="000901EC" w:rsidRPr="000901EC" w:rsidRDefault="000901EC" w:rsidP="000901EC">
      <w:pPr>
        <w:spacing w:before="240" w:after="240"/>
        <w:ind w:left="2880" w:hanging="720"/>
        <w:rPr>
          <w:rFonts w:eastAsia="SimSun"/>
          <w:szCs w:val="20"/>
        </w:rPr>
      </w:pPr>
      <w:r w:rsidRPr="000901EC">
        <w:rPr>
          <w:rFonts w:eastAsia="SimSun"/>
          <w:szCs w:val="20"/>
        </w:rPr>
        <w:t>(C)</w:t>
      </w:r>
      <w:r w:rsidRPr="000901EC">
        <w:rPr>
          <w:rFonts w:eastAsia="SimSun"/>
          <w:szCs w:val="20"/>
        </w:rPr>
        <w:tab/>
        <w:t>ON – On-Line Resource with Energy Offer Curve;</w:t>
      </w:r>
    </w:p>
    <w:p w14:paraId="73BD00F7"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508C0112"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34DAFF97" w14:textId="77777777" w:rsidR="000901EC" w:rsidRPr="000901EC" w:rsidRDefault="000901EC" w:rsidP="000901EC">
            <w:pPr>
              <w:spacing w:before="120" w:after="240"/>
              <w:rPr>
                <w:rFonts w:eastAsia="SimSun"/>
                <w:b/>
                <w:i/>
              </w:rPr>
            </w:pPr>
            <w:r w:rsidRPr="000901EC">
              <w:rPr>
                <w:rFonts w:eastAsia="SimSun"/>
                <w:b/>
                <w:i/>
              </w:rPr>
              <w:t>[NPRR1000:  Delete item (D) above upon system implementation and renumber accordingly.]</w:t>
            </w:r>
          </w:p>
        </w:tc>
      </w:tr>
    </w:tbl>
    <w:p w14:paraId="2611F8BE" w14:textId="77777777" w:rsidR="000901EC" w:rsidRPr="000901EC" w:rsidRDefault="000901EC" w:rsidP="000901EC">
      <w:pPr>
        <w:spacing w:before="240" w:after="240"/>
        <w:ind w:left="2880" w:hanging="720"/>
        <w:rPr>
          <w:rFonts w:eastAsia="SimSun"/>
          <w:szCs w:val="20"/>
        </w:rPr>
      </w:pPr>
      <w:r w:rsidRPr="000901EC">
        <w:rPr>
          <w:rFonts w:eastAsia="SimSun"/>
          <w:szCs w:val="20"/>
        </w:rPr>
        <w:t>(E)</w:t>
      </w:r>
      <w:r w:rsidRPr="000901EC">
        <w:rPr>
          <w:rFonts w:eastAsia="SimSun"/>
          <w:szCs w:val="20"/>
        </w:rPr>
        <w:tab/>
        <w:t>ONOS – On-Line Resource with Output Schedule;</w:t>
      </w:r>
    </w:p>
    <w:p w14:paraId="1A804567" w14:textId="77777777" w:rsidR="000901EC" w:rsidRPr="000901EC" w:rsidRDefault="000901EC" w:rsidP="000901EC">
      <w:pPr>
        <w:spacing w:after="240"/>
        <w:ind w:left="2880" w:hanging="720"/>
        <w:rPr>
          <w:rFonts w:eastAsia="SimSun"/>
          <w:szCs w:val="20"/>
        </w:rPr>
      </w:pPr>
      <w:r w:rsidRPr="000901EC">
        <w:rPr>
          <w:rFonts w:eastAsia="SimSun"/>
          <w:szCs w:val="20"/>
        </w:rPr>
        <w:t>(F)</w:t>
      </w:r>
      <w:r w:rsidRPr="000901EC">
        <w:rPr>
          <w:rFonts w:eastAsia="SimSu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DE9CC10"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45F3329F" w14:textId="77777777" w:rsidR="000901EC" w:rsidRPr="000901EC" w:rsidRDefault="000901EC" w:rsidP="000901EC">
            <w:pPr>
              <w:spacing w:before="120" w:after="240"/>
              <w:rPr>
                <w:rFonts w:eastAsia="SimSun"/>
                <w:iCs/>
              </w:rPr>
            </w:pPr>
            <w:r w:rsidRPr="000901EC">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2D465489" w14:textId="77777777" w:rsidR="000901EC" w:rsidRPr="000901EC" w:rsidRDefault="000901EC" w:rsidP="000901EC">
      <w:pPr>
        <w:spacing w:before="240" w:after="240"/>
        <w:ind w:left="2880" w:hanging="720"/>
        <w:rPr>
          <w:rFonts w:eastAsia="SimSun"/>
        </w:rPr>
      </w:pPr>
      <w:r w:rsidRPr="000901EC">
        <w:rPr>
          <w:rFonts w:eastAsia="SimSun"/>
        </w:rPr>
        <w:t>(G)</w:t>
      </w:r>
      <w:r w:rsidRPr="000901EC">
        <w:rPr>
          <w:rFonts w:eastAsia="SimSun"/>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C348263"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7E25D39F" w14:textId="77777777" w:rsidR="000901EC" w:rsidRPr="000901EC" w:rsidRDefault="000901EC" w:rsidP="000901EC">
            <w:pPr>
              <w:spacing w:before="120" w:after="240"/>
              <w:rPr>
                <w:rFonts w:eastAsia="SimSun"/>
                <w:b/>
                <w:i/>
              </w:rPr>
            </w:pPr>
            <w:r w:rsidRPr="000901EC">
              <w:rPr>
                <w:rFonts w:eastAsia="SimSun"/>
                <w:b/>
                <w:i/>
              </w:rPr>
              <w:t xml:space="preserve">[NPRR1000, NPRR1007, NPRR1014, and NPRR1029:  Delete item (G) above upon system implementation for NPRR1000, NPRR1014, or NPRR1029; or upon system implementation </w:t>
            </w:r>
            <w:r w:rsidRPr="000901EC">
              <w:rPr>
                <w:rFonts w:eastAsia="SimSun"/>
                <w:b/>
                <w:i/>
              </w:rPr>
              <w:lastRenderedPageBreak/>
              <w:t>of the Real-Time Co-Optimization (RTC) project for NPRR1007; and renumber accordingly.]</w:t>
            </w:r>
          </w:p>
        </w:tc>
      </w:tr>
    </w:tbl>
    <w:p w14:paraId="557ABABF" w14:textId="77777777" w:rsidR="000901EC" w:rsidRPr="000901EC" w:rsidRDefault="000901EC" w:rsidP="000901EC">
      <w:pPr>
        <w:spacing w:before="240" w:after="240"/>
        <w:ind w:left="2880" w:hanging="720"/>
        <w:rPr>
          <w:rFonts w:eastAsia="SimSun"/>
        </w:rPr>
      </w:pPr>
      <w:r w:rsidRPr="000901EC">
        <w:rPr>
          <w:rFonts w:eastAsia="SimSun"/>
        </w:rPr>
        <w:lastRenderedPageBreak/>
        <w:t>(H)</w:t>
      </w:r>
      <w:r w:rsidRPr="000901EC">
        <w:rPr>
          <w:rFonts w:eastAsia="SimSun"/>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23E97248"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605B26B9" w14:textId="77777777" w:rsidR="000901EC" w:rsidRPr="000901EC" w:rsidRDefault="000901EC" w:rsidP="000901EC">
            <w:pPr>
              <w:spacing w:before="120" w:after="240"/>
              <w:rPr>
                <w:rFonts w:eastAsia="SimSun"/>
                <w:iCs/>
              </w:rPr>
            </w:pPr>
            <w:r w:rsidRPr="000901EC">
              <w:rPr>
                <w:rFonts w:eastAsia="SimSun"/>
                <w:b/>
                <w:i/>
              </w:rPr>
              <w:t>[NPRR1007, NPRR1014, and NPRR1029:  Delete item (H) above upon system implementation of the Real-Time Co-Optimization (RTC) project for NPRR1007; or upon system implementation for NPRR1014 and NPRR1029; and renumber accordingly.]</w:t>
            </w:r>
          </w:p>
        </w:tc>
      </w:tr>
    </w:tbl>
    <w:p w14:paraId="4DD1FD49" w14:textId="77777777" w:rsidR="000901EC" w:rsidRPr="000901EC" w:rsidRDefault="000901EC" w:rsidP="000901EC">
      <w:pPr>
        <w:spacing w:before="240" w:after="240"/>
        <w:ind w:left="2880" w:hanging="720"/>
        <w:rPr>
          <w:rFonts w:eastAsia="SimSun"/>
          <w:szCs w:val="20"/>
        </w:rPr>
      </w:pPr>
      <w:r w:rsidRPr="000901EC">
        <w:rPr>
          <w:rFonts w:eastAsia="SimSun"/>
          <w:szCs w:val="20"/>
        </w:rPr>
        <w:t>(I)</w:t>
      </w:r>
      <w:r w:rsidRPr="000901EC">
        <w:rPr>
          <w:rFonts w:eastAsia="SimSun"/>
          <w:szCs w:val="20"/>
        </w:rPr>
        <w:tab/>
        <w:t>ONTEST – On-Line blocked from Security-Constrained Economic Dispatch (SCED) for operations testing (while ONTEST, a Generation Resource may be shown on Outage in the Outage Scheduler);</w:t>
      </w:r>
    </w:p>
    <w:p w14:paraId="0BEEBE27" w14:textId="77777777" w:rsidR="000901EC" w:rsidRPr="000901EC" w:rsidRDefault="000901EC" w:rsidP="000901EC">
      <w:pPr>
        <w:spacing w:after="240"/>
        <w:ind w:left="2880" w:hanging="720"/>
        <w:rPr>
          <w:rFonts w:eastAsia="SimSun"/>
          <w:szCs w:val="20"/>
        </w:rPr>
      </w:pPr>
      <w:r w:rsidRPr="000901EC">
        <w:rPr>
          <w:rFonts w:eastAsia="SimSun"/>
          <w:szCs w:val="20"/>
        </w:rPr>
        <w:t>(J)</w:t>
      </w:r>
      <w:r w:rsidRPr="000901EC">
        <w:rPr>
          <w:rFonts w:eastAsia="SimSun"/>
          <w:szCs w:val="20"/>
        </w:rPr>
        <w:tab/>
        <w:t>ONEMR – On-Line EMR (available for commitment or dispatch only for ERCOT-declared Emergency Conditions; the QSE may appropriately set LSL and High Sustained Limit (HSL) to reflect operating limits);</w:t>
      </w:r>
    </w:p>
    <w:p w14:paraId="61018F78" w14:textId="77777777" w:rsidR="000901EC" w:rsidRPr="000901EC" w:rsidRDefault="000901EC" w:rsidP="000901EC">
      <w:pPr>
        <w:spacing w:after="240"/>
        <w:ind w:left="2880" w:hanging="720"/>
        <w:rPr>
          <w:rFonts w:eastAsia="SimSun"/>
          <w:szCs w:val="20"/>
        </w:rPr>
      </w:pPr>
      <w:r w:rsidRPr="000901EC">
        <w:rPr>
          <w:rFonts w:eastAsia="SimSun"/>
          <w:szCs w:val="20"/>
        </w:rPr>
        <w:t>(K)</w:t>
      </w:r>
      <w:r w:rsidRPr="000901EC">
        <w:rPr>
          <w:rFonts w:eastAsia="SimSu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DB7B999"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13E9DC5E" w14:textId="77777777" w:rsidR="000901EC" w:rsidRPr="000901EC" w:rsidRDefault="000901EC" w:rsidP="000901EC">
            <w:pPr>
              <w:spacing w:before="120" w:after="240"/>
              <w:rPr>
                <w:rFonts w:eastAsia="SimSun"/>
                <w:b/>
                <w:i/>
              </w:rPr>
            </w:pPr>
            <w:r w:rsidRPr="000901EC">
              <w:rPr>
                <w:rFonts w:eastAsia="SimSun"/>
                <w:b/>
                <w:i/>
              </w:rPr>
              <w:t>[NPRR1007, NPRR1014, and NPRR1029:  Delete item (K) above upon system implementation of the Real-Time Co-Optimization (RTC) project for NPRR1007; or upon system implementation for NPRR1014 or NPRR1029; and renumber accordingly.]</w:t>
            </w:r>
          </w:p>
        </w:tc>
      </w:tr>
    </w:tbl>
    <w:p w14:paraId="5C57E5F1" w14:textId="77777777" w:rsidR="000901EC" w:rsidRPr="000901EC" w:rsidRDefault="000901EC" w:rsidP="000901EC">
      <w:pPr>
        <w:spacing w:before="240" w:after="240"/>
        <w:ind w:left="2880" w:hanging="720"/>
        <w:rPr>
          <w:rFonts w:eastAsia="SimSun"/>
          <w:szCs w:val="20"/>
        </w:rPr>
      </w:pPr>
      <w:r w:rsidRPr="000901EC">
        <w:rPr>
          <w:rFonts w:eastAsia="SimSun"/>
          <w:szCs w:val="20"/>
        </w:rPr>
        <w:t>(L)</w:t>
      </w:r>
      <w:r w:rsidRPr="000901EC">
        <w:rPr>
          <w:rFonts w:eastAsia="SimSu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255627A"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31D33B5" w14:textId="77777777" w:rsidR="000901EC" w:rsidRPr="000901EC" w:rsidRDefault="000901EC" w:rsidP="000901EC">
            <w:pPr>
              <w:spacing w:before="120" w:after="240"/>
              <w:rPr>
                <w:rFonts w:eastAsia="SimSun"/>
                <w:iCs/>
              </w:rPr>
            </w:pPr>
            <w:r w:rsidRPr="000901EC">
              <w:rPr>
                <w:rFonts w:eastAsia="SimSun"/>
                <w:b/>
                <w:i/>
              </w:rPr>
              <w:t>[NPRR1007, NPRR1014, and NPRR1029:  Delete item (L) above upon system implementation of the Real-Time Co-Optimization (RTC) project for NPRR1007; or upon system implementation for NPRR1014 or NPRR1029; and renumber accordingly.]</w:t>
            </w:r>
          </w:p>
        </w:tc>
      </w:tr>
    </w:tbl>
    <w:p w14:paraId="20AF8CE2" w14:textId="77777777" w:rsidR="000901EC" w:rsidRPr="000901EC" w:rsidRDefault="000901EC" w:rsidP="000901EC">
      <w:pPr>
        <w:spacing w:before="240" w:after="240"/>
        <w:ind w:left="2880" w:hanging="720"/>
        <w:rPr>
          <w:rFonts w:eastAsia="SimSun"/>
          <w:szCs w:val="20"/>
        </w:rPr>
      </w:pPr>
      <w:r w:rsidRPr="000901EC">
        <w:rPr>
          <w:rFonts w:eastAsia="SimSun"/>
          <w:szCs w:val="20"/>
        </w:rPr>
        <w:t>(M)</w:t>
      </w:r>
      <w:r w:rsidRPr="000901EC">
        <w:rPr>
          <w:rFonts w:eastAsia="SimSun"/>
          <w:szCs w:val="20"/>
        </w:rPr>
        <w:tab/>
        <w:t xml:space="preserve">ONOPTOUT – On-Line and the hour is a RUC Buy-Back Hour; </w:t>
      </w:r>
    </w:p>
    <w:p w14:paraId="09BC742D" w14:textId="77777777" w:rsidR="000901EC" w:rsidRPr="000901EC" w:rsidRDefault="000901EC" w:rsidP="000901EC">
      <w:pPr>
        <w:spacing w:after="240"/>
        <w:ind w:left="2880" w:hanging="720"/>
        <w:rPr>
          <w:rFonts w:eastAsia="SimSun"/>
          <w:szCs w:val="20"/>
        </w:rPr>
      </w:pPr>
      <w:r w:rsidRPr="000901EC">
        <w:rPr>
          <w:rFonts w:eastAsia="SimSun"/>
          <w:szCs w:val="20"/>
        </w:rPr>
        <w:t>(N)</w:t>
      </w:r>
      <w:r w:rsidRPr="000901EC">
        <w:rPr>
          <w:rFonts w:eastAsia="SimSun"/>
          <w:szCs w:val="20"/>
        </w:rPr>
        <w:tab/>
        <w:t xml:space="preserve">SHUTDOWN – The Resource is On-Line and in a shutdown sequence, and has no Ancillary Service Obligations other than Off-Line Non-Spinning Reserve (Non-Spin) which the Resource will </w:t>
      </w:r>
      <w:r w:rsidRPr="000901EC">
        <w:rPr>
          <w:rFonts w:eastAsia="SimSun"/>
          <w:szCs w:val="20"/>
        </w:rP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5E1F8DC4"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DC1A410" w14:textId="77777777" w:rsidR="000901EC" w:rsidRPr="000901EC" w:rsidRDefault="000901EC" w:rsidP="000901EC">
            <w:pPr>
              <w:spacing w:before="120" w:after="240"/>
              <w:rPr>
                <w:rFonts w:eastAsia="SimSun"/>
                <w:b/>
                <w:i/>
              </w:rPr>
            </w:pPr>
            <w:r w:rsidRPr="000901EC">
              <w:rPr>
                <w:rFonts w:eastAsia="SimSun"/>
                <w:b/>
                <w:i/>
              </w:rPr>
              <w:t>[NPRR1007, NPRR1014, and NPRR1029:  Replace paragraph (N) above with the following upon system implementation of the Real-Time Co-Optimization (RTC) project for NPRR1007; or upon system implementation for NPRR1014 or NPRR1029:]</w:t>
            </w:r>
          </w:p>
          <w:p w14:paraId="28BFB8C1" w14:textId="77777777" w:rsidR="000901EC" w:rsidRPr="000901EC" w:rsidRDefault="000901EC" w:rsidP="000901EC">
            <w:pPr>
              <w:spacing w:after="240"/>
              <w:ind w:left="2880" w:hanging="720"/>
              <w:rPr>
                <w:rFonts w:eastAsia="SimSun"/>
              </w:rPr>
            </w:pPr>
            <w:r w:rsidRPr="000901EC">
              <w:rPr>
                <w:rFonts w:eastAsia="SimSun"/>
              </w:rPr>
              <w:t>(N)</w:t>
            </w:r>
            <w:r w:rsidRPr="000901EC">
              <w:rPr>
                <w:rFonts w:eastAsia="SimSun"/>
              </w:rPr>
              <w:tab/>
              <w:t>SHUTDOWN – The Resource is On-Line and in a shutdown sequence, and is not eligible for an Ancillary Service award.  This Resource Status is only to be used for Real-Time telemetry purposes;</w:t>
            </w:r>
          </w:p>
        </w:tc>
      </w:tr>
    </w:tbl>
    <w:p w14:paraId="7B8E873E" w14:textId="77777777" w:rsidR="000901EC" w:rsidRPr="000901EC" w:rsidRDefault="000901EC" w:rsidP="000901EC">
      <w:pPr>
        <w:spacing w:before="240" w:after="240"/>
        <w:ind w:left="2880" w:hanging="720"/>
        <w:rPr>
          <w:rFonts w:eastAsia="SimSun"/>
          <w:szCs w:val="20"/>
        </w:rPr>
      </w:pPr>
      <w:r w:rsidRPr="000901EC">
        <w:rPr>
          <w:rFonts w:eastAsia="SimSun"/>
          <w:szCs w:val="20"/>
        </w:rPr>
        <w:t>(O)</w:t>
      </w:r>
      <w:r w:rsidRPr="000901EC">
        <w:rPr>
          <w:rFonts w:eastAsia="SimSu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317E9712"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5E75D12" w14:textId="77777777" w:rsidR="000901EC" w:rsidRPr="000901EC" w:rsidRDefault="000901EC" w:rsidP="000901EC">
            <w:pPr>
              <w:spacing w:before="120" w:after="240"/>
              <w:rPr>
                <w:rFonts w:eastAsia="SimSun"/>
                <w:b/>
                <w:i/>
              </w:rPr>
            </w:pPr>
            <w:r w:rsidRPr="000901EC">
              <w:rPr>
                <w:rFonts w:eastAsia="SimSun"/>
                <w:b/>
                <w:i/>
              </w:rPr>
              <w:t>[NPRR1007, NPRR1014, and NPRR1029:  Replace paragraph (O) above with the following upon system implementation of the Real-Time Co-Optimization (RTC) project for NPRR1007; or upon system implementation for NPRR1014 or NPRR1029:]</w:t>
            </w:r>
          </w:p>
          <w:p w14:paraId="37EA45A5" w14:textId="77777777" w:rsidR="000901EC" w:rsidRPr="000901EC" w:rsidRDefault="000901EC" w:rsidP="000901EC">
            <w:pPr>
              <w:spacing w:after="240"/>
              <w:ind w:left="2880" w:hanging="720"/>
              <w:rPr>
                <w:rFonts w:eastAsia="SimSun"/>
              </w:rPr>
            </w:pPr>
            <w:r w:rsidRPr="000901EC">
              <w:rPr>
                <w:rFonts w:eastAsia="SimSun"/>
              </w:rPr>
              <w:t>(O)</w:t>
            </w:r>
            <w:r w:rsidRPr="000901EC">
              <w:rPr>
                <w:rFonts w:eastAsia="SimSun"/>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07655FE" w14:textId="77777777" w:rsidR="000901EC" w:rsidRPr="000901EC" w:rsidRDefault="000901EC" w:rsidP="000901EC">
      <w:pPr>
        <w:spacing w:before="240" w:after="240"/>
        <w:ind w:left="2880" w:hanging="720"/>
        <w:rPr>
          <w:rFonts w:eastAsia="SimSun"/>
          <w:szCs w:val="20"/>
        </w:rPr>
      </w:pPr>
      <w:r w:rsidRPr="000901EC">
        <w:rPr>
          <w:rFonts w:eastAsia="SimSun"/>
          <w:szCs w:val="20"/>
        </w:rPr>
        <w:t>(P)</w:t>
      </w:r>
      <w:r w:rsidRPr="000901EC">
        <w:rPr>
          <w:rFonts w:eastAsia="SimSu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D0B5973"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6CDE3EA" w14:textId="77777777" w:rsidR="000901EC" w:rsidRPr="000901EC" w:rsidRDefault="000901EC" w:rsidP="000901EC">
            <w:pPr>
              <w:spacing w:before="120" w:after="240"/>
              <w:rPr>
                <w:rFonts w:eastAsia="SimSun"/>
                <w:b/>
                <w:i/>
              </w:rPr>
            </w:pPr>
            <w:r w:rsidRPr="000901EC">
              <w:rPr>
                <w:rFonts w:eastAsia="SimSun"/>
                <w:b/>
                <w:i/>
              </w:rPr>
              <w:t>[NPRR1007, NPRR1014, and NPRR1029:  Replace paragraph (P) above with the following upon system implementation of the Real-Time Co-Optimization (RTC) project for NPRR1007; or upon system implementation for NPRR1014 or NPRR1029:]</w:t>
            </w:r>
          </w:p>
          <w:p w14:paraId="13AD5E67" w14:textId="77777777" w:rsidR="000901EC" w:rsidRPr="000901EC" w:rsidRDefault="000901EC" w:rsidP="000901EC">
            <w:pPr>
              <w:spacing w:after="240"/>
              <w:ind w:left="2880" w:hanging="720"/>
              <w:rPr>
                <w:rFonts w:eastAsia="SimSun"/>
              </w:rPr>
            </w:pPr>
            <w:r w:rsidRPr="000901EC">
              <w:rPr>
                <w:rFonts w:eastAsia="SimSun"/>
              </w:rPr>
              <w:t>(P)</w:t>
            </w:r>
            <w:r w:rsidRPr="000901EC">
              <w:rPr>
                <w:rFonts w:eastAsia="SimSun"/>
              </w:rPr>
              <w:tab/>
              <w:t>OFFQS – Off-Line but available for SCED deployment and to provide ECRS and Non-Spin, if qualified and capable.  Only qualified Quick Start Generation Resources (QSGRs) may utilize this status;</w:t>
            </w:r>
          </w:p>
        </w:tc>
      </w:tr>
    </w:tbl>
    <w:p w14:paraId="37738E48" w14:textId="77777777" w:rsidR="000901EC" w:rsidRPr="000901EC" w:rsidRDefault="000901EC" w:rsidP="000901EC">
      <w:pPr>
        <w:spacing w:before="240" w:after="240"/>
        <w:ind w:left="2880" w:hanging="720"/>
        <w:rPr>
          <w:rFonts w:eastAsia="SimSun"/>
          <w:szCs w:val="20"/>
        </w:rPr>
      </w:pPr>
      <w:r w:rsidRPr="000901EC">
        <w:rPr>
          <w:rFonts w:eastAsia="SimSun"/>
          <w:szCs w:val="20"/>
        </w:rPr>
        <w:t>(Q)</w:t>
      </w:r>
      <w:r w:rsidRPr="000901EC">
        <w:rPr>
          <w:rFonts w:eastAsia="SimSun"/>
          <w:szCs w:val="20"/>
        </w:rPr>
        <w:tab/>
        <w:t xml:space="preserve">ONFFRRRS – Available for Dispatch of RRS when providing Fast Frequency Response (FFR) from Generation Resources.  This Resource Status is only to be used for Real-Time telemetry </w:t>
      </w:r>
      <w:r w:rsidRPr="000901EC">
        <w:rPr>
          <w:rFonts w:eastAsia="SimSun"/>
          <w:szCs w:val="20"/>
        </w:rPr>
        <w:lastRenderedPageBreak/>
        <w:t>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1FBACC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64396" w14:textId="77777777" w:rsidR="000901EC" w:rsidRPr="000901EC" w:rsidRDefault="000901EC" w:rsidP="000901EC">
            <w:pPr>
              <w:spacing w:before="120" w:after="240"/>
              <w:rPr>
                <w:rFonts w:eastAsia="SimSun"/>
                <w:iCs/>
              </w:rPr>
            </w:pPr>
            <w:r w:rsidRPr="000901EC">
              <w:rPr>
                <w:rFonts w:eastAsia="SimSun"/>
                <w:b/>
                <w:i/>
              </w:rPr>
              <w:t>[NPRR1007, NPRR1014, and NPRR1029:  Delete item (Q) above upon system implementation of the Real-Time Co-Optimization (RTC) project for NPRR1007; or upon system implementation for NPRR1014 or NPRR1029; and renumber accordingly.]</w:t>
            </w:r>
          </w:p>
        </w:tc>
      </w:tr>
    </w:tbl>
    <w:p w14:paraId="6F1F4B17" w14:textId="77777777" w:rsidR="000901EC" w:rsidRPr="000901EC" w:rsidRDefault="000901EC" w:rsidP="000901EC">
      <w:pPr>
        <w:ind w:left="216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BCA5E1A"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E90AF89" w14:textId="77777777" w:rsidR="000901EC" w:rsidRPr="000901EC" w:rsidRDefault="000901EC" w:rsidP="000901EC">
            <w:pPr>
              <w:spacing w:before="120" w:after="240"/>
              <w:rPr>
                <w:rFonts w:eastAsia="SimSun"/>
                <w:b/>
                <w:i/>
              </w:rPr>
            </w:pPr>
            <w:r w:rsidRPr="000901EC">
              <w:rPr>
                <w:rFonts w:eastAsia="SimSun"/>
                <w:b/>
                <w:i/>
              </w:rPr>
              <w:t>[NPRR1007, NPRR1014, and NPRR1029:  Insert  item (K) below upon system implementation of the Real-Time Co-Optimization (RTC) project for NPRR1007; or upon system implementation for NPRR1014 or NPRR1029:]</w:t>
            </w:r>
          </w:p>
          <w:p w14:paraId="2FAAF01D" w14:textId="77777777" w:rsidR="000901EC" w:rsidRPr="000901EC" w:rsidRDefault="000901EC" w:rsidP="000901EC">
            <w:pPr>
              <w:spacing w:after="240"/>
              <w:ind w:left="2880" w:hanging="720"/>
              <w:rPr>
                <w:rFonts w:eastAsia="SimSun"/>
              </w:rPr>
            </w:pPr>
            <w:r w:rsidRPr="000901EC">
              <w:rPr>
                <w:rFonts w:eastAsia="SimSun"/>
              </w:rPr>
              <w:t>(K)</w:t>
            </w:r>
            <w:r w:rsidRPr="000901EC">
              <w:rPr>
                <w:rFonts w:eastAsia="SimSun"/>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2D88F5EB" w14:textId="77777777" w:rsidR="000901EC" w:rsidRPr="000901EC" w:rsidRDefault="000901EC" w:rsidP="000901EC">
      <w:pPr>
        <w:spacing w:before="240" w:after="240"/>
        <w:ind w:left="2880" w:hanging="720"/>
        <w:rPr>
          <w:rFonts w:eastAsia="SimSun"/>
        </w:rPr>
      </w:pPr>
      <w:r w:rsidRPr="000901EC">
        <w:rPr>
          <w:rFonts w:eastAsia="SimSun"/>
        </w:rPr>
        <w:t xml:space="preserve"> (R)</w:t>
      </w:r>
      <w:r w:rsidRPr="000901EC">
        <w:rPr>
          <w:rFonts w:eastAsia="SimSun"/>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0534B1D"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7A4F167A" w14:textId="77777777" w:rsidR="000901EC" w:rsidRPr="000901EC" w:rsidRDefault="000901EC" w:rsidP="000901EC">
            <w:pPr>
              <w:spacing w:before="120" w:after="240"/>
              <w:rPr>
                <w:rFonts w:eastAsia="SimSun"/>
                <w:b/>
                <w:i/>
              </w:rPr>
            </w:pPr>
            <w:r w:rsidRPr="000901EC">
              <w:rPr>
                <w:rFonts w:eastAsia="SimSun"/>
                <w:b/>
                <w:i/>
              </w:rPr>
              <w:t>[NPRR1007, NPRR1014, and NPRR1029:  Replace item (R) above with the following upon system implementation of the Real-Time Co-Optimization (RTC) project for NPRR1007; or upon system implementation for NPRR1014 or NPRR1029:]</w:t>
            </w:r>
          </w:p>
          <w:p w14:paraId="471E4BEB" w14:textId="77777777" w:rsidR="000901EC" w:rsidRPr="000901EC" w:rsidRDefault="000901EC" w:rsidP="000901EC">
            <w:pPr>
              <w:spacing w:after="240"/>
              <w:ind w:left="2880" w:hanging="720"/>
              <w:rPr>
                <w:rFonts w:eastAsia="SimSun"/>
              </w:rPr>
            </w:pPr>
            <w:r w:rsidRPr="000901EC">
              <w:rPr>
                <w:rFonts w:eastAsia="SimSun"/>
              </w:rPr>
              <w:t>(R)</w:t>
            </w:r>
            <w:r w:rsidRPr="000901EC">
              <w:rPr>
                <w:rFonts w:eastAsia="SimSun"/>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6758215" w14:textId="77777777" w:rsidR="000901EC" w:rsidRPr="000901EC" w:rsidRDefault="000901EC" w:rsidP="000901EC">
      <w:pPr>
        <w:spacing w:before="240" w:after="240"/>
        <w:ind w:left="2160" w:hanging="720"/>
        <w:rPr>
          <w:rFonts w:eastAsia="SimSun"/>
          <w:szCs w:val="20"/>
        </w:rPr>
      </w:pPr>
      <w:r w:rsidRPr="000901EC">
        <w:rPr>
          <w:rFonts w:eastAsia="SimSun"/>
          <w:szCs w:val="20"/>
        </w:rPr>
        <w:t>(ii)</w:t>
      </w:r>
      <w:r w:rsidRPr="000901EC">
        <w:rPr>
          <w:rFonts w:eastAsia="SimSu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50C44DC" w14:textId="77777777" w:rsidR="000901EC" w:rsidRPr="000901EC" w:rsidRDefault="000901EC" w:rsidP="000901EC">
      <w:pPr>
        <w:spacing w:after="240"/>
        <w:ind w:left="2880" w:hanging="720"/>
        <w:rPr>
          <w:rFonts w:eastAsia="SimSun"/>
          <w:szCs w:val="20"/>
        </w:rPr>
      </w:pPr>
      <w:r w:rsidRPr="000901EC">
        <w:rPr>
          <w:rFonts w:eastAsia="SimSun"/>
          <w:szCs w:val="20"/>
        </w:rPr>
        <w:lastRenderedPageBreak/>
        <w:t>(A)</w:t>
      </w:r>
      <w:r w:rsidRPr="000901EC">
        <w:rPr>
          <w:rFonts w:eastAsia="SimSun"/>
          <w:szCs w:val="20"/>
        </w:rPr>
        <w:tab/>
        <w:t>OUT – Off-Line and unavailable, or not connected to the ERCOT System and operating in a Private Microgrid Island (PMI);</w:t>
      </w:r>
    </w:p>
    <w:p w14:paraId="62BA6E9B"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F87B9C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532237A" w14:textId="77777777" w:rsidR="000901EC" w:rsidRPr="000901EC" w:rsidRDefault="000901EC" w:rsidP="000901EC">
            <w:pPr>
              <w:spacing w:before="120" w:after="240"/>
              <w:rPr>
                <w:rFonts w:eastAsia="SimSun"/>
                <w:iCs/>
              </w:rPr>
            </w:pPr>
            <w:r w:rsidRPr="000901EC">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64EE61C1" w14:textId="77777777" w:rsidR="000901EC" w:rsidRPr="000901EC" w:rsidRDefault="000901EC" w:rsidP="000901EC">
      <w:pPr>
        <w:spacing w:before="240" w:after="240"/>
        <w:ind w:left="2880" w:hanging="720"/>
        <w:rPr>
          <w:rFonts w:eastAsia="SimSun"/>
          <w:szCs w:val="20"/>
        </w:rPr>
      </w:pPr>
      <w:r w:rsidRPr="000901EC">
        <w:rPr>
          <w:rFonts w:eastAsia="SimSun"/>
          <w:szCs w:val="20"/>
        </w:rPr>
        <w:t>(C)</w:t>
      </w:r>
      <w:r w:rsidRPr="000901EC">
        <w:rPr>
          <w:rFonts w:eastAsia="SimSu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5189A2B"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902E1" w14:textId="77777777" w:rsidR="000901EC" w:rsidRPr="000901EC" w:rsidRDefault="000901EC" w:rsidP="000901EC">
            <w:pPr>
              <w:spacing w:before="120" w:after="240"/>
              <w:rPr>
                <w:rFonts w:eastAsia="SimSun"/>
                <w:b/>
                <w:i/>
              </w:rPr>
            </w:pPr>
            <w:r w:rsidRPr="000901EC">
              <w:rPr>
                <w:rFonts w:eastAsia="SimSun"/>
                <w:b/>
                <w:i/>
              </w:rPr>
              <w:t>[NPRR1007, NPRR1014, and NPRR1029:  Replace item (C) above with the following upon system implementation of the Real-Time Co-Optimization (RTC) project for NPRR1007; or upon system implementation for NPRR1014 or NPRR1029:]</w:t>
            </w:r>
          </w:p>
          <w:p w14:paraId="48603C71"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OFF – Off-Line but available for commitment in the Day-Ahead Market (DAM), RUC, and providing Non-Spin, if qualified and capable;</w:t>
            </w:r>
          </w:p>
          <w:p w14:paraId="2EFB9890" w14:textId="77777777" w:rsidR="000901EC" w:rsidRPr="000901EC" w:rsidRDefault="000901EC" w:rsidP="000901EC">
            <w:pPr>
              <w:spacing w:before="240" w:after="240"/>
              <w:ind w:left="2880" w:hanging="720"/>
              <w:rPr>
                <w:rFonts w:eastAsia="SimSun"/>
                <w:szCs w:val="20"/>
              </w:rPr>
            </w:pPr>
            <w:ins w:id="144" w:author="ERCOT" w:date="2024-05-10T16:00:00Z">
              <w:r w:rsidRPr="000901EC">
                <w:rPr>
                  <w:rFonts w:eastAsia="SimSun"/>
                  <w:szCs w:val="20"/>
                </w:rPr>
                <w:t>(</w:t>
              </w:r>
            </w:ins>
            <w:ins w:id="145" w:author="ERCOT" w:date="2024-05-10T16:09:00Z">
              <w:r w:rsidRPr="000901EC">
                <w:rPr>
                  <w:rFonts w:eastAsia="SimSun"/>
                  <w:szCs w:val="20"/>
                </w:rPr>
                <w:t>C</w:t>
              </w:r>
            </w:ins>
            <w:ins w:id="146" w:author="ERCOT" w:date="2024-05-10T16:00:00Z">
              <w:r w:rsidRPr="000901EC">
                <w:rPr>
                  <w:rFonts w:eastAsia="SimSun"/>
                  <w:szCs w:val="20"/>
                </w:rPr>
                <w:t>)</w:t>
              </w:r>
            </w:ins>
            <w:ins w:id="147" w:author="ERCOT" w:date="2024-05-10T16:09:00Z">
              <w:r w:rsidRPr="000901EC">
                <w:rPr>
                  <w:rFonts w:eastAsia="SimSun"/>
                  <w:szCs w:val="20"/>
                </w:rPr>
                <w:t xml:space="preserve"> </w:t>
              </w:r>
              <w:r w:rsidRPr="000901EC">
                <w:rPr>
                  <w:rFonts w:eastAsia="SimSun"/>
                  <w:szCs w:val="20"/>
                </w:rPr>
                <w:tab/>
              </w:r>
            </w:ins>
            <w:ins w:id="148" w:author="ERCOT" w:date="2024-05-10T16:00:00Z">
              <w:r w:rsidRPr="000901EC">
                <w:rPr>
                  <w:rFonts w:eastAsia="SimSun"/>
                  <w:szCs w:val="20"/>
                </w:rPr>
                <w:t>DRRS – Off-Line but reserved for DRRS with an Ancillary Service Resource Responsibility for DRRS;</w:t>
              </w:r>
            </w:ins>
          </w:p>
        </w:tc>
      </w:tr>
    </w:tbl>
    <w:p w14:paraId="1BDF0C89" w14:textId="77777777" w:rsidR="000901EC" w:rsidRPr="000901EC" w:rsidRDefault="000901EC" w:rsidP="000901EC">
      <w:pPr>
        <w:spacing w:before="240" w:after="240"/>
        <w:ind w:left="2880" w:hanging="720"/>
        <w:rPr>
          <w:rFonts w:eastAsia="SimSun"/>
          <w:szCs w:val="20"/>
        </w:rPr>
      </w:pPr>
      <w:r w:rsidRPr="000901EC">
        <w:rPr>
          <w:rFonts w:eastAsia="SimSun"/>
          <w:szCs w:val="20"/>
        </w:rPr>
        <w:t>(D)</w:t>
      </w:r>
      <w:r w:rsidRPr="000901EC">
        <w:rPr>
          <w:rFonts w:eastAsia="SimSu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6F09DFD"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7E9D1EB"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Select one of the following for Load Resources.  Unless otherwise provided below, these Resource Statuses are to be used for COP and/or Real-Time telemetry purposes.</w:t>
      </w:r>
    </w:p>
    <w:p w14:paraId="10270A80"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 xml:space="preserve">ONRGL – Available for Dispatch of Regulation Service by Load Frequency Control (LFC) and, for any remaining Dispatchable capacity, by SCED with a Real-Time Market (RTM) Energy Bid; </w:t>
      </w:r>
    </w:p>
    <w:p w14:paraId="44CA9A14" w14:textId="77777777" w:rsidR="000901EC" w:rsidRPr="000901EC" w:rsidRDefault="000901EC" w:rsidP="000901EC">
      <w:pPr>
        <w:spacing w:after="240"/>
        <w:ind w:left="2880" w:hanging="720"/>
        <w:rPr>
          <w:rFonts w:eastAsia="SimSun"/>
        </w:rPr>
      </w:pPr>
      <w:r w:rsidRPr="000901EC">
        <w:rPr>
          <w:rFonts w:eastAsia="SimSun"/>
        </w:rPr>
        <w:lastRenderedPageBreak/>
        <w:t>(B)</w:t>
      </w:r>
      <w:r w:rsidRPr="000901EC">
        <w:rPr>
          <w:rFonts w:eastAsia="SimSun"/>
        </w:rPr>
        <w:tab/>
        <w:t>FRRSUP – Available for Dispatch of FRRS by LFC and not Dispatchable by SCED.  This Resource Status is only to be used for Real-Time telemetry purposes;</w:t>
      </w:r>
    </w:p>
    <w:p w14:paraId="2B85D958" w14:textId="77777777" w:rsidR="000901EC" w:rsidRPr="000901EC" w:rsidRDefault="000901EC" w:rsidP="000901EC">
      <w:pPr>
        <w:spacing w:after="240"/>
        <w:ind w:left="2880" w:hanging="720"/>
        <w:rPr>
          <w:rFonts w:eastAsia="SimSun"/>
        </w:rPr>
      </w:pPr>
      <w:r w:rsidRPr="000901EC">
        <w:rPr>
          <w:rFonts w:eastAsia="SimSun"/>
        </w:rPr>
        <w:t>(C)</w:t>
      </w:r>
      <w:r w:rsidRPr="000901EC">
        <w:rPr>
          <w:rFonts w:eastAsia="SimSun"/>
        </w:rPr>
        <w:tab/>
        <w:t xml:space="preserve">FRRSDN – Available for Dispatch of FRRS by LFC and not Dispatchable by SCED.  This Resource Status is only to be used for Real-Time telemetry purposes;  </w:t>
      </w:r>
    </w:p>
    <w:p w14:paraId="48EFC3E9" w14:textId="77777777" w:rsidR="000901EC" w:rsidRPr="000901EC" w:rsidRDefault="000901EC" w:rsidP="000901EC">
      <w:pPr>
        <w:spacing w:after="240"/>
        <w:ind w:left="2880" w:hanging="720"/>
        <w:rPr>
          <w:rFonts w:eastAsia="SimSun"/>
        </w:rPr>
      </w:pPr>
      <w:r w:rsidRPr="000901EC">
        <w:rPr>
          <w:rFonts w:eastAsia="SimSun"/>
        </w:rPr>
        <w:t>(D)</w:t>
      </w:r>
      <w:r w:rsidRPr="000901EC">
        <w:rPr>
          <w:rFonts w:eastAsia="SimSun"/>
        </w:rPr>
        <w:tab/>
        <w:t>ONCLR – Available for Dispatch as a Controllable Load Resource by SCED with an RTM Energy Bid;</w:t>
      </w:r>
    </w:p>
    <w:p w14:paraId="313B8B4D" w14:textId="77777777" w:rsidR="000901EC" w:rsidRPr="000901EC" w:rsidRDefault="000901EC" w:rsidP="000901EC">
      <w:pPr>
        <w:spacing w:after="240"/>
        <w:ind w:left="2880" w:hanging="720"/>
        <w:rPr>
          <w:rFonts w:eastAsia="SimSun"/>
        </w:rPr>
      </w:pPr>
      <w:r w:rsidRPr="000901EC">
        <w:rPr>
          <w:rFonts w:eastAsia="SimSun"/>
        </w:rPr>
        <w:t>(E)</w:t>
      </w:r>
      <w:r w:rsidRPr="000901EC">
        <w:rPr>
          <w:rFonts w:eastAsia="SimSun"/>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186D4D9"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545BD1A7" w14:textId="77777777" w:rsidR="000901EC" w:rsidRPr="000901EC" w:rsidRDefault="000901EC" w:rsidP="000901EC">
            <w:pPr>
              <w:spacing w:before="120" w:after="240"/>
              <w:rPr>
                <w:rFonts w:eastAsia="SimSun"/>
                <w:iCs/>
              </w:rPr>
            </w:pPr>
            <w:r w:rsidRPr="000901EC">
              <w:rPr>
                <w:rFonts w:eastAsia="SimSun"/>
                <w:b/>
                <w:i/>
              </w:rPr>
              <w:t>[NPRR1007, NPRR1014, and NPRR1029:  Delete items (A)-(E) above upon system implementation of the Real-Time Co-Optimization (RTC) project for NPRR1007; or upon system implementation for NPRR1014 or NPRR1029; and renumber accordingly.]</w:t>
            </w:r>
          </w:p>
        </w:tc>
      </w:tr>
    </w:tbl>
    <w:p w14:paraId="0CA0793A" w14:textId="77777777" w:rsidR="000901EC" w:rsidRPr="000901EC" w:rsidRDefault="000901EC" w:rsidP="000901EC">
      <w:pPr>
        <w:spacing w:before="240" w:after="240"/>
        <w:ind w:left="2880" w:hanging="720"/>
        <w:rPr>
          <w:rFonts w:eastAsia="SimSun"/>
          <w:szCs w:val="20"/>
        </w:rPr>
      </w:pPr>
      <w:r w:rsidRPr="000901EC">
        <w:rPr>
          <w:rFonts w:eastAsia="SimSun"/>
          <w:szCs w:val="20"/>
        </w:rPr>
        <w:t>(F)</w:t>
      </w:r>
      <w:r w:rsidRPr="000901EC">
        <w:rPr>
          <w:rFonts w:eastAsia="SimSun"/>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BB98303"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03576B3C" w14:textId="77777777" w:rsidR="000901EC" w:rsidRPr="000901EC" w:rsidRDefault="000901EC" w:rsidP="000901EC">
            <w:pPr>
              <w:spacing w:before="120" w:after="240"/>
              <w:rPr>
                <w:rFonts w:eastAsia="SimSun"/>
                <w:iCs/>
              </w:rPr>
            </w:pPr>
            <w:r w:rsidRPr="000901EC">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26E3D5FE" w14:textId="77777777" w:rsidR="000901EC" w:rsidRPr="000901EC" w:rsidRDefault="000901EC" w:rsidP="000901EC">
      <w:pPr>
        <w:spacing w:before="240" w:after="240"/>
        <w:ind w:left="2880" w:hanging="720"/>
        <w:rPr>
          <w:rFonts w:eastAsia="SimSun"/>
          <w:szCs w:val="20"/>
        </w:rPr>
      </w:pPr>
      <w:r w:rsidRPr="000901EC">
        <w:rPr>
          <w:rFonts w:eastAsia="SimSun"/>
          <w:szCs w:val="20"/>
        </w:rPr>
        <w:t>(G)</w:t>
      </w:r>
      <w:r w:rsidRPr="000901EC">
        <w:rPr>
          <w:rFonts w:eastAsia="SimSun"/>
          <w:szCs w:val="20"/>
        </w:rPr>
        <w:tab/>
        <w:t>OUTL – Not available;</w:t>
      </w:r>
    </w:p>
    <w:p w14:paraId="0D954B31" w14:textId="77777777" w:rsidR="000901EC" w:rsidRPr="000901EC" w:rsidRDefault="000901EC" w:rsidP="000901EC">
      <w:pPr>
        <w:spacing w:after="240"/>
        <w:ind w:left="2880" w:hanging="720"/>
        <w:rPr>
          <w:rFonts w:eastAsia="SimSun"/>
          <w:szCs w:val="20"/>
        </w:rPr>
      </w:pPr>
      <w:r w:rsidRPr="000901EC">
        <w:rPr>
          <w:rFonts w:eastAsia="SimSun"/>
          <w:szCs w:val="20"/>
        </w:rPr>
        <w:t>(H)</w:t>
      </w:r>
      <w:r w:rsidRPr="000901EC">
        <w:rPr>
          <w:rFonts w:eastAsia="SimSun"/>
          <w:szCs w:val="20"/>
        </w:rPr>
        <w:tab/>
        <w:t>ONFFRRRSL – Available for Dispatch of RRS when providing FFR,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26A5989"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3724914" w14:textId="77777777" w:rsidR="000901EC" w:rsidRPr="000901EC" w:rsidRDefault="000901EC" w:rsidP="000901EC">
            <w:pPr>
              <w:spacing w:before="120" w:after="240"/>
              <w:rPr>
                <w:rFonts w:eastAsia="SimSun"/>
                <w:iCs/>
              </w:rPr>
            </w:pPr>
            <w:r w:rsidRPr="000901EC">
              <w:rPr>
                <w:rFonts w:eastAsia="SimSun"/>
                <w:b/>
                <w:i/>
              </w:rPr>
              <w:t>[NPRR1007, NPRR1014, and NPRR1029:  Delete item (H) above upon system implementation of the Real-Time Co-Optimization (RTC) project for NPRR1007; or upon system implementation for NPRR1014 or NPRR1029.]</w:t>
            </w:r>
          </w:p>
        </w:tc>
      </w:tr>
    </w:tbl>
    <w:p w14:paraId="04F9AB60" w14:textId="77777777" w:rsidR="000901EC" w:rsidRPr="000901EC" w:rsidRDefault="000901EC" w:rsidP="000901EC">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994AE4E"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793023BD" w14:textId="77777777" w:rsidR="000901EC" w:rsidRPr="000901EC" w:rsidRDefault="000901EC" w:rsidP="000901EC">
            <w:pPr>
              <w:spacing w:before="120" w:after="240"/>
              <w:rPr>
                <w:rFonts w:eastAsia="SimSun"/>
                <w:b/>
                <w:i/>
              </w:rPr>
            </w:pPr>
            <w:r w:rsidRPr="000901EC">
              <w:rPr>
                <w:rFonts w:eastAsia="SimSun"/>
                <w:b/>
                <w:i/>
              </w:rPr>
              <w:t>[NPRR1007, NPRR1014, NPRR1029:  Insert item (B) below upon system implementation of the Real-Time Co-Optimization (RTC) project for NPRR1007; or upon system implementation for NPRR1014 or NPRR1029:]</w:t>
            </w:r>
          </w:p>
          <w:p w14:paraId="46D80DC2" w14:textId="77777777" w:rsidR="000901EC" w:rsidRPr="000901EC" w:rsidRDefault="000901EC" w:rsidP="000901EC">
            <w:pPr>
              <w:spacing w:after="240"/>
              <w:ind w:left="2880" w:hanging="720"/>
              <w:rPr>
                <w:rFonts w:eastAsia="SimSun"/>
              </w:rPr>
            </w:pPr>
            <w:r w:rsidRPr="000901EC">
              <w:rPr>
                <w:rFonts w:eastAsia="SimSun"/>
              </w:rPr>
              <w:lastRenderedPageBreak/>
              <w:t>(B)</w:t>
            </w:r>
            <w:r w:rsidRPr="000901EC">
              <w:rPr>
                <w:rFonts w:eastAsia="SimSun"/>
              </w:rPr>
              <w:tab/>
              <w:t>ONL – On-Line and available for Dispatch by SCED or providing Ancillary Services;</w:t>
            </w:r>
          </w:p>
        </w:tc>
      </w:tr>
    </w:tbl>
    <w:p w14:paraId="07EFD695" w14:textId="77777777" w:rsidR="000901EC" w:rsidRPr="000901EC" w:rsidRDefault="000901EC" w:rsidP="000901EC">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32B0B4F2"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1707C95B" w14:textId="77777777" w:rsidR="000901EC" w:rsidRPr="000901EC" w:rsidRDefault="000901EC" w:rsidP="000901EC">
            <w:pPr>
              <w:spacing w:before="120" w:after="240"/>
              <w:rPr>
                <w:rFonts w:eastAsia="SimSun"/>
                <w:b/>
                <w:i/>
              </w:rPr>
            </w:pPr>
            <w:r w:rsidRPr="000901EC">
              <w:rPr>
                <w:rFonts w:eastAsia="SimSun"/>
                <w:b/>
                <w:i/>
              </w:rPr>
              <w:t>[NPRR1014 or NPRR1029:  Insert applicable portions of paragraph (iv) below upon system implementation:]</w:t>
            </w:r>
          </w:p>
          <w:p w14:paraId="20C45684"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Select one of the following for Energy Storage Resources (ESRs).  Unless otherwise provided below, these Resource Statuses are to be used for COP and Real-Time telemetry purposes:</w:t>
            </w:r>
          </w:p>
          <w:p w14:paraId="2737D11C"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ON – On-Line Resource with Energy Bid/Offer Curve;</w:t>
            </w:r>
          </w:p>
          <w:p w14:paraId="235DD9C5"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ONOS – On-Line Resource with Output Schedule;</w:t>
            </w:r>
          </w:p>
          <w:p w14:paraId="62780FB0" w14:textId="77777777" w:rsidR="000901EC" w:rsidRPr="000901EC" w:rsidRDefault="000901EC" w:rsidP="000901EC">
            <w:pPr>
              <w:spacing w:after="240"/>
              <w:ind w:left="2880" w:hanging="720"/>
              <w:rPr>
                <w:rFonts w:eastAsia="SimSun"/>
              </w:rPr>
            </w:pPr>
            <w:r w:rsidRPr="000901EC">
              <w:rPr>
                <w:rFonts w:eastAsia="SimSun"/>
              </w:rPr>
              <w:t>(C)</w:t>
            </w:r>
            <w:r w:rsidRPr="000901EC">
              <w:rPr>
                <w:rFonts w:eastAsia="SimSun"/>
              </w:rPr>
              <w:tab/>
              <w:t>ONTEST – On-Line blocked from SCED for operations testing (while ONTEST, an Energy Storage Resource (ESR) may be shown on Outage in the Outage Scheduler);</w:t>
            </w:r>
          </w:p>
          <w:p w14:paraId="32FECAD3" w14:textId="77777777" w:rsidR="000901EC" w:rsidRPr="000901EC" w:rsidRDefault="000901EC" w:rsidP="000901EC">
            <w:pPr>
              <w:spacing w:after="240"/>
              <w:ind w:left="2880" w:hanging="720"/>
              <w:rPr>
                <w:rFonts w:eastAsia="SimSun"/>
              </w:rPr>
            </w:pPr>
            <w:r w:rsidRPr="000901EC">
              <w:rPr>
                <w:rFonts w:eastAsia="SimSun"/>
              </w:rPr>
              <w:t>(D)</w:t>
            </w:r>
            <w:r w:rsidRPr="000901EC">
              <w:rPr>
                <w:rFonts w:eastAsia="SimSun"/>
              </w:rPr>
              <w:tab/>
              <w:t>ONEMR – On-Line EMR (available for commitment or dispatch only for ERCOT-declared Emergency Conditions; the QSE may appropriately set LSL and High Sustained Limit (HSL) to reflect operating limits);</w:t>
            </w:r>
          </w:p>
          <w:p w14:paraId="73B7CC1A" w14:textId="77777777" w:rsidR="000901EC" w:rsidRPr="000901EC" w:rsidRDefault="000901EC" w:rsidP="000901EC">
            <w:pPr>
              <w:spacing w:after="240"/>
              <w:ind w:left="2880" w:hanging="720"/>
              <w:rPr>
                <w:rFonts w:eastAsia="SimSun"/>
              </w:rPr>
            </w:pPr>
            <w:r w:rsidRPr="000901EC">
              <w:rPr>
                <w:rFonts w:eastAsia="SimSun"/>
              </w:rPr>
              <w:t>(E)</w:t>
            </w:r>
            <w:r w:rsidRPr="000901EC">
              <w:rPr>
                <w:rFonts w:eastAsia="SimSun"/>
              </w:rPr>
              <w:tab/>
              <w:t>ONHOLD – Resource is On-Line but temporarily unavailable for Dispatch by SCED or Ancillary Service awards.  ESRs shall not be discharging into or charging from the grid. This Resource Status is only to be used for Real-Time telemetry purposes; and</w:t>
            </w:r>
          </w:p>
          <w:p w14:paraId="6D1DFE46" w14:textId="77777777" w:rsidR="000901EC" w:rsidRPr="000901EC" w:rsidRDefault="000901EC" w:rsidP="000901EC">
            <w:pPr>
              <w:spacing w:after="240"/>
              <w:ind w:left="2880" w:hanging="720"/>
              <w:rPr>
                <w:rFonts w:eastAsia="SimSun"/>
              </w:rPr>
            </w:pPr>
            <w:r w:rsidRPr="000901EC">
              <w:rPr>
                <w:rFonts w:eastAsia="SimSun"/>
              </w:rPr>
              <w:t>(F)</w:t>
            </w:r>
            <w:r w:rsidRPr="000901EC">
              <w:rPr>
                <w:rFonts w:eastAsia="SimSun"/>
              </w:rPr>
              <w:tab/>
              <w:t>OUT – Off-Line and unavailable, or not connected to the ERCOT System and operating in a Private Microgrid Island (PMI);</w:t>
            </w:r>
          </w:p>
        </w:tc>
      </w:tr>
    </w:tbl>
    <w:p w14:paraId="401A88F2" w14:textId="77777777" w:rsidR="000901EC" w:rsidRPr="000901EC" w:rsidRDefault="000901EC" w:rsidP="000901EC">
      <w:pPr>
        <w:spacing w:before="240" w:after="240"/>
        <w:ind w:left="1440" w:hanging="720"/>
        <w:rPr>
          <w:rFonts w:eastAsia="SimSun"/>
          <w:szCs w:val="20"/>
        </w:rPr>
      </w:pPr>
      <w:r w:rsidRPr="000901EC">
        <w:rPr>
          <w:rFonts w:eastAsia="SimSun"/>
          <w:szCs w:val="20"/>
        </w:rPr>
        <w:t>(c)</w:t>
      </w:r>
      <w:r w:rsidRPr="000901EC">
        <w:rPr>
          <w:rFonts w:eastAsia="SimSun"/>
          <w:szCs w:val="20"/>
        </w:rPr>
        <w:tab/>
        <w:t>The HSL;</w:t>
      </w:r>
    </w:p>
    <w:p w14:paraId="55048E5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D1DA7B0"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AD69FEA" w14:textId="77777777" w:rsidR="000901EC" w:rsidRPr="000901EC" w:rsidRDefault="000901EC" w:rsidP="000901EC">
            <w:pPr>
              <w:spacing w:before="120" w:after="240"/>
              <w:rPr>
                <w:rFonts w:eastAsia="SimSun"/>
                <w:b/>
                <w:i/>
              </w:rPr>
            </w:pPr>
            <w:r w:rsidRPr="000901EC">
              <w:rPr>
                <w:rFonts w:eastAsia="SimSun"/>
                <w:b/>
                <w:i/>
              </w:rPr>
              <w:t>[NPRR1014 and NPRR1029:  Insert applicable portions of paragraph (ii) below upon system implementation:]</w:t>
            </w:r>
          </w:p>
          <w:p w14:paraId="06C19FD7"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For ESRs, the HSL may be negative;</w:t>
            </w:r>
          </w:p>
        </w:tc>
      </w:tr>
    </w:tbl>
    <w:p w14:paraId="05B6E7B4" w14:textId="77777777" w:rsidR="000901EC" w:rsidRPr="000901EC" w:rsidRDefault="000901EC" w:rsidP="000901EC">
      <w:pPr>
        <w:spacing w:before="240" w:after="240"/>
        <w:ind w:left="1440" w:hanging="720"/>
        <w:rPr>
          <w:rFonts w:eastAsia="SimSun"/>
          <w:szCs w:val="20"/>
        </w:rPr>
      </w:pPr>
      <w:r w:rsidRPr="000901EC">
        <w:rPr>
          <w:rFonts w:eastAsia="SimSun"/>
          <w:szCs w:val="20"/>
        </w:rPr>
        <w:t>(d)</w:t>
      </w:r>
      <w:r w:rsidRPr="000901EC">
        <w:rPr>
          <w:rFonts w:eastAsia="SimSun"/>
          <w:szCs w:val="20"/>
        </w:rPr>
        <w:tab/>
        <w:t>The LSL;</w:t>
      </w:r>
    </w:p>
    <w:p w14:paraId="54E392EC"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791F58F"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98839DB" w14:textId="77777777" w:rsidR="000901EC" w:rsidRPr="000901EC" w:rsidRDefault="000901EC" w:rsidP="000901EC">
            <w:pPr>
              <w:spacing w:before="120" w:after="240"/>
              <w:rPr>
                <w:rFonts w:eastAsia="SimSun"/>
                <w:b/>
                <w:i/>
              </w:rPr>
            </w:pPr>
            <w:r w:rsidRPr="000901EC">
              <w:rPr>
                <w:rFonts w:eastAsia="SimSun"/>
                <w:b/>
                <w:i/>
              </w:rPr>
              <w:t>[NPRR1014 and NPRR1029:  Insert applicable portions of paragraph (ii) below upon system implementation:]</w:t>
            </w:r>
          </w:p>
          <w:p w14:paraId="3A20636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For ESRs, the LSL may be positive;</w:t>
            </w:r>
          </w:p>
        </w:tc>
      </w:tr>
    </w:tbl>
    <w:p w14:paraId="05861697" w14:textId="77777777" w:rsidR="000901EC" w:rsidRPr="000901EC" w:rsidRDefault="000901EC" w:rsidP="000901EC">
      <w:pPr>
        <w:spacing w:before="240" w:after="240"/>
        <w:ind w:left="1440" w:hanging="720"/>
        <w:rPr>
          <w:rFonts w:eastAsia="SimSun"/>
          <w:szCs w:val="20"/>
        </w:rPr>
      </w:pPr>
      <w:r w:rsidRPr="000901EC">
        <w:rPr>
          <w:rFonts w:eastAsia="SimSun"/>
          <w:szCs w:val="20"/>
        </w:rPr>
        <w:t>(e)</w:t>
      </w:r>
      <w:r w:rsidRPr="000901EC">
        <w:rPr>
          <w:rFonts w:eastAsia="SimSun"/>
          <w:szCs w:val="20"/>
        </w:rPr>
        <w:tab/>
        <w:t>The High Emergency Limit (HEL);</w:t>
      </w:r>
    </w:p>
    <w:p w14:paraId="041D55B5"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The Low Emergency Limit (LEL); and</w:t>
      </w:r>
    </w:p>
    <w:p w14:paraId="746DB2BA"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56443044"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F6E8FB1" w14:textId="77777777" w:rsidR="000901EC" w:rsidRPr="000901EC" w:rsidRDefault="000901EC" w:rsidP="000901EC">
            <w:pPr>
              <w:spacing w:before="120" w:after="240"/>
              <w:rPr>
                <w:rFonts w:eastAsia="SimSun"/>
                <w:b/>
                <w:i/>
              </w:rPr>
            </w:pPr>
            <w:r w:rsidRPr="000901EC">
              <w:rPr>
                <w:rFonts w:eastAsia="SimSun"/>
                <w:b/>
                <w:i/>
              </w:rPr>
              <w:t>[NPRR1007, NPRR1014, and NPRR1029:  Replace applicable portions of item (g) above with the following upon system implementation of the Real-Time Co-Optimization (RTC) project for NPRR1007; or upon system implementation for NPRR1014 or NPRR1029:]</w:t>
            </w:r>
          </w:p>
          <w:p w14:paraId="3F8B5889" w14:textId="77777777" w:rsidR="000901EC" w:rsidRPr="000901EC" w:rsidRDefault="000901EC" w:rsidP="000901EC">
            <w:pPr>
              <w:spacing w:after="240"/>
              <w:ind w:left="1440" w:hanging="720"/>
              <w:rPr>
                <w:ins w:id="149" w:author="ERCOT" w:date="2024-01-09T08:52:00Z"/>
                <w:rFonts w:eastAsia="SimSun"/>
              </w:rPr>
            </w:pPr>
            <w:r w:rsidRPr="000901EC">
              <w:rPr>
                <w:rFonts w:eastAsia="SimSun"/>
              </w:rPr>
              <w:t>(</w:t>
            </w:r>
            <w:ins w:id="150" w:author="ERCOT" w:date="2024-04-12T10:30:00Z">
              <w:r w:rsidRPr="000901EC">
                <w:rPr>
                  <w:rFonts w:eastAsia="SimSun"/>
                </w:rPr>
                <w:t>h</w:t>
              </w:r>
            </w:ins>
            <w:del w:id="151" w:author="ERCOT" w:date="2024-04-12T10:30:00Z">
              <w:r w:rsidRPr="000901EC">
                <w:rPr>
                  <w:rFonts w:eastAsia="SimSun"/>
                </w:rPr>
                <w:delText>g</w:delText>
              </w:r>
            </w:del>
            <w:r w:rsidRPr="000901EC">
              <w:rPr>
                <w:rFonts w:eastAsia="SimSun"/>
              </w:rPr>
              <w:t>)</w:t>
            </w:r>
            <w:r w:rsidRPr="000901EC">
              <w:rPr>
                <w:rFonts w:eastAsia="SimSun"/>
              </w:rPr>
              <w:tab/>
              <w:t>Ancillary Service capability in MW for each product and sub-type</w:t>
            </w:r>
            <w:ins w:id="152" w:author="ERCOT" w:date="2024-01-29T16:16:00Z">
              <w:r w:rsidRPr="000901EC">
                <w:rPr>
                  <w:rFonts w:eastAsia="SimSun"/>
                </w:rPr>
                <w:t>, excluding DRRS</w:t>
              </w:r>
            </w:ins>
            <w:ins w:id="153" w:author="ERCOT" w:date="2024-01-09T09:51:00Z">
              <w:r w:rsidRPr="000901EC">
                <w:rPr>
                  <w:rFonts w:eastAsia="SimSun"/>
                </w:rPr>
                <w:t>;</w:t>
              </w:r>
            </w:ins>
            <w:ins w:id="154" w:author="ERCOT" w:date="2024-01-09T08:53:00Z">
              <w:r w:rsidRPr="000901EC">
                <w:rPr>
                  <w:rFonts w:eastAsia="SimSun"/>
                </w:rPr>
                <w:t xml:space="preserve"> and</w:t>
              </w:r>
            </w:ins>
            <w:del w:id="155" w:author="ERCOT" w:date="2024-01-09T08:53:00Z">
              <w:r w:rsidRPr="000901EC" w:rsidDel="0055621D">
                <w:rPr>
                  <w:rFonts w:eastAsia="SimSun"/>
                </w:rPr>
                <w:delText>.</w:delText>
              </w:r>
            </w:del>
          </w:p>
          <w:p w14:paraId="5FD05470" w14:textId="77777777" w:rsidR="000901EC" w:rsidRPr="000901EC" w:rsidRDefault="000901EC" w:rsidP="000901EC">
            <w:pPr>
              <w:spacing w:after="240"/>
              <w:ind w:left="1440" w:hanging="720"/>
              <w:rPr>
                <w:rFonts w:eastAsia="SimSun"/>
              </w:rPr>
            </w:pPr>
            <w:ins w:id="156" w:author="ERCOT" w:date="2024-01-09T08:52:00Z">
              <w:r w:rsidRPr="000901EC">
                <w:rPr>
                  <w:rFonts w:eastAsia="SimSun"/>
                </w:rPr>
                <w:t>(</w:t>
              </w:r>
            </w:ins>
            <w:ins w:id="157" w:author="ERCOT" w:date="2024-04-12T16:30:00Z">
              <w:r w:rsidRPr="000901EC">
                <w:rPr>
                  <w:rFonts w:eastAsia="SimSun"/>
                </w:rPr>
                <w:t>i</w:t>
              </w:r>
            </w:ins>
            <w:ins w:id="158" w:author="ERCOT" w:date="2024-01-09T08:52:00Z">
              <w:r w:rsidRPr="000901EC">
                <w:rPr>
                  <w:rFonts w:eastAsia="SimSun"/>
                </w:rPr>
                <w:t>)</w:t>
              </w:r>
            </w:ins>
            <w:ins w:id="159" w:author="ERCOT" w:date="2024-03-19T10:42:00Z">
              <w:r w:rsidRPr="000901EC">
                <w:rPr>
                  <w:rFonts w:eastAsia="SimSun"/>
                </w:rPr>
                <w:tab/>
              </w:r>
            </w:ins>
            <w:ins w:id="160" w:author="ERCOT" w:date="2024-01-09T08:52:00Z">
              <w:r w:rsidRPr="000901EC">
                <w:rPr>
                  <w:rFonts w:eastAsia="SimSun"/>
                </w:rPr>
                <w:t xml:space="preserve">Ancillary Service </w:t>
              </w:r>
            </w:ins>
            <w:ins w:id="161" w:author="ERCOT" w:date="2024-01-29T16:15:00Z">
              <w:r w:rsidRPr="000901EC">
                <w:rPr>
                  <w:rFonts w:eastAsia="SimSun"/>
                </w:rPr>
                <w:t xml:space="preserve">Resource </w:t>
              </w:r>
            </w:ins>
            <w:ins w:id="162" w:author="ERCOT" w:date="2024-01-09T08:53:00Z">
              <w:r w:rsidRPr="000901EC">
                <w:rPr>
                  <w:rFonts w:eastAsia="SimSun"/>
                </w:rPr>
                <w:t>R</w:t>
              </w:r>
            </w:ins>
            <w:ins w:id="163" w:author="ERCOT" w:date="2024-01-09T08:52:00Z">
              <w:r w:rsidRPr="000901EC">
                <w:rPr>
                  <w:rFonts w:eastAsia="SimSun"/>
                </w:rPr>
                <w:t>esponsibility</w:t>
              </w:r>
            </w:ins>
            <w:ins w:id="164" w:author="ERCOT" w:date="2024-01-09T08:53:00Z">
              <w:r w:rsidRPr="000901EC">
                <w:rPr>
                  <w:rFonts w:eastAsia="SimSun"/>
                </w:rPr>
                <w:t xml:space="preserve"> </w:t>
              </w:r>
            </w:ins>
            <w:ins w:id="165" w:author="ERCOT" w:date="2024-01-29T16:16:00Z">
              <w:r w:rsidRPr="000901EC">
                <w:rPr>
                  <w:rFonts w:eastAsia="SimSun"/>
                </w:rPr>
                <w:t xml:space="preserve">for DRRS </w:t>
              </w:r>
            </w:ins>
            <w:ins w:id="166" w:author="ERCOT" w:date="2024-01-09T08:53:00Z">
              <w:r w:rsidRPr="000901EC">
                <w:rPr>
                  <w:rFonts w:eastAsia="SimSun"/>
                </w:rPr>
                <w:t>in MW.</w:t>
              </w:r>
            </w:ins>
          </w:p>
        </w:tc>
      </w:tr>
    </w:tbl>
    <w:p w14:paraId="10FC89E8" w14:textId="77777777" w:rsidR="000901EC" w:rsidRPr="000901EC" w:rsidRDefault="000901EC" w:rsidP="000901EC">
      <w:pPr>
        <w:spacing w:before="240" w:after="240"/>
        <w:ind w:left="2160" w:hanging="720"/>
        <w:rPr>
          <w:rFonts w:eastAsia="SimSun"/>
          <w:szCs w:val="20"/>
        </w:rPr>
      </w:pPr>
      <w:r w:rsidRPr="000901EC">
        <w:rPr>
          <w:rFonts w:eastAsia="SimSun"/>
          <w:szCs w:val="20"/>
        </w:rPr>
        <w:t>(i)</w:t>
      </w:r>
      <w:r w:rsidRPr="000901EC">
        <w:rPr>
          <w:rFonts w:eastAsia="SimSun"/>
          <w:szCs w:val="20"/>
        </w:rPr>
        <w:tab/>
        <w:t>Regulation Up Service (Reg-Up);</w:t>
      </w:r>
    </w:p>
    <w:p w14:paraId="43433DA8"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Regulation Down Service (Reg-Down);</w:t>
      </w:r>
    </w:p>
    <w:p w14:paraId="05A12E9A"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RRS;</w:t>
      </w:r>
    </w:p>
    <w:p w14:paraId="138571E3"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ECRS; and</w:t>
      </w:r>
    </w:p>
    <w:p w14:paraId="016EBDD4" w14:textId="77777777" w:rsidR="000901EC" w:rsidRPr="000901EC" w:rsidRDefault="000901EC" w:rsidP="000901EC">
      <w:pPr>
        <w:spacing w:after="240"/>
        <w:ind w:left="2160" w:hanging="720"/>
        <w:rPr>
          <w:rFonts w:eastAsia="SimSun"/>
          <w:szCs w:val="20"/>
        </w:rPr>
      </w:pPr>
      <w:r w:rsidRPr="000901EC">
        <w:rPr>
          <w:rFonts w:eastAsia="SimSun"/>
          <w:szCs w:val="20"/>
        </w:rPr>
        <w:t>(v)</w:t>
      </w:r>
      <w:r w:rsidRPr="000901EC">
        <w:rPr>
          <w:rFonts w:eastAsia="SimSun"/>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5E0CF7B"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0750F83" w14:textId="77777777" w:rsidR="000901EC" w:rsidRPr="000901EC" w:rsidRDefault="000901EC" w:rsidP="000901EC">
            <w:pPr>
              <w:spacing w:before="120" w:after="240"/>
              <w:rPr>
                <w:rFonts w:eastAsia="SimSun"/>
              </w:rPr>
            </w:pPr>
            <w:r w:rsidRPr="000901EC">
              <w:rPr>
                <w:rFonts w:eastAsia="SimSun"/>
                <w:b/>
                <w:i/>
              </w:rPr>
              <w:t>[NPRR1007, NPRR1014, and NPRR1029:  Delete items (i)-(v) above upon system implementation of the Real-Time Co-Optimization (RTC) project for NPRR1007; or upon system implementation for NPRR1014 or NPRR1029.]</w:t>
            </w:r>
          </w:p>
        </w:tc>
      </w:tr>
    </w:tbl>
    <w:p w14:paraId="4C84A48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7A95EA9"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During a RUC study period, if a QSE’s COP reports multiple Combined Cycle Generation Resources in a Combined Cycle Train to be On-Line for any hour, </w:t>
      </w:r>
      <w:r w:rsidRPr="000901EC">
        <w:rPr>
          <w:rFonts w:eastAsia="SimSun"/>
          <w:szCs w:val="20"/>
        </w:rPr>
        <w:lastRenderedPageBreak/>
        <w:t>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7A13E07"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D57B11"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538514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BDF23EE" w14:textId="77777777" w:rsidR="000901EC" w:rsidRPr="000901EC" w:rsidRDefault="000901EC" w:rsidP="000901EC">
            <w:pPr>
              <w:spacing w:before="120" w:after="240"/>
              <w:rPr>
                <w:rFonts w:eastAsia="SimSun"/>
                <w:b/>
                <w:i/>
              </w:rPr>
            </w:pPr>
            <w:r w:rsidRPr="000901EC">
              <w:rPr>
                <w:rFonts w:eastAsia="SimSun"/>
                <w:b/>
                <w:i/>
              </w:rPr>
              <w:t>[NPRR1007, NPRR1014, and NPRR1029:  Replace paragraph (c) above with the following upon system implementation of the Real-Time Co-Optimization (RTC) project for NPRR1007; or upon system implementation for NPRR1014 or NPRR1029:]</w:t>
            </w:r>
          </w:p>
          <w:p w14:paraId="5A721263"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ERCOT systems shall allow only one Combined Cycle Generation Resource in a Combined Cycle Train to offer Off-Line Non-Spin in the DAM or SCED.</w:t>
            </w:r>
          </w:p>
        </w:tc>
      </w:tr>
    </w:tbl>
    <w:p w14:paraId="3C921D08" w14:textId="77777777" w:rsidR="000901EC" w:rsidRPr="000901EC" w:rsidRDefault="000901EC" w:rsidP="000901EC">
      <w:pPr>
        <w:spacing w:before="240" w:after="240"/>
        <w:ind w:left="2160" w:hanging="720"/>
        <w:rPr>
          <w:rFonts w:eastAsia="SimSun"/>
          <w:szCs w:val="20"/>
        </w:rPr>
      </w:pPr>
      <w:r w:rsidRPr="000901EC">
        <w:rPr>
          <w:rFonts w:eastAsia="SimSun"/>
          <w:szCs w:val="20"/>
        </w:rPr>
        <w:t>(i)</w:t>
      </w:r>
      <w:r w:rsidRPr="000901EC">
        <w:rPr>
          <w:rFonts w:eastAsia="SimSu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C707D65"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2875C18" w14:textId="77777777" w:rsidR="000901EC" w:rsidRPr="000901EC" w:rsidRDefault="000901EC" w:rsidP="000901EC">
      <w:pPr>
        <w:spacing w:after="240"/>
        <w:ind w:left="1440" w:hanging="720"/>
        <w:rPr>
          <w:rFonts w:eastAsia="SimSun"/>
          <w:iCs/>
          <w:szCs w:val="20"/>
        </w:rPr>
      </w:pPr>
      <w:r w:rsidRPr="000901EC">
        <w:rPr>
          <w:rFonts w:eastAsia="SimSun"/>
          <w:iCs/>
          <w:szCs w:val="20"/>
        </w:rPr>
        <w:t>(d)</w:t>
      </w:r>
      <w:r w:rsidRPr="000901EC">
        <w:rPr>
          <w:rFonts w:eastAsia="SimSun"/>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w:t>
      </w:r>
      <w:r w:rsidRPr="000901EC">
        <w:rPr>
          <w:rFonts w:eastAsia="SimSun"/>
          <w:iCs/>
          <w:szCs w:val="20"/>
        </w:rPr>
        <w:lastRenderedPageBreak/>
        <w:t>Cycle Generation Resource shall be determined by the positive transition cost from the On-Line Combined Cycle Generation Resource within the Combine Cycle Train or from a shutdown condition, whichever ERCOT determines to be appropriate.</w:t>
      </w:r>
    </w:p>
    <w:p w14:paraId="6DE4B45F"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ERCOT may accept COPs only from QSEs.</w:t>
      </w:r>
    </w:p>
    <w:p w14:paraId="79E88E6E"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49A92F76"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69ACFDC8" w14:textId="77777777" w:rsidR="000901EC" w:rsidRPr="000901EC" w:rsidRDefault="000901EC" w:rsidP="000901EC">
            <w:pPr>
              <w:spacing w:before="120" w:after="240"/>
              <w:rPr>
                <w:rFonts w:eastAsia="SimSun"/>
                <w:b/>
                <w:i/>
              </w:rPr>
            </w:pPr>
            <w:r w:rsidRPr="000901EC">
              <w:rPr>
                <w:rFonts w:eastAsia="SimSun"/>
                <w:b/>
                <w:i/>
              </w:rPr>
              <w:t>[NPRR1029:  Replace paragraph (8) above with the following upon system implementation:]</w:t>
            </w:r>
          </w:p>
          <w:p w14:paraId="2C90CA2F" w14:textId="77777777" w:rsidR="000901EC" w:rsidRPr="000901EC" w:rsidRDefault="000901EC" w:rsidP="000901EC">
            <w:pPr>
              <w:spacing w:after="240"/>
              <w:ind w:left="720" w:hanging="720"/>
              <w:rPr>
                <w:rFonts w:eastAsia="SimSun"/>
                <w:iCs/>
              </w:rPr>
            </w:pPr>
            <w:r w:rsidRPr="000901EC">
              <w:rPr>
                <w:rFonts w:eastAsia="SimSun"/>
                <w:iCs/>
              </w:rPr>
              <w:t>(8)</w:t>
            </w:r>
            <w:r w:rsidRPr="000901EC">
              <w:rPr>
                <w:rFonts w:eastAsia="SimSun"/>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0901EC">
              <w:rPr>
                <w:rFonts w:eastAsia="SimSun"/>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0901EC">
              <w:rPr>
                <w:rFonts w:eastAsia="SimSun"/>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0901EC">
              <w:rPr>
                <w:rFonts w:eastAsia="SimSun"/>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A8E9928"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(9)</w:t>
      </w:r>
      <w:r w:rsidRPr="000901EC">
        <w:rPr>
          <w:rFonts w:eastAsia="SimSu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901EC">
        <w:rPr>
          <w:rFonts w:eastAsia="SimSun"/>
          <w:szCs w:val="20"/>
        </w:rPr>
        <w:t xml:space="preserve">to indicate to ERCOT through telemetry that the Resource is operating in a shutdown sequence or a Resource </w:t>
      </w:r>
      <w:r w:rsidRPr="000901EC">
        <w:rPr>
          <w:rFonts w:eastAsia="SimSun"/>
          <w:szCs w:val="20"/>
        </w:rPr>
        <w:lastRenderedPageBreak/>
        <w:t>Status of ONTEST to indicate in the COP and through telemetry that the Generation Resource is performing a test of its operations either manually dispatched by the QSE or by ERCOT as part of the test</w:t>
      </w:r>
      <w:r w:rsidRPr="000901EC">
        <w:rPr>
          <w:rFonts w:eastAsia="SimSu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B9684D3" w14:textId="77777777" w:rsidR="000901EC" w:rsidRPr="000901EC" w:rsidRDefault="000901EC" w:rsidP="000901EC">
      <w:pPr>
        <w:spacing w:after="240"/>
        <w:ind w:left="720" w:hanging="720"/>
        <w:rPr>
          <w:rFonts w:eastAsia="SimSun"/>
          <w:iCs/>
          <w:szCs w:val="20"/>
        </w:rPr>
      </w:pPr>
      <w:r w:rsidRPr="000901EC">
        <w:rPr>
          <w:rFonts w:eastAsia="SimSun"/>
          <w:iCs/>
          <w:szCs w:val="20"/>
        </w:rPr>
        <w:t>(10)</w:t>
      </w:r>
      <w:r w:rsidRPr="000901EC">
        <w:rPr>
          <w:rFonts w:eastAsia="SimSu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725EB4" w14:textId="77777777" w:rsidR="000901EC" w:rsidRPr="000901EC" w:rsidRDefault="000901EC" w:rsidP="000901EC">
      <w:pPr>
        <w:spacing w:after="240"/>
        <w:ind w:left="720" w:hanging="720"/>
        <w:rPr>
          <w:rFonts w:eastAsia="SimSun"/>
          <w:iCs/>
          <w:szCs w:val="20"/>
        </w:rPr>
      </w:pPr>
      <w:r w:rsidRPr="000901EC">
        <w:rPr>
          <w:rFonts w:eastAsia="SimSun"/>
          <w:iCs/>
          <w:szCs w:val="20"/>
        </w:rPr>
        <w:t>(11)</w:t>
      </w:r>
      <w:r w:rsidRPr="000901EC">
        <w:rPr>
          <w:rFonts w:eastAsia="SimSu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6A8073F" w14:textId="77777777" w:rsidR="000901EC" w:rsidRPr="000901EC" w:rsidRDefault="000901EC" w:rsidP="000901EC">
      <w:pPr>
        <w:spacing w:after="240"/>
        <w:ind w:left="720" w:hanging="720"/>
        <w:rPr>
          <w:rFonts w:eastAsia="SimSun"/>
          <w:iCs/>
          <w:szCs w:val="20"/>
        </w:rPr>
      </w:pPr>
      <w:r w:rsidRPr="000901EC">
        <w:rPr>
          <w:rFonts w:eastAsia="SimSun"/>
          <w:iCs/>
          <w:szCs w:val="20"/>
        </w:rPr>
        <w:t>(12)</w:t>
      </w:r>
      <w:r w:rsidRPr="000901EC">
        <w:rPr>
          <w:rFonts w:eastAsia="SimSu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0901EC">
        <w:rPr>
          <w:rFonts w:eastAsia="SimSun"/>
          <w:szCs w:val="20"/>
        </w:rPr>
        <w:t xml:space="preserve"> that </w:t>
      </w:r>
      <w:r w:rsidRPr="000901EC">
        <w:rPr>
          <w:rFonts w:eastAsia="SimSun"/>
          <w:iCs/>
          <w:szCs w:val="20"/>
        </w:rPr>
        <w:t xml:space="preserve">has been contracted by ERCOT under Section 3.14.1 or under paragraph (4) of Section 6.5.1.1, the QSE shall change its Resource Status to </w:t>
      </w:r>
      <w:r w:rsidRPr="000901EC">
        <w:rPr>
          <w:rFonts w:eastAsia="SimSun"/>
          <w:szCs w:val="20"/>
        </w:rPr>
        <w:t xml:space="preserve">ONRUC.  Otherwise, the QSE shall change its Resource Status to </w:t>
      </w:r>
      <w:r w:rsidRPr="000901EC">
        <w:rPr>
          <w:rFonts w:eastAsia="SimSun"/>
          <w:iCs/>
          <w:szCs w:val="20"/>
        </w:rPr>
        <w:t>ONEMR.</w:t>
      </w:r>
    </w:p>
    <w:p w14:paraId="772AA5EB" w14:textId="77777777" w:rsidR="000901EC" w:rsidRPr="000901EC" w:rsidRDefault="000901EC" w:rsidP="000901EC">
      <w:pPr>
        <w:spacing w:after="240"/>
        <w:ind w:left="720" w:hanging="720"/>
        <w:rPr>
          <w:rFonts w:eastAsia="SimSun"/>
          <w:iCs/>
          <w:szCs w:val="20"/>
        </w:rPr>
      </w:pPr>
      <w:r w:rsidRPr="000901EC">
        <w:rPr>
          <w:rFonts w:eastAsia="SimSun"/>
          <w:iCs/>
          <w:szCs w:val="20"/>
        </w:rPr>
        <w:t xml:space="preserve">(13)     A QSE representing a Resource may use the Resource Status code of ONEMR for a        Resource that is: </w:t>
      </w:r>
    </w:p>
    <w:p w14:paraId="3A2C24C1"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On-Line, but for equipment problems it must be held at its current output level until repair and/or replacement of equipment can be accomplished; or</w:t>
      </w:r>
    </w:p>
    <w:p w14:paraId="4A8AC7AB"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 xml:space="preserve">A hydro unit. </w:t>
      </w:r>
    </w:p>
    <w:p w14:paraId="491AD6DE" w14:textId="77777777" w:rsidR="000901EC" w:rsidRPr="000901EC" w:rsidRDefault="000901EC" w:rsidP="000901EC">
      <w:pPr>
        <w:spacing w:after="240"/>
        <w:ind w:left="720" w:hanging="720"/>
        <w:rPr>
          <w:rFonts w:eastAsia="SimSun"/>
          <w:iCs/>
          <w:szCs w:val="20"/>
        </w:rPr>
      </w:pPr>
      <w:r w:rsidRPr="000901EC">
        <w:rPr>
          <w:rFonts w:eastAsia="SimSun"/>
          <w:iCs/>
          <w:szCs w:val="20"/>
        </w:rPr>
        <w:t>(14)</w:t>
      </w:r>
      <w:r w:rsidRPr="000901EC">
        <w:rPr>
          <w:rFonts w:eastAsia="SimSun"/>
          <w:iCs/>
          <w:szCs w:val="20"/>
        </w:rPr>
        <w:tab/>
        <w:t>A QSE operating a Resource with a Resource Status code of ONEMR may set the HSL and LSL of the unit to be equal to ensure that SCED does not send Base Points that would move the unit.</w:t>
      </w:r>
    </w:p>
    <w:p w14:paraId="25B1E422" w14:textId="77777777" w:rsidR="000901EC" w:rsidRPr="000901EC" w:rsidRDefault="000901EC" w:rsidP="000901EC">
      <w:pPr>
        <w:spacing w:after="240"/>
        <w:ind w:left="720" w:hanging="720"/>
        <w:rPr>
          <w:rFonts w:eastAsia="SimSun"/>
          <w:iCs/>
          <w:szCs w:val="20"/>
        </w:rPr>
      </w:pPr>
      <w:r w:rsidRPr="000901EC">
        <w:rPr>
          <w:rFonts w:eastAsia="SimSun"/>
          <w:iCs/>
          <w:szCs w:val="20"/>
        </w:rPr>
        <w:t>(15)</w:t>
      </w:r>
      <w:r w:rsidRPr="000901EC">
        <w:rPr>
          <w:rFonts w:eastAsia="SimSun"/>
          <w:iCs/>
          <w:szCs w:val="20"/>
        </w:rPr>
        <w:tab/>
        <w:t>A QSE representing a Resource may use the Resource Status code of EMRSWGR only for an SWGR.</w:t>
      </w:r>
    </w:p>
    <w:p w14:paraId="3489ABE4" w14:textId="77777777" w:rsidR="000901EC" w:rsidRPr="000901EC" w:rsidRDefault="000901EC" w:rsidP="000901EC">
      <w:pPr>
        <w:spacing w:after="240"/>
        <w:ind w:left="720" w:hanging="720"/>
        <w:rPr>
          <w:rFonts w:eastAsia="SimSun"/>
          <w:iCs/>
          <w:szCs w:val="20"/>
        </w:rPr>
      </w:pPr>
      <w:bookmarkStart w:id="167" w:name="_Toc114235812"/>
      <w:bookmarkStart w:id="168" w:name="_Toc144692000"/>
      <w:bookmarkStart w:id="169" w:name="_Toc204048612"/>
      <w:bookmarkStart w:id="170" w:name="_Toc400526230"/>
      <w:bookmarkStart w:id="171" w:name="_Toc405534548"/>
      <w:bookmarkStart w:id="172" w:name="_Toc406570561"/>
      <w:bookmarkStart w:id="173" w:name="_Toc410910713"/>
      <w:bookmarkStart w:id="174" w:name="_Toc411841142"/>
      <w:bookmarkStart w:id="175" w:name="_Toc422147104"/>
      <w:bookmarkStart w:id="176" w:name="_Toc433020700"/>
      <w:bookmarkStart w:id="177" w:name="_Toc437262141"/>
      <w:bookmarkStart w:id="178" w:name="_Toc478375319"/>
      <w:bookmarkStart w:id="179" w:name="_Toc135989111"/>
      <w:bookmarkStart w:id="180" w:name="_Toc92873942"/>
      <w:bookmarkStart w:id="181" w:name="_Toc93910998"/>
      <w:bookmarkEnd w:id="137"/>
      <w:r w:rsidRPr="000901EC">
        <w:rPr>
          <w:rFonts w:eastAsia="SimSun"/>
          <w:iCs/>
          <w:szCs w:val="20"/>
        </w:rPr>
        <w:t>(16)</w:t>
      </w:r>
      <w:r w:rsidRPr="000901EC">
        <w:rPr>
          <w:rFonts w:eastAsia="SimSu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20756B63"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209424DE" w14:textId="77777777" w:rsidR="000901EC" w:rsidRPr="000901EC" w:rsidRDefault="000901EC" w:rsidP="000901EC">
            <w:pPr>
              <w:spacing w:before="120" w:after="240"/>
              <w:rPr>
                <w:rFonts w:eastAsia="SimSun"/>
                <w:b/>
                <w:i/>
              </w:rPr>
            </w:pPr>
            <w:r w:rsidRPr="000901EC">
              <w:rPr>
                <w:rFonts w:eastAsia="SimSun"/>
                <w:b/>
                <w:i/>
              </w:rPr>
              <w:lastRenderedPageBreak/>
              <w:t>[NPRR1029:  Insert paragraph (17) below upon system implementation:]</w:t>
            </w:r>
          </w:p>
          <w:p w14:paraId="6E5726B9" w14:textId="77777777" w:rsidR="000901EC" w:rsidRPr="000901EC" w:rsidRDefault="000901EC" w:rsidP="000901EC">
            <w:pPr>
              <w:autoSpaceDE w:val="0"/>
              <w:autoSpaceDN w:val="0"/>
              <w:spacing w:after="240"/>
              <w:ind w:left="720" w:hanging="720"/>
              <w:rPr>
                <w:rFonts w:eastAsia="SimSun"/>
              </w:rPr>
            </w:pPr>
            <w:r w:rsidRPr="000901EC">
              <w:rPr>
                <w:rFonts w:eastAsia="SimSun"/>
              </w:rPr>
              <w:t>(17)</w:t>
            </w:r>
            <w:r w:rsidRPr="000901EC">
              <w:rPr>
                <w:rFonts w:eastAsia="SimSun"/>
              </w:rPr>
              <w:tab/>
              <w:t xml:space="preserve">A QSE representing a DC-Coupled Resource shall not submit an HSL </w:t>
            </w:r>
            <w:r w:rsidRPr="000901EC">
              <w:rPr>
                <w:rFonts w:eastAsia="SimSun"/>
                <w:color w:val="000000"/>
              </w:rPr>
              <w:t>that exceeds the inverter rating or the sum of the nameplate ratings of the generation component(s) of the Resource.</w:t>
            </w:r>
          </w:p>
        </w:tc>
      </w:tr>
    </w:tbl>
    <w:p w14:paraId="53A58942" w14:textId="77777777" w:rsidR="000901EC" w:rsidRPr="000901EC" w:rsidRDefault="000901EC" w:rsidP="000901EC">
      <w:pPr>
        <w:keepNext/>
        <w:tabs>
          <w:tab w:val="left" w:pos="1080"/>
        </w:tabs>
        <w:spacing w:before="240" w:after="240"/>
        <w:ind w:left="1080" w:hanging="1080"/>
        <w:outlineLvl w:val="2"/>
        <w:rPr>
          <w:ins w:id="182" w:author="ERCOT" w:date="2024-05-10T15:57:00Z"/>
          <w:rFonts w:eastAsia="SimSun"/>
          <w:b/>
          <w:bCs/>
          <w:i/>
          <w:iCs/>
        </w:rPr>
      </w:pPr>
      <w:ins w:id="183" w:author="ERCOT" w:date="2024-05-10T15:57:00Z">
        <w:r w:rsidRPr="000901EC">
          <w:rPr>
            <w:rFonts w:eastAsia="SimSun"/>
            <w:b/>
            <w:bCs/>
            <w:i/>
            <w:iCs/>
          </w:rPr>
          <w:t>3.17.5</w:t>
        </w:r>
        <w:r w:rsidRPr="000901EC">
          <w:rPr>
            <w:rFonts w:eastAsia="SimSun"/>
          </w:rPr>
          <w:tab/>
        </w:r>
        <w:r w:rsidRPr="000901EC">
          <w:rPr>
            <w:rFonts w:eastAsia="SimSun"/>
            <w:b/>
            <w:bCs/>
            <w:i/>
            <w:iCs/>
          </w:rPr>
          <w:t>Dispatchable Reliability Reserve Service</w:t>
        </w:r>
      </w:ins>
    </w:p>
    <w:p w14:paraId="108F9015" w14:textId="77777777" w:rsidR="000901EC" w:rsidRPr="000901EC" w:rsidRDefault="000901EC" w:rsidP="000901EC">
      <w:pPr>
        <w:spacing w:after="240"/>
        <w:ind w:left="720" w:hanging="720"/>
        <w:rPr>
          <w:ins w:id="184" w:author="ERCOT" w:date="2024-05-16T10:48:00Z"/>
          <w:rFonts w:eastAsia="SimSun"/>
        </w:rPr>
      </w:pPr>
      <w:ins w:id="185" w:author="ERCOT" w:date="2024-05-10T15:57:00Z">
        <w:r w:rsidRPr="000901EC">
          <w:rPr>
            <w:rFonts w:eastAsia="SimSun"/>
          </w:rPr>
          <w:t>(1)</w:t>
        </w:r>
        <w:r w:rsidRPr="000901EC">
          <w:rPr>
            <w:rFonts w:eastAsia="SimSun"/>
          </w:rPr>
          <w:tab/>
        </w:r>
      </w:ins>
      <w:ins w:id="186" w:author="ERCOT" w:date="2024-05-16T10:46:00Z">
        <w:r w:rsidRPr="000901EC">
          <w:rPr>
            <w:rFonts w:eastAsia="SimSun"/>
          </w:rPr>
          <w:t xml:space="preserve">Dispatchable Reliability Reserve service (DRRS) is a service that is provided using capacity from </w:t>
        </w:r>
      </w:ins>
      <w:ins w:id="187" w:author="ERCOT" w:date="2024-05-29T07:34:00Z">
        <w:r w:rsidRPr="000901EC">
          <w:rPr>
            <w:rFonts w:eastAsia="SimSun"/>
          </w:rPr>
          <w:t xml:space="preserve">an Off-Line Generation </w:t>
        </w:r>
      </w:ins>
      <w:ins w:id="188" w:author="ERCOT" w:date="2024-05-16T10:46:00Z">
        <w:r w:rsidRPr="000901EC">
          <w:rPr>
            <w:rFonts w:eastAsia="SimSun"/>
          </w:rP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189" w:author="ERCOT" w:date="2024-05-16T11:22:00Z">
        <w:r w:rsidRPr="000901EC">
          <w:rPr>
            <w:rFonts w:eastAsia="SimSun"/>
          </w:rPr>
          <w:t>.</w:t>
        </w:r>
      </w:ins>
      <w:ins w:id="190" w:author="ERCOT" w:date="2024-05-16T10:46:00Z">
        <w:r w:rsidRPr="000901EC">
          <w:rPr>
            <w:rFonts w:eastAsia="SimSun"/>
          </w:rPr>
          <w:t xml:space="preserve"> </w:t>
        </w:r>
      </w:ins>
    </w:p>
    <w:p w14:paraId="6E9726B4" w14:textId="77777777" w:rsidR="000901EC" w:rsidRPr="000901EC" w:rsidRDefault="000901EC" w:rsidP="000901EC">
      <w:pPr>
        <w:spacing w:after="240"/>
        <w:ind w:left="720" w:hanging="720"/>
        <w:rPr>
          <w:ins w:id="191" w:author="ERCOT" w:date="2024-05-16T10:44:00Z"/>
          <w:rFonts w:eastAsia="SimSun"/>
        </w:rPr>
      </w:pPr>
      <w:ins w:id="192" w:author="ERCOT" w:date="2024-05-16T10:48:00Z">
        <w:r w:rsidRPr="000901EC">
          <w:rPr>
            <w:rFonts w:eastAsia="SimSun"/>
          </w:rPr>
          <w:t>(2)</w:t>
        </w:r>
        <w:r w:rsidRPr="000901EC">
          <w:rPr>
            <w:rFonts w:eastAsia="SimSun"/>
          </w:rPr>
          <w:tab/>
        </w:r>
      </w:ins>
      <w:ins w:id="193" w:author="ERCOT" w:date="2024-05-10T15:57:00Z">
        <w:r w:rsidRPr="000901EC">
          <w:rPr>
            <w:rFonts w:eastAsia="SimSun"/>
          </w:rPr>
          <w:t>DRRS may be provided from Off-Line Generation Resources, as further prescribed in the Operating Guides.</w:t>
        </w:r>
      </w:ins>
    </w:p>
    <w:p w14:paraId="37B4C69F" w14:textId="77777777" w:rsidR="000901EC" w:rsidRPr="000901EC" w:rsidRDefault="000901EC" w:rsidP="000901EC">
      <w:pPr>
        <w:spacing w:after="240"/>
        <w:ind w:left="720" w:hanging="720"/>
        <w:rPr>
          <w:ins w:id="194" w:author="ERCOT" w:date="2024-05-10T15:57:00Z"/>
          <w:rFonts w:eastAsia="SimSun"/>
        </w:rPr>
      </w:pPr>
      <w:ins w:id="195" w:author="ERCOT" w:date="2024-05-16T10:48:00Z">
        <w:r w:rsidRPr="000901EC">
          <w:rPr>
            <w:rFonts w:eastAsia="SimSun"/>
          </w:rPr>
          <w:t xml:space="preserve">(3) </w:t>
        </w:r>
        <w:r w:rsidRPr="000901EC">
          <w:rPr>
            <w:rFonts w:eastAsia="SimSun"/>
          </w:rPr>
          <w:tab/>
          <w:t>DRRS may be deployed by ERCOT to increase available reserves in Real-Time Operations.</w:t>
        </w:r>
      </w:ins>
    </w:p>
    <w:p w14:paraId="2D3485B9" w14:textId="77777777" w:rsidR="000901EC" w:rsidRPr="000901EC" w:rsidRDefault="000901EC" w:rsidP="000901EC">
      <w:pPr>
        <w:keepNext/>
        <w:tabs>
          <w:tab w:val="left" w:pos="900"/>
        </w:tabs>
        <w:spacing w:before="240" w:after="240"/>
        <w:outlineLvl w:val="1"/>
        <w:rPr>
          <w:rFonts w:eastAsia="SimSun"/>
          <w:b/>
          <w:szCs w:val="20"/>
        </w:rPr>
      </w:pPr>
      <w:r w:rsidRPr="000901EC">
        <w:rPr>
          <w:rFonts w:eastAsia="SimSun"/>
          <w:b/>
          <w:szCs w:val="20"/>
        </w:rPr>
        <w:t>3.18</w:t>
      </w:r>
      <w:r w:rsidRPr="000901EC">
        <w:rPr>
          <w:rFonts w:eastAsia="SimSun"/>
          <w:b/>
          <w:szCs w:val="20"/>
        </w:rPr>
        <w:tab/>
        <w:t>Resource Limits in Providing Ancillary Service</w:t>
      </w:r>
      <w:bookmarkEnd w:id="167"/>
      <w:bookmarkEnd w:id="168"/>
      <w:bookmarkEnd w:id="169"/>
      <w:bookmarkEnd w:id="170"/>
      <w:bookmarkEnd w:id="171"/>
      <w:bookmarkEnd w:id="172"/>
      <w:bookmarkEnd w:id="173"/>
      <w:bookmarkEnd w:id="174"/>
      <w:bookmarkEnd w:id="175"/>
      <w:bookmarkEnd w:id="176"/>
      <w:bookmarkEnd w:id="177"/>
      <w:bookmarkEnd w:id="178"/>
      <w:bookmarkEnd w:id="179"/>
      <w:r w:rsidRPr="000901EC">
        <w:rPr>
          <w:rFonts w:eastAsia="SimSun"/>
          <w:b/>
          <w:szCs w:val="20"/>
        </w:rPr>
        <w:t xml:space="preserve"> </w:t>
      </w:r>
    </w:p>
    <w:p w14:paraId="52FADA61"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0901EC">
        <w:rPr>
          <w:rFonts w:eastAsia="SimSun"/>
          <w:szCs w:val="20"/>
        </w:rPr>
        <w:t xml:space="preserve"> (ECRS), </w:t>
      </w:r>
      <w:r w:rsidRPr="000901EC">
        <w:rPr>
          <w:rFonts w:eastAsia="SimSu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53ACA5AD"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7C98A2B6" w14:textId="77777777" w:rsidR="000901EC" w:rsidRPr="000901EC" w:rsidRDefault="000901EC" w:rsidP="000901EC">
            <w:pPr>
              <w:spacing w:before="120" w:after="240"/>
              <w:rPr>
                <w:rFonts w:eastAsia="SimSun"/>
                <w:b/>
                <w:i/>
              </w:rPr>
            </w:pPr>
            <w:r w:rsidRPr="000901EC">
              <w:rPr>
                <w:rFonts w:eastAsia="SimSun"/>
                <w:b/>
                <w:i/>
              </w:rPr>
              <w:t>[NPRR1007:  Replace paragraph (1) above with the following upon system implementation of the Real-Time Co-Optimization (RTC) project:]</w:t>
            </w:r>
          </w:p>
          <w:p w14:paraId="06A71A67" w14:textId="77777777" w:rsidR="000901EC" w:rsidRPr="000901EC" w:rsidRDefault="000901EC" w:rsidP="000901EC">
            <w:pPr>
              <w:spacing w:after="240"/>
              <w:ind w:left="720" w:hanging="720"/>
              <w:rPr>
                <w:rFonts w:eastAsia="SimSun"/>
                <w:szCs w:val="20"/>
              </w:rPr>
            </w:pPr>
            <w:r w:rsidRPr="000901EC">
              <w:rPr>
                <w:rFonts w:eastAsia="SimSun"/>
                <w:iCs/>
                <w:szCs w:val="20"/>
              </w:rPr>
              <w:t>(1)</w:t>
            </w:r>
            <w:r w:rsidRPr="000901EC">
              <w:rPr>
                <w:rFonts w:eastAsia="SimSun"/>
                <w:iCs/>
                <w:szCs w:val="20"/>
              </w:rPr>
              <w:tab/>
              <w:t xml:space="preserve">For </w:t>
            </w:r>
            <w:del w:id="196" w:author="ERCOT" w:date="2024-05-10T15:56:00Z">
              <w:r w:rsidRPr="000901EC" w:rsidDel="00C70806">
                <w:rPr>
                  <w:rFonts w:eastAsia="SimSun"/>
                  <w:iCs/>
                  <w:szCs w:val="20"/>
                </w:rPr>
                <w:delText xml:space="preserve">both </w:delText>
              </w:r>
            </w:del>
            <w:ins w:id="197" w:author="ERCOT" w:date="2024-03-15T17:32:00Z">
              <w:r w:rsidRPr="000901EC">
                <w:rPr>
                  <w:rFonts w:eastAsia="SimSun"/>
                  <w:iCs/>
                  <w:szCs w:val="20"/>
                </w:rPr>
                <w:t xml:space="preserve">On-Line </w:t>
              </w:r>
            </w:ins>
            <w:r w:rsidRPr="000901EC">
              <w:rPr>
                <w:rFonts w:eastAsia="SimSun"/>
                <w:iCs/>
                <w:szCs w:val="20"/>
              </w:rPr>
              <w:t>Generation Resources</w:t>
            </w:r>
            <w:ins w:id="198" w:author="ERCOT" w:date="2024-01-30T17:24:00Z">
              <w:r w:rsidRPr="000901EC">
                <w:rPr>
                  <w:rFonts w:eastAsia="SimSun"/>
                  <w:iCs/>
                  <w:szCs w:val="20"/>
                </w:rPr>
                <w:t>, Energy Storage Resources</w:t>
              </w:r>
            </w:ins>
            <w:ins w:id="199" w:author="ERCOT" w:date="2024-03-19T10:48:00Z">
              <w:r w:rsidRPr="000901EC">
                <w:rPr>
                  <w:rFonts w:eastAsia="SimSun"/>
                  <w:iCs/>
                  <w:szCs w:val="20"/>
                </w:rPr>
                <w:t xml:space="preserve"> (ESRs)</w:t>
              </w:r>
            </w:ins>
            <w:ins w:id="200" w:author="ERCOT" w:date="2024-03-15T17:28:00Z">
              <w:r w:rsidRPr="000901EC">
                <w:rPr>
                  <w:rFonts w:eastAsia="SimSun"/>
                  <w:iCs/>
                  <w:szCs w:val="20"/>
                </w:rPr>
                <w:t>,</w:t>
              </w:r>
            </w:ins>
            <w:r w:rsidRPr="000901EC">
              <w:rPr>
                <w:rFonts w:eastAsia="SimSun"/>
                <w:iCs/>
                <w:szCs w:val="20"/>
              </w:rPr>
              <w:t xml:space="preserve">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tc>
      </w:tr>
    </w:tbl>
    <w:p w14:paraId="215CC9E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9C8C536"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A2D2E" w14:textId="77777777" w:rsidR="000901EC" w:rsidRPr="000901EC" w:rsidRDefault="000901EC" w:rsidP="000901EC">
            <w:pPr>
              <w:spacing w:before="120" w:after="240"/>
              <w:rPr>
                <w:rFonts w:eastAsia="SimSun"/>
                <w:b/>
                <w:i/>
              </w:rPr>
            </w:pPr>
            <w:r w:rsidRPr="000901EC">
              <w:rPr>
                <w:rFonts w:eastAsia="SimSun"/>
                <w:b/>
                <w:i/>
              </w:rPr>
              <w:t>[NPRR1007:  Replace paragraph (2) above with the following upon system implementation of the Real-Time Co-Optimization (RTC) project</w:t>
            </w:r>
            <w:ins w:id="201" w:author="ERCOT" w:date="2024-03-19T16:42:00Z">
              <w:r w:rsidRPr="000901EC">
                <w:rPr>
                  <w:rFonts w:eastAsia="SimSun"/>
                  <w:b/>
                  <w:i/>
                </w:rPr>
                <w:t xml:space="preserve"> and renumber accordingly</w:t>
              </w:r>
            </w:ins>
            <w:r w:rsidRPr="000901EC">
              <w:rPr>
                <w:rFonts w:eastAsia="SimSun"/>
                <w:b/>
                <w:i/>
              </w:rPr>
              <w:t>:]</w:t>
            </w:r>
          </w:p>
          <w:p w14:paraId="2464397F" w14:textId="77777777" w:rsidR="000901EC" w:rsidRPr="000901EC" w:rsidRDefault="000901EC" w:rsidP="000901EC">
            <w:pPr>
              <w:spacing w:after="240"/>
              <w:ind w:left="720" w:hanging="720"/>
              <w:rPr>
                <w:ins w:id="202" w:author="ERCOT" w:date="2024-05-10T15:54:00Z"/>
                <w:rFonts w:eastAsia="SimSun"/>
              </w:rPr>
            </w:pPr>
            <w:ins w:id="203" w:author="ERCOT" w:date="2024-05-10T15:54:00Z">
              <w:r w:rsidRPr="000901EC">
                <w:rPr>
                  <w:rFonts w:eastAsia="SimSun"/>
                </w:rPr>
                <w:lastRenderedPageBreak/>
                <w:t>(2)</w:t>
              </w:r>
              <w:r w:rsidRPr="000901EC">
                <w:rPr>
                  <w:rFonts w:eastAsia="SimSun"/>
                </w:rPr>
                <w:tab/>
                <w:t xml:space="preserve">For DRRS, the amount of DRRS provided must be less than or equal to the HSL for </w:t>
              </w:r>
              <w:r w:rsidRPr="000901EC" w:rsidDel="74271555">
                <w:rPr>
                  <w:rFonts w:eastAsia="SimSun"/>
                </w:rPr>
                <w:t xml:space="preserve">Off-Line </w:t>
              </w:r>
              <w:r w:rsidRPr="000901EC">
                <w:rPr>
                  <w:rFonts w:eastAsia="SimSun"/>
                </w:rPr>
                <w:t>Generation Resources.</w:t>
              </w:r>
            </w:ins>
          </w:p>
          <w:p w14:paraId="33FE7350" w14:textId="77777777" w:rsidR="000901EC" w:rsidRPr="000901EC" w:rsidRDefault="000901EC" w:rsidP="000901EC">
            <w:pPr>
              <w:spacing w:after="240"/>
              <w:ind w:left="720" w:hanging="720"/>
              <w:rPr>
                <w:ins w:id="204" w:author="ERCOT" w:date="2024-05-10T15:55:00Z"/>
                <w:rFonts w:eastAsia="SimSun"/>
              </w:rPr>
            </w:pPr>
            <w:r w:rsidRPr="000901EC">
              <w:rPr>
                <w:rFonts w:eastAsia="SimSun"/>
                <w:iCs/>
              </w:rPr>
              <w:t>(</w:t>
            </w:r>
            <w:ins w:id="205" w:author="ERCOT" w:date="2024-03-19T16:42:00Z">
              <w:r w:rsidRPr="000901EC">
                <w:rPr>
                  <w:rFonts w:eastAsia="SimSun"/>
                  <w:iCs/>
                </w:rPr>
                <w:t>3</w:t>
              </w:r>
            </w:ins>
            <w:del w:id="206" w:author="ERCOT" w:date="2024-03-19T16:42:00Z">
              <w:r w:rsidRPr="000901EC" w:rsidDel="00405EA6">
                <w:rPr>
                  <w:rFonts w:eastAsia="SimSun"/>
                  <w:iCs/>
                </w:rPr>
                <w:delText>2</w:delText>
              </w:r>
            </w:del>
            <w:r w:rsidRPr="000901EC">
              <w:rPr>
                <w:rFonts w:eastAsia="SimSun"/>
                <w:iCs/>
              </w:rPr>
              <w:t>)</w:t>
            </w:r>
            <w:r w:rsidRPr="000901EC">
              <w:rPr>
                <w:rFonts w:eastAsia="SimSun"/>
                <w:iCs/>
              </w:rPr>
              <w:tab/>
            </w:r>
            <w:r w:rsidRPr="000901EC">
              <w:rPr>
                <w:rFonts w:eastAsia="SimSun"/>
              </w:rPr>
              <w:t>For Non-Spin, the amount of Non-Spin awarded must be less than or equal to the HSL for Off-Line Generation Resources.</w:t>
            </w:r>
          </w:p>
          <w:p w14:paraId="439A840D" w14:textId="77777777" w:rsidR="000901EC" w:rsidRPr="000901EC" w:rsidRDefault="000901EC" w:rsidP="000901EC">
            <w:pPr>
              <w:spacing w:after="240"/>
              <w:ind w:left="720" w:hanging="720"/>
              <w:rPr>
                <w:rFonts w:eastAsia="SimSun"/>
              </w:rPr>
            </w:pPr>
            <w:ins w:id="207" w:author="ERCOT" w:date="2024-05-10T15:55:00Z">
              <w:r w:rsidRPr="000901EC">
                <w:rPr>
                  <w:rFonts w:eastAsia="SimSun"/>
                  <w:iCs/>
                </w:rPr>
                <w:t>(4)</w:t>
              </w:r>
              <w:r w:rsidRPr="000901EC">
                <w:rPr>
                  <w:rFonts w:eastAsia="SimSun"/>
                  <w:iCs/>
                </w:rPr>
                <w:tab/>
                <w:t>A</w:t>
              </w:r>
              <w:r w:rsidRPr="000901EC">
                <w:rPr>
                  <w:rFonts w:eastAsia="SimSun"/>
                </w:rPr>
                <w:t xml:space="preserve"> Resource shall not be awarded in DAM both Off-Line Non-Spin and DRRS for the same Operating Hour.</w:t>
              </w:r>
            </w:ins>
          </w:p>
        </w:tc>
      </w:tr>
    </w:tbl>
    <w:p w14:paraId="46425DF7"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(3)</w:t>
      </w:r>
      <w:r w:rsidRPr="000901EC">
        <w:rPr>
          <w:rFonts w:eastAsia="SimSun"/>
          <w:iCs/>
          <w:szCs w:val="20"/>
        </w:rPr>
        <w:tab/>
        <w:t>For RRS:</w:t>
      </w:r>
    </w:p>
    <w:p w14:paraId="7B1BB32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0B4EAF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67A79D49"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initiation setting of the automatic under-frequency relay setting for Load Resources providing RRS shall not be lower than 59.70 Hz; and</w:t>
      </w:r>
    </w:p>
    <w:p w14:paraId="2449EE56"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0901EC">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0901EC">
        <w:rPr>
          <w:rFonts w:eastAsia="SimSu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44322A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43491389" w14:textId="77777777" w:rsidR="000901EC" w:rsidRPr="000901EC" w:rsidRDefault="000901EC" w:rsidP="000901EC">
            <w:pPr>
              <w:spacing w:before="120" w:after="240"/>
              <w:rPr>
                <w:rFonts w:eastAsia="SimSun"/>
                <w:b/>
                <w:i/>
              </w:rPr>
            </w:pPr>
            <w:r w:rsidRPr="000901EC">
              <w:rPr>
                <w:rFonts w:eastAsia="SimSun"/>
                <w:b/>
                <w:i/>
              </w:rPr>
              <w:lastRenderedPageBreak/>
              <w:t>[NPRR1007:  Replace paragraph (3) above with the following upon system implementation of the Real-Time Co-Optimization (RTC) project:]</w:t>
            </w:r>
          </w:p>
          <w:p w14:paraId="657F54BF" w14:textId="77777777" w:rsidR="000901EC" w:rsidRPr="000901EC" w:rsidRDefault="000901EC" w:rsidP="000901EC">
            <w:pPr>
              <w:spacing w:after="240"/>
              <w:ind w:left="720" w:hanging="720"/>
              <w:rPr>
                <w:rFonts w:eastAsia="SimSun"/>
                <w:iCs/>
              </w:rPr>
            </w:pPr>
            <w:r w:rsidRPr="000901EC">
              <w:rPr>
                <w:rFonts w:eastAsia="SimSun"/>
                <w:iCs/>
              </w:rPr>
              <w:t>(3)</w:t>
            </w:r>
            <w:r w:rsidRPr="000901EC">
              <w:rPr>
                <w:rFonts w:eastAsia="SimSun"/>
                <w:iCs/>
              </w:rPr>
              <w:tab/>
              <w:t>For RRS:</w:t>
            </w:r>
          </w:p>
          <w:p w14:paraId="60E30564"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full amount of RRS that can be provided by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0052BDA6"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0142478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initiation setting of the automatic under-frequency relay setting for Load Resources providing RRS shall not be lower than 59.70 Hz; and</w:t>
            </w:r>
          </w:p>
          <w:p w14:paraId="66BDA3D5"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E94E131" w14:textId="77777777" w:rsidR="000901EC" w:rsidRPr="000901EC" w:rsidRDefault="000901EC" w:rsidP="000901EC">
      <w:pPr>
        <w:spacing w:before="240" w:after="240"/>
        <w:ind w:left="720" w:hanging="720"/>
        <w:rPr>
          <w:rFonts w:eastAsia="SimSun"/>
          <w:iCs/>
        </w:rPr>
      </w:pPr>
      <w:r w:rsidRPr="000901EC">
        <w:rPr>
          <w:rFonts w:eastAsia="SimSun"/>
          <w:iCs/>
        </w:rPr>
        <w:t>(4)</w:t>
      </w:r>
      <w:r w:rsidRPr="000901EC">
        <w:rPr>
          <w:rFonts w:eastAsia="SimSun"/>
          <w:iCs/>
        </w:rPr>
        <w:tab/>
        <w:t>For ECRS:</w:t>
      </w:r>
    </w:p>
    <w:p w14:paraId="608FF90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full amount of ECRS provided from an On-Line Generation Resource must be less than or equal to ten times the Emergency Ramp Rate;</w:t>
      </w:r>
    </w:p>
    <w:p w14:paraId="0E52696D"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0AA33E3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39564C5"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For any Load Resources controlled by under-frequency relay and providing ECRS, the initiation setting of the automatic under-frequency relay setting shall </w:t>
      </w:r>
      <w:r w:rsidRPr="000901EC">
        <w:rPr>
          <w:rFonts w:eastAsia="SimSun"/>
        </w:rPr>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152AC4E9"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80"/>
          <w:bookmarkEnd w:id="181"/>
          <w:p w14:paraId="0547AF4A" w14:textId="77777777" w:rsidR="000901EC" w:rsidRPr="000901EC" w:rsidRDefault="000901EC" w:rsidP="000901EC">
            <w:pPr>
              <w:spacing w:before="120" w:after="240"/>
              <w:rPr>
                <w:rFonts w:eastAsia="SimSun"/>
                <w:b/>
                <w:i/>
              </w:rPr>
            </w:pPr>
            <w:r w:rsidRPr="000901EC">
              <w:rPr>
                <w:rFonts w:eastAsia="SimSun"/>
                <w:b/>
                <w:i/>
              </w:rPr>
              <w:t>[NPRR1007:  Replace applicable portions of paragraph (4) above with the following upon system implementation of the Real-Time Co-Optimization (RTC) project:]</w:t>
            </w:r>
          </w:p>
          <w:p w14:paraId="2A1C5591" w14:textId="77777777" w:rsidR="000901EC" w:rsidRPr="000901EC" w:rsidRDefault="000901EC" w:rsidP="000901EC">
            <w:pPr>
              <w:spacing w:after="240"/>
              <w:ind w:left="720" w:hanging="720"/>
              <w:rPr>
                <w:rFonts w:eastAsia="SimSun"/>
                <w:iCs/>
              </w:rPr>
            </w:pPr>
            <w:r w:rsidRPr="000901EC">
              <w:rPr>
                <w:rFonts w:eastAsia="SimSun"/>
                <w:iCs/>
              </w:rPr>
              <w:t>(4)</w:t>
            </w:r>
            <w:r w:rsidRPr="000901EC">
              <w:rPr>
                <w:rFonts w:eastAsia="SimSun"/>
                <w:iCs/>
              </w:rPr>
              <w:tab/>
              <w:t>For ECRS:</w:t>
            </w:r>
          </w:p>
          <w:p w14:paraId="1C0B718C"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full amount of ECRS that can be awarded to an On-Line Generation Resource must be less than or equal to ten times the Emergency Ramp Rate;</w:t>
            </w:r>
          </w:p>
          <w:p w14:paraId="7E0FC17A"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3D7E594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3350C6F" w14:textId="77777777" w:rsidR="000901EC" w:rsidRPr="000901EC" w:rsidRDefault="000901EC" w:rsidP="000901EC">
            <w:pPr>
              <w:spacing w:after="240"/>
              <w:ind w:left="1440" w:hanging="720"/>
              <w:rPr>
                <w:rFonts w:eastAsia="Calibri"/>
              </w:rPr>
            </w:pPr>
            <w:r w:rsidRPr="000901EC">
              <w:rPr>
                <w:rFonts w:eastAsia="SimSun"/>
              </w:rPr>
              <w:t>(d)</w:t>
            </w:r>
            <w:r w:rsidRPr="000901EC">
              <w:rPr>
                <w:rFonts w:eastAsia="SimSun"/>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24D0D62B" w14:textId="77777777" w:rsidR="000901EC" w:rsidRPr="000901EC" w:rsidRDefault="000901EC" w:rsidP="000901EC">
      <w:pPr>
        <w:keepNext/>
        <w:widowControl w:val="0"/>
        <w:tabs>
          <w:tab w:val="left" w:pos="1260"/>
        </w:tabs>
        <w:spacing w:before="480" w:after="240"/>
        <w:ind w:left="1260" w:hanging="1260"/>
        <w:outlineLvl w:val="3"/>
        <w:rPr>
          <w:rFonts w:eastAsia="SimSun"/>
          <w:b/>
          <w:bCs/>
          <w:snapToGrid w:val="0"/>
          <w:szCs w:val="20"/>
        </w:rPr>
      </w:pPr>
      <w:bookmarkStart w:id="208" w:name="_Toc90197101"/>
      <w:bookmarkStart w:id="209" w:name="_Toc92873943"/>
      <w:bookmarkStart w:id="210" w:name="_Toc142108919"/>
      <w:bookmarkStart w:id="211" w:name="_Toc142113764"/>
      <w:bookmarkStart w:id="212" w:name="_Toc402345587"/>
      <w:bookmarkStart w:id="213" w:name="_Toc405383870"/>
      <w:bookmarkStart w:id="214" w:name="_Toc405536972"/>
      <w:bookmarkStart w:id="215" w:name="_Toc440871759"/>
      <w:bookmarkStart w:id="216" w:name="_Toc135990633"/>
      <w:bookmarkStart w:id="217" w:name="OLE_LINK1"/>
      <w:bookmarkStart w:id="218" w:name="OLE_LINK2"/>
      <w:r w:rsidRPr="000901EC">
        <w:rPr>
          <w:rFonts w:eastAsia="SimSun"/>
          <w:b/>
          <w:bCs/>
          <w:snapToGrid w:val="0"/>
          <w:szCs w:val="20"/>
        </w:rPr>
        <w:t>4.4.7.1</w:t>
      </w:r>
      <w:r w:rsidRPr="000901EC">
        <w:rPr>
          <w:rFonts w:eastAsia="SimSun"/>
          <w:b/>
          <w:bCs/>
          <w:snapToGrid w:val="0"/>
          <w:szCs w:val="20"/>
        </w:rPr>
        <w:tab/>
        <w:t>Self-Arranged Ancillary Service Quantities</w:t>
      </w:r>
      <w:bookmarkEnd w:id="208"/>
      <w:bookmarkEnd w:id="209"/>
      <w:bookmarkEnd w:id="210"/>
      <w:bookmarkEnd w:id="211"/>
      <w:bookmarkEnd w:id="212"/>
      <w:bookmarkEnd w:id="213"/>
      <w:bookmarkEnd w:id="214"/>
      <w:bookmarkEnd w:id="215"/>
      <w:bookmarkEnd w:id="216"/>
    </w:p>
    <w:p w14:paraId="7AB4F9F2"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0901EC">
        <w:rPr>
          <w:rFonts w:eastAsia="SimSun"/>
        </w:rPr>
        <w:t>ERCOT Contingency Reserve Service</w:t>
      </w:r>
      <w:r w:rsidRPr="000901EC">
        <w:rPr>
          <w:rFonts w:eastAsia="SimSun"/>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4AAA0CD" w14:textId="77777777" w:rsidTr="009C0551">
        <w:trPr>
          <w:trHeight w:val="386"/>
        </w:trPr>
        <w:tc>
          <w:tcPr>
            <w:tcW w:w="9350" w:type="dxa"/>
            <w:shd w:val="pct12" w:color="auto" w:fill="auto"/>
          </w:tcPr>
          <w:p w14:paraId="0BE5C050" w14:textId="77777777" w:rsidR="000901EC" w:rsidRPr="000901EC" w:rsidRDefault="000901EC" w:rsidP="000901EC">
            <w:pPr>
              <w:spacing w:before="120" w:after="240"/>
              <w:rPr>
                <w:rFonts w:eastAsia="SimSun"/>
                <w:b/>
                <w:i/>
                <w:iCs/>
              </w:rPr>
            </w:pPr>
            <w:r w:rsidRPr="000901EC">
              <w:rPr>
                <w:rFonts w:eastAsia="SimSun"/>
                <w:b/>
                <w:i/>
                <w:iCs/>
              </w:rPr>
              <w:lastRenderedPageBreak/>
              <w:t>[NPRR1091:  Replace paragraph (1) above with the following upon system implementation:]</w:t>
            </w:r>
          </w:p>
          <w:p w14:paraId="080F793C"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30E7C68B" w14:textId="77777777" w:rsidR="000901EC" w:rsidRPr="000901EC" w:rsidRDefault="000901EC" w:rsidP="000901EC">
      <w:pPr>
        <w:ind w:left="720" w:hanging="720"/>
        <w:rPr>
          <w:rFonts w:eastAsia="SimSun"/>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06ECDEA" w14:textId="77777777" w:rsidTr="009C0551">
        <w:trPr>
          <w:trHeight w:val="386"/>
        </w:trPr>
        <w:tc>
          <w:tcPr>
            <w:tcW w:w="9350" w:type="dxa"/>
            <w:shd w:val="pct12" w:color="auto" w:fill="auto"/>
          </w:tcPr>
          <w:p w14:paraId="46B895D1" w14:textId="77777777" w:rsidR="000901EC" w:rsidRPr="000901EC" w:rsidRDefault="000901EC" w:rsidP="000901EC">
            <w:pPr>
              <w:spacing w:before="120" w:after="240"/>
              <w:rPr>
                <w:rFonts w:eastAsia="SimSun"/>
                <w:b/>
                <w:i/>
                <w:iCs/>
              </w:rPr>
            </w:pPr>
            <w:r w:rsidRPr="000901EC">
              <w:rPr>
                <w:rFonts w:eastAsia="SimSun"/>
                <w:b/>
                <w:i/>
                <w:iCs/>
              </w:rPr>
              <w:t>[NPRR1008:  Replace paragraph (1) above with the following upon system implementation or upon system implementation of the Real-Time Co-Optimization (RTC) project:]</w:t>
            </w:r>
          </w:p>
          <w:p w14:paraId="32584C2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5DE37A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138AB6C" w14:textId="77777777" w:rsidTr="009C0551">
        <w:trPr>
          <w:trHeight w:val="386"/>
        </w:trPr>
        <w:tc>
          <w:tcPr>
            <w:tcW w:w="9350" w:type="dxa"/>
            <w:shd w:val="pct12" w:color="auto" w:fill="auto"/>
          </w:tcPr>
          <w:p w14:paraId="290959CF"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66C7273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 xml:space="preserve">The QSE must indicate before 1000 in the Day-Ahead the Self-Arranged Ancillary Service Quantities, by service, so ERCOT can determine how much Ancillary Service </w:t>
            </w:r>
            <w:r w:rsidRPr="000901EC">
              <w:rPr>
                <w:rFonts w:eastAsia="SimSun"/>
                <w:iCs/>
                <w:szCs w:val="20"/>
              </w:rPr>
              <w:lastRenderedPageBreak/>
              <w:t>capacity, by service, remains to be obtained based on DAM offers and associated Ancillary Service Demand Curves (ASDCs).</w:t>
            </w:r>
          </w:p>
        </w:tc>
      </w:tr>
    </w:tbl>
    <w:p w14:paraId="76150F6B"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(3)</w:t>
      </w:r>
      <w:r w:rsidRPr="000901EC">
        <w:rPr>
          <w:rFonts w:eastAsia="SimSun"/>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C395537" w14:textId="77777777" w:rsidTr="009C0551">
        <w:trPr>
          <w:trHeight w:val="386"/>
        </w:trPr>
        <w:tc>
          <w:tcPr>
            <w:tcW w:w="9350" w:type="dxa"/>
            <w:shd w:val="pct12" w:color="auto" w:fill="auto"/>
          </w:tcPr>
          <w:p w14:paraId="20FD7D20" w14:textId="77777777" w:rsidR="000901EC" w:rsidRPr="000901EC" w:rsidRDefault="000901EC" w:rsidP="000901EC">
            <w:pPr>
              <w:spacing w:before="120" w:after="240"/>
              <w:rPr>
                <w:rFonts w:eastAsia="SimSun"/>
                <w:b/>
                <w:i/>
                <w:iCs/>
              </w:rPr>
            </w:pPr>
            <w:r w:rsidRPr="000901EC">
              <w:rPr>
                <w:rFonts w:eastAsia="SimSun"/>
                <w:b/>
                <w:i/>
                <w:iCs/>
              </w:rPr>
              <w:t>[NPRR1008:  Replace paragraph (3) above with the following upon system implementation of the Real-Time Co-Optimization (RTC) project:]</w:t>
            </w:r>
          </w:p>
          <w:p w14:paraId="37B60061"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At or after 1000 in the Day-Ahead, a QSE may not change its Self-Arranged Ancillary Service Quantities.</w:t>
            </w:r>
          </w:p>
        </w:tc>
      </w:tr>
    </w:tbl>
    <w:p w14:paraId="1E86FFDD"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Before 1430 in the Day-Ahead, all Self-Arranged Ancillary Service Quantities must be represented by physical capacity, either by Generation Resources or Load Resources, or backed by Ancillary Service Trades. </w:t>
      </w:r>
    </w:p>
    <w:p w14:paraId="3C1295CE"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 xml:space="preserve">The QSE may self-arrange Reg-Up, Reg-Down, ECRS, RRS, </w:t>
      </w:r>
      <w:del w:id="219" w:author="ERCOT" w:date="2024-01-12T14:28:00Z">
        <w:r w:rsidRPr="000901EC" w:rsidDel="007C6B65">
          <w:rPr>
            <w:rFonts w:eastAsia="SimSun"/>
            <w:iCs/>
            <w:szCs w:val="20"/>
          </w:rPr>
          <w:delText>and</w:delText>
        </w:r>
      </w:del>
      <w:r w:rsidRPr="000901EC">
        <w:rPr>
          <w:rFonts w:eastAsia="SimSun"/>
          <w:iCs/>
          <w:szCs w:val="20"/>
        </w:rPr>
        <w:t xml:space="preserve"> Non-Spin</w:t>
      </w:r>
      <w:ins w:id="220" w:author="ERCOT" w:date="2024-01-12T14:29:00Z">
        <w:r w:rsidRPr="000901EC">
          <w:rPr>
            <w:rFonts w:eastAsia="SimSun"/>
            <w:iCs/>
            <w:szCs w:val="20"/>
          </w:rPr>
          <w:t>, and DRRS</w:t>
        </w:r>
      </w:ins>
      <w:r w:rsidRPr="000901EC">
        <w:rPr>
          <w:rFonts w:eastAsia="SimSun"/>
          <w:iCs/>
          <w:szCs w:val="20"/>
        </w:rPr>
        <w:t>.</w:t>
      </w:r>
    </w:p>
    <w:p w14:paraId="3009D57B"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 xml:space="preserve">The QSE may self-arrange Ancillary Services from one or more Resources it represents and/or through an Ancillary Service Trade. </w:t>
      </w:r>
    </w:p>
    <w:p w14:paraId="044F9AC4"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7CF104D3"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4FD97E7" w14:textId="77777777" w:rsidTr="009C0551">
        <w:trPr>
          <w:trHeight w:val="386"/>
        </w:trPr>
        <w:tc>
          <w:tcPr>
            <w:tcW w:w="9350" w:type="dxa"/>
            <w:shd w:val="pct12" w:color="auto" w:fill="auto"/>
          </w:tcPr>
          <w:p w14:paraId="455318A0" w14:textId="77777777" w:rsidR="000901EC" w:rsidRPr="000901EC" w:rsidRDefault="000901EC" w:rsidP="000901EC">
            <w:pPr>
              <w:spacing w:before="120" w:after="240"/>
              <w:rPr>
                <w:rFonts w:eastAsia="SimSun"/>
                <w:b/>
                <w:i/>
                <w:iCs/>
              </w:rPr>
            </w:pPr>
            <w:r w:rsidRPr="000901EC">
              <w:rPr>
                <w:rFonts w:eastAsia="SimSun"/>
                <w:b/>
                <w:i/>
                <w:iCs/>
              </w:rPr>
              <w:t>[NPRR1008:  Replace paragraphs (7) and (8) above with the following upon system implementation of the Real-Time Co-Optimization (RTC) project and renumber accordingly:]</w:t>
            </w:r>
          </w:p>
          <w:p w14:paraId="1FE48346" w14:textId="77777777" w:rsidR="000901EC" w:rsidRPr="000901EC" w:rsidRDefault="000901EC" w:rsidP="000901EC">
            <w:pPr>
              <w:spacing w:before="240" w:after="240"/>
              <w:ind w:left="720" w:hanging="720"/>
              <w:rPr>
                <w:rFonts w:eastAsia="SimSun"/>
                <w:szCs w:val="20"/>
              </w:rPr>
            </w:pPr>
            <w:r w:rsidRPr="000901EC">
              <w:rPr>
                <w:rFonts w:eastAsia="SimSun"/>
                <w:szCs w:val="20"/>
              </w:rPr>
              <w:t>(7)</w:t>
            </w:r>
            <w:r w:rsidRPr="000901EC">
              <w:rPr>
                <w:rFonts w:eastAsia="SimSun"/>
                <w:szCs w:val="20"/>
              </w:rPr>
              <w:tab/>
              <w:t xml:space="preserve">A QSE shall not submit Ancillary Services trades that result in the QSE’s purchased quantities of Ancillary Services exceeding the QSE’s Self-Arranged Ancillary Service Quantities. </w:t>
            </w:r>
          </w:p>
          <w:p w14:paraId="1C8CE368" w14:textId="77777777" w:rsidR="000901EC" w:rsidRPr="000901EC" w:rsidRDefault="000901EC" w:rsidP="000901EC">
            <w:pPr>
              <w:spacing w:before="240" w:after="240"/>
              <w:ind w:left="1440" w:hanging="720"/>
              <w:rPr>
                <w:rFonts w:eastAsia="SimSun"/>
                <w:szCs w:val="20"/>
              </w:rPr>
            </w:pPr>
            <w:r w:rsidRPr="000901EC">
              <w:rPr>
                <w:rFonts w:eastAsia="SimSun"/>
                <w:szCs w:val="20"/>
              </w:rPr>
              <w:lastRenderedPageBreak/>
              <w:t>(a)</w:t>
            </w:r>
            <w:r w:rsidRPr="000901EC">
              <w:rPr>
                <w:rFonts w:eastAsia="SimSun"/>
                <w:szCs w:val="20"/>
              </w:rPr>
              <w:tab/>
              <w:t>At 1430 in the Day-Ahead, ERCOT shall post a report on the MIS Certified Area to notify the QSE if there is an overage in the QSE’s purchased quantities of Ancillary Services in violation of the above limitation.</w:t>
            </w:r>
          </w:p>
          <w:p w14:paraId="63FCD17D" w14:textId="77777777" w:rsidR="000901EC" w:rsidRPr="000901EC" w:rsidRDefault="000901EC" w:rsidP="000901EC">
            <w:pPr>
              <w:spacing w:before="240" w:after="240"/>
              <w:ind w:left="1440" w:hanging="720"/>
              <w:rPr>
                <w:rFonts w:eastAsia="SimSun"/>
                <w:szCs w:val="20"/>
              </w:rPr>
            </w:pPr>
            <w:r w:rsidRPr="000901EC">
              <w:rPr>
                <w:rFonts w:eastAsia="SimSun"/>
                <w:szCs w:val="20"/>
              </w:rPr>
              <w:t>(b)</w:t>
            </w:r>
            <w:r w:rsidRPr="000901EC">
              <w:rPr>
                <w:rFonts w:eastAsia="SimSun"/>
                <w:szCs w:val="20"/>
              </w:rPr>
              <w:tab/>
              <w:t>If the QSE has such an overage as of the end of the Adjustment Period, that QSE will be charged for any quantity that exceeds their Self-Arranged Ancillary Service Quantities</w:t>
            </w:r>
            <w:r w:rsidRPr="000901EC" w:rsidDel="00E22BA7">
              <w:rPr>
                <w:rFonts w:eastAsia="SimSun"/>
                <w:szCs w:val="20"/>
              </w:rPr>
              <w:t xml:space="preserve"> </w:t>
            </w:r>
            <w:r w:rsidRPr="000901EC">
              <w:rPr>
                <w:rFonts w:eastAsia="SimSun"/>
                <w:szCs w:val="20"/>
              </w:rPr>
              <w:t>per Section 6.7.5.1, Real-Time Ancillary Service Imbalance Payment or Charge.</w:t>
            </w:r>
          </w:p>
        </w:tc>
      </w:tr>
    </w:tbl>
    <w:p w14:paraId="3FB95D8C"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(9)</w:t>
      </w:r>
      <w:r w:rsidRPr="000901EC">
        <w:rPr>
          <w:rFonts w:eastAsia="SimSun"/>
          <w:szCs w:val="20"/>
        </w:rPr>
        <w:tab/>
        <w:t>For self-arranged RRS, the QSE shall indicate the quantity of the service that is provided from:</w:t>
      </w:r>
    </w:p>
    <w:p w14:paraId="45469B9A"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Resources providing Primary Frequency Response;</w:t>
      </w:r>
    </w:p>
    <w:p w14:paraId="40CC3152"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Load Resources controlled by high-set under-frequency relays; and</w:t>
      </w:r>
    </w:p>
    <w:p w14:paraId="748CF07A"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Fast Frequency Response (FFR) Resources.</w:t>
      </w:r>
      <w:bookmarkEnd w:id="217"/>
      <w:bookmarkEnd w:id="218"/>
    </w:p>
    <w:p w14:paraId="5DF2626B"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For self-arranged ECRS, the QSE shall indicate the quantity of the service that is provided from Resources that are manually dispatched and those that are SCED-dispatchable.</w:t>
      </w:r>
    </w:p>
    <w:p w14:paraId="36B68481"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r w:rsidRPr="000901EC">
        <w:rPr>
          <w:rFonts w:eastAsia="SimSun"/>
          <w:b/>
          <w:bCs/>
          <w:snapToGrid w:val="0"/>
          <w:szCs w:val="20"/>
        </w:rPr>
        <w:t>4.4.7.2</w:t>
      </w:r>
      <w:r w:rsidRPr="000901EC">
        <w:rPr>
          <w:rFonts w:eastAsia="SimSun"/>
          <w:b/>
          <w:bCs/>
          <w:snapToGrid w:val="0"/>
          <w:szCs w:val="20"/>
        </w:rPr>
        <w:tab/>
        <w:t>Ancillary Service Offers</w:t>
      </w:r>
    </w:p>
    <w:p w14:paraId="13061658" w14:textId="77777777" w:rsidR="000901EC" w:rsidRPr="000901EC" w:rsidRDefault="000901EC" w:rsidP="000901EC">
      <w:pPr>
        <w:tabs>
          <w:tab w:val="left" w:pos="720"/>
        </w:tabs>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A94D7A8" w14:textId="77777777" w:rsidTr="009C0551">
        <w:trPr>
          <w:trHeight w:val="386"/>
        </w:trPr>
        <w:tc>
          <w:tcPr>
            <w:tcW w:w="9350" w:type="dxa"/>
            <w:shd w:val="pct12" w:color="auto" w:fill="auto"/>
          </w:tcPr>
          <w:p w14:paraId="6B93DA66"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(1) above with the following upon system implementation of the Real-Time Co-Optimization (RTC) project for NPRR1008; or upon system implementation for NPRR1014:]</w:t>
            </w:r>
          </w:p>
          <w:p w14:paraId="222E703F" w14:textId="77777777" w:rsidR="000901EC" w:rsidRPr="000901EC" w:rsidRDefault="000901EC" w:rsidP="000901EC">
            <w:pPr>
              <w:tabs>
                <w:tab w:val="left" w:pos="720"/>
              </w:tabs>
              <w:spacing w:after="240"/>
              <w:ind w:left="720" w:hanging="720"/>
              <w:rPr>
                <w:rFonts w:eastAsia="SimSun"/>
                <w:iCs/>
                <w:szCs w:val="20"/>
              </w:rPr>
            </w:pPr>
            <w:r w:rsidRPr="000901EC">
              <w:rPr>
                <w:rFonts w:eastAsia="SimSun"/>
                <w:iCs/>
                <w:szCs w:val="20"/>
              </w:rPr>
              <w:t>(1)</w:t>
            </w:r>
            <w:r w:rsidRPr="000901EC">
              <w:rPr>
                <w:rFonts w:eastAsia="SimSun"/>
                <w:iCs/>
                <w:szCs w:val="20"/>
              </w:rPr>
              <w:ta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w:t>
            </w:r>
            <w:r w:rsidRPr="000901EC">
              <w:rPr>
                <w:rFonts w:eastAsia="SimSun"/>
                <w:b/>
                <w:bCs/>
                <w:i/>
                <w:szCs w:val="26"/>
              </w:rPr>
              <w:t xml:space="preserve"> </w:t>
            </w:r>
            <w:r w:rsidRPr="000901EC">
              <w:rPr>
                <w:rFonts w:eastAsia="SimSun"/>
                <w:iCs/>
                <w:szCs w:val="20"/>
              </w:rPr>
              <w:t xml:space="preserve">in the DAM.  Offers of more than one Ancillary Service product from one Generation Resource may be inclusive or </w:t>
            </w:r>
            <w:r w:rsidRPr="000901EC">
              <w:rPr>
                <w:rFonts w:eastAsia="SimSun"/>
                <w:iCs/>
                <w:szCs w:val="20"/>
              </w:rPr>
              <w:lastRenderedPageBreak/>
              <w:t>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6B223FC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(2)</w:t>
      </w:r>
      <w:r w:rsidRPr="000901EC">
        <w:rPr>
          <w:rFonts w:eastAsia="SimSun"/>
          <w:iCs/>
          <w:szCs w:val="20"/>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B0EFDBC" w14:textId="77777777" w:rsidTr="009C0551">
        <w:trPr>
          <w:trHeight w:val="386"/>
        </w:trPr>
        <w:tc>
          <w:tcPr>
            <w:tcW w:w="9350" w:type="dxa"/>
            <w:shd w:val="pct12" w:color="auto" w:fill="auto"/>
          </w:tcPr>
          <w:p w14:paraId="1BF52616"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(2) above with the following upon system implementation for NPRR1014; or upon system implementation of the Real-Time Co-Optimization (RTC) project for NPRR1008:]</w:t>
            </w:r>
          </w:p>
          <w:p w14:paraId="26C2D26A"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2928C4E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(3)</w:t>
      </w:r>
      <w:r w:rsidRPr="000901EC">
        <w:rPr>
          <w:rFonts w:eastAsia="SimSun"/>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901EC" w:rsidRPr="000901EC" w14:paraId="18858CED" w14:textId="77777777" w:rsidTr="009C0551">
        <w:trPr>
          <w:trHeight w:val="386"/>
        </w:trPr>
        <w:tc>
          <w:tcPr>
            <w:tcW w:w="9360" w:type="dxa"/>
            <w:shd w:val="pct12" w:color="auto" w:fill="auto"/>
          </w:tcPr>
          <w:p w14:paraId="1C15AC54"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(3) above with the following upon system implementation of the Real-Time Co-Optimization (RTC) project for NPRR1008; or upon system implementation for NPRR1014:]</w:t>
            </w:r>
          </w:p>
          <w:p w14:paraId="0680DC06"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567C2328"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0E9FB9" w14:textId="77777777" w:rsidTr="009C0551">
        <w:trPr>
          <w:trHeight w:val="386"/>
        </w:trPr>
        <w:tc>
          <w:tcPr>
            <w:tcW w:w="9350" w:type="dxa"/>
            <w:shd w:val="pct12" w:color="auto" w:fill="auto"/>
          </w:tcPr>
          <w:p w14:paraId="735DA52C" w14:textId="77777777" w:rsidR="000901EC" w:rsidRPr="000901EC" w:rsidRDefault="000901EC" w:rsidP="000901EC">
            <w:pPr>
              <w:spacing w:before="120" w:after="240"/>
              <w:rPr>
                <w:rFonts w:eastAsia="SimSun"/>
                <w:b/>
                <w:i/>
                <w:iCs/>
              </w:rPr>
            </w:pPr>
            <w:r w:rsidRPr="000901EC">
              <w:rPr>
                <w:rFonts w:eastAsia="SimSun"/>
                <w:b/>
                <w:i/>
                <w:iCs/>
              </w:rPr>
              <w:lastRenderedPageBreak/>
              <w:t>[NPRR1008 and NPRR1014:  Insert applicable portions of paragraph (4) below upon system implementation of the Real-Time Co-Optimization (RTC) project for NPRR1008; or upon system implementation for NPRR1014; and renumber accordingly:]</w:t>
            </w:r>
          </w:p>
          <w:p w14:paraId="6A967B8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0E124B56"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Ancillary Service Offers remain active for the offered period until:  </w:t>
      </w:r>
    </w:p>
    <w:p w14:paraId="6EE0CE86"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Selected by ERCOT; </w:t>
      </w:r>
    </w:p>
    <w:p w14:paraId="415FD1E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Automatically inactivated by the software at the offer expiration time specified by the QSE when the offer is submitted; or</w:t>
      </w:r>
    </w:p>
    <w:p w14:paraId="14057CFE"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612A0BB" w14:textId="77777777" w:rsidTr="009C0551">
        <w:trPr>
          <w:trHeight w:val="386"/>
        </w:trPr>
        <w:tc>
          <w:tcPr>
            <w:tcW w:w="9350" w:type="dxa"/>
            <w:shd w:val="pct12" w:color="auto" w:fill="auto"/>
          </w:tcPr>
          <w:p w14:paraId="3198D479"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4F1BE246"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Ancillary Service Offers remain active for the offered period unless the offer is:  </w:t>
            </w:r>
          </w:p>
          <w:p w14:paraId="7BC479BB"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Effective after DAM and is higher than the Real-Time System-Wide Offer Cap (RTSWCAP); </w:t>
            </w:r>
          </w:p>
          <w:p w14:paraId="3B7F0720"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Automatically inactivated by the software at the offer expiration time specified by the QSE when the offer is submitted; or</w:t>
            </w:r>
          </w:p>
          <w:p w14:paraId="13412AC6"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Withdrawn by the QSE, but a withdrawal is not effective if the deadline for submitting offers has already passed.</w:t>
            </w:r>
          </w:p>
        </w:tc>
      </w:tr>
    </w:tbl>
    <w:p w14:paraId="53AD059E"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(5)</w:t>
      </w:r>
      <w:r w:rsidRPr="000901EC">
        <w:rPr>
          <w:rFonts w:eastAsia="SimSun"/>
          <w:iCs/>
          <w:szCs w:val="20"/>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9D35A49" w14:textId="77777777" w:rsidTr="009C0551">
        <w:trPr>
          <w:trHeight w:val="386"/>
        </w:trPr>
        <w:tc>
          <w:tcPr>
            <w:tcW w:w="9350" w:type="dxa"/>
            <w:shd w:val="pct12" w:color="auto" w:fill="auto"/>
          </w:tcPr>
          <w:p w14:paraId="2FBD5684" w14:textId="77777777" w:rsidR="000901EC" w:rsidRPr="000901EC" w:rsidRDefault="000901EC" w:rsidP="000901EC">
            <w:pPr>
              <w:spacing w:before="120" w:after="240"/>
              <w:rPr>
                <w:rFonts w:eastAsia="SimSun"/>
                <w:b/>
                <w:i/>
                <w:iCs/>
              </w:rPr>
            </w:pPr>
            <w:r w:rsidRPr="000901EC">
              <w:rPr>
                <w:rFonts w:eastAsia="SimSun"/>
                <w:b/>
                <w:i/>
                <w:iCs/>
              </w:rPr>
              <w:lastRenderedPageBreak/>
              <w:t>[NPRR1008 and NPRR1014:  Replace applicable portions of paragraph (5) above with the following upon system implementation of the Real-Time Co-Optimization (RTC) project for NPRR1008; or upon system implementation for NPRR1014:]</w:t>
            </w:r>
          </w:p>
          <w:p w14:paraId="0DACD0CF"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A Load Resource that is not a Controllable Load Resource may specify whether its Resource-Specific Ancillary Service Offer for RRS or Non-Spin may only be procured by ERCOT as a block.</w:t>
            </w:r>
          </w:p>
        </w:tc>
      </w:tr>
    </w:tbl>
    <w:p w14:paraId="7C3B682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1D5F2A7" w14:textId="77777777" w:rsidTr="009C0551">
        <w:trPr>
          <w:trHeight w:val="386"/>
        </w:trPr>
        <w:tc>
          <w:tcPr>
            <w:tcW w:w="9350" w:type="dxa"/>
            <w:shd w:val="pct12" w:color="auto" w:fill="auto"/>
          </w:tcPr>
          <w:p w14:paraId="0E168A04" w14:textId="77777777" w:rsidR="000901EC" w:rsidRPr="000901EC" w:rsidRDefault="000901EC" w:rsidP="000901EC">
            <w:pPr>
              <w:spacing w:before="120" w:after="240"/>
              <w:rPr>
                <w:rFonts w:eastAsia="SimSun"/>
                <w:b/>
                <w:i/>
                <w:iCs/>
              </w:rPr>
            </w:pPr>
            <w:r w:rsidRPr="000901EC">
              <w:rPr>
                <w:rFonts w:eastAsia="SimSun"/>
                <w:b/>
                <w:i/>
                <w:iCs/>
              </w:rPr>
              <w:t>[NPRR1014:  Replace paragraph (6) above with the following upon system implementation:]</w:t>
            </w:r>
          </w:p>
          <w:p w14:paraId="11B96EA2"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A Load Resource that is not a Controllable Load Resource may specify whether its Resource-Specific Ancillary Service Offer for ECRS may only be procured by ERCOT as a block.</w:t>
            </w:r>
          </w:p>
        </w:tc>
      </w:tr>
    </w:tbl>
    <w:p w14:paraId="57CAB42D" w14:textId="77777777" w:rsidR="000901EC" w:rsidRPr="000901EC" w:rsidRDefault="000901EC" w:rsidP="000901EC">
      <w:pPr>
        <w:spacing w:before="240" w:after="240"/>
        <w:ind w:left="720" w:hanging="720"/>
        <w:rPr>
          <w:rFonts w:eastAsia="SimSun"/>
          <w:iCs/>
        </w:rPr>
      </w:pPr>
      <w:r w:rsidRPr="000901EC">
        <w:rPr>
          <w:rFonts w:eastAsia="SimSun"/>
          <w:iCs/>
        </w:rPr>
        <w:t>(7)</w:t>
      </w:r>
      <w:r w:rsidRPr="000901EC">
        <w:rPr>
          <w:rFonts w:eastAsia="SimSun"/>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21" w:author="ERCOT" w:date="2024-05-02T13:06:00Z">
        <w:r w:rsidRPr="000901EC">
          <w:rPr>
            <w:rFonts w:eastAsia="SimSun"/>
            <w:iCs/>
          </w:rPr>
          <w:t xml:space="preserve"> </w:t>
        </w:r>
      </w:ins>
      <w:ins w:id="222" w:author="ERCOT" w:date="2024-05-02T13:07:00Z">
        <w:r w:rsidRPr="000901EC">
          <w:rPr>
            <w:rFonts w:eastAsia="SimSun"/>
            <w:iCs/>
          </w:rPr>
          <w:t>and/</w:t>
        </w:r>
      </w:ins>
      <w:ins w:id="223" w:author="ERCOT" w:date="2024-05-02T13:06:00Z">
        <w:r w:rsidRPr="000901EC">
          <w:rPr>
            <w:rFonts w:eastAsia="SimSun"/>
            <w:iCs/>
          </w:rPr>
          <w:t>or DRRS</w:t>
        </w:r>
      </w:ins>
      <w:r w:rsidRPr="000901EC">
        <w:rPr>
          <w:rFonts w:eastAsia="SimSun"/>
          <w:iCs/>
        </w:rPr>
        <w:t xml:space="preserve"> was not also submitted for that hour.  When the DAM considers a self-committed offer for clearing, the Resource constraints identified in paragraph (4)(c)(ii) of Section 4.5.1, DAM Clearing Process, other than HSL, are ignored.  </w:t>
      </w:r>
      <w:r w:rsidRPr="000901EC">
        <w:rPr>
          <w:rFonts w:eastAsia="SimSun"/>
        </w:rPr>
        <w:t xml:space="preserve">A Combined Cycle Generation Resource will be considered by the DAM to be self-committed based on an On-Line Ancillary Service Offer submittal if: </w:t>
      </w:r>
    </w:p>
    <w:p w14:paraId="166F1571"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Its QSE submits an On-Line Ancillary Service Offer without also submitting a Three-Part Supply Offer for the DAM for any Combined Cycle Generation Resource within the Combined Cycle Train for that hour;</w:t>
      </w:r>
    </w:p>
    <w:p w14:paraId="3E964387"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No Ancillary Service Offer for Off-Line Non-Spin </w:t>
      </w:r>
      <w:ins w:id="224" w:author="ERCOT" w:date="2024-05-02T13:07:00Z">
        <w:r w:rsidRPr="000901EC">
          <w:rPr>
            <w:rFonts w:eastAsia="SimSun"/>
          </w:rPr>
          <w:t>and/</w:t>
        </w:r>
      </w:ins>
      <w:ins w:id="225" w:author="ERCOT" w:date="2024-05-02T13:06:00Z">
        <w:r w:rsidRPr="000901EC">
          <w:rPr>
            <w:rFonts w:eastAsia="SimSun"/>
          </w:rPr>
          <w:t xml:space="preserve">or DRRS </w:t>
        </w:r>
      </w:ins>
      <w:r w:rsidRPr="000901EC">
        <w:rPr>
          <w:rFonts w:eastAsia="SimSun"/>
        </w:rPr>
        <w:t>for any Combined Cycle Generation Resource within the Combined Cycle Train is submitted for that hour; and</w:t>
      </w:r>
    </w:p>
    <w:p w14:paraId="25A963B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9C07487" w14:textId="77777777" w:rsidTr="009C0551">
        <w:trPr>
          <w:trHeight w:val="386"/>
        </w:trPr>
        <w:tc>
          <w:tcPr>
            <w:tcW w:w="9350" w:type="dxa"/>
            <w:shd w:val="pct12" w:color="auto" w:fill="auto"/>
          </w:tcPr>
          <w:p w14:paraId="6E633CDE"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(7) above with the following upon system implementation of the Real-Time Co-Optimization (RTC) project for NPRR1008; or upon system implementation for NPRR1014:]</w:t>
            </w:r>
          </w:p>
          <w:p w14:paraId="7023053C" w14:textId="77777777" w:rsidR="000901EC" w:rsidRPr="000901EC" w:rsidRDefault="000901EC" w:rsidP="000901EC">
            <w:pPr>
              <w:spacing w:before="240" w:after="240"/>
              <w:ind w:left="720" w:hanging="720"/>
              <w:rPr>
                <w:rFonts w:eastAsia="SimSun"/>
                <w:iCs/>
              </w:rPr>
            </w:pPr>
            <w:r w:rsidRPr="000901EC">
              <w:rPr>
                <w:rFonts w:eastAsia="SimSun"/>
                <w:iCs/>
              </w:rPr>
              <w:lastRenderedPageBreak/>
              <w:t xml:space="preserve">(7) </w:t>
            </w:r>
            <w:r w:rsidRPr="000901EC">
              <w:rPr>
                <w:rFonts w:eastAsia="SimSun"/>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t>
            </w:r>
            <w:ins w:id="226" w:author="ERCOT" w:date="2024-05-10T09:44:00Z">
              <w:r w:rsidRPr="000901EC">
                <w:rPr>
                  <w:rFonts w:eastAsia="SimSun"/>
                  <w:iCs/>
                </w:rPr>
                <w:t xml:space="preserve">and/or DRRS </w:t>
              </w:r>
            </w:ins>
            <w:r w:rsidRPr="000901EC">
              <w:rPr>
                <w:rFonts w:eastAsia="SimSun"/>
                <w:iCs/>
              </w:rPr>
              <w:t xml:space="preserve">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0901EC">
              <w:rPr>
                <w:rFonts w:eastAsia="SimSun"/>
              </w:rPr>
              <w:t xml:space="preserve">A Combined Cycle Generation Resource will be considered by the DAM to be self-committed based on an On-Line </w:t>
            </w:r>
            <w:r w:rsidRPr="000901EC">
              <w:rPr>
                <w:rFonts w:eastAsia="SimSun"/>
                <w:iCs/>
              </w:rPr>
              <w:t xml:space="preserve">Resource-Specific </w:t>
            </w:r>
            <w:r w:rsidRPr="000901EC">
              <w:rPr>
                <w:rFonts w:eastAsia="SimSun"/>
              </w:rPr>
              <w:t xml:space="preserve">Ancillary Service Offer submittal if: </w:t>
            </w:r>
          </w:p>
          <w:p w14:paraId="0A8CC0EB"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Its QSE submits an On-Line </w:t>
            </w:r>
            <w:r w:rsidRPr="000901EC">
              <w:rPr>
                <w:rFonts w:eastAsia="SimSun"/>
                <w:iCs/>
              </w:rPr>
              <w:t xml:space="preserve">Resource-Specific </w:t>
            </w:r>
            <w:r w:rsidRPr="000901EC">
              <w:rPr>
                <w:rFonts w:eastAsia="SimSun"/>
              </w:rPr>
              <w:t>Ancillary Service Offer without also submitting a Three-Part Supply Offer for the DAM for any Combined Cycle Generation Resource within the Combined Cycle Train for that hour;</w:t>
            </w:r>
          </w:p>
          <w:p w14:paraId="54D19D0F"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No </w:t>
            </w:r>
            <w:r w:rsidRPr="000901EC">
              <w:rPr>
                <w:rFonts w:eastAsia="SimSun"/>
                <w:iCs/>
              </w:rPr>
              <w:t xml:space="preserve">Resource-Specific </w:t>
            </w:r>
            <w:r w:rsidRPr="000901EC">
              <w:rPr>
                <w:rFonts w:eastAsia="SimSun"/>
              </w:rPr>
              <w:t>Ancillary Service Offer for Off-Line Non-Spin</w:t>
            </w:r>
            <w:ins w:id="227" w:author="ERCOT" w:date="2024-05-10T09:44:00Z">
              <w:r w:rsidRPr="000901EC">
                <w:rPr>
                  <w:rFonts w:eastAsia="SimSun"/>
                </w:rPr>
                <w:t xml:space="preserve"> and/or DRRS</w:t>
              </w:r>
            </w:ins>
            <w:r w:rsidRPr="000901EC">
              <w:rPr>
                <w:rFonts w:eastAsia="SimSun"/>
              </w:rPr>
              <w:t xml:space="preserve"> for any Combined Cycle Generation Resource within the Combined Cycle Train is submitted for that hour; and</w:t>
            </w:r>
          </w:p>
          <w:p w14:paraId="0883304E"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No On-Line </w:t>
            </w:r>
            <w:r w:rsidRPr="000901EC">
              <w:rPr>
                <w:rFonts w:eastAsia="SimSun"/>
                <w:iCs/>
              </w:rPr>
              <w:t xml:space="preserve">Resource-Specific </w:t>
            </w:r>
            <w:r w:rsidRPr="000901EC">
              <w:rPr>
                <w:rFonts w:eastAsia="SimSun"/>
              </w:rPr>
              <w:t xml:space="preserve">Ancillary Service Offer for any other Combined Cycle Generation Resource within the Combined Cycled Train is submitted for that hour. </w:t>
            </w:r>
          </w:p>
          <w:p w14:paraId="2BE0CA5F"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ERCOT will attempt to procure the quantity from its Ancillary Service Plan from Resource-Specific Ancillary Service Offers as well as Ancillary Service Only Offers against respective ASDCs.</w:t>
            </w:r>
          </w:p>
        </w:tc>
      </w:tr>
    </w:tbl>
    <w:p w14:paraId="17434CF7" w14:textId="77777777" w:rsidR="000901EC" w:rsidRPr="000901EC" w:rsidRDefault="000901EC" w:rsidP="000901EC">
      <w:pPr>
        <w:spacing w:after="240"/>
        <w:ind w:left="720" w:hanging="720"/>
        <w:rPr>
          <w:rFonts w:eastAsia="SimSun"/>
        </w:rPr>
      </w:pPr>
    </w:p>
    <w:p w14:paraId="0BEC651E"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bookmarkStart w:id="228" w:name="_Toc135990640"/>
      <w:bookmarkStart w:id="229" w:name="_Hlk135897772"/>
      <w:r w:rsidRPr="000901EC">
        <w:rPr>
          <w:rFonts w:eastAsia="SimSun"/>
          <w:b/>
          <w:bCs/>
          <w:snapToGrid w:val="0"/>
          <w:szCs w:val="20"/>
        </w:rPr>
        <w:t>4.4.7.3</w:t>
      </w:r>
      <w:r w:rsidRPr="000901EC">
        <w:rPr>
          <w:rFonts w:eastAsia="SimSun"/>
          <w:b/>
          <w:bCs/>
          <w:snapToGrid w:val="0"/>
          <w:szCs w:val="20"/>
        </w:rPr>
        <w:tab/>
        <w:t>Ancillary Service Trades</w:t>
      </w:r>
      <w:bookmarkEnd w:id="228"/>
    </w:p>
    <w:p w14:paraId="06EFEB05"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B07A129" w14:textId="77777777" w:rsidTr="009C0551">
        <w:trPr>
          <w:trHeight w:val="386"/>
        </w:trPr>
        <w:tc>
          <w:tcPr>
            <w:tcW w:w="9350" w:type="dxa"/>
            <w:shd w:val="pct12" w:color="auto" w:fill="auto"/>
          </w:tcPr>
          <w:p w14:paraId="3D17DE5B" w14:textId="77777777" w:rsidR="000901EC" w:rsidRPr="000901EC" w:rsidRDefault="000901EC" w:rsidP="000901EC">
            <w:pPr>
              <w:spacing w:before="120" w:after="240"/>
              <w:rPr>
                <w:rFonts w:eastAsia="SimSun"/>
                <w:b/>
                <w:i/>
                <w:iCs/>
              </w:rPr>
            </w:pPr>
            <w:r w:rsidRPr="000901EC">
              <w:rPr>
                <w:rFonts w:eastAsia="SimSun"/>
                <w:b/>
                <w:i/>
                <w:iCs/>
              </w:rPr>
              <w:t>[NPRR1008:  Replace paragraph (1) above with the following upon system implementation of the Real-Time Co-Optimization (RTC) project:]</w:t>
            </w:r>
          </w:p>
          <w:p w14:paraId="57BA2418"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0EBE5FB7"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(2)</w:t>
      </w:r>
      <w:r w:rsidRPr="000901EC">
        <w:rPr>
          <w:rFonts w:eastAsia="SimSun"/>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B075A6F" w14:textId="77777777" w:rsidTr="009C0551">
        <w:trPr>
          <w:trHeight w:val="386"/>
        </w:trPr>
        <w:tc>
          <w:tcPr>
            <w:tcW w:w="9350" w:type="dxa"/>
            <w:shd w:val="pct12" w:color="auto" w:fill="auto"/>
          </w:tcPr>
          <w:p w14:paraId="386A9D56"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6D22CC5F"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425535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(3)</w:t>
      </w:r>
      <w:r w:rsidRPr="000901EC">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76FA92DB" w14:textId="77777777" w:rsidR="000901EC" w:rsidRPr="000901EC" w:rsidRDefault="000901EC" w:rsidP="000901EC">
      <w:pPr>
        <w:spacing w:after="240"/>
        <w:ind w:left="720" w:hanging="720"/>
        <w:rPr>
          <w:rFonts w:eastAsia="SimSun"/>
          <w:iCs/>
          <w:szCs w:val="20"/>
        </w:rPr>
      </w:pPr>
      <w:bookmarkStart w:id="230" w:name="_Hlk135898101"/>
      <w:r w:rsidRPr="000901EC">
        <w:rPr>
          <w:rFonts w:eastAsia="SimSun"/>
          <w:iCs/>
          <w:szCs w:val="20"/>
        </w:rPr>
        <w:t>(4)</w:t>
      </w:r>
      <w:r w:rsidRPr="000901EC">
        <w:rPr>
          <w:rFonts w:eastAsia="SimSun"/>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D753BF4" w14:textId="77777777" w:rsidTr="009C0551">
        <w:trPr>
          <w:trHeight w:val="386"/>
        </w:trPr>
        <w:tc>
          <w:tcPr>
            <w:tcW w:w="9350" w:type="dxa"/>
            <w:shd w:val="pct12" w:color="auto" w:fill="auto"/>
          </w:tcPr>
          <w:p w14:paraId="05E0D77E" w14:textId="77777777" w:rsidR="000901EC" w:rsidRPr="000901EC" w:rsidRDefault="000901EC" w:rsidP="000901EC">
            <w:pPr>
              <w:spacing w:before="120" w:after="240"/>
              <w:rPr>
                <w:rFonts w:eastAsia="SimSun"/>
                <w:b/>
                <w:i/>
                <w:iCs/>
              </w:rPr>
            </w:pPr>
            <w:r w:rsidRPr="000901EC">
              <w:rPr>
                <w:rFonts w:eastAsia="SimSun"/>
                <w:b/>
                <w:i/>
                <w:iCs/>
              </w:rPr>
              <w:t>[NPRR1008:  Replace paragraph (4) above with the following upon system implementation of the Real-Time Co-Optimization (RTC) project:]</w:t>
            </w:r>
          </w:p>
          <w:p w14:paraId="1DB7C109"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0589D6A3"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(5)</w:t>
      </w:r>
      <w:r w:rsidRPr="000901EC">
        <w:rPr>
          <w:rFonts w:eastAsia="SimSun"/>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D3AB4D" w14:textId="77777777" w:rsidTr="009C0551">
        <w:trPr>
          <w:trHeight w:val="386"/>
        </w:trPr>
        <w:tc>
          <w:tcPr>
            <w:tcW w:w="9350" w:type="dxa"/>
            <w:shd w:val="pct12" w:color="auto" w:fill="auto"/>
          </w:tcPr>
          <w:p w14:paraId="13FBDA46" w14:textId="77777777" w:rsidR="000901EC" w:rsidRPr="000901EC" w:rsidRDefault="000901EC" w:rsidP="000901EC">
            <w:pPr>
              <w:spacing w:before="120" w:after="240"/>
              <w:rPr>
                <w:rFonts w:eastAsia="SimSun"/>
                <w:b/>
                <w:i/>
                <w:iCs/>
              </w:rPr>
            </w:pPr>
            <w:r w:rsidRPr="000901EC">
              <w:rPr>
                <w:rFonts w:eastAsia="SimSun"/>
                <w:b/>
                <w:i/>
                <w:iCs/>
              </w:rPr>
              <w:t>[NPRR1008:  Replace paragraph (5) above with the following upon system implementation of the Real-Time Co-Optimization (RTC) project:]</w:t>
            </w:r>
          </w:p>
          <w:p w14:paraId="3FF1659A" w14:textId="77777777" w:rsidR="000901EC" w:rsidRPr="000901EC" w:rsidRDefault="000901EC" w:rsidP="000901EC">
            <w:pPr>
              <w:spacing w:after="240"/>
              <w:ind w:left="720" w:hanging="720"/>
              <w:rPr>
                <w:rFonts w:eastAsia="SimSun"/>
                <w:iCs/>
                <w:szCs w:val="20"/>
              </w:rPr>
            </w:pPr>
            <w:r w:rsidRPr="000901EC">
              <w:rPr>
                <w:rFonts w:eastAsia="SimSun"/>
                <w:iCs/>
                <w:szCs w:val="20"/>
              </w:rPr>
              <w:lastRenderedPageBreak/>
              <w:t>(5)</w:t>
            </w:r>
            <w:r w:rsidRPr="000901EC">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155F6119" w14:textId="77777777" w:rsidR="000901EC" w:rsidRPr="000901EC" w:rsidRDefault="000901EC" w:rsidP="000901EC">
      <w:pPr>
        <w:spacing w:before="240" w:after="240"/>
        <w:ind w:left="1440" w:hanging="720"/>
        <w:rPr>
          <w:rFonts w:eastAsia="SimSun"/>
          <w:szCs w:val="20"/>
        </w:rPr>
      </w:pPr>
      <w:r w:rsidRPr="000901EC">
        <w:rPr>
          <w:rFonts w:eastAsia="SimSun"/>
          <w:szCs w:val="20"/>
        </w:rPr>
        <w:lastRenderedPageBreak/>
        <w:t>(a)</w:t>
      </w:r>
      <w:r w:rsidRPr="000901EC">
        <w:rPr>
          <w:rFonts w:eastAsia="SimSun"/>
          <w:szCs w:val="20"/>
        </w:rPr>
        <w:tab/>
        <w:t xml:space="preserve">A Generation Resource; or </w:t>
      </w:r>
    </w:p>
    <w:p w14:paraId="071CB16F"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A Load Resource providing ECRS triggered with or without under-frequency relays set at 59.70 Hz.  </w:t>
      </w:r>
    </w:p>
    <w:p w14:paraId="72CFAF63"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0901EC" w:rsidRPr="000901EC" w14:paraId="407CF369" w14:textId="77777777" w:rsidTr="009C0551">
        <w:trPr>
          <w:trHeight w:val="343"/>
        </w:trPr>
        <w:tc>
          <w:tcPr>
            <w:tcW w:w="2240" w:type="dxa"/>
            <w:shd w:val="clear" w:color="auto" w:fill="auto"/>
            <w:vAlign w:val="center"/>
          </w:tcPr>
          <w:p w14:paraId="24884E6B" w14:textId="77777777" w:rsidR="000901EC" w:rsidRPr="000901EC" w:rsidRDefault="000901EC" w:rsidP="000901EC">
            <w:pPr>
              <w:spacing w:after="240"/>
              <w:jc w:val="center"/>
              <w:rPr>
                <w:rFonts w:eastAsia="SimSun"/>
                <w:iCs/>
                <w:szCs w:val="20"/>
              </w:rPr>
            </w:pPr>
          </w:p>
        </w:tc>
        <w:tc>
          <w:tcPr>
            <w:tcW w:w="6395" w:type="dxa"/>
            <w:gridSpan w:val="2"/>
            <w:shd w:val="clear" w:color="auto" w:fill="auto"/>
            <w:vAlign w:val="center"/>
          </w:tcPr>
          <w:p w14:paraId="1C35369D" w14:textId="77777777" w:rsidR="000901EC" w:rsidRPr="000901EC" w:rsidRDefault="000901EC" w:rsidP="000901EC">
            <w:pPr>
              <w:spacing w:after="240"/>
              <w:jc w:val="center"/>
              <w:rPr>
                <w:rFonts w:eastAsia="SimSun"/>
                <w:b/>
                <w:iCs/>
                <w:szCs w:val="20"/>
              </w:rPr>
            </w:pPr>
            <w:r w:rsidRPr="000901EC">
              <w:rPr>
                <w:rFonts w:eastAsia="SimSun"/>
                <w:b/>
                <w:iCs/>
                <w:szCs w:val="20"/>
              </w:rPr>
              <w:t>Allowable ECRS Ancillary Service Trades</w:t>
            </w:r>
          </w:p>
        </w:tc>
      </w:tr>
      <w:tr w:rsidR="000901EC" w:rsidRPr="000901EC" w14:paraId="66CBCC1D" w14:textId="77777777" w:rsidTr="009C0551">
        <w:trPr>
          <w:trHeight w:val="527"/>
        </w:trPr>
        <w:tc>
          <w:tcPr>
            <w:tcW w:w="2240" w:type="dxa"/>
            <w:shd w:val="clear" w:color="auto" w:fill="auto"/>
            <w:vAlign w:val="center"/>
          </w:tcPr>
          <w:p w14:paraId="1492DCD6"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3155" w:type="dxa"/>
            <w:shd w:val="clear" w:color="auto" w:fill="auto"/>
            <w:vAlign w:val="center"/>
          </w:tcPr>
          <w:p w14:paraId="612EC17A" w14:textId="77777777" w:rsidR="000901EC" w:rsidRPr="000901EC" w:rsidRDefault="000901EC" w:rsidP="000901EC">
            <w:pPr>
              <w:spacing w:after="240"/>
              <w:jc w:val="center"/>
              <w:rPr>
                <w:rFonts w:eastAsia="SimSun"/>
                <w:b/>
                <w:iCs/>
                <w:szCs w:val="20"/>
              </w:rPr>
            </w:pPr>
            <w:r w:rsidRPr="000901EC">
              <w:rPr>
                <w:rFonts w:eastAsia="SimSun"/>
                <w:b/>
                <w:iCs/>
                <w:szCs w:val="20"/>
              </w:rPr>
              <w:t>SCED-dispatchable ECRS</w:t>
            </w:r>
          </w:p>
        </w:tc>
        <w:tc>
          <w:tcPr>
            <w:tcW w:w="3240" w:type="dxa"/>
            <w:shd w:val="clear" w:color="auto" w:fill="auto"/>
            <w:vAlign w:val="center"/>
          </w:tcPr>
          <w:p w14:paraId="59C146F3" w14:textId="77777777" w:rsidR="000901EC" w:rsidRPr="000901EC" w:rsidRDefault="000901EC" w:rsidP="000901EC">
            <w:pPr>
              <w:spacing w:after="240"/>
              <w:jc w:val="center"/>
              <w:rPr>
                <w:rFonts w:eastAsia="SimSun"/>
                <w:b/>
                <w:iCs/>
                <w:szCs w:val="20"/>
              </w:rPr>
            </w:pPr>
            <w:r w:rsidRPr="000901EC">
              <w:rPr>
                <w:rFonts w:eastAsia="SimSun"/>
                <w:b/>
                <w:iCs/>
                <w:szCs w:val="20"/>
              </w:rPr>
              <w:t>Manually dispatched ECRS</w:t>
            </w:r>
          </w:p>
        </w:tc>
      </w:tr>
      <w:tr w:rsidR="000901EC" w:rsidRPr="000901EC" w14:paraId="200EB83C" w14:textId="77777777" w:rsidTr="009C0551">
        <w:trPr>
          <w:trHeight w:val="343"/>
        </w:trPr>
        <w:tc>
          <w:tcPr>
            <w:tcW w:w="2240" w:type="dxa"/>
            <w:shd w:val="clear" w:color="auto" w:fill="auto"/>
            <w:vAlign w:val="center"/>
          </w:tcPr>
          <w:p w14:paraId="33626DB2" w14:textId="77777777" w:rsidR="000901EC" w:rsidRPr="000901EC" w:rsidRDefault="000901EC" w:rsidP="000901EC">
            <w:pPr>
              <w:spacing w:after="240"/>
              <w:jc w:val="center"/>
              <w:rPr>
                <w:rFonts w:eastAsia="SimSun"/>
                <w:iCs/>
                <w:szCs w:val="20"/>
              </w:rPr>
            </w:pPr>
            <w:r w:rsidRPr="000901EC">
              <w:rPr>
                <w:rFonts w:eastAsia="SimSun"/>
                <w:iCs/>
                <w:szCs w:val="20"/>
              </w:rPr>
              <w:t>SCED-dispatchable ECRS</w:t>
            </w:r>
          </w:p>
        </w:tc>
        <w:tc>
          <w:tcPr>
            <w:tcW w:w="3155" w:type="dxa"/>
            <w:shd w:val="clear" w:color="auto" w:fill="auto"/>
            <w:vAlign w:val="center"/>
          </w:tcPr>
          <w:p w14:paraId="6217147D"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shd w:val="clear" w:color="auto" w:fill="auto"/>
            <w:vAlign w:val="center"/>
          </w:tcPr>
          <w:p w14:paraId="2A79DC8C"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06C89537" w14:textId="77777777" w:rsidTr="009C0551">
        <w:trPr>
          <w:trHeight w:val="527"/>
        </w:trPr>
        <w:tc>
          <w:tcPr>
            <w:tcW w:w="2240" w:type="dxa"/>
            <w:shd w:val="clear" w:color="auto" w:fill="auto"/>
            <w:vAlign w:val="center"/>
          </w:tcPr>
          <w:p w14:paraId="6FBE934F" w14:textId="77777777" w:rsidR="000901EC" w:rsidRPr="000901EC" w:rsidRDefault="000901EC" w:rsidP="000901EC">
            <w:pPr>
              <w:spacing w:after="240"/>
              <w:jc w:val="center"/>
              <w:rPr>
                <w:rFonts w:eastAsia="SimSun"/>
                <w:iCs/>
                <w:szCs w:val="20"/>
              </w:rPr>
            </w:pPr>
            <w:r w:rsidRPr="000901EC">
              <w:rPr>
                <w:rFonts w:eastAsia="SimSun"/>
                <w:iCs/>
                <w:szCs w:val="20"/>
              </w:rPr>
              <w:t>Manually dispatched ECRS</w:t>
            </w:r>
          </w:p>
        </w:tc>
        <w:tc>
          <w:tcPr>
            <w:tcW w:w="3155" w:type="dxa"/>
            <w:shd w:val="clear" w:color="auto" w:fill="auto"/>
            <w:vAlign w:val="center"/>
          </w:tcPr>
          <w:p w14:paraId="7D2642C5"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shd w:val="clear" w:color="auto" w:fill="auto"/>
            <w:vAlign w:val="center"/>
          </w:tcPr>
          <w:p w14:paraId="3FDC702F"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p w14:paraId="58112629" w14:textId="77777777" w:rsidR="000901EC" w:rsidRPr="000901EC" w:rsidRDefault="000901EC" w:rsidP="000901EC">
      <w:pPr>
        <w:spacing w:before="240" w:after="240"/>
        <w:ind w:left="720" w:hanging="720"/>
        <w:rPr>
          <w:rFonts w:eastAsia="SimSun"/>
          <w:iCs/>
          <w:szCs w:val="20"/>
        </w:rPr>
      </w:pPr>
      <w:bookmarkStart w:id="231" w:name="_Hlk116474121"/>
      <w:bookmarkStart w:id="232" w:name="_Toc90197161"/>
      <w:bookmarkStart w:id="233" w:name="_Toc92873949"/>
      <w:bookmarkStart w:id="234" w:name="_Toc142108924"/>
      <w:bookmarkStart w:id="235" w:name="_Toc142113769"/>
      <w:bookmarkStart w:id="236" w:name="_Toc402345593"/>
      <w:bookmarkStart w:id="237" w:name="_Toc405383876"/>
      <w:bookmarkStart w:id="238" w:name="_Toc405536978"/>
      <w:bookmarkStart w:id="239" w:name="_Toc440871765"/>
      <w:bookmarkEnd w:id="230"/>
      <w:r w:rsidRPr="000901EC">
        <w:rPr>
          <w:rFonts w:eastAsia="SimSun"/>
          <w:iCs/>
          <w:szCs w:val="20"/>
        </w:rPr>
        <w:t>(7)</w:t>
      </w:r>
      <w:r w:rsidRPr="000901EC">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0901EC" w:rsidRPr="000901EC" w14:paraId="7AC36536" w14:textId="77777777" w:rsidTr="009C0551">
        <w:trPr>
          <w:trHeight w:val="343"/>
        </w:trPr>
        <w:tc>
          <w:tcPr>
            <w:tcW w:w="2219" w:type="dxa"/>
            <w:shd w:val="clear" w:color="auto" w:fill="auto"/>
            <w:vAlign w:val="center"/>
          </w:tcPr>
          <w:p w14:paraId="24F1E22A" w14:textId="77777777" w:rsidR="000901EC" w:rsidRPr="000901EC" w:rsidRDefault="000901EC" w:rsidP="000901EC">
            <w:pPr>
              <w:spacing w:after="240"/>
              <w:jc w:val="center"/>
              <w:rPr>
                <w:rFonts w:eastAsia="SimSun"/>
                <w:iCs/>
                <w:szCs w:val="20"/>
              </w:rPr>
            </w:pPr>
          </w:p>
        </w:tc>
        <w:tc>
          <w:tcPr>
            <w:tcW w:w="6411" w:type="dxa"/>
            <w:gridSpan w:val="3"/>
            <w:shd w:val="clear" w:color="auto" w:fill="auto"/>
            <w:vAlign w:val="center"/>
          </w:tcPr>
          <w:p w14:paraId="6E7E34FB" w14:textId="77777777" w:rsidR="000901EC" w:rsidRPr="000901EC" w:rsidRDefault="000901EC" w:rsidP="000901EC">
            <w:pPr>
              <w:spacing w:after="240"/>
              <w:jc w:val="center"/>
              <w:rPr>
                <w:rFonts w:eastAsia="SimSun"/>
                <w:b/>
                <w:iCs/>
                <w:szCs w:val="20"/>
              </w:rPr>
            </w:pPr>
            <w:r w:rsidRPr="000901EC">
              <w:rPr>
                <w:rFonts w:eastAsia="SimSun"/>
                <w:b/>
                <w:iCs/>
                <w:szCs w:val="20"/>
              </w:rPr>
              <w:t>Allowable RRS Ancillary Service Trades</w:t>
            </w:r>
          </w:p>
        </w:tc>
      </w:tr>
      <w:tr w:rsidR="000901EC" w:rsidRPr="000901EC" w14:paraId="5F645468" w14:textId="77777777" w:rsidTr="009C0551">
        <w:trPr>
          <w:trHeight w:val="527"/>
        </w:trPr>
        <w:tc>
          <w:tcPr>
            <w:tcW w:w="2219" w:type="dxa"/>
            <w:shd w:val="clear" w:color="auto" w:fill="auto"/>
            <w:vAlign w:val="center"/>
          </w:tcPr>
          <w:p w14:paraId="350EB557"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2158" w:type="dxa"/>
            <w:shd w:val="clear" w:color="auto" w:fill="auto"/>
            <w:vAlign w:val="center"/>
          </w:tcPr>
          <w:p w14:paraId="104F93AA" w14:textId="77777777" w:rsidR="000901EC" w:rsidRPr="000901EC" w:rsidRDefault="000901EC" w:rsidP="000901EC">
            <w:pPr>
              <w:spacing w:after="240"/>
              <w:jc w:val="center"/>
              <w:rPr>
                <w:rFonts w:eastAsia="SimSun"/>
                <w:b/>
                <w:iCs/>
                <w:szCs w:val="20"/>
              </w:rPr>
            </w:pPr>
            <w:r w:rsidRPr="000901EC">
              <w:rPr>
                <w:rFonts w:eastAsia="SimSun"/>
                <w:b/>
                <w:iCs/>
                <w:szCs w:val="20"/>
              </w:rPr>
              <w:t>Resource providing Primary Frequency Response</w:t>
            </w:r>
          </w:p>
        </w:tc>
        <w:tc>
          <w:tcPr>
            <w:tcW w:w="2036" w:type="dxa"/>
            <w:shd w:val="clear" w:color="auto" w:fill="auto"/>
            <w:vAlign w:val="center"/>
          </w:tcPr>
          <w:p w14:paraId="57E0980E" w14:textId="77777777" w:rsidR="000901EC" w:rsidRPr="000901EC" w:rsidRDefault="000901EC" w:rsidP="000901EC">
            <w:pPr>
              <w:spacing w:after="240"/>
              <w:jc w:val="center"/>
              <w:rPr>
                <w:rFonts w:eastAsia="SimSun"/>
                <w:b/>
                <w:iCs/>
                <w:szCs w:val="20"/>
              </w:rPr>
            </w:pPr>
            <w:r w:rsidRPr="000901EC">
              <w:rPr>
                <w:rFonts w:eastAsia="SimSun"/>
                <w:b/>
                <w:iCs/>
                <w:szCs w:val="20"/>
              </w:rPr>
              <w:t>Resource providing FFR triggered at 59.85 Hz</w:t>
            </w:r>
          </w:p>
        </w:tc>
        <w:tc>
          <w:tcPr>
            <w:tcW w:w="2217" w:type="dxa"/>
            <w:shd w:val="clear" w:color="auto" w:fill="auto"/>
            <w:vAlign w:val="center"/>
          </w:tcPr>
          <w:p w14:paraId="5E362CDF" w14:textId="77777777" w:rsidR="000901EC" w:rsidRPr="000901EC" w:rsidRDefault="000901EC" w:rsidP="000901EC">
            <w:pPr>
              <w:spacing w:after="240"/>
              <w:jc w:val="center"/>
              <w:rPr>
                <w:rFonts w:eastAsia="SimSun"/>
                <w:b/>
                <w:iCs/>
                <w:szCs w:val="20"/>
              </w:rPr>
            </w:pPr>
            <w:r w:rsidRPr="000901EC">
              <w:rPr>
                <w:rFonts w:eastAsia="SimSun"/>
                <w:b/>
                <w:iCs/>
                <w:szCs w:val="20"/>
              </w:rPr>
              <w:t>Load Resource triggered at 59.7 Hz</w:t>
            </w:r>
          </w:p>
        </w:tc>
      </w:tr>
      <w:tr w:rsidR="000901EC" w:rsidRPr="000901EC" w14:paraId="0B3A4D69" w14:textId="77777777" w:rsidTr="009C0551">
        <w:trPr>
          <w:trHeight w:val="343"/>
        </w:trPr>
        <w:tc>
          <w:tcPr>
            <w:tcW w:w="2219" w:type="dxa"/>
            <w:shd w:val="clear" w:color="auto" w:fill="auto"/>
            <w:vAlign w:val="center"/>
          </w:tcPr>
          <w:p w14:paraId="2706FB1D" w14:textId="77777777" w:rsidR="000901EC" w:rsidRPr="000901EC" w:rsidRDefault="000901EC" w:rsidP="000901EC">
            <w:pPr>
              <w:spacing w:after="240"/>
              <w:jc w:val="center"/>
              <w:rPr>
                <w:rFonts w:eastAsia="SimSun"/>
                <w:iCs/>
                <w:szCs w:val="20"/>
              </w:rPr>
            </w:pPr>
            <w:r w:rsidRPr="000901EC">
              <w:rPr>
                <w:rFonts w:eastAsia="SimSun"/>
                <w:iCs/>
                <w:szCs w:val="20"/>
              </w:rPr>
              <w:t>Resource providing Primary Frequency Response</w:t>
            </w:r>
          </w:p>
        </w:tc>
        <w:tc>
          <w:tcPr>
            <w:tcW w:w="2158" w:type="dxa"/>
            <w:shd w:val="clear" w:color="auto" w:fill="auto"/>
            <w:vAlign w:val="center"/>
          </w:tcPr>
          <w:p w14:paraId="51DC5F80"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0E4894C9" w14:textId="77777777" w:rsidR="000901EC" w:rsidRPr="000901EC" w:rsidRDefault="000901EC" w:rsidP="000901EC">
            <w:pPr>
              <w:spacing w:after="240"/>
              <w:jc w:val="center"/>
              <w:rPr>
                <w:rFonts w:eastAsia="SimSun"/>
                <w:iCs/>
                <w:szCs w:val="20"/>
              </w:rPr>
            </w:pPr>
            <w:r w:rsidRPr="000901EC">
              <w:rPr>
                <w:rFonts w:eastAsia="SimSun"/>
                <w:iCs/>
                <w:szCs w:val="20"/>
              </w:rPr>
              <w:t>No</w:t>
            </w:r>
          </w:p>
        </w:tc>
        <w:tc>
          <w:tcPr>
            <w:tcW w:w="2217" w:type="dxa"/>
            <w:shd w:val="clear" w:color="auto" w:fill="auto"/>
            <w:vAlign w:val="center"/>
          </w:tcPr>
          <w:p w14:paraId="118089FC"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751A90DA" w14:textId="77777777" w:rsidTr="009C0551">
        <w:trPr>
          <w:trHeight w:val="366"/>
        </w:trPr>
        <w:tc>
          <w:tcPr>
            <w:tcW w:w="2219" w:type="dxa"/>
            <w:shd w:val="clear" w:color="auto" w:fill="auto"/>
            <w:vAlign w:val="center"/>
          </w:tcPr>
          <w:p w14:paraId="56B865D9" w14:textId="77777777" w:rsidR="000901EC" w:rsidRPr="000901EC" w:rsidRDefault="000901EC" w:rsidP="000901EC">
            <w:pPr>
              <w:spacing w:after="240"/>
              <w:jc w:val="center"/>
              <w:rPr>
                <w:rFonts w:eastAsia="SimSun"/>
                <w:iCs/>
                <w:szCs w:val="20"/>
              </w:rPr>
            </w:pPr>
            <w:r w:rsidRPr="000901EC">
              <w:rPr>
                <w:rFonts w:eastAsia="SimSun"/>
                <w:iCs/>
                <w:szCs w:val="20"/>
              </w:rPr>
              <w:t>Resource providing FFR triggered at 59.85 Hz</w:t>
            </w:r>
          </w:p>
        </w:tc>
        <w:tc>
          <w:tcPr>
            <w:tcW w:w="2158" w:type="dxa"/>
            <w:shd w:val="clear" w:color="auto" w:fill="auto"/>
            <w:vAlign w:val="center"/>
          </w:tcPr>
          <w:p w14:paraId="7B281237"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4B4FC6C2"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217" w:type="dxa"/>
            <w:shd w:val="clear" w:color="auto" w:fill="auto"/>
            <w:vAlign w:val="center"/>
          </w:tcPr>
          <w:p w14:paraId="4E88E734"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r w:rsidR="000901EC" w:rsidRPr="000901EC" w14:paraId="35E494ED" w14:textId="77777777" w:rsidTr="009C0551">
        <w:trPr>
          <w:trHeight w:val="527"/>
        </w:trPr>
        <w:tc>
          <w:tcPr>
            <w:tcW w:w="2219" w:type="dxa"/>
            <w:shd w:val="clear" w:color="auto" w:fill="auto"/>
            <w:vAlign w:val="center"/>
          </w:tcPr>
          <w:p w14:paraId="1733E8AB" w14:textId="77777777" w:rsidR="000901EC" w:rsidRPr="000901EC" w:rsidRDefault="000901EC" w:rsidP="000901EC">
            <w:pPr>
              <w:spacing w:after="240"/>
              <w:jc w:val="center"/>
              <w:rPr>
                <w:rFonts w:eastAsia="SimSun"/>
                <w:iCs/>
                <w:szCs w:val="20"/>
              </w:rPr>
            </w:pPr>
            <w:r w:rsidRPr="000901EC">
              <w:rPr>
                <w:rFonts w:eastAsia="SimSun"/>
                <w:iCs/>
                <w:szCs w:val="20"/>
              </w:rPr>
              <w:t>Load Resource triggered at 59.7 Hz</w:t>
            </w:r>
          </w:p>
        </w:tc>
        <w:tc>
          <w:tcPr>
            <w:tcW w:w="2158" w:type="dxa"/>
            <w:shd w:val="clear" w:color="auto" w:fill="auto"/>
            <w:vAlign w:val="center"/>
          </w:tcPr>
          <w:p w14:paraId="3D71AA22"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4C98B52A" w14:textId="77777777" w:rsidR="000901EC" w:rsidRPr="000901EC" w:rsidRDefault="000901EC" w:rsidP="000901EC">
            <w:pPr>
              <w:spacing w:after="240"/>
              <w:jc w:val="center"/>
              <w:rPr>
                <w:rFonts w:eastAsia="SimSun"/>
                <w:iCs/>
                <w:szCs w:val="20"/>
              </w:rPr>
            </w:pPr>
            <w:r w:rsidRPr="000901EC">
              <w:rPr>
                <w:rFonts w:eastAsia="SimSun"/>
                <w:iCs/>
                <w:szCs w:val="20"/>
              </w:rPr>
              <w:t>No</w:t>
            </w:r>
          </w:p>
        </w:tc>
        <w:tc>
          <w:tcPr>
            <w:tcW w:w="2217" w:type="dxa"/>
            <w:shd w:val="clear" w:color="auto" w:fill="auto"/>
            <w:vAlign w:val="center"/>
          </w:tcPr>
          <w:p w14:paraId="196AEBCB"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bookmarkEnd w:id="231"/>
    <w:p w14:paraId="1D321B32" w14:textId="77777777" w:rsidR="000901EC" w:rsidRPr="000901EC" w:rsidRDefault="000901EC" w:rsidP="000901EC">
      <w:pPr>
        <w:spacing w:before="240" w:after="240"/>
        <w:ind w:left="720" w:hanging="720"/>
        <w:rPr>
          <w:rFonts w:eastAsia="SimSun"/>
        </w:rPr>
      </w:pPr>
      <w:r w:rsidRPr="000901EC">
        <w:rPr>
          <w:rFonts w:eastAsia="SimSun"/>
        </w:rP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0901EC" w:rsidRPr="000901EC" w14:paraId="22A7330A" w14:textId="77777777" w:rsidTr="009C0551">
        <w:trPr>
          <w:trHeight w:val="863"/>
        </w:trPr>
        <w:tc>
          <w:tcPr>
            <w:tcW w:w="2250" w:type="dxa"/>
            <w:shd w:val="clear" w:color="auto" w:fill="auto"/>
            <w:vAlign w:val="center"/>
          </w:tcPr>
          <w:p w14:paraId="264A1180" w14:textId="77777777" w:rsidR="000901EC" w:rsidRPr="000901EC" w:rsidRDefault="000901EC" w:rsidP="000901EC">
            <w:pPr>
              <w:spacing w:after="240"/>
              <w:jc w:val="center"/>
              <w:rPr>
                <w:rFonts w:eastAsia="SimSun"/>
                <w:b/>
                <w:iCs/>
                <w:szCs w:val="20"/>
              </w:rPr>
            </w:pPr>
          </w:p>
        </w:tc>
        <w:tc>
          <w:tcPr>
            <w:tcW w:w="6390" w:type="dxa"/>
            <w:gridSpan w:val="2"/>
            <w:shd w:val="clear" w:color="auto" w:fill="auto"/>
            <w:vAlign w:val="center"/>
          </w:tcPr>
          <w:p w14:paraId="028E2828" w14:textId="77777777" w:rsidR="000901EC" w:rsidRPr="000901EC" w:rsidRDefault="000901EC" w:rsidP="000901EC">
            <w:pPr>
              <w:spacing w:after="240"/>
              <w:jc w:val="center"/>
              <w:rPr>
                <w:rFonts w:eastAsia="SimSun"/>
                <w:b/>
                <w:iCs/>
                <w:szCs w:val="20"/>
              </w:rPr>
            </w:pPr>
            <w:r w:rsidRPr="000901EC">
              <w:rPr>
                <w:rFonts w:eastAsia="SimSun"/>
                <w:b/>
                <w:bCs/>
                <w:iCs/>
                <w:szCs w:val="20"/>
              </w:rPr>
              <w:t>Allowable Non-Spin Ancillary Service Trades</w:t>
            </w:r>
          </w:p>
        </w:tc>
      </w:tr>
      <w:tr w:rsidR="000901EC" w:rsidRPr="000901EC" w14:paraId="7A743772" w14:textId="77777777" w:rsidTr="009C0551">
        <w:trPr>
          <w:trHeight w:val="863"/>
        </w:trPr>
        <w:tc>
          <w:tcPr>
            <w:tcW w:w="2250" w:type="dxa"/>
            <w:shd w:val="clear" w:color="auto" w:fill="auto"/>
            <w:vAlign w:val="center"/>
          </w:tcPr>
          <w:p w14:paraId="035DDC6F"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3150" w:type="dxa"/>
            <w:shd w:val="clear" w:color="auto" w:fill="auto"/>
            <w:vAlign w:val="center"/>
          </w:tcPr>
          <w:p w14:paraId="42DE319E" w14:textId="77777777" w:rsidR="000901EC" w:rsidRPr="000901EC" w:rsidRDefault="000901EC" w:rsidP="000901EC">
            <w:pPr>
              <w:spacing w:after="240"/>
              <w:jc w:val="center"/>
              <w:rPr>
                <w:rFonts w:eastAsia="SimSun"/>
                <w:b/>
                <w:iCs/>
                <w:szCs w:val="20"/>
              </w:rPr>
            </w:pPr>
            <w:r w:rsidRPr="000901EC">
              <w:rPr>
                <w:rFonts w:eastAsia="SimSun"/>
                <w:b/>
                <w:iCs/>
                <w:szCs w:val="20"/>
              </w:rPr>
              <w:t>Generation Resource or Controllable Load Resource</w:t>
            </w:r>
          </w:p>
        </w:tc>
        <w:tc>
          <w:tcPr>
            <w:tcW w:w="3240" w:type="dxa"/>
            <w:vAlign w:val="center"/>
          </w:tcPr>
          <w:p w14:paraId="61224314" w14:textId="77777777" w:rsidR="000901EC" w:rsidRPr="000901EC" w:rsidRDefault="000901EC" w:rsidP="000901EC">
            <w:pPr>
              <w:spacing w:after="240"/>
              <w:jc w:val="center"/>
              <w:rPr>
                <w:rFonts w:eastAsia="SimSun"/>
                <w:b/>
                <w:iCs/>
                <w:szCs w:val="20"/>
              </w:rPr>
            </w:pPr>
            <w:r w:rsidRPr="000901EC">
              <w:rPr>
                <w:rFonts w:eastAsia="SimSun"/>
                <w:b/>
                <w:iCs/>
                <w:szCs w:val="20"/>
              </w:rPr>
              <w:t>Load Resource other than a Controllable Load Resource</w:t>
            </w:r>
          </w:p>
        </w:tc>
      </w:tr>
      <w:tr w:rsidR="000901EC" w:rsidRPr="000901EC" w14:paraId="7AFCE3E6" w14:textId="77777777" w:rsidTr="009C0551">
        <w:trPr>
          <w:trHeight w:val="343"/>
        </w:trPr>
        <w:tc>
          <w:tcPr>
            <w:tcW w:w="2250" w:type="dxa"/>
            <w:shd w:val="clear" w:color="auto" w:fill="auto"/>
            <w:vAlign w:val="center"/>
          </w:tcPr>
          <w:p w14:paraId="578000CE" w14:textId="77777777" w:rsidR="000901EC" w:rsidRPr="000901EC" w:rsidRDefault="000901EC" w:rsidP="000901EC">
            <w:pPr>
              <w:spacing w:after="240"/>
              <w:jc w:val="center"/>
              <w:rPr>
                <w:rFonts w:eastAsia="SimSun"/>
                <w:bCs/>
                <w:iCs/>
                <w:szCs w:val="20"/>
              </w:rPr>
            </w:pPr>
            <w:r w:rsidRPr="000901EC">
              <w:rPr>
                <w:rFonts w:eastAsia="SimSun"/>
                <w:bCs/>
                <w:iCs/>
                <w:szCs w:val="20"/>
              </w:rPr>
              <w:t>Generation Resource or Controllable Load Resource</w:t>
            </w:r>
          </w:p>
        </w:tc>
        <w:tc>
          <w:tcPr>
            <w:tcW w:w="3150" w:type="dxa"/>
            <w:shd w:val="clear" w:color="auto" w:fill="auto"/>
            <w:vAlign w:val="center"/>
          </w:tcPr>
          <w:p w14:paraId="64ABCA5B"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vAlign w:val="center"/>
          </w:tcPr>
          <w:p w14:paraId="2D7EF800"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4BA6C597" w14:textId="77777777" w:rsidTr="009C0551">
        <w:trPr>
          <w:trHeight w:val="343"/>
        </w:trPr>
        <w:tc>
          <w:tcPr>
            <w:tcW w:w="2250" w:type="dxa"/>
            <w:shd w:val="clear" w:color="auto" w:fill="auto"/>
            <w:vAlign w:val="center"/>
          </w:tcPr>
          <w:p w14:paraId="52BFEED5" w14:textId="77777777" w:rsidR="000901EC" w:rsidRPr="000901EC" w:rsidRDefault="000901EC" w:rsidP="000901EC">
            <w:pPr>
              <w:spacing w:after="240"/>
              <w:jc w:val="center"/>
              <w:rPr>
                <w:rFonts w:eastAsia="SimSun"/>
                <w:bCs/>
                <w:iCs/>
                <w:szCs w:val="20"/>
              </w:rPr>
            </w:pPr>
            <w:r w:rsidRPr="000901EC">
              <w:rPr>
                <w:rFonts w:eastAsia="SimSun"/>
                <w:bCs/>
                <w:iCs/>
                <w:szCs w:val="20"/>
              </w:rPr>
              <w:t>Load Resource other than a Controllable Load Resource</w:t>
            </w:r>
          </w:p>
        </w:tc>
        <w:tc>
          <w:tcPr>
            <w:tcW w:w="3150" w:type="dxa"/>
            <w:shd w:val="clear" w:color="auto" w:fill="auto"/>
            <w:vAlign w:val="center"/>
          </w:tcPr>
          <w:p w14:paraId="283A3A05"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vAlign w:val="center"/>
          </w:tcPr>
          <w:p w14:paraId="5CD0A715"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p w14:paraId="57F72073" w14:textId="77777777" w:rsidR="000901EC" w:rsidRPr="000901EC" w:rsidRDefault="000901EC" w:rsidP="000901EC">
      <w:pPr>
        <w:spacing w:before="240" w:after="240"/>
        <w:ind w:left="720" w:hanging="720"/>
        <w:rPr>
          <w:rFonts w:eastAsia="SimSun"/>
          <w:bCs/>
        </w:rPr>
      </w:pPr>
      <w:r w:rsidRPr="000901EC">
        <w:rPr>
          <w:rFonts w:eastAsia="SimSun"/>
          <w:bCs/>
        </w:rPr>
        <w:t>(9)</w:t>
      </w:r>
      <w:r w:rsidRPr="000901EC">
        <w:rPr>
          <w:rFonts w:eastAsia="SimSun"/>
          <w:bCs/>
        </w:rPr>
        <w:tab/>
      </w:r>
      <w:r w:rsidRPr="000901EC">
        <w:rPr>
          <w:rFonts w:eastAsia="SimSun"/>
        </w:rPr>
        <w:t>A QSE with an Ancillary Service Supply Responsibility for Regulation Service</w:t>
      </w:r>
      <w:r w:rsidRPr="000901EC">
        <w:rPr>
          <w:rFonts w:eastAsia="SimSun"/>
          <w:bCs/>
        </w:rPr>
        <w:t xml:space="preserve"> </w:t>
      </w:r>
      <w:r w:rsidRPr="000901EC">
        <w:rPr>
          <w:rFonts w:eastAsia="SimSu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0901EC">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901EC" w:rsidRPr="000901EC" w14:paraId="1C6C4E3F" w14:textId="77777777" w:rsidTr="009C0551">
        <w:trPr>
          <w:trHeight w:val="343"/>
        </w:trPr>
        <w:tc>
          <w:tcPr>
            <w:tcW w:w="2170" w:type="dxa"/>
            <w:shd w:val="clear" w:color="auto" w:fill="auto"/>
            <w:vAlign w:val="center"/>
          </w:tcPr>
          <w:p w14:paraId="3EA4B983" w14:textId="77777777" w:rsidR="000901EC" w:rsidRPr="000901EC" w:rsidRDefault="000901EC" w:rsidP="000901EC">
            <w:pPr>
              <w:spacing w:after="240"/>
              <w:jc w:val="center"/>
              <w:rPr>
                <w:rFonts w:eastAsia="SimSun"/>
                <w:iCs/>
                <w:szCs w:val="20"/>
              </w:rPr>
            </w:pPr>
          </w:p>
        </w:tc>
        <w:tc>
          <w:tcPr>
            <w:tcW w:w="5655" w:type="dxa"/>
            <w:gridSpan w:val="2"/>
          </w:tcPr>
          <w:p w14:paraId="506DB958" w14:textId="77777777" w:rsidR="000901EC" w:rsidRPr="000901EC" w:rsidRDefault="000901EC" w:rsidP="000901EC">
            <w:pPr>
              <w:spacing w:after="240"/>
              <w:jc w:val="center"/>
              <w:rPr>
                <w:rFonts w:eastAsia="SimSun"/>
                <w:b/>
                <w:bCs/>
                <w:iCs/>
                <w:szCs w:val="20"/>
              </w:rPr>
            </w:pPr>
            <w:r w:rsidRPr="000901EC">
              <w:rPr>
                <w:rFonts w:eastAsia="SimSun"/>
                <w:b/>
                <w:bCs/>
                <w:iCs/>
                <w:szCs w:val="20"/>
              </w:rPr>
              <w:t>Allowable Regulation Ancillary Service Trades</w:t>
            </w:r>
          </w:p>
        </w:tc>
      </w:tr>
      <w:tr w:rsidR="000901EC" w:rsidRPr="000901EC" w14:paraId="60C643B5" w14:textId="77777777" w:rsidTr="009C0551">
        <w:trPr>
          <w:trHeight w:val="527"/>
        </w:trPr>
        <w:tc>
          <w:tcPr>
            <w:tcW w:w="2170" w:type="dxa"/>
            <w:shd w:val="clear" w:color="auto" w:fill="auto"/>
            <w:vAlign w:val="center"/>
          </w:tcPr>
          <w:p w14:paraId="0202823C"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2865" w:type="dxa"/>
            <w:shd w:val="clear" w:color="auto" w:fill="auto"/>
            <w:vAlign w:val="center"/>
          </w:tcPr>
          <w:p w14:paraId="354AE5E1" w14:textId="77777777" w:rsidR="000901EC" w:rsidRPr="000901EC" w:rsidRDefault="000901EC" w:rsidP="000901EC">
            <w:pPr>
              <w:spacing w:after="240"/>
              <w:jc w:val="center"/>
              <w:rPr>
                <w:rFonts w:eastAsia="SimSun"/>
                <w:b/>
                <w:iCs/>
                <w:szCs w:val="20"/>
              </w:rPr>
            </w:pPr>
            <w:r w:rsidRPr="000901EC">
              <w:rPr>
                <w:rFonts w:eastAsia="SimSun"/>
                <w:b/>
                <w:iCs/>
                <w:szCs w:val="20"/>
              </w:rPr>
              <w:t>Regulation Service that is not FRRS</w:t>
            </w:r>
          </w:p>
        </w:tc>
        <w:tc>
          <w:tcPr>
            <w:tcW w:w="2790" w:type="dxa"/>
            <w:shd w:val="clear" w:color="auto" w:fill="auto"/>
            <w:vAlign w:val="center"/>
          </w:tcPr>
          <w:p w14:paraId="1561B76B" w14:textId="77777777" w:rsidR="000901EC" w:rsidRPr="000901EC" w:rsidRDefault="000901EC" w:rsidP="000901EC">
            <w:pPr>
              <w:spacing w:after="240"/>
              <w:jc w:val="center"/>
              <w:rPr>
                <w:rFonts w:eastAsia="SimSun"/>
                <w:b/>
                <w:iCs/>
                <w:szCs w:val="20"/>
              </w:rPr>
            </w:pPr>
            <w:r w:rsidRPr="000901EC">
              <w:rPr>
                <w:rFonts w:eastAsia="SimSun"/>
                <w:b/>
                <w:iCs/>
                <w:szCs w:val="20"/>
              </w:rPr>
              <w:t>FRRS</w:t>
            </w:r>
          </w:p>
        </w:tc>
      </w:tr>
      <w:tr w:rsidR="000901EC" w:rsidRPr="000901EC" w14:paraId="17B71D3F" w14:textId="77777777" w:rsidTr="009C0551">
        <w:trPr>
          <w:trHeight w:val="343"/>
        </w:trPr>
        <w:tc>
          <w:tcPr>
            <w:tcW w:w="2170" w:type="dxa"/>
            <w:shd w:val="clear" w:color="auto" w:fill="auto"/>
            <w:vAlign w:val="center"/>
          </w:tcPr>
          <w:p w14:paraId="31206DAB" w14:textId="77777777" w:rsidR="000901EC" w:rsidRPr="000901EC" w:rsidRDefault="000901EC" w:rsidP="000901EC">
            <w:pPr>
              <w:spacing w:after="240"/>
              <w:jc w:val="center"/>
              <w:rPr>
                <w:rFonts w:eastAsia="SimSun"/>
                <w:iCs/>
                <w:szCs w:val="20"/>
              </w:rPr>
            </w:pPr>
            <w:r w:rsidRPr="000901EC">
              <w:rPr>
                <w:rFonts w:eastAsia="SimSun"/>
                <w:iCs/>
                <w:szCs w:val="20"/>
              </w:rPr>
              <w:t>Regulation Service that is not FRRS</w:t>
            </w:r>
          </w:p>
        </w:tc>
        <w:tc>
          <w:tcPr>
            <w:tcW w:w="2865" w:type="dxa"/>
            <w:shd w:val="clear" w:color="auto" w:fill="auto"/>
            <w:vAlign w:val="center"/>
          </w:tcPr>
          <w:p w14:paraId="441BF6B6"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790" w:type="dxa"/>
            <w:shd w:val="clear" w:color="auto" w:fill="auto"/>
            <w:vAlign w:val="center"/>
          </w:tcPr>
          <w:p w14:paraId="7FD489CB"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4237C80A" w14:textId="77777777" w:rsidTr="009C0551">
        <w:trPr>
          <w:trHeight w:val="366"/>
        </w:trPr>
        <w:tc>
          <w:tcPr>
            <w:tcW w:w="2170" w:type="dxa"/>
            <w:shd w:val="clear" w:color="auto" w:fill="auto"/>
            <w:vAlign w:val="center"/>
          </w:tcPr>
          <w:p w14:paraId="66E9ADF6" w14:textId="77777777" w:rsidR="000901EC" w:rsidRPr="000901EC" w:rsidRDefault="000901EC" w:rsidP="000901EC">
            <w:pPr>
              <w:spacing w:after="240"/>
              <w:jc w:val="center"/>
              <w:rPr>
                <w:rFonts w:eastAsia="SimSun"/>
                <w:iCs/>
                <w:szCs w:val="20"/>
              </w:rPr>
            </w:pPr>
            <w:r w:rsidRPr="000901EC">
              <w:rPr>
                <w:rFonts w:eastAsia="SimSun"/>
                <w:iCs/>
                <w:szCs w:val="20"/>
              </w:rPr>
              <w:t>FRRS</w:t>
            </w:r>
          </w:p>
        </w:tc>
        <w:tc>
          <w:tcPr>
            <w:tcW w:w="2865" w:type="dxa"/>
            <w:shd w:val="clear" w:color="auto" w:fill="auto"/>
            <w:vAlign w:val="center"/>
          </w:tcPr>
          <w:p w14:paraId="2DC3996C"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790" w:type="dxa"/>
            <w:shd w:val="clear" w:color="auto" w:fill="auto"/>
            <w:vAlign w:val="center"/>
          </w:tcPr>
          <w:p w14:paraId="43E1A305" w14:textId="77777777" w:rsidR="000901EC" w:rsidRPr="000901EC" w:rsidRDefault="000901EC" w:rsidP="000901EC">
            <w:pPr>
              <w:spacing w:after="240"/>
              <w:jc w:val="center"/>
              <w:rPr>
                <w:rFonts w:eastAsia="SimSun"/>
                <w:iCs/>
                <w:szCs w:val="20"/>
              </w:rPr>
            </w:pPr>
            <w:r w:rsidRPr="000901EC">
              <w:rPr>
                <w:rFonts w:eastAsia="SimSun"/>
                <w:iCs/>
                <w:szCs w:val="20"/>
              </w:rPr>
              <w:t>No</w:t>
            </w:r>
          </w:p>
        </w:tc>
      </w:tr>
    </w:tbl>
    <w:p w14:paraId="7101FD93" w14:textId="77777777" w:rsidR="000901EC" w:rsidRPr="000901EC" w:rsidRDefault="000901EC" w:rsidP="000901EC">
      <w:pPr>
        <w:spacing w:before="240" w:after="240"/>
        <w:ind w:left="720" w:hanging="720"/>
        <w:rPr>
          <w:rFonts w:eastAsia="SimSun"/>
        </w:rPr>
      </w:pPr>
      <w:bookmarkStart w:id="240" w:name="_Toc135990641"/>
      <w:ins w:id="241" w:author="ERCOT" w:date="2024-01-09T14:14:00Z">
        <w:r w:rsidRPr="000901EC">
          <w:rPr>
            <w:rFonts w:eastAsia="SimSun"/>
            <w:bCs/>
          </w:rPr>
          <w:t>(9)</w:t>
        </w:r>
        <w:r w:rsidRPr="000901EC">
          <w:rPr>
            <w:rFonts w:eastAsia="SimSun"/>
            <w:bCs/>
          </w:rPr>
          <w:tab/>
        </w:r>
        <w:r w:rsidRPr="000901EC">
          <w:rPr>
            <w:rFonts w:eastAsia="SimSun"/>
          </w:rPr>
          <w:t xml:space="preserve">A QSE with an Ancillary Service Supply Responsibility for </w:t>
        </w:r>
      </w:ins>
      <w:ins w:id="242" w:author="ERCOT" w:date="2024-01-09T14:15:00Z">
        <w:r w:rsidRPr="000901EC">
          <w:rPr>
            <w:rFonts w:eastAsia="SimSun"/>
          </w:rPr>
          <w:t>Dispatchable Reliability Reserve Service (DRRS)</w:t>
        </w:r>
      </w:ins>
      <w:ins w:id="243" w:author="ERCOT" w:date="2024-01-09T14:14:00Z">
        <w:r w:rsidRPr="000901EC">
          <w:rPr>
            <w:rFonts w:eastAsia="SimSun"/>
            <w:bCs/>
          </w:rPr>
          <w:t xml:space="preserve"> </w:t>
        </w:r>
        <w:r w:rsidRPr="000901EC">
          <w:rPr>
            <w:rFonts w:eastAsia="SimSun"/>
          </w:rPr>
          <w:t>may transfer that portion of its Ancillary Service Supply Responsibility</w:t>
        </w:r>
      </w:ins>
      <w:ins w:id="244" w:author="ERCOT" w:date="2024-05-11T20:26:00Z">
        <w:r w:rsidRPr="000901EC">
          <w:rPr>
            <w:rFonts w:eastAsia="SimSun"/>
          </w:rPr>
          <w:t xml:space="preserve"> for DRRS</w:t>
        </w:r>
      </w:ins>
      <w:ins w:id="245" w:author="ERCOT" w:date="2024-01-09T14:14:00Z">
        <w:r w:rsidRPr="000901EC">
          <w:rPr>
            <w:rFonts w:eastAsia="SimSun"/>
          </w:rPr>
          <w:t xml:space="preserve"> via Ancillary Service Trade(s) to another QSE.  </w:t>
        </w:r>
      </w:ins>
      <w:bookmarkEnd w:id="229"/>
      <w:bookmarkEnd w:id="232"/>
      <w:bookmarkEnd w:id="233"/>
      <w:bookmarkEnd w:id="234"/>
      <w:bookmarkEnd w:id="235"/>
      <w:bookmarkEnd w:id="236"/>
      <w:bookmarkEnd w:id="237"/>
      <w:bookmarkEnd w:id="238"/>
      <w:bookmarkEnd w:id="239"/>
      <w:bookmarkEnd w:id="2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FCBCC6C" w14:textId="77777777" w:rsidTr="009C0551">
        <w:trPr>
          <w:trHeight w:val="386"/>
        </w:trPr>
        <w:tc>
          <w:tcPr>
            <w:tcW w:w="9350" w:type="dxa"/>
            <w:shd w:val="pct12" w:color="auto" w:fill="auto"/>
          </w:tcPr>
          <w:p w14:paraId="7408C0F1" w14:textId="77777777" w:rsidR="000901EC" w:rsidRPr="000901EC" w:rsidRDefault="000901EC" w:rsidP="000901EC">
            <w:pPr>
              <w:spacing w:before="120" w:after="240"/>
              <w:rPr>
                <w:b/>
                <w:i/>
                <w:iCs/>
              </w:rPr>
            </w:pPr>
            <w:bookmarkStart w:id="246" w:name="_Toc135990687"/>
            <w:bookmarkStart w:id="247" w:name="_Toc135990688"/>
            <w:bookmarkStart w:id="248" w:name="_Toc135990697"/>
            <w:bookmarkStart w:id="249" w:name="_Hlk135899194"/>
            <w:r w:rsidRPr="000901EC">
              <w:rPr>
                <w:b/>
                <w:i/>
                <w:iCs/>
              </w:rPr>
              <w:t>[NPRR1008 and NPRR1216:  Insert applicable portions of Section 4.4.12 below upon system implementation of NPRR1216; or upon system implementation of the Real-Time Co-Optimization (RTC) project for NPRR1008:]</w:t>
            </w:r>
          </w:p>
          <w:p w14:paraId="0EDEC9E7" w14:textId="77777777" w:rsidR="000901EC" w:rsidRPr="000901EC" w:rsidRDefault="000901EC" w:rsidP="000901EC">
            <w:pPr>
              <w:keepNext/>
              <w:tabs>
                <w:tab w:val="left" w:pos="1080"/>
              </w:tabs>
              <w:spacing w:before="240" w:after="240"/>
              <w:ind w:left="1080" w:hanging="1080"/>
              <w:outlineLvl w:val="2"/>
              <w:rPr>
                <w:b/>
                <w:bCs/>
                <w:i/>
              </w:rPr>
            </w:pPr>
            <w:r w:rsidRPr="000901EC">
              <w:rPr>
                <w:b/>
                <w:bCs/>
                <w:i/>
              </w:rPr>
              <w:lastRenderedPageBreak/>
              <w:t>4.4.12</w:t>
            </w:r>
            <w:r w:rsidRPr="000901EC">
              <w:rPr>
                <w:b/>
                <w:bCs/>
                <w:i/>
              </w:rPr>
              <w:tab/>
              <w:t>Determination of Ancillary Service Demand Curves for the Day-Ahead Market and Real-Time Market</w:t>
            </w:r>
          </w:p>
          <w:p w14:paraId="13F44936" w14:textId="5659D360" w:rsidR="000901EC" w:rsidRPr="000901EC" w:rsidRDefault="000901EC" w:rsidP="000901EC">
            <w:pPr>
              <w:spacing w:after="240"/>
              <w:ind w:left="720" w:hanging="720"/>
              <w:rPr>
                <w:iCs/>
              </w:rPr>
            </w:pPr>
            <w:r w:rsidRPr="000901EC">
              <w:rPr>
                <w:iCs/>
              </w:rPr>
              <w:t>(1)</w:t>
            </w:r>
            <w:r w:rsidRPr="000901EC">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w:t>
            </w:r>
            <w:ins w:id="250" w:author="ERCOT" w:date="2024-01-17T13:17:00Z">
              <w:r w:rsidR="00345C25" w:rsidRPr="000901EC">
                <w:rPr>
                  <w:rFonts w:eastAsia="SimSun"/>
                </w:rPr>
                <w:t>, as well as ASDC for Dispatchable Reliability Reserve Serv</w:t>
              </w:r>
            </w:ins>
            <w:ins w:id="251" w:author="ERCOT" w:date="2024-01-17T13:18:00Z">
              <w:r w:rsidR="00345C25" w:rsidRPr="000901EC">
                <w:rPr>
                  <w:rFonts w:eastAsia="SimSun"/>
                </w:rPr>
                <w:t>ice</w:t>
              </w:r>
            </w:ins>
            <w:ins w:id="252" w:author="ERCOT" w:date="2024-01-17T13:19:00Z">
              <w:r w:rsidR="00345C25" w:rsidRPr="000901EC">
                <w:rPr>
                  <w:rFonts w:eastAsia="SimSun"/>
                </w:rPr>
                <w:t xml:space="preserve"> (DRRS)</w:t>
              </w:r>
            </w:ins>
            <w:ins w:id="253" w:author="ERCOT" w:date="2024-01-17T13:18:00Z">
              <w:r w:rsidR="00345C25" w:rsidRPr="000901EC">
                <w:rPr>
                  <w:rFonts w:eastAsia="SimSun"/>
                </w:rPr>
                <w:t xml:space="preserve"> for the </w:t>
              </w:r>
            </w:ins>
            <w:ins w:id="254" w:author="ERCOT" w:date="2024-01-17T16:45:00Z">
              <w:r w:rsidR="00345C25" w:rsidRPr="000901EC">
                <w:rPr>
                  <w:rFonts w:eastAsia="SimSun"/>
                </w:rPr>
                <w:t>DAM</w:t>
              </w:r>
            </w:ins>
            <w:r w:rsidRPr="000901EC">
              <w:rPr>
                <w:iCs/>
              </w:rPr>
              <w:t>.  This section does not apply to ASDCs used in the Reliability Unit Commitment (RUC) process.</w:t>
            </w:r>
          </w:p>
          <w:p w14:paraId="1DA94921" w14:textId="09D5B22F" w:rsidR="000901EC" w:rsidRPr="000901EC" w:rsidDel="007F67CD" w:rsidRDefault="000901EC" w:rsidP="000901EC">
            <w:pPr>
              <w:spacing w:after="240"/>
              <w:ind w:left="720" w:hanging="720"/>
              <w:rPr>
                <w:iCs/>
              </w:rPr>
            </w:pPr>
            <w:r w:rsidRPr="000901EC" w:rsidDel="007F67CD">
              <w:rPr>
                <w:iCs/>
              </w:rPr>
              <w:t>(</w:t>
            </w:r>
            <w:r w:rsidRPr="000901EC">
              <w:rPr>
                <w:iCs/>
              </w:rPr>
              <w:t>2</w:t>
            </w:r>
            <w:r w:rsidRPr="000901EC" w:rsidDel="007F67CD">
              <w:rPr>
                <w:iCs/>
              </w:rPr>
              <w:t>)</w:t>
            </w:r>
            <w:r w:rsidRPr="000901EC" w:rsidDel="007F67CD">
              <w:rPr>
                <w:iCs/>
              </w:rPr>
              <w:tab/>
              <w:t>The DAM shall use the same ASDCs as the RTM, as an initial condition</w:t>
            </w:r>
            <w:ins w:id="255" w:author="ERCOT" w:date="2024-01-29T17:02:00Z">
              <w:r w:rsidR="00345C25" w:rsidRPr="000901EC">
                <w:rPr>
                  <w:rFonts w:eastAsia="SimSun"/>
                </w:rPr>
                <w:t>, excluding DRRS</w:t>
              </w:r>
            </w:ins>
            <w:r w:rsidRPr="000901EC" w:rsidDel="007F67CD">
              <w:rPr>
                <w:iCs/>
              </w:rPr>
              <w:t>.  Specific to the DAM, the ASDCs will be adjusted, as needed, to account for negative Self-Arranged Ancillary Service Quantities.</w:t>
            </w:r>
          </w:p>
          <w:p w14:paraId="0267266C" w14:textId="77777777" w:rsidR="000901EC" w:rsidRPr="000901EC" w:rsidDel="007F67CD" w:rsidRDefault="000901EC" w:rsidP="000901EC">
            <w:pPr>
              <w:spacing w:after="240"/>
              <w:ind w:left="720" w:hanging="720"/>
              <w:rPr>
                <w:iCs/>
              </w:rPr>
            </w:pPr>
            <w:r w:rsidRPr="000901EC" w:rsidDel="007F67CD">
              <w:rPr>
                <w:iCs/>
              </w:rPr>
              <w:t>(</w:t>
            </w:r>
            <w:r w:rsidRPr="000901EC">
              <w:rPr>
                <w:iCs/>
              </w:rPr>
              <w:t>3</w:t>
            </w:r>
            <w:r w:rsidRPr="000901EC" w:rsidDel="007F67CD">
              <w:rPr>
                <w:iCs/>
              </w:rPr>
              <w:t>)</w:t>
            </w:r>
            <w:r w:rsidRPr="000901EC" w:rsidDel="007F67CD">
              <w:rPr>
                <w:iCs/>
              </w:rPr>
              <w:tab/>
              <w:t xml:space="preserve">For Reg-Down, the ASDC shall be a constant value equal to VOLL for the full range of the Ancillary Service Plan for Reg-Down. </w:t>
            </w:r>
          </w:p>
          <w:p w14:paraId="4A39AFE3" w14:textId="77777777" w:rsidR="000901EC" w:rsidRPr="000901EC" w:rsidRDefault="000901EC" w:rsidP="000901EC">
            <w:pPr>
              <w:spacing w:after="240"/>
              <w:ind w:left="720" w:hanging="720"/>
              <w:rPr>
                <w:iCs/>
              </w:rPr>
            </w:pPr>
            <w:r w:rsidRPr="000901EC">
              <w:rPr>
                <w:iCs/>
              </w:rPr>
              <w:t>(4)</w:t>
            </w:r>
            <w:r w:rsidRPr="000901EC">
              <w:rPr>
                <w:iCs/>
              </w:rPr>
              <w:tab/>
              <w:t>To determine the individual ASDCs for Reg-Up, RRS, ECRS, and Non-Spin, an Aggregate ORDC (AORDC) will be created and then disaggregated into individual curves for the different Ancillary Services.</w:t>
            </w:r>
          </w:p>
          <w:p w14:paraId="221D6937" w14:textId="77777777" w:rsidR="000901EC" w:rsidRPr="000901EC" w:rsidRDefault="000901EC" w:rsidP="000901EC">
            <w:pPr>
              <w:spacing w:after="240"/>
              <w:ind w:left="720" w:hanging="720"/>
              <w:rPr>
                <w:iCs/>
              </w:rPr>
            </w:pPr>
            <w:r w:rsidRPr="000901EC">
              <w:rPr>
                <w:iCs/>
              </w:rPr>
              <w:t>(5)</w:t>
            </w:r>
            <w:r w:rsidRPr="000901EC">
              <w:rPr>
                <w:iCs/>
              </w:rPr>
              <w:tab/>
              <w:t>ERCOT shall develop the AORDC from historical data from the period of June 1, 2014 through December 31, 2023 as follows:</w:t>
            </w:r>
          </w:p>
          <w:p w14:paraId="5D5A33FA" w14:textId="77777777" w:rsidR="000901EC" w:rsidRPr="000901EC" w:rsidRDefault="000901EC" w:rsidP="000901EC">
            <w:pPr>
              <w:ind w:left="1440" w:hanging="720"/>
            </w:pPr>
            <w:r w:rsidRPr="000901EC">
              <w:t>(a)</w:t>
            </w:r>
            <w:r w:rsidRPr="000901EC">
              <w:tab/>
              <w:t>For all SCED intervals where the sum of RTOLCAP and RTOFFCAP is less than 10,000 MW, use the RTOLCAP and RTOFFCAP values to calculate the AORDC as follows:</w:t>
            </w:r>
          </w:p>
          <w:p w14:paraId="6888E538" w14:textId="77777777" w:rsidR="000901EC" w:rsidRPr="000901EC" w:rsidRDefault="000901EC" w:rsidP="000901EC">
            <w:pPr>
              <w:ind w:left="720"/>
              <w:jc w:val="both"/>
            </w:pPr>
          </w:p>
          <w:p w14:paraId="66CE88A8" w14:textId="77777777" w:rsidR="000901EC" w:rsidRPr="000901EC" w:rsidRDefault="000901EC" w:rsidP="000901EC">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1C5D83C7" w14:textId="77777777" w:rsidR="000901EC" w:rsidRPr="000901EC" w:rsidRDefault="000901EC" w:rsidP="000901EC">
            <w:pPr>
              <w:jc w:val="both"/>
            </w:pPr>
            <w:r w:rsidRPr="000901EC"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0901EC" w:rsidRPr="000901EC" w:rsidDel="007F67CD" w14:paraId="4CE243B5" w14:textId="77777777" w:rsidTr="009C0551">
              <w:trPr>
                <w:cantSplit/>
                <w:tblHeader/>
              </w:trPr>
              <w:tc>
                <w:tcPr>
                  <w:tcW w:w="1818" w:type="dxa"/>
                </w:tcPr>
                <w:p w14:paraId="4A952E9A" w14:textId="77777777" w:rsidR="000901EC" w:rsidRPr="000901EC" w:rsidDel="007F67CD" w:rsidRDefault="000901EC" w:rsidP="000901EC">
                  <w:pPr>
                    <w:spacing w:after="120"/>
                    <w:rPr>
                      <w:b/>
                      <w:iCs/>
                      <w:sz w:val="20"/>
                      <w:szCs w:val="20"/>
                    </w:rPr>
                  </w:pPr>
                  <w:r w:rsidRPr="000901EC" w:rsidDel="007F67CD">
                    <w:rPr>
                      <w:b/>
                      <w:iCs/>
                      <w:sz w:val="20"/>
                      <w:szCs w:val="20"/>
                    </w:rPr>
                    <w:t>Variable</w:t>
                  </w:r>
                </w:p>
              </w:tc>
              <w:tc>
                <w:tcPr>
                  <w:tcW w:w="900" w:type="dxa"/>
                </w:tcPr>
                <w:p w14:paraId="5829A475" w14:textId="77777777" w:rsidR="000901EC" w:rsidRPr="000901EC" w:rsidDel="007F67CD" w:rsidRDefault="000901EC" w:rsidP="000901EC">
                  <w:pPr>
                    <w:spacing w:after="120"/>
                    <w:rPr>
                      <w:b/>
                      <w:iCs/>
                      <w:sz w:val="20"/>
                      <w:szCs w:val="20"/>
                    </w:rPr>
                  </w:pPr>
                  <w:r w:rsidRPr="000901EC" w:rsidDel="007F67CD">
                    <w:rPr>
                      <w:b/>
                      <w:iCs/>
                      <w:sz w:val="20"/>
                      <w:szCs w:val="20"/>
                    </w:rPr>
                    <w:t>Unit</w:t>
                  </w:r>
                </w:p>
              </w:tc>
              <w:tc>
                <w:tcPr>
                  <w:tcW w:w="6427" w:type="dxa"/>
                </w:tcPr>
                <w:p w14:paraId="50970687" w14:textId="77777777" w:rsidR="000901EC" w:rsidRPr="000901EC" w:rsidDel="007F67CD" w:rsidRDefault="000901EC" w:rsidP="000901EC">
                  <w:pPr>
                    <w:spacing w:after="120"/>
                    <w:rPr>
                      <w:b/>
                      <w:iCs/>
                      <w:sz w:val="20"/>
                      <w:szCs w:val="20"/>
                    </w:rPr>
                  </w:pPr>
                  <w:r w:rsidRPr="000901EC" w:rsidDel="007F67CD">
                    <w:rPr>
                      <w:b/>
                      <w:iCs/>
                      <w:sz w:val="20"/>
                      <w:szCs w:val="20"/>
                    </w:rPr>
                    <w:t>Definition</w:t>
                  </w:r>
                </w:p>
              </w:tc>
            </w:tr>
            <w:tr w:rsidR="000901EC" w:rsidRPr="000901EC" w:rsidDel="007F67CD" w14:paraId="341F1844" w14:textId="77777777" w:rsidTr="009C0551">
              <w:trPr>
                <w:cantSplit/>
              </w:trPr>
              <w:tc>
                <w:tcPr>
                  <w:tcW w:w="1818" w:type="dxa"/>
                </w:tcPr>
                <w:p w14:paraId="1F4C485A" w14:textId="77777777" w:rsidR="000901EC" w:rsidRPr="000901EC" w:rsidDel="007F67CD" w:rsidRDefault="000901EC" w:rsidP="000901EC">
                  <w:pPr>
                    <w:spacing w:after="60"/>
                    <w:rPr>
                      <w:iCs/>
                      <w:sz w:val="20"/>
                      <w:szCs w:val="20"/>
                      <w:lang w:val="pt-BR"/>
                    </w:rPr>
                  </w:pPr>
                  <w:r w:rsidRPr="000901EC" w:rsidDel="007F67CD">
                    <w:rPr>
                      <w:iCs/>
                      <w:sz w:val="20"/>
                      <w:szCs w:val="20"/>
                      <w:lang w:val="pt-BR"/>
                    </w:rPr>
                    <w:t>RTOLCAP</w:t>
                  </w:r>
                </w:p>
              </w:tc>
              <w:tc>
                <w:tcPr>
                  <w:tcW w:w="900" w:type="dxa"/>
                </w:tcPr>
                <w:p w14:paraId="4C80771E" w14:textId="77777777" w:rsidR="000901EC" w:rsidRPr="000901EC" w:rsidDel="007F67CD" w:rsidRDefault="000901EC" w:rsidP="000901EC">
                  <w:pPr>
                    <w:spacing w:after="60"/>
                    <w:rPr>
                      <w:iCs/>
                      <w:sz w:val="20"/>
                      <w:szCs w:val="20"/>
                    </w:rPr>
                  </w:pPr>
                  <w:r w:rsidRPr="000901EC" w:rsidDel="007F67CD">
                    <w:rPr>
                      <w:iCs/>
                      <w:sz w:val="20"/>
                      <w:szCs w:val="20"/>
                    </w:rPr>
                    <w:t>MWh</w:t>
                  </w:r>
                </w:p>
              </w:tc>
              <w:tc>
                <w:tcPr>
                  <w:tcW w:w="6427" w:type="dxa"/>
                </w:tcPr>
                <w:p w14:paraId="77668C3E" w14:textId="77777777" w:rsidR="000901EC" w:rsidRPr="000901EC" w:rsidDel="007F67CD" w:rsidRDefault="000901EC" w:rsidP="000901EC">
                  <w:pPr>
                    <w:spacing w:after="60"/>
                    <w:rPr>
                      <w:iCs/>
                      <w:sz w:val="20"/>
                      <w:szCs w:val="20"/>
                    </w:rPr>
                  </w:pPr>
                  <w:r w:rsidRPr="000901EC" w:rsidDel="007F67CD">
                    <w:rPr>
                      <w:i/>
                      <w:iCs/>
                      <w:sz w:val="20"/>
                      <w:szCs w:val="20"/>
                    </w:rPr>
                    <w:t xml:space="preserve">Real-Time On-Line Reserve Capacity – </w:t>
                  </w:r>
                  <w:r w:rsidRPr="000901EC" w:rsidDel="007F67CD">
                    <w:rPr>
                      <w:iCs/>
                      <w:sz w:val="20"/>
                      <w:szCs w:val="20"/>
                    </w:rPr>
                    <w:t>The Real-Time reserve capacity of On-Line Resources available for the SCED intervals beginning June 1, 2014 through December 31, 2023</w:t>
                  </w:r>
                </w:p>
              </w:tc>
            </w:tr>
            <w:tr w:rsidR="000901EC" w:rsidRPr="000901EC" w:rsidDel="007F67CD" w14:paraId="61EE04BD" w14:textId="77777777" w:rsidTr="009C0551">
              <w:trPr>
                <w:cantSplit/>
              </w:trPr>
              <w:tc>
                <w:tcPr>
                  <w:tcW w:w="1818" w:type="dxa"/>
                </w:tcPr>
                <w:p w14:paraId="27F2B85B" w14:textId="77777777" w:rsidR="000901EC" w:rsidRPr="000901EC" w:rsidDel="007F67CD" w:rsidRDefault="000901EC" w:rsidP="000901EC">
                  <w:pPr>
                    <w:spacing w:after="60"/>
                    <w:rPr>
                      <w:iCs/>
                      <w:sz w:val="20"/>
                      <w:szCs w:val="20"/>
                    </w:rPr>
                  </w:pPr>
                  <w:r w:rsidRPr="000901EC" w:rsidDel="007F67CD">
                    <w:rPr>
                      <w:iCs/>
                      <w:sz w:val="20"/>
                      <w:szCs w:val="20"/>
                    </w:rPr>
                    <w:t>RTOFFCAP</w:t>
                  </w:r>
                </w:p>
              </w:tc>
              <w:tc>
                <w:tcPr>
                  <w:tcW w:w="900" w:type="dxa"/>
                </w:tcPr>
                <w:p w14:paraId="259731C2" w14:textId="77777777" w:rsidR="000901EC" w:rsidRPr="000901EC" w:rsidDel="007F67CD" w:rsidRDefault="000901EC" w:rsidP="000901EC">
                  <w:pPr>
                    <w:spacing w:after="60"/>
                    <w:rPr>
                      <w:iCs/>
                      <w:sz w:val="20"/>
                      <w:szCs w:val="20"/>
                    </w:rPr>
                  </w:pPr>
                  <w:r w:rsidRPr="000901EC" w:rsidDel="007F67CD">
                    <w:rPr>
                      <w:iCs/>
                      <w:sz w:val="20"/>
                      <w:szCs w:val="20"/>
                    </w:rPr>
                    <w:t>MWh</w:t>
                  </w:r>
                </w:p>
              </w:tc>
              <w:tc>
                <w:tcPr>
                  <w:tcW w:w="6427" w:type="dxa"/>
                </w:tcPr>
                <w:p w14:paraId="345CA9E2" w14:textId="77777777" w:rsidR="000901EC" w:rsidRPr="000901EC" w:rsidDel="007F67CD" w:rsidRDefault="000901EC" w:rsidP="000901EC">
                  <w:pPr>
                    <w:spacing w:after="60"/>
                    <w:rPr>
                      <w:i/>
                      <w:iCs/>
                      <w:sz w:val="20"/>
                      <w:szCs w:val="20"/>
                    </w:rPr>
                  </w:pPr>
                  <w:r w:rsidRPr="000901EC" w:rsidDel="007F67CD">
                    <w:rPr>
                      <w:i/>
                      <w:iCs/>
                      <w:sz w:val="20"/>
                      <w:szCs w:val="20"/>
                    </w:rPr>
                    <w:t xml:space="preserve">Real-Time Off-Line Reserve Capacity – </w:t>
                  </w:r>
                  <w:r w:rsidRPr="000901EC" w:rsidDel="007F67CD">
                    <w:rPr>
                      <w:iCs/>
                      <w:sz w:val="20"/>
                      <w:szCs w:val="20"/>
                    </w:rPr>
                    <w:t>The Real-Time reserve capacity of Off-Line Resources available for the SCED intervals beginning June 1, 2014 through December 31, 2023.</w:t>
                  </w:r>
                </w:p>
              </w:tc>
            </w:tr>
            <w:tr w:rsidR="000901EC" w:rsidRPr="000901EC" w:rsidDel="007F67CD" w14:paraId="330F4145" w14:textId="77777777" w:rsidTr="009C0551">
              <w:trPr>
                <w:cantSplit/>
              </w:trPr>
              <w:tc>
                <w:tcPr>
                  <w:tcW w:w="1818" w:type="dxa"/>
                  <w:vAlign w:val="center"/>
                </w:tcPr>
                <w:p w14:paraId="0338A500" w14:textId="77777777" w:rsidR="000901EC" w:rsidRPr="000901EC" w:rsidDel="007F67CD" w:rsidRDefault="000901EC" w:rsidP="000901EC">
                  <w:pPr>
                    <w:spacing w:after="60"/>
                    <w:rPr>
                      <w:i/>
                      <w:iCs/>
                      <w:sz w:val="20"/>
                      <w:szCs w:val="20"/>
                    </w:rPr>
                  </w:pPr>
                  <w:r w:rsidRPr="000901EC">
                    <w:rPr>
                      <w:i/>
                      <w:iCs/>
                      <w:sz w:val="20"/>
                      <w:szCs w:val="20"/>
                    </w:rPr>
                    <w:t>μ</w:t>
                  </w:r>
                </w:p>
              </w:tc>
              <w:tc>
                <w:tcPr>
                  <w:tcW w:w="900" w:type="dxa"/>
                </w:tcPr>
                <w:p w14:paraId="2F1E986A" w14:textId="77777777" w:rsidR="000901EC" w:rsidRPr="000901EC" w:rsidDel="007F67CD" w:rsidRDefault="000901EC" w:rsidP="000901EC">
                  <w:pPr>
                    <w:spacing w:after="60"/>
                    <w:rPr>
                      <w:iCs/>
                      <w:sz w:val="20"/>
                      <w:szCs w:val="20"/>
                    </w:rPr>
                  </w:pPr>
                  <w:r w:rsidRPr="000901EC" w:rsidDel="007F67CD">
                    <w:rPr>
                      <w:iCs/>
                      <w:sz w:val="20"/>
                      <w:szCs w:val="20"/>
                    </w:rPr>
                    <w:t>None</w:t>
                  </w:r>
                </w:p>
              </w:tc>
              <w:tc>
                <w:tcPr>
                  <w:tcW w:w="6427" w:type="dxa"/>
                </w:tcPr>
                <w:p w14:paraId="43C9E2D1" w14:textId="77777777" w:rsidR="000901EC" w:rsidRPr="000901EC" w:rsidDel="007F67CD" w:rsidRDefault="000901EC" w:rsidP="000901EC">
                  <w:pPr>
                    <w:spacing w:after="60"/>
                    <w:rPr>
                      <w:iCs/>
                      <w:sz w:val="20"/>
                      <w:szCs w:val="20"/>
                    </w:rPr>
                  </w:pPr>
                  <w:r w:rsidRPr="000901EC" w:rsidDel="007F67CD">
                    <w:rPr>
                      <w:iCs/>
                      <w:sz w:val="20"/>
                      <w:szCs w:val="20"/>
                    </w:rPr>
                    <w:t xml:space="preserve">The </w:t>
                  </w:r>
                  <w:r w:rsidRPr="000901EC">
                    <w:rPr>
                      <w:iCs/>
                      <w:sz w:val="20"/>
                      <w:szCs w:val="20"/>
                    </w:rPr>
                    <w:t xml:space="preserve">mean </w:t>
                  </w:r>
                  <w:r w:rsidRPr="000901EC" w:rsidDel="007F67CD">
                    <w:rPr>
                      <w:iCs/>
                      <w:sz w:val="20"/>
                      <w:szCs w:val="20"/>
                    </w:rPr>
                    <w:t xml:space="preserve">value of the </w:t>
                  </w:r>
                  <w:r w:rsidRPr="000901EC">
                    <w:rPr>
                      <w:iCs/>
                      <w:sz w:val="20"/>
                      <w:szCs w:val="20"/>
                    </w:rPr>
                    <w:t>shifted LOLP distribution as published for Fall 2024</w:t>
                  </w:r>
                </w:p>
              </w:tc>
            </w:tr>
            <w:tr w:rsidR="000901EC" w:rsidRPr="000901EC" w:rsidDel="007F67CD" w14:paraId="61AE8571" w14:textId="77777777" w:rsidTr="009C0551">
              <w:trPr>
                <w:cantSplit/>
              </w:trPr>
              <w:tc>
                <w:tcPr>
                  <w:tcW w:w="1818" w:type="dxa"/>
                  <w:vAlign w:val="center"/>
                </w:tcPr>
                <w:p w14:paraId="6B47C9A2" w14:textId="77777777" w:rsidR="000901EC" w:rsidRPr="000901EC" w:rsidDel="007F67CD" w:rsidRDefault="000901EC" w:rsidP="000901EC">
                  <w:pPr>
                    <w:spacing w:after="60"/>
                    <w:rPr>
                      <w:i/>
                      <w:iCs/>
                      <w:sz w:val="20"/>
                      <w:szCs w:val="20"/>
                    </w:rPr>
                  </w:pPr>
                  <w:r w:rsidRPr="000901EC">
                    <w:rPr>
                      <w:i/>
                      <w:iCs/>
                      <w:sz w:val="20"/>
                      <w:szCs w:val="20"/>
                    </w:rPr>
                    <w:t>σ</w:t>
                  </w:r>
                </w:p>
              </w:tc>
              <w:tc>
                <w:tcPr>
                  <w:tcW w:w="900" w:type="dxa"/>
                </w:tcPr>
                <w:p w14:paraId="3C0F3653" w14:textId="77777777" w:rsidR="000901EC" w:rsidRPr="000901EC" w:rsidDel="007F67CD" w:rsidRDefault="000901EC" w:rsidP="000901EC">
                  <w:pPr>
                    <w:spacing w:after="60"/>
                    <w:rPr>
                      <w:iCs/>
                      <w:sz w:val="20"/>
                      <w:szCs w:val="20"/>
                    </w:rPr>
                  </w:pPr>
                  <w:r w:rsidRPr="000901EC" w:rsidDel="007F67CD">
                    <w:rPr>
                      <w:iCs/>
                      <w:sz w:val="20"/>
                      <w:szCs w:val="20"/>
                    </w:rPr>
                    <w:t>None</w:t>
                  </w:r>
                </w:p>
              </w:tc>
              <w:tc>
                <w:tcPr>
                  <w:tcW w:w="6427" w:type="dxa"/>
                </w:tcPr>
                <w:p w14:paraId="2EA3EC57" w14:textId="77777777" w:rsidR="000901EC" w:rsidRPr="000901EC" w:rsidDel="007F67CD" w:rsidRDefault="000901EC" w:rsidP="000901EC">
                  <w:pPr>
                    <w:spacing w:after="60"/>
                    <w:rPr>
                      <w:iCs/>
                      <w:sz w:val="20"/>
                      <w:szCs w:val="20"/>
                    </w:rPr>
                  </w:pPr>
                  <w:r w:rsidRPr="000901EC" w:rsidDel="007F67CD">
                    <w:rPr>
                      <w:iCs/>
                      <w:sz w:val="20"/>
                      <w:szCs w:val="20"/>
                    </w:rPr>
                    <w:t xml:space="preserve">The standard deviation of the </w:t>
                  </w:r>
                  <w:r w:rsidRPr="000901EC">
                    <w:rPr>
                      <w:iCs/>
                      <w:sz w:val="20"/>
                      <w:szCs w:val="20"/>
                    </w:rPr>
                    <w:t>shifted LOLP distribution as published for Fall 2024</w:t>
                  </w:r>
                </w:p>
              </w:tc>
            </w:tr>
          </w:tbl>
          <w:p w14:paraId="7F4236F5" w14:textId="77777777" w:rsidR="000901EC" w:rsidRPr="000901EC" w:rsidRDefault="000901EC" w:rsidP="000901EC">
            <w:pPr>
              <w:spacing w:before="240" w:after="240"/>
              <w:ind w:left="1440" w:hanging="720"/>
            </w:pPr>
            <w:r w:rsidRPr="000901EC">
              <w:lastRenderedPageBreak/>
              <w:t>(b)</w:t>
            </w:r>
            <w:r w:rsidRPr="000901EC">
              <w:tab/>
              <w:t xml:space="preserve">Using the results of step </w:t>
            </w:r>
            <w:r w:rsidRPr="000901EC">
              <w:rPr>
                <w:rFonts w:cs="Arial"/>
              </w:rPr>
              <w:t xml:space="preserve">(a) </w:t>
            </w:r>
            <w:r w:rsidRPr="000901EC">
              <w:t>above, use regression methods to fit a curve to the average reserve pricing outcomes for the various MW reserve levels.</w:t>
            </w:r>
          </w:p>
          <w:p w14:paraId="2A435F53" w14:textId="77777777" w:rsidR="000901EC" w:rsidRPr="000901EC" w:rsidRDefault="000901EC" w:rsidP="000901EC">
            <w:pPr>
              <w:spacing w:after="240"/>
              <w:ind w:left="1440" w:hanging="720"/>
            </w:pPr>
            <w:r w:rsidRPr="000901EC">
              <w:t>(c)</w:t>
            </w:r>
            <w:r w:rsidRPr="000901EC">
              <w:tab/>
              <w:t>Calculate points on the regression curve in 1 MW increments for any observed reserve level &gt;= 2,000 MW and price &gt;$0.01/MWh.  These points form the AORDC.</w:t>
            </w:r>
          </w:p>
          <w:p w14:paraId="75ACB29D" w14:textId="77777777" w:rsidR="000901EC" w:rsidRPr="000901EC" w:rsidRDefault="000901EC" w:rsidP="000901EC">
            <w:pPr>
              <w:spacing w:before="240" w:after="240"/>
              <w:ind w:left="720" w:hanging="720"/>
              <w:rPr>
                <w:iCs/>
              </w:rPr>
            </w:pPr>
            <w:r w:rsidRPr="000901EC">
              <w:rPr>
                <w:iCs/>
              </w:rPr>
              <w:t>(6)</w:t>
            </w:r>
            <w:r w:rsidRPr="000901EC">
              <w:rPr>
                <w:iCs/>
              </w:rPr>
              <w:tab/>
              <w:t>ERCOT shall disaggregate the AORDC developed pursuant to paragraph (5) above into individual ASDCs for each Ancillary Service product as follows:</w:t>
            </w:r>
          </w:p>
          <w:p w14:paraId="7D4D2B77" w14:textId="77777777" w:rsidR="000901EC" w:rsidRPr="000901EC" w:rsidRDefault="000901EC" w:rsidP="000901EC">
            <w:pPr>
              <w:spacing w:after="240"/>
              <w:ind w:left="1440" w:hanging="720"/>
            </w:pPr>
            <w:r w:rsidRPr="000901EC">
              <w:t>(a)</w:t>
            </w:r>
            <w:r w:rsidRPr="000901EC">
              <w:tab/>
              <w:t>The ASDC for all Reg-Up in the Ancillary Service Plan shall use the highest price portion of the AORDC;</w:t>
            </w:r>
          </w:p>
          <w:p w14:paraId="14896CF1" w14:textId="77777777" w:rsidR="000901EC" w:rsidRPr="000901EC" w:rsidRDefault="000901EC" w:rsidP="000901EC">
            <w:pPr>
              <w:spacing w:after="240"/>
              <w:ind w:left="1440" w:hanging="720"/>
            </w:pPr>
            <w:r w:rsidRPr="000901EC">
              <w:t>(b)</w:t>
            </w:r>
            <w:r w:rsidRPr="000901EC">
              <w:tab/>
              <w:t xml:space="preserve">The ASDC for all RRS in the Ancillary Service Plan shall use the highest price portion of the remaining AORDC after removing the portion of the AORDC that was used for the Reg-Up ASDC; </w:t>
            </w:r>
          </w:p>
          <w:p w14:paraId="77252500" w14:textId="77777777" w:rsidR="000901EC" w:rsidRPr="000901EC" w:rsidRDefault="000901EC" w:rsidP="000901EC">
            <w:pPr>
              <w:spacing w:after="240"/>
              <w:ind w:left="1440" w:hanging="720"/>
            </w:pPr>
            <w:r w:rsidRPr="000901EC">
              <w:t>(c)</w:t>
            </w:r>
            <w:r w:rsidRPr="000901EC">
              <w:tab/>
              <w:t>The ASDC for all ECRS in the Ancillary Service Plan shall use the highest price portion of the remaining AORDC after removing the portions of the AORDC that were used for the Reg-Up and RRS ASDCs;</w:t>
            </w:r>
          </w:p>
          <w:p w14:paraId="67096DD4" w14:textId="77777777" w:rsidR="000901EC" w:rsidRPr="000901EC" w:rsidRDefault="000901EC" w:rsidP="000901EC">
            <w:pPr>
              <w:spacing w:after="240"/>
              <w:ind w:left="1440" w:hanging="720"/>
            </w:pPr>
            <w:r w:rsidRPr="000901EC">
              <w:t>(d)</w:t>
            </w:r>
            <w:r w:rsidRPr="000901EC">
              <w:tab/>
              <w:t>The ASDC for Non-Spin shall use the remaining portion of the remaining AORDC after removing the portions of the AORDC that were used for the Reg-Up, RRS, and ECRS ASDCs.</w:t>
            </w:r>
          </w:p>
          <w:p w14:paraId="6FC74F88" w14:textId="77777777" w:rsidR="000901EC" w:rsidRPr="000901EC" w:rsidRDefault="000901EC" w:rsidP="000901EC">
            <w:pPr>
              <w:spacing w:after="240"/>
              <w:ind w:left="720" w:hanging="720"/>
            </w:pPr>
            <w:r w:rsidRPr="000901EC">
              <w:t>(7)</w:t>
            </w:r>
            <w:r w:rsidRPr="000901EC">
              <w:tab/>
              <w:t>Each ASDC will be represented by a 100-point linear approximation to the corresponding part of the AORDC.  Fewer points may be used for cases where it would not result in decreased accuracy in representing the corresponding part of the AORDC.</w:t>
            </w:r>
          </w:p>
          <w:p w14:paraId="60C56C9C" w14:textId="1DA18C81" w:rsidR="00345C25" w:rsidRDefault="00345C25" w:rsidP="000901EC">
            <w:pPr>
              <w:spacing w:after="240"/>
              <w:ind w:left="720" w:hanging="720"/>
              <w:rPr>
                <w:rFonts w:eastAsia="SimSun"/>
              </w:rPr>
            </w:pPr>
            <w:ins w:id="256" w:author="ERCOT" w:date="2024-01-09T14:09:00Z">
              <w:r w:rsidRPr="000901EC">
                <w:rPr>
                  <w:rFonts w:eastAsia="SimSun"/>
                  <w:szCs w:val="20"/>
                </w:rPr>
                <w:t>(8)</w:t>
              </w:r>
            </w:ins>
            <w:ins w:id="257" w:author="ERCOT" w:date="2024-03-19T10:54:00Z">
              <w:r w:rsidRPr="000901EC">
                <w:rPr>
                  <w:rFonts w:eastAsia="SimSun"/>
                  <w:szCs w:val="20"/>
                </w:rPr>
                <w:tab/>
              </w:r>
            </w:ins>
            <w:ins w:id="258" w:author="ERCOT" w:date="2024-01-09T14:09:00Z">
              <w:r w:rsidRPr="000901EC">
                <w:rPr>
                  <w:rFonts w:eastAsia="SimSun"/>
                  <w:szCs w:val="20"/>
                </w:rPr>
                <w:t>The ASDC for DRRS will</w:t>
              </w:r>
            </w:ins>
            <w:ins w:id="259" w:author="ERCOT" w:date="2024-01-29T17:02:00Z">
              <w:r w:rsidRPr="000901EC">
                <w:rPr>
                  <w:rFonts w:eastAsia="SimSun"/>
                  <w:szCs w:val="20"/>
                </w:rPr>
                <w:t xml:space="preserve"> only</w:t>
              </w:r>
            </w:ins>
            <w:ins w:id="260" w:author="ERCOT" w:date="2024-01-09T14:09:00Z">
              <w:r w:rsidRPr="000901EC">
                <w:rPr>
                  <w:rFonts w:eastAsia="SimSun"/>
                  <w:szCs w:val="20"/>
                </w:rPr>
                <w:t xml:space="preserve"> be used in </w:t>
              </w:r>
            </w:ins>
            <w:ins w:id="261" w:author="ERCOT" w:date="2024-01-29T17:03:00Z">
              <w:r w:rsidRPr="000901EC">
                <w:rPr>
                  <w:rFonts w:eastAsia="SimSun"/>
                  <w:szCs w:val="20"/>
                </w:rPr>
                <w:t xml:space="preserve">the </w:t>
              </w:r>
            </w:ins>
            <w:ins w:id="262" w:author="ERCOT" w:date="2024-01-09T14:09:00Z">
              <w:r w:rsidRPr="000901EC">
                <w:rPr>
                  <w:rFonts w:eastAsia="SimSun"/>
                  <w:szCs w:val="20"/>
                </w:rPr>
                <w:t>DAM</w:t>
              </w:r>
            </w:ins>
            <w:ins w:id="263" w:author="ERCOT 100124" w:date="2024-09-30T11:38:00Z">
              <w:r w:rsidR="00A45B7B">
                <w:rPr>
                  <w:rFonts w:eastAsia="SimSun"/>
                  <w:szCs w:val="20"/>
                </w:rPr>
                <w:t>.</w:t>
              </w:r>
            </w:ins>
            <w:ins w:id="264" w:author="ERCOT" w:date="2024-01-09T14:09:00Z">
              <w:r w:rsidRPr="000901EC">
                <w:rPr>
                  <w:rFonts w:eastAsia="SimSun"/>
                  <w:szCs w:val="20"/>
                </w:rPr>
                <w:t xml:space="preserve"> </w:t>
              </w:r>
            </w:ins>
            <w:ins w:id="265" w:author="ERCOT 100124" w:date="2024-09-30T11:39:00Z">
              <w:r w:rsidR="00A45B7B">
                <w:rPr>
                  <w:rFonts w:eastAsia="SimSun"/>
                  <w:szCs w:val="20"/>
                </w:rPr>
                <w:t xml:space="preserve"> </w:t>
              </w:r>
              <w:r w:rsidR="00A45B7B">
                <w:t>The ASDC will have a linear ramp with a starting point of</w:t>
              </w:r>
            </w:ins>
            <w:ins w:id="266" w:author="ERCOT" w:date="2024-01-09T14:09:00Z">
              <w:del w:id="267" w:author="ERCOT 100124" w:date="2024-09-30T11:39:00Z">
                <w:r w:rsidRPr="000901EC" w:rsidDel="00A45B7B">
                  <w:rPr>
                    <w:rFonts w:eastAsia="SimSun"/>
                    <w:szCs w:val="20"/>
                  </w:rPr>
                  <w:delText xml:space="preserve">and </w:delText>
                </w:r>
              </w:del>
            </w:ins>
            <w:ins w:id="268" w:author="ERCOT" w:date="2024-02-28T09:25:00Z">
              <w:del w:id="269" w:author="ERCOT 100124" w:date="2024-09-30T11:39:00Z">
                <w:r w:rsidRPr="000901EC" w:rsidDel="00A45B7B">
                  <w:rPr>
                    <w:rFonts w:eastAsia="SimSun"/>
                    <w:szCs w:val="20"/>
                  </w:rPr>
                  <w:delText>shall</w:delText>
                </w:r>
              </w:del>
            </w:ins>
            <w:ins w:id="270" w:author="ERCOT" w:date="2024-02-28T09:26:00Z">
              <w:del w:id="271" w:author="ERCOT 100124" w:date="2024-09-30T11:39:00Z">
                <w:r w:rsidRPr="000901EC" w:rsidDel="00A45B7B">
                  <w:rPr>
                    <w:rFonts w:eastAsia="SimSun"/>
                    <w:szCs w:val="20"/>
                  </w:rPr>
                  <w:delText xml:space="preserve"> be a constant value</w:delText>
                </w:r>
              </w:del>
            </w:ins>
            <w:ins w:id="272" w:author="ERCOT" w:date="2024-02-28T09:25:00Z">
              <w:del w:id="273" w:author="ERCOT 100124" w:date="2024-09-30T11:39:00Z">
                <w:r w:rsidRPr="000901EC" w:rsidDel="00A45B7B">
                  <w:rPr>
                    <w:rFonts w:eastAsia="SimSun"/>
                    <w:szCs w:val="20"/>
                  </w:rPr>
                  <w:delText xml:space="preserve"> equal to</w:delText>
                </w:r>
              </w:del>
            </w:ins>
            <w:ins w:id="274" w:author="ERCOT" w:date="2024-02-28T09:26:00Z">
              <w:r w:rsidRPr="000901EC">
                <w:rPr>
                  <w:rFonts w:eastAsia="SimSun"/>
                  <w:szCs w:val="20"/>
                </w:rPr>
                <w:t xml:space="preserve"> $150</w:t>
              </w:r>
            </w:ins>
            <w:ins w:id="275" w:author="ERCOT" w:date="2024-02-28T09:31:00Z">
              <w:r w:rsidRPr="000901EC">
                <w:rPr>
                  <w:rFonts w:eastAsia="SimSun"/>
                  <w:szCs w:val="20"/>
                </w:rPr>
                <w:t>/</w:t>
              </w:r>
            </w:ins>
            <w:ins w:id="276" w:author="ERCOT" w:date="2024-02-28T09:26:00Z">
              <w:r w:rsidRPr="000901EC">
                <w:rPr>
                  <w:rFonts w:eastAsia="SimSun"/>
                  <w:szCs w:val="20"/>
                </w:rPr>
                <w:t>MWh</w:t>
              </w:r>
            </w:ins>
            <w:ins w:id="277" w:author="ERCOT 100124" w:date="2024-09-30T11:39:00Z">
              <w:r w:rsidR="00A45B7B">
                <w:t xml:space="preserve"> at 0 MW and an ending point of $0/MWh at the MW value equal to the Ancillary Service Plan for DRRS for a given Operating Hour</w:t>
              </w:r>
            </w:ins>
            <w:ins w:id="278" w:author="ERCOT" w:date="2024-02-28T09:26:00Z">
              <w:r w:rsidRPr="000901EC">
                <w:rPr>
                  <w:rFonts w:eastAsia="SimSun"/>
                  <w:szCs w:val="20"/>
                </w:rPr>
                <w:t>.</w:t>
              </w:r>
            </w:ins>
          </w:p>
          <w:p w14:paraId="4C42F55D" w14:textId="5516D8E1" w:rsidR="000901EC" w:rsidRPr="000901EC" w:rsidRDefault="000901EC" w:rsidP="000901EC">
            <w:pPr>
              <w:spacing w:after="240"/>
              <w:ind w:left="720" w:hanging="720"/>
            </w:pPr>
            <w:r w:rsidRPr="000901EC">
              <w:t>(</w:t>
            </w:r>
            <w:ins w:id="279" w:author="ERCOT" w:date="2024-09-30T11:31:00Z">
              <w:r w:rsidR="00345C25">
                <w:t>9</w:t>
              </w:r>
            </w:ins>
            <w:del w:id="280" w:author="ERCOT" w:date="2024-09-30T11:31:00Z">
              <w:r w:rsidRPr="000901EC" w:rsidDel="00345C25">
                <w:delText>8</w:delText>
              </w:r>
            </w:del>
            <w:r w:rsidRPr="000901EC">
              <w:t>)</w:t>
            </w:r>
            <w:r w:rsidRPr="000901EC">
              <w:tab/>
              <w:t>The AORDC used in determining the individual ASDCs will be adjusted to reflect any updates to the value of VOLL</w:t>
            </w:r>
            <w:r w:rsidRPr="000901EC">
              <w:rPr>
                <w:szCs w:val="20"/>
              </w:rPr>
              <w:t>, as described in Section 4.4.11, Day-Ahead and Real-Time System-Wide Offer Caps, and Section 4.4.11.1, Scarcity Pricing Mechanism</w:t>
            </w:r>
            <w:r w:rsidRPr="000901EC">
              <w:t>.</w:t>
            </w:r>
          </w:p>
        </w:tc>
      </w:tr>
    </w:tbl>
    <w:p w14:paraId="370A69E9" w14:textId="0A51B7C6" w:rsidR="000901EC" w:rsidRPr="000901EC" w:rsidRDefault="000901EC" w:rsidP="000901EC">
      <w:pPr>
        <w:keepNext/>
        <w:tabs>
          <w:tab w:val="left" w:pos="1080"/>
        </w:tabs>
        <w:spacing w:before="480" w:after="240"/>
        <w:ind w:left="1080" w:hanging="1080"/>
        <w:outlineLvl w:val="2"/>
        <w:rPr>
          <w:rFonts w:eastAsia="SimSun"/>
          <w:b/>
          <w:bCs/>
          <w:i/>
          <w:szCs w:val="20"/>
        </w:rPr>
      </w:pPr>
      <w:r w:rsidRPr="000901EC">
        <w:rPr>
          <w:rFonts w:eastAsia="SimSun"/>
          <w:b/>
          <w:bCs/>
          <w:i/>
          <w:szCs w:val="20"/>
        </w:rPr>
        <w:lastRenderedPageBreak/>
        <w:t>4.5.1</w:t>
      </w:r>
      <w:r w:rsidRPr="000901EC">
        <w:rPr>
          <w:rFonts w:eastAsia="SimSun"/>
          <w:b/>
          <w:bCs/>
          <w:i/>
          <w:szCs w:val="20"/>
        </w:rPr>
        <w:tab/>
        <w:t>DAM Clearing Process</w:t>
      </w:r>
    </w:p>
    <w:p w14:paraId="258DD70E"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w:t>
      </w:r>
      <w:r w:rsidRPr="000901EC">
        <w:rPr>
          <w:rFonts w:eastAsia="SimSun"/>
          <w:iCs/>
          <w:szCs w:val="20"/>
        </w:rPr>
        <w:lastRenderedPageBreak/>
        <w:t xml:space="preserve">ERCOT shall post a Notice as soon as practicable on the </w:t>
      </w:r>
      <w:r w:rsidRPr="000901EC">
        <w:rPr>
          <w:rFonts w:eastAsia="SimSun"/>
          <w:szCs w:val="20"/>
        </w:rPr>
        <w:t>ERCOT website</w:t>
      </w:r>
      <w:r w:rsidRPr="000901EC">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D7FEB88"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F7BAA21"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The purpose of the DAM is to economically and simultaneously clear offers and bids described in Section 4.4, Inputs into DAM and Other Trades.</w:t>
      </w:r>
    </w:p>
    <w:p w14:paraId="063A9925" w14:textId="77777777" w:rsidR="000901EC" w:rsidRPr="000901EC" w:rsidRDefault="000901EC" w:rsidP="000901EC">
      <w:pPr>
        <w:spacing w:after="240"/>
        <w:ind w:left="720" w:hanging="720"/>
        <w:rPr>
          <w:rFonts w:eastAsia="SimSun" w:cs="Arial"/>
          <w:iCs/>
          <w:szCs w:val="20"/>
        </w:rPr>
      </w:pPr>
      <w:r w:rsidRPr="000901EC">
        <w:rPr>
          <w:rFonts w:eastAsia="SimSun"/>
          <w:iCs/>
          <w:szCs w:val="20"/>
        </w:rPr>
        <w:t>(4)</w:t>
      </w:r>
      <w:r w:rsidRPr="000901EC">
        <w:rPr>
          <w:rFonts w:eastAsia="SimSun"/>
          <w:iCs/>
          <w:szCs w:val="20"/>
        </w:rPr>
        <w:tab/>
        <w:t xml:space="preserve">The DAM uses a multi-hour mixed integer programming algorithm </w:t>
      </w:r>
      <w:r w:rsidRPr="000901EC">
        <w:rPr>
          <w:rFonts w:eastAsia="SimSun" w:cs="Arial"/>
          <w:iCs/>
          <w:szCs w:val="20"/>
        </w:rPr>
        <w:t xml:space="preserve">to maximize bid-based revenues minus the offer-based costs over the Operating Day, subject to security and other constraints, and ERCOT Ancillary Service procurement requirements.  </w:t>
      </w:r>
    </w:p>
    <w:p w14:paraId="1111DC2A" w14:textId="77777777" w:rsidR="000901EC" w:rsidRPr="000901EC" w:rsidRDefault="000901EC" w:rsidP="000901EC">
      <w:pPr>
        <w:spacing w:after="240"/>
        <w:ind w:left="1440" w:hanging="720"/>
        <w:rPr>
          <w:rFonts w:eastAsia="SimSun" w:cs="Arial"/>
          <w:szCs w:val="20"/>
        </w:rPr>
      </w:pPr>
      <w:r w:rsidRPr="000901EC">
        <w:rPr>
          <w:rFonts w:eastAsia="SimSun" w:cs="Arial"/>
          <w:szCs w:val="20"/>
        </w:rPr>
        <w:t>(a)</w:t>
      </w:r>
      <w:r w:rsidRPr="000901EC">
        <w:rPr>
          <w:rFonts w:eastAsia="SimSun" w:cs="Arial"/>
          <w:szCs w:val="20"/>
        </w:rPr>
        <w:tab/>
        <w:t xml:space="preserve">The bid-based </w:t>
      </w:r>
      <w:r w:rsidRPr="000901EC">
        <w:rPr>
          <w:rFonts w:eastAsia="SimSun"/>
          <w:szCs w:val="20"/>
        </w:rPr>
        <w:t>revenues</w:t>
      </w:r>
      <w:r w:rsidRPr="000901EC">
        <w:rPr>
          <w:rFonts w:eastAsia="SimSun" w:cs="Arial"/>
          <w:szCs w:val="20"/>
        </w:rPr>
        <w:t xml:space="preserve"> include revenues from DAM Energy Bids and </w:t>
      </w:r>
      <w:r w:rsidRPr="000901EC">
        <w:rPr>
          <w:rFonts w:eastAsia="SimSun"/>
          <w:szCs w:val="20"/>
        </w:rPr>
        <w:t>Point-to-Point</w:t>
      </w:r>
      <w:r w:rsidRPr="000901EC">
        <w:rPr>
          <w:rFonts w:eastAsia="SimSun" w:cs="Arial"/>
          <w:szCs w:val="20"/>
        </w:rPr>
        <w:t xml:space="preserve"> (PTP) Obligation bids. </w:t>
      </w:r>
    </w:p>
    <w:p w14:paraId="7537E1D0"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The offer-based costs include costs from the Startup Offer, Minimum Energy Offer, and Energy Offer Curve of any Resource that submitted a Three-Part Supply Offer, DAM Energy-Only Offers and Ancillary Service Offers.  </w:t>
      </w:r>
    </w:p>
    <w:p w14:paraId="7BDEEF5B"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Security constraints specified to prevent DAM solutions that would overload the elements of the ERCOT Transmission Grid include the following: </w:t>
      </w:r>
    </w:p>
    <w:p w14:paraId="32916D92"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0254917"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Thermal constraints – protect Transmission Facilities against thermal overload.</w:t>
      </w:r>
    </w:p>
    <w:p w14:paraId="0171C30A"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Generic constraints – protect the ERCOT Transmission Grid against transient instability, dynamic stability or voltage collapse.</w:t>
      </w:r>
    </w:p>
    <w:p w14:paraId="0453F548"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 xml:space="preserve">Power flow constraints – the energy balance at required Electrical Buses in the ERCOT Transmission Grid must be maintained.  </w:t>
      </w:r>
    </w:p>
    <w:p w14:paraId="23F589CD"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Resource constraints – the physical and security limits on Resources that submit Three-Part Supply Offers:</w:t>
      </w:r>
    </w:p>
    <w:p w14:paraId="1DB436C1"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 xml:space="preserve">Resource output constraints – the Low Sustained Limit (LSL) and High Sustained Limit (HSL) of each Resource; and </w:t>
      </w:r>
    </w:p>
    <w:p w14:paraId="25A543EC" w14:textId="77777777" w:rsidR="000901EC" w:rsidRPr="000901EC" w:rsidRDefault="000901EC" w:rsidP="000901EC">
      <w:pPr>
        <w:spacing w:after="240"/>
        <w:ind w:left="2880" w:hanging="720"/>
        <w:rPr>
          <w:rFonts w:eastAsia="SimSun"/>
          <w:szCs w:val="20"/>
        </w:rPr>
      </w:pPr>
      <w:r w:rsidRPr="000901EC">
        <w:rPr>
          <w:rFonts w:eastAsia="SimSun"/>
          <w:szCs w:val="20"/>
        </w:rPr>
        <w:lastRenderedPageBreak/>
        <w:t>(B)</w:t>
      </w:r>
      <w:r w:rsidRPr="000901EC">
        <w:rPr>
          <w:rFonts w:eastAsia="SimSun"/>
          <w:szCs w:val="20"/>
        </w:rPr>
        <w:tab/>
        <w:t>Resource operational constraints – includes minimum run time, minimum down time, and configuration constraints.</w:t>
      </w:r>
    </w:p>
    <w:p w14:paraId="502B8099"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Other constraints – </w:t>
      </w:r>
    </w:p>
    <w:p w14:paraId="2FF15732"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58AAE0A5"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2E78FEB9"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72D0BE72"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D2700F1"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C5BFC2F"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rsidRPr="000901EC">
        <w:rPr>
          <w:rFonts w:eastAsia="SimSun"/>
          <w:szCs w:val="20"/>
        </w:rPr>
        <w:lastRenderedPageBreak/>
        <w:t>Ancillary Service Insufficiency, for what happens if insufficient Ancillary Service Offers are received in the DAM.</w:t>
      </w:r>
      <w:bookmarkStart w:id="281"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552F34E" w14:textId="77777777" w:rsidTr="009C0551">
        <w:trPr>
          <w:trHeight w:val="386"/>
        </w:trPr>
        <w:tc>
          <w:tcPr>
            <w:tcW w:w="9350" w:type="dxa"/>
            <w:shd w:val="pct12" w:color="auto" w:fill="auto"/>
          </w:tcPr>
          <w:bookmarkEnd w:id="281"/>
          <w:p w14:paraId="1FE680BA"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68E5178A" w14:textId="77777777" w:rsidR="000901EC" w:rsidRPr="000901EC" w:rsidRDefault="000901EC" w:rsidP="000901EC">
            <w:pPr>
              <w:spacing w:after="240"/>
              <w:ind w:left="720" w:hanging="720"/>
              <w:rPr>
                <w:rFonts w:eastAsia="SimSun" w:cs="Arial"/>
                <w:iCs/>
                <w:szCs w:val="20"/>
              </w:rPr>
            </w:pPr>
            <w:r w:rsidRPr="000901EC">
              <w:rPr>
                <w:rFonts w:eastAsia="SimSun"/>
                <w:iCs/>
                <w:szCs w:val="20"/>
              </w:rPr>
              <w:t>(4)</w:t>
            </w:r>
            <w:r w:rsidRPr="000901EC">
              <w:rPr>
                <w:rFonts w:eastAsia="SimSun"/>
                <w:iCs/>
                <w:szCs w:val="20"/>
              </w:rPr>
              <w:tab/>
              <w:t xml:space="preserve">The DAM uses a multi-hour mixed integer programming algorithm </w:t>
            </w:r>
            <w:r w:rsidRPr="000901EC">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37C4FD46" w14:textId="77777777" w:rsidR="000901EC" w:rsidRPr="000901EC" w:rsidRDefault="000901EC" w:rsidP="000901EC">
            <w:pPr>
              <w:spacing w:after="240"/>
              <w:ind w:left="1440" w:hanging="720"/>
              <w:rPr>
                <w:rFonts w:eastAsia="SimSun" w:cs="Arial"/>
                <w:szCs w:val="20"/>
              </w:rPr>
            </w:pPr>
            <w:r w:rsidRPr="000901EC">
              <w:rPr>
                <w:rFonts w:eastAsia="SimSun" w:cs="Arial"/>
                <w:szCs w:val="20"/>
              </w:rPr>
              <w:t>(a)</w:t>
            </w:r>
            <w:r w:rsidRPr="000901EC">
              <w:rPr>
                <w:rFonts w:eastAsia="SimSun" w:cs="Arial"/>
                <w:szCs w:val="20"/>
              </w:rPr>
              <w:tab/>
              <w:t xml:space="preserve">The bid-based revenues include revenues from ASDCs, DAM Energy Bids, bid portions of Energy Bid/Offer Curves, and </w:t>
            </w:r>
            <w:r w:rsidRPr="000901EC">
              <w:rPr>
                <w:rFonts w:eastAsia="SimSun"/>
                <w:szCs w:val="20"/>
              </w:rPr>
              <w:t>Point-to-Point</w:t>
            </w:r>
            <w:r w:rsidRPr="000901EC">
              <w:rPr>
                <w:rFonts w:eastAsia="SimSun" w:cs="Arial"/>
                <w:szCs w:val="20"/>
              </w:rPr>
              <w:t xml:space="preserve"> (PTP) </w:t>
            </w:r>
            <w:r w:rsidRPr="000901EC">
              <w:rPr>
                <w:rFonts w:eastAsia="SimSun"/>
                <w:szCs w:val="20"/>
              </w:rPr>
              <w:t>Obligation</w:t>
            </w:r>
            <w:r w:rsidRPr="000901EC">
              <w:rPr>
                <w:rFonts w:eastAsia="SimSun" w:cs="Arial"/>
                <w:szCs w:val="20"/>
              </w:rPr>
              <w:t xml:space="preserve"> bids. </w:t>
            </w:r>
          </w:p>
          <w:p w14:paraId="1B352EBD"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The offer-based costs include costs from the Startup Offer, Minimum Energy Offer, and Energy Offer Curve of any Resource that submitted a Three-Part Supply Offer, DAM Energy-Only Offers, </w:t>
            </w:r>
            <w:r w:rsidRPr="000901EC">
              <w:rPr>
                <w:rFonts w:eastAsia="SimSun" w:cs="Arial"/>
                <w:szCs w:val="20"/>
              </w:rPr>
              <w:t xml:space="preserve">offer portions of Energy Bid/Offer Curves, </w:t>
            </w:r>
            <w:r w:rsidRPr="000901EC">
              <w:rPr>
                <w:rFonts w:eastAsia="SimSun"/>
                <w:szCs w:val="20"/>
              </w:rPr>
              <w:t xml:space="preserve">Ancillary Service Only Offers, and Ancillary Service Offers.  </w:t>
            </w:r>
          </w:p>
          <w:p w14:paraId="624EC700"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Security constraints specified to prevent DAM solutions that would overload the elements of the ERCOT Transmission Grid include the following: </w:t>
            </w:r>
          </w:p>
          <w:p w14:paraId="033529A3"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98B1581"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Thermal constraints – protect Transmission Facilities against thermal overload.</w:t>
            </w:r>
          </w:p>
          <w:p w14:paraId="57C4ADB0"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Generic constraints – protect the ERCOT Transmission Grid against transient instability, dynamic stability or voltage collapse.</w:t>
            </w:r>
          </w:p>
          <w:p w14:paraId="2F480FC8"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 xml:space="preserve">Power flow constraints – the energy balance at required Electrical Buses in the ERCOT Transmission Grid must be maintained.  </w:t>
            </w:r>
          </w:p>
          <w:p w14:paraId="7A923322"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Resource constraints – the physical and security limits on Resources that submit Three-Part Supply Offers or Energy Bid/Offer Curves:</w:t>
            </w:r>
          </w:p>
          <w:p w14:paraId="55C0AA7E"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 xml:space="preserve">Resource output constraints – the Low Sustained Limit (LSL) and High Sustained Limit (HSL) of each Resource; and </w:t>
            </w:r>
          </w:p>
          <w:p w14:paraId="5B598973" w14:textId="77777777" w:rsidR="000901EC" w:rsidRPr="000901EC" w:rsidRDefault="000901EC" w:rsidP="000901EC">
            <w:pPr>
              <w:spacing w:after="240"/>
              <w:ind w:left="2880" w:hanging="720"/>
              <w:rPr>
                <w:rFonts w:eastAsia="SimSun"/>
                <w:szCs w:val="20"/>
              </w:rPr>
            </w:pPr>
            <w:r w:rsidRPr="000901EC">
              <w:rPr>
                <w:rFonts w:eastAsia="SimSun"/>
                <w:szCs w:val="20"/>
              </w:rPr>
              <w:lastRenderedPageBreak/>
              <w:t>(B)</w:t>
            </w:r>
            <w:r w:rsidRPr="000901EC">
              <w:rPr>
                <w:rFonts w:eastAsia="SimSun"/>
                <w:szCs w:val="20"/>
              </w:rPr>
              <w:tab/>
              <w:t>Resource operational constraints – includes minimum run time, minimum down time, and configuration constraints.</w:t>
            </w:r>
          </w:p>
          <w:p w14:paraId="14FAED47"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Other constraints – </w:t>
            </w:r>
          </w:p>
          <w:p w14:paraId="796D70DD"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68FD7B3"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752F354"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144D9664"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F8F28A1"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6B26F" w14:textId="77777777" w:rsidR="000901EC" w:rsidRPr="000901EC" w:rsidRDefault="000901EC" w:rsidP="000901EC">
            <w:pPr>
              <w:spacing w:after="240"/>
              <w:ind w:left="2880" w:hanging="720"/>
              <w:rPr>
                <w:rFonts w:eastAsia="SimSun"/>
                <w:szCs w:val="20"/>
              </w:rPr>
            </w:pPr>
            <w:r w:rsidRPr="000901EC">
              <w:rPr>
                <w:rFonts w:eastAsia="SimSun"/>
                <w:szCs w:val="20"/>
              </w:rPr>
              <w:t>(F)</w:t>
            </w:r>
            <w:r w:rsidRPr="000901EC">
              <w:rPr>
                <w:rFonts w:eastAsia="SimSun"/>
                <w:szCs w:val="20"/>
              </w:rPr>
              <w:tab/>
              <w:t xml:space="preserve">Energy Storage Resources (ESRs) – The energy cleared for an ESR may be negative, indicating purchase of energy, or positive, indicating sale of energy. </w:t>
            </w:r>
          </w:p>
          <w:p w14:paraId="2BC80F3D" w14:textId="77777777" w:rsidR="000901EC" w:rsidRPr="000901EC" w:rsidRDefault="000901EC" w:rsidP="000901EC">
            <w:pPr>
              <w:spacing w:after="240"/>
              <w:ind w:left="1440" w:hanging="720"/>
              <w:rPr>
                <w:ins w:id="282" w:author="ERCOT" w:date="2024-05-10T09:52:00Z"/>
                <w:rFonts w:eastAsia="SimSun"/>
                <w:szCs w:val="20"/>
              </w:rPr>
            </w:pPr>
            <w:r w:rsidRPr="000901EC">
              <w:rPr>
                <w:rFonts w:eastAsia="SimSun"/>
                <w:szCs w:val="20"/>
              </w:rPr>
              <w:lastRenderedPageBreak/>
              <w:t>(d)</w:t>
            </w:r>
            <w:r w:rsidRPr="000901EC">
              <w:rPr>
                <w:rFonts w:eastAsia="SimSun"/>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p w14:paraId="34FD5281" w14:textId="77777777" w:rsidR="000901EC" w:rsidRPr="000901EC" w:rsidRDefault="000901EC" w:rsidP="000901EC">
            <w:pPr>
              <w:spacing w:after="240"/>
              <w:ind w:left="1440" w:hanging="720"/>
              <w:rPr>
                <w:rFonts w:eastAsia="SimSun"/>
                <w:szCs w:val="20"/>
              </w:rPr>
            </w:pPr>
            <w:ins w:id="283" w:author="ERCOT" w:date="2024-05-10T09:52:00Z">
              <w:r w:rsidRPr="000901EC">
                <w:rPr>
                  <w:rFonts w:eastAsia="SimSun"/>
                  <w:szCs w:val="20"/>
                </w:rPr>
                <w:t>(e)</w:t>
              </w:r>
              <w:r w:rsidRPr="000901EC">
                <w:rPr>
                  <w:rFonts w:eastAsia="SimSun"/>
                  <w:szCs w:val="20"/>
                </w:rPr>
                <w:tab/>
                <w:t>A DRRS Offer submitted with other Ancillary Service Offers or an Energy Offer Curve for a Resource may clear in a manner inconsistent with expected individual Resource revenue.</w:t>
              </w:r>
            </w:ins>
          </w:p>
        </w:tc>
      </w:tr>
    </w:tbl>
    <w:p w14:paraId="0A4CEC6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(5)</w:t>
      </w:r>
      <w:r w:rsidRPr="000901EC">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AF206DE" w14:textId="77777777" w:rsidTr="009C0551">
        <w:trPr>
          <w:trHeight w:val="386"/>
        </w:trPr>
        <w:tc>
          <w:tcPr>
            <w:tcW w:w="9350" w:type="dxa"/>
            <w:shd w:val="pct12" w:color="auto" w:fill="auto"/>
          </w:tcPr>
          <w:p w14:paraId="4414EE39" w14:textId="77777777" w:rsidR="000901EC" w:rsidRPr="000901EC" w:rsidRDefault="000901EC" w:rsidP="000901EC">
            <w:pPr>
              <w:spacing w:before="120" w:after="240"/>
              <w:rPr>
                <w:rFonts w:eastAsia="SimSun"/>
                <w:b/>
                <w:i/>
                <w:iCs/>
              </w:rPr>
            </w:pPr>
            <w:r w:rsidRPr="000901EC">
              <w:rPr>
                <w:rFonts w:eastAsia="SimSun"/>
                <w:b/>
                <w:i/>
                <w:iCs/>
              </w:rPr>
              <w:t>[NPRR1004:  Replace paragraph (5) above with the following upon system implementation:]</w:t>
            </w:r>
          </w:p>
          <w:p w14:paraId="7203E841"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51FE32D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 xml:space="preserve">ERCOT shall allocate offers, bids, and source and sink of CRRs at a Hub using the distribution factors specified in the definition of that Hub in Section 3.5.2, Hub Definitions. </w:t>
      </w:r>
    </w:p>
    <w:p w14:paraId="1FF21550"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 xml:space="preserve">A Resource that has a Three-Part Supply Offer cleared in the DAM may be eligible for Make-Whole Payment of the Startup Offer and Minimum Energy Offer submitted by the </w:t>
      </w:r>
      <w:r w:rsidRPr="000901EC">
        <w:rPr>
          <w:rFonts w:eastAsia="SimSun"/>
          <w:iCs/>
          <w:szCs w:val="20"/>
        </w:rPr>
        <w:lastRenderedPageBreak/>
        <w:t xml:space="preserve">Qualified Scheduling Entity (QSE) representing the Resource under Section 4.6, DAM Settlement. </w:t>
      </w:r>
    </w:p>
    <w:p w14:paraId="25286D6A"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AFA3CB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Use an appropriate LMP predetermined by ERCOT as applicable to a specific Electrical Bus; or if not so specified</w:t>
      </w:r>
    </w:p>
    <w:p w14:paraId="0CF7538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Use the following rules in order:</w:t>
      </w:r>
    </w:p>
    <w:p w14:paraId="074D2EBA"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Use average LMP for Electrical Buses within the same station having the same voltage level as the de-energized Electrical Bus, if any exist.</w:t>
      </w:r>
    </w:p>
    <w:p w14:paraId="37065BA1"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Use average LMP for all Electrical Buses within the same station, if any exist.</w:t>
      </w:r>
    </w:p>
    <w:p w14:paraId="09F602F6" w14:textId="77777777" w:rsidR="000901EC" w:rsidRPr="000901EC" w:rsidRDefault="000901EC" w:rsidP="000901EC">
      <w:pPr>
        <w:spacing w:after="240"/>
        <w:ind w:left="2160" w:hanging="720"/>
        <w:rPr>
          <w:rFonts w:eastAsia="SimSun"/>
          <w:iCs/>
          <w:szCs w:val="20"/>
        </w:rPr>
      </w:pPr>
      <w:r w:rsidRPr="000901EC">
        <w:rPr>
          <w:rFonts w:eastAsia="SimSun"/>
          <w:iCs/>
          <w:szCs w:val="20"/>
        </w:rPr>
        <w:t>(iii)</w:t>
      </w:r>
      <w:r w:rsidRPr="000901EC">
        <w:rPr>
          <w:rFonts w:eastAsia="SimSun"/>
          <w:iCs/>
          <w:szCs w:val="20"/>
        </w:rPr>
        <w:tab/>
        <w:t>Use System Lambda.</w:t>
      </w:r>
    </w:p>
    <w:p w14:paraId="3DDC582E"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 xml:space="preserve">The Day-Ahead MCPC for each hour for each Ancillary Service is the Shadow Price for that Ancillary Service for the hour as determined by the DAM algorithm. </w:t>
      </w:r>
    </w:p>
    <w:p w14:paraId="492FBB1F" w14:textId="77777777" w:rsidR="000901EC" w:rsidRPr="000901EC" w:rsidRDefault="000901EC" w:rsidP="000901EC">
      <w:pPr>
        <w:spacing w:after="240"/>
        <w:ind w:left="720" w:hanging="720"/>
        <w:rPr>
          <w:rFonts w:eastAsia="SimSun"/>
          <w:iCs/>
        </w:rPr>
      </w:pPr>
      <w:r w:rsidRPr="000901EC">
        <w:rPr>
          <w:rFonts w:eastAsia="SimSun"/>
          <w:iCs/>
        </w:rPr>
        <w:t>(10)</w:t>
      </w:r>
      <w:r w:rsidRPr="000901EC">
        <w:rPr>
          <w:rFonts w:eastAsia="SimSu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0901EC">
        <w:rPr>
          <w:rFonts w:eastAsia="SimSun"/>
        </w:rPr>
        <w:t>Methodology for Setting Maximum Shadow Prices for Network and Power Balance Constraints,</w:t>
      </w:r>
      <w:r w:rsidRPr="000901EC">
        <w:rPr>
          <w:rFonts w:eastAsia="SimSun"/>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10B35E9" w14:textId="77777777" w:rsidTr="009C0551">
        <w:trPr>
          <w:trHeight w:val="386"/>
        </w:trPr>
        <w:tc>
          <w:tcPr>
            <w:tcW w:w="9350" w:type="dxa"/>
            <w:shd w:val="pct12" w:color="auto" w:fill="auto"/>
          </w:tcPr>
          <w:p w14:paraId="472A6901" w14:textId="77777777" w:rsidR="000901EC" w:rsidRPr="000901EC" w:rsidRDefault="000901EC" w:rsidP="000901EC">
            <w:pPr>
              <w:spacing w:before="120" w:after="240"/>
              <w:rPr>
                <w:rFonts w:eastAsia="SimSun"/>
              </w:rPr>
            </w:pPr>
            <w:r w:rsidRPr="000901EC">
              <w:rPr>
                <w:rFonts w:eastAsia="SimSun"/>
                <w:b/>
                <w:i/>
                <w:iCs/>
              </w:rPr>
              <w:t>[NPRR1080:  Delete paragraph (10) above upon system implementation of the Real-Time Co-Optimization (RTC) project for NPRR1008; or upon system implementation for NPRR1014; and renumber accordingly.]</w:t>
            </w:r>
          </w:p>
        </w:tc>
      </w:tr>
    </w:tbl>
    <w:p w14:paraId="662010B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(11)</w:t>
      </w:r>
      <w:r w:rsidRPr="000901EC">
        <w:rPr>
          <w:rFonts w:eastAsia="SimSun"/>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9CB72D5" w14:textId="77777777" w:rsidTr="009C0551">
        <w:trPr>
          <w:trHeight w:val="386"/>
        </w:trPr>
        <w:tc>
          <w:tcPr>
            <w:tcW w:w="9350" w:type="dxa"/>
            <w:shd w:val="pct12" w:color="auto" w:fill="auto"/>
          </w:tcPr>
          <w:p w14:paraId="772E6451" w14:textId="77777777" w:rsidR="000901EC" w:rsidRPr="000901EC" w:rsidRDefault="000901EC" w:rsidP="000901EC">
            <w:pPr>
              <w:spacing w:before="120" w:after="240"/>
              <w:rPr>
                <w:rFonts w:eastAsia="SimSun"/>
              </w:rPr>
            </w:pPr>
            <w:r w:rsidRPr="000901EC">
              <w:rPr>
                <w:rFonts w:eastAsia="SimSun"/>
                <w:b/>
                <w:i/>
                <w:iCs/>
              </w:rPr>
              <w:t>[NPRR1008 and NPR1014:  Delete paragraph (11) above upon system implementation of the Real-Time Co-Optimization (RTC) project for NPRR1008; or upon system implementation for NPRR1014; and renumber accordingly.]</w:t>
            </w:r>
          </w:p>
        </w:tc>
      </w:tr>
    </w:tbl>
    <w:p w14:paraId="1D01358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(12)</w:t>
      </w:r>
      <w:r w:rsidRPr="000901EC">
        <w:rPr>
          <w:rFonts w:eastAsia="SimSun"/>
          <w:iCs/>
          <w:szCs w:val="20"/>
        </w:rPr>
        <w:tab/>
        <w:t>If the DASPPs cannot be calculated by ERCOT, all CRRs shall be settled based on Real-Time prices.  Settlements for all CRRs shall be reflected on the Real-Time Settlement Statement.</w:t>
      </w:r>
    </w:p>
    <w:p w14:paraId="526EBE27" w14:textId="77777777" w:rsidR="000901EC" w:rsidRPr="000901EC" w:rsidRDefault="000901EC" w:rsidP="000901EC">
      <w:pPr>
        <w:spacing w:after="240"/>
        <w:ind w:left="720" w:hanging="720"/>
        <w:rPr>
          <w:rFonts w:eastAsia="SimSun"/>
          <w:iCs/>
          <w:szCs w:val="20"/>
        </w:rPr>
      </w:pPr>
      <w:r w:rsidRPr="000901EC">
        <w:rPr>
          <w:rFonts w:eastAsia="SimSun"/>
          <w:iCs/>
          <w:szCs w:val="20"/>
        </w:rPr>
        <w:t>(13)</w:t>
      </w:r>
      <w:r w:rsidRPr="000901EC">
        <w:rPr>
          <w:rFonts w:eastAsia="SimSun"/>
          <w:iCs/>
          <w:szCs w:val="20"/>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8120E6A" w14:textId="77777777" w:rsidTr="009C0551">
        <w:trPr>
          <w:trHeight w:val="386"/>
        </w:trPr>
        <w:tc>
          <w:tcPr>
            <w:tcW w:w="9350" w:type="dxa"/>
            <w:shd w:val="pct12" w:color="auto" w:fill="auto"/>
          </w:tcPr>
          <w:p w14:paraId="7D81B6A8" w14:textId="77777777" w:rsidR="000901EC" w:rsidRPr="000901EC" w:rsidRDefault="000901EC" w:rsidP="000901EC">
            <w:pPr>
              <w:spacing w:before="120" w:after="240"/>
              <w:rPr>
                <w:rFonts w:eastAsia="SimSun"/>
                <w:b/>
                <w:i/>
                <w:iCs/>
              </w:rPr>
            </w:pPr>
            <w:r w:rsidRPr="000901EC">
              <w:rPr>
                <w:rFonts w:eastAsia="SimSun"/>
                <w:b/>
                <w:i/>
                <w:iCs/>
              </w:rPr>
              <w:t>[NPRR1014:  Replace paragraph (13) above with the following upon system implementation:]</w:t>
            </w:r>
          </w:p>
          <w:p w14:paraId="744938B9" w14:textId="77777777" w:rsidR="000901EC" w:rsidRPr="000901EC" w:rsidRDefault="000901EC" w:rsidP="000901EC">
            <w:pPr>
              <w:spacing w:after="240"/>
              <w:ind w:left="720" w:hanging="720"/>
              <w:rPr>
                <w:rFonts w:eastAsia="SimSun"/>
                <w:iCs/>
                <w:szCs w:val="20"/>
              </w:rPr>
            </w:pPr>
            <w:r w:rsidRPr="000901EC">
              <w:rPr>
                <w:rFonts w:eastAsia="SimSun"/>
                <w:iCs/>
                <w:szCs w:val="20"/>
              </w:rPr>
              <w:t>(13)</w:t>
            </w:r>
            <w:r w:rsidRPr="000901EC">
              <w:rPr>
                <w:rFonts w:eastAsia="SimSun"/>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27BFC01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(14)</w:t>
      </w:r>
      <w:r w:rsidRPr="000901EC">
        <w:rPr>
          <w:rFonts w:eastAsia="SimSun"/>
          <w:iCs/>
          <w:szCs w:val="20"/>
        </w:rPr>
        <w:tab/>
        <w:t>PTP Obligation bids shall not be awarded where the DAM clearing price for the PTP Obligation is greater than the PTP Obligation bid price plus $0.01/MW per hour.</w:t>
      </w:r>
    </w:p>
    <w:p w14:paraId="02381190"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rPr>
      </w:pPr>
      <w:r w:rsidRPr="000901EC">
        <w:rPr>
          <w:rFonts w:eastAsia="SimSun"/>
          <w:b/>
          <w:bCs/>
          <w:snapToGrid w:val="0"/>
        </w:rPr>
        <w:t>4.6.2.3</w:t>
      </w:r>
      <w:r w:rsidRPr="000901EC">
        <w:rPr>
          <w:rFonts w:eastAsia="SimSun"/>
          <w:b/>
          <w:bCs/>
          <w:snapToGrid w:val="0"/>
        </w:rPr>
        <w:tab/>
        <w:t>Day-Ahead Make-Whole Settlements</w:t>
      </w:r>
      <w:bookmarkEnd w:id="246"/>
    </w:p>
    <w:p w14:paraId="3C067C6E"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 xml:space="preserve">A QSE that has a Three-Part Supply Offer cleared in the DAM is eligible for a Day-Ahead Make-Whole Payment startup cost compensation, if, for the Resource associated with the offer:  </w:t>
      </w:r>
    </w:p>
    <w:p w14:paraId="5FE06DDD" w14:textId="77777777" w:rsidR="000901EC" w:rsidRPr="000901EC" w:rsidRDefault="000901EC" w:rsidP="000901EC">
      <w:pPr>
        <w:spacing w:after="240"/>
        <w:ind w:left="1440" w:hanging="720"/>
        <w:rPr>
          <w:rFonts w:eastAsia="SimSun"/>
          <w:iCs/>
        </w:rPr>
      </w:pPr>
      <w:r w:rsidRPr="000901EC">
        <w:rPr>
          <w:rFonts w:eastAsia="SimSun"/>
          <w:iCs/>
        </w:rPr>
        <w:t>(a)</w:t>
      </w:r>
      <w:r w:rsidRPr="000901EC">
        <w:rPr>
          <w:rFonts w:eastAsia="SimSun"/>
          <w:iCs/>
        </w:rPr>
        <w:tab/>
        <w:t xml:space="preserve">The generator’s breakers were open, as indicated by a telemetered Resource status of Off-Line, for at least five minutes during the Adjustment Period for the beginning of the DAM commitment; </w:t>
      </w:r>
    </w:p>
    <w:p w14:paraId="3FE3A954" w14:textId="77777777" w:rsidR="000901EC" w:rsidRPr="000901EC" w:rsidRDefault="000901EC" w:rsidP="000901EC">
      <w:pPr>
        <w:spacing w:after="240"/>
        <w:ind w:left="1440" w:hanging="720"/>
        <w:rPr>
          <w:rFonts w:eastAsia="SimSun"/>
          <w:iCs/>
        </w:rPr>
      </w:pPr>
      <w:r w:rsidRPr="000901EC">
        <w:rPr>
          <w:rFonts w:eastAsia="SimSun"/>
          <w:iCs/>
        </w:rPr>
        <w:t>(b)</w:t>
      </w:r>
      <w:r w:rsidRPr="000901EC">
        <w:rPr>
          <w:rFonts w:eastAsia="SimSun"/>
          <w:iCs/>
        </w:rPr>
        <w:tab/>
        <w:t xml:space="preserve">The generator’s breakers were closed, as indicated by a telemetered Resource status of On-Line, for at least one minute during the DAM commitment period; and </w:t>
      </w:r>
    </w:p>
    <w:p w14:paraId="1BE3C087" w14:textId="77777777" w:rsidR="000901EC" w:rsidRPr="000901EC" w:rsidRDefault="000901EC" w:rsidP="000901EC">
      <w:pPr>
        <w:spacing w:after="240"/>
        <w:ind w:left="1440" w:hanging="720"/>
        <w:rPr>
          <w:rFonts w:eastAsia="SimSun"/>
          <w:iCs/>
        </w:rPr>
      </w:pPr>
      <w:r w:rsidRPr="000901EC">
        <w:rPr>
          <w:rFonts w:eastAsia="SimSun"/>
          <w:iCs/>
        </w:rPr>
        <w:t>(c)</w:t>
      </w:r>
      <w:r w:rsidRPr="000901EC">
        <w:rPr>
          <w:rFonts w:eastAsia="SimSun"/>
          <w:iCs/>
        </w:rPr>
        <w:tab/>
        <w:t>The breaker open-close sequence, as indicated by the On-Line/Off-Line sequence from the telemetered Resource status, for which the QSE is eligible for startup cost compensation in the DAM or Reliability Unit Commitment (RUC)</w:t>
      </w:r>
      <w:ins w:id="284" w:author="ERCOT" w:date="2024-03-07T12:45:00Z">
        <w:r w:rsidRPr="000901EC">
          <w:rPr>
            <w:rFonts w:eastAsia="SimSun"/>
            <w:iCs/>
          </w:rPr>
          <w:t>,</w:t>
        </w:r>
      </w:ins>
      <w:r w:rsidRPr="000901EC">
        <w:rPr>
          <w:rFonts w:eastAsia="SimSun"/>
          <w:iCs/>
        </w:rPr>
        <w:t xml:space="preserve"> </w:t>
      </w:r>
      <w:ins w:id="285" w:author="ERCOT" w:date="2024-03-07T12:45:00Z">
        <w:r w:rsidRPr="000901EC">
          <w:rPr>
            <w:rFonts w:eastAsia="SimSun"/>
            <w:iCs/>
          </w:rPr>
          <w:t xml:space="preserve">or was </w:t>
        </w:r>
      </w:ins>
      <w:ins w:id="286" w:author="ERCOT" w:date="2024-03-07T12:48:00Z">
        <w:r w:rsidRPr="000901EC">
          <w:rPr>
            <w:rFonts w:eastAsia="SimSun"/>
            <w:iCs/>
          </w:rPr>
          <w:t xml:space="preserve">due to a </w:t>
        </w:r>
      </w:ins>
      <w:ins w:id="287" w:author="ERCOT" w:date="2024-03-07T12:45:00Z">
        <w:r w:rsidRPr="000901EC">
          <w:rPr>
            <w:rFonts w:eastAsia="SimSun"/>
            <w:iCs/>
          </w:rPr>
          <w:t>deploy</w:t>
        </w:r>
      </w:ins>
      <w:ins w:id="288" w:author="ERCOT" w:date="2024-03-07T12:48:00Z">
        <w:r w:rsidRPr="000901EC">
          <w:rPr>
            <w:rFonts w:eastAsia="SimSun"/>
            <w:iCs/>
          </w:rPr>
          <w:t>ment</w:t>
        </w:r>
      </w:ins>
      <w:ins w:id="289" w:author="ERCOT" w:date="2024-03-07T12:45:00Z">
        <w:r w:rsidRPr="000901EC">
          <w:rPr>
            <w:rFonts w:eastAsia="SimSun"/>
            <w:iCs/>
          </w:rPr>
          <w:t xml:space="preserve"> for DRRS, </w:t>
        </w:r>
      </w:ins>
      <w:r w:rsidRPr="000901EC">
        <w:rPr>
          <w:rFonts w:eastAsia="SimSun"/>
          <w:iCs/>
        </w:rPr>
        <w:t xml:space="preserve">for the previous Operating Day does not qualify in meeting the criteria in items (a) and (b) above. </w:t>
      </w:r>
    </w:p>
    <w:p w14:paraId="0B5DB9B0" w14:textId="77777777" w:rsidR="000901EC" w:rsidRPr="000901EC" w:rsidRDefault="000901EC" w:rsidP="000901EC">
      <w:pPr>
        <w:spacing w:after="240"/>
        <w:ind w:left="1440" w:hanging="720"/>
        <w:rPr>
          <w:rFonts w:eastAsia="SimSun"/>
          <w:iCs/>
          <w:szCs w:val="18"/>
        </w:rPr>
      </w:pPr>
      <w:r w:rsidRPr="000901EC">
        <w:rPr>
          <w:rFonts w:eastAsia="SimSun"/>
          <w:iCs/>
        </w:rPr>
        <w:t>(d)</w:t>
      </w:r>
      <w:r w:rsidRPr="000901EC">
        <w:rPr>
          <w:rFonts w:eastAsia="SimSun"/>
          <w:iCs/>
        </w:rPr>
        <w:tab/>
        <w:t>T</w:t>
      </w:r>
      <w:r w:rsidRPr="000901EC">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25A942B8" w14:textId="77777777" w:rsidR="000901EC" w:rsidRPr="000901EC" w:rsidRDefault="000901EC" w:rsidP="000901EC">
      <w:pPr>
        <w:spacing w:after="240"/>
        <w:ind w:left="720" w:hanging="720"/>
        <w:rPr>
          <w:rFonts w:eastAsia="SimSun"/>
          <w:iCs/>
        </w:rPr>
      </w:pPr>
      <w:r w:rsidRPr="000901EC">
        <w:rPr>
          <w:rFonts w:eastAsia="SimSun"/>
          <w:iCs/>
        </w:rPr>
        <w:lastRenderedPageBreak/>
        <w:t>(2)</w:t>
      </w:r>
      <w:r w:rsidRPr="000901EC">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69716602" w14:textId="77777777" w:rsidR="000901EC" w:rsidRPr="000901EC" w:rsidRDefault="000901EC" w:rsidP="000901EC">
      <w:pPr>
        <w:spacing w:after="240"/>
        <w:ind w:left="720" w:hanging="720"/>
        <w:rPr>
          <w:rFonts w:eastAsia="SimSun"/>
          <w:iCs/>
        </w:rPr>
      </w:pPr>
      <w:r w:rsidRPr="000901EC">
        <w:rPr>
          <w:rFonts w:eastAsia="SimSun"/>
          <w:iCs/>
        </w:rPr>
        <w:t>(3)</w:t>
      </w:r>
      <w:r w:rsidRPr="000901EC">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E633A69" w14:textId="77777777" w:rsidR="000901EC" w:rsidRPr="000901EC" w:rsidRDefault="000901EC" w:rsidP="000901EC">
      <w:pPr>
        <w:spacing w:after="240"/>
        <w:ind w:left="720" w:hanging="720"/>
        <w:rPr>
          <w:rFonts w:eastAsia="SimSun"/>
          <w:iCs/>
        </w:rPr>
      </w:pPr>
      <w:r w:rsidRPr="000901EC">
        <w:rPr>
          <w:rFonts w:eastAsia="SimSun"/>
          <w:iCs/>
        </w:rPr>
        <w:t>(4)</w:t>
      </w:r>
      <w:r w:rsidRPr="000901EC">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7FC4A642" w14:textId="77777777" w:rsidR="000901EC" w:rsidRPr="000901EC" w:rsidRDefault="000901EC" w:rsidP="000901EC">
      <w:pPr>
        <w:spacing w:after="240"/>
        <w:ind w:left="714" w:hanging="700"/>
        <w:rPr>
          <w:rFonts w:eastAsia="SimSun"/>
          <w:iCs/>
        </w:rPr>
      </w:pPr>
      <w:r w:rsidRPr="000901EC">
        <w:rPr>
          <w:rFonts w:eastAsia="SimSun"/>
          <w:iCs/>
        </w:rPr>
        <w:t>(5)</w:t>
      </w:r>
      <w:r w:rsidRPr="000901EC">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362B2332" w14:textId="77777777" w:rsidR="000901EC" w:rsidRPr="000901EC" w:rsidRDefault="000901EC" w:rsidP="000901EC">
      <w:pPr>
        <w:spacing w:after="240"/>
        <w:ind w:left="714" w:hanging="700"/>
        <w:rPr>
          <w:rFonts w:eastAsia="SimSun"/>
        </w:rPr>
      </w:pPr>
      <w:r w:rsidRPr="000901EC">
        <w:rPr>
          <w:rFonts w:eastAsia="SimSun"/>
        </w:rPr>
        <w:t>(6)</w:t>
      </w:r>
      <w:r w:rsidRPr="000901EC">
        <w:rPr>
          <w:rFonts w:eastAsia="SimSun"/>
        </w:rPr>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2CAE7D7" w14:textId="77777777" w:rsidTr="009C0551">
        <w:trPr>
          <w:trHeight w:val="386"/>
        </w:trPr>
        <w:tc>
          <w:tcPr>
            <w:tcW w:w="9350" w:type="dxa"/>
            <w:shd w:val="pct12" w:color="auto" w:fill="auto"/>
          </w:tcPr>
          <w:p w14:paraId="2FF1FA53" w14:textId="77777777" w:rsidR="000901EC" w:rsidRPr="000901EC" w:rsidRDefault="000901EC" w:rsidP="000901EC">
            <w:pPr>
              <w:spacing w:before="120" w:after="240"/>
              <w:rPr>
                <w:rFonts w:eastAsia="SimSun"/>
                <w:b/>
                <w:i/>
                <w:iCs/>
              </w:rPr>
            </w:pPr>
            <w:r w:rsidRPr="000901EC">
              <w:rPr>
                <w:rFonts w:eastAsia="SimSun"/>
                <w:b/>
                <w:i/>
                <w:iCs/>
              </w:rPr>
              <w:t>[NPRR1014:  Insert paragraph (7) below upon system implementation:]</w:t>
            </w:r>
          </w:p>
          <w:p w14:paraId="711D0EBA" w14:textId="77777777" w:rsidR="000901EC" w:rsidRPr="000901EC" w:rsidRDefault="000901EC" w:rsidP="000901EC">
            <w:pPr>
              <w:spacing w:after="240"/>
              <w:ind w:left="720" w:hanging="720"/>
              <w:rPr>
                <w:rFonts w:eastAsia="SimSun"/>
                <w:iCs/>
              </w:rPr>
            </w:pPr>
            <w:r w:rsidRPr="000901EC">
              <w:rPr>
                <w:rFonts w:eastAsia="SimSun"/>
              </w:rPr>
              <w:t>(7)</w:t>
            </w:r>
            <w:r w:rsidRPr="000901EC">
              <w:rPr>
                <w:rFonts w:eastAsia="SimSun"/>
              </w:rPr>
              <w:tab/>
              <w:t>An Energy Storage Resource (ESR) is not eligible for Day-Ahead Make-Whole Payment.</w:t>
            </w:r>
          </w:p>
        </w:tc>
      </w:tr>
    </w:tbl>
    <w:p w14:paraId="3D2CD6BB" w14:textId="77777777" w:rsidR="000901EC" w:rsidRPr="000901EC" w:rsidRDefault="000901EC" w:rsidP="000901EC">
      <w:pPr>
        <w:keepNext/>
        <w:tabs>
          <w:tab w:val="left" w:pos="1620"/>
        </w:tabs>
        <w:spacing w:before="480" w:after="240"/>
        <w:ind w:left="1627" w:hanging="1627"/>
        <w:outlineLvl w:val="4"/>
        <w:rPr>
          <w:rFonts w:eastAsia="SimSun"/>
          <w:b/>
          <w:bCs/>
          <w:i/>
          <w:iCs/>
          <w:szCs w:val="26"/>
        </w:rPr>
      </w:pPr>
      <w:r w:rsidRPr="000901EC">
        <w:rPr>
          <w:rFonts w:eastAsia="SimSun"/>
          <w:b/>
          <w:bCs/>
          <w:i/>
          <w:iCs/>
          <w:szCs w:val="26"/>
        </w:rPr>
        <w:t>4.6.2.3.1</w:t>
      </w:r>
      <w:r w:rsidRPr="000901EC">
        <w:rPr>
          <w:rFonts w:eastAsia="SimSun"/>
          <w:b/>
          <w:bCs/>
          <w:i/>
          <w:iCs/>
          <w:szCs w:val="26"/>
        </w:rPr>
        <w:tab/>
        <w:t>Day-Ahead Make-Whole Payment</w:t>
      </w:r>
      <w:bookmarkEnd w:id="247"/>
    </w:p>
    <w:p w14:paraId="7C36A38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ERCOT shall pay the QSE a Day-Ahead Make-Whole Payment for an eligible Resource for each Operating Hour in a DAM-commitment period.  </w:t>
      </w:r>
    </w:p>
    <w:p w14:paraId="572CF3A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D9790F0" w14:textId="77777777" w:rsidTr="009C0551">
        <w:trPr>
          <w:trHeight w:val="386"/>
        </w:trPr>
        <w:tc>
          <w:tcPr>
            <w:tcW w:w="9350" w:type="dxa"/>
            <w:shd w:val="pct12" w:color="auto" w:fill="auto"/>
          </w:tcPr>
          <w:p w14:paraId="728BED5C"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7D1DDC40" w14:textId="77777777" w:rsidR="000901EC" w:rsidRPr="000901EC" w:rsidRDefault="000901EC" w:rsidP="000901EC">
            <w:pPr>
              <w:spacing w:after="240"/>
              <w:ind w:left="720" w:hanging="720"/>
              <w:rPr>
                <w:rFonts w:eastAsia="SimSun"/>
                <w:iCs/>
                <w:szCs w:val="20"/>
              </w:rPr>
            </w:pPr>
            <w:r w:rsidRPr="000901EC">
              <w:rPr>
                <w:rFonts w:eastAsia="SimSun"/>
                <w:iCs/>
                <w:szCs w:val="20"/>
              </w:rPr>
              <w:lastRenderedPageBreak/>
              <w:t>(2)</w:t>
            </w:r>
            <w:r w:rsidRPr="000901EC">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3AA0339C" w14:textId="77777777" w:rsidR="000901EC" w:rsidRPr="000901EC" w:rsidRDefault="000901EC" w:rsidP="000901EC">
      <w:pPr>
        <w:spacing w:before="240" w:after="240"/>
        <w:ind w:left="720" w:hanging="720"/>
        <w:rPr>
          <w:rFonts w:eastAsia="SimSun"/>
          <w:iCs/>
          <w:szCs w:val="20"/>
          <w:lang w:val="pt-BR"/>
        </w:rPr>
      </w:pPr>
      <w:r w:rsidRPr="000901EC">
        <w:rPr>
          <w:rFonts w:eastAsia="SimSun"/>
          <w:iCs/>
          <w:szCs w:val="20"/>
        </w:rPr>
        <w:lastRenderedPageBreak/>
        <w:t>(3)</w:t>
      </w:r>
      <w:r w:rsidRPr="000901EC">
        <w:rPr>
          <w:rFonts w:eastAsia="SimSun"/>
          <w:iCs/>
          <w:szCs w:val="20"/>
        </w:rPr>
        <w:tab/>
      </w:r>
      <w:r w:rsidRPr="000901EC">
        <w:rPr>
          <w:rFonts w:eastAsia="SimSun"/>
          <w:iCs/>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2EE8BB38" w14:textId="77777777" w:rsidR="000901EC" w:rsidRPr="000901EC" w:rsidRDefault="000901EC" w:rsidP="000901EC">
      <w:pPr>
        <w:spacing w:after="240"/>
        <w:ind w:left="720" w:hanging="720"/>
        <w:rPr>
          <w:rFonts w:eastAsia="SimSun"/>
          <w:iCs/>
          <w:szCs w:val="20"/>
          <w:lang w:val="pt-BR"/>
        </w:rPr>
      </w:pPr>
      <w:r w:rsidRPr="000901EC">
        <w:rPr>
          <w:rFonts w:eastAsia="SimSun"/>
          <w:iCs/>
          <w:szCs w:val="20"/>
          <w:lang w:val="pt-BR"/>
        </w:rPr>
        <w:t>(4)</w:t>
      </w:r>
      <w:r w:rsidRPr="000901EC">
        <w:rPr>
          <w:rFonts w:eastAsia="SimSun"/>
          <w:iCs/>
          <w:szCs w:val="20"/>
          <w:lang w:val="pt-BR"/>
        </w:rPr>
        <w:tab/>
      </w:r>
      <w:r w:rsidRPr="000901EC">
        <w:rPr>
          <w:rFonts w:eastAsia="SimSun"/>
          <w:iCs/>
          <w:szCs w:val="18"/>
        </w:rPr>
        <w:t xml:space="preserve">For an </w:t>
      </w:r>
      <w:r w:rsidRPr="000901EC">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0901EC">
        <w:rPr>
          <w:rFonts w:eastAsia="SimSun"/>
          <w:szCs w:val="20"/>
        </w:rPr>
        <w:t>.</w:t>
      </w:r>
    </w:p>
    <w:p w14:paraId="31631B20" w14:textId="77777777" w:rsidR="000901EC" w:rsidRPr="000901EC" w:rsidRDefault="000901EC" w:rsidP="000901EC">
      <w:pPr>
        <w:spacing w:after="240"/>
        <w:ind w:left="720" w:hanging="720"/>
        <w:rPr>
          <w:rFonts w:eastAsia="SimSun"/>
          <w:iCs/>
          <w:szCs w:val="20"/>
        </w:rPr>
      </w:pPr>
      <w:r w:rsidRPr="000901EC">
        <w:rPr>
          <w:rFonts w:eastAsia="SimSun"/>
          <w:iCs/>
          <w:szCs w:val="20"/>
          <w:lang w:val="pt-BR"/>
        </w:rPr>
        <w:t>(5)</w:t>
      </w:r>
      <w:r w:rsidRPr="000901EC">
        <w:rPr>
          <w:rFonts w:eastAsia="SimSun"/>
          <w:iCs/>
          <w:szCs w:val="20"/>
          <w:lang w:val="pt-BR"/>
        </w:rPr>
        <w:tab/>
      </w:r>
      <w:r w:rsidRPr="000901EC">
        <w:rPr>
          <w:rFonts w:eastAsia="SimSun"/>
          <w:iCs/>
          <w:szCs w:val="20"/>
        </w:rPr>
        <w:t>The Day-Ahead Make-Whole Payment to each QSE for each DAM-committed Generation Resource is calculated as follows:</w:t>
      </w:r>
    </w:p>
    <w:p w14:paraId="421474EA" w14:textId="77777777" w:rsidR="000901EC" w:rsidRPr="000901EC" w:rsidRDefault="000901EC" w:rsidP="000901EC">
      <w:pPr>
        <w:tabs>
          <w:tab w:val="left" w:pos="2340"/>
          <w:tab w:val="left" w:pos="3420"/>
        </w:tabs>
        <w:spacing w:before="240"/>
        <w:ind w:left="3150" w:hanging="2430"/>
        <w:jc w:val="both"/>
        <w:rPr>
          <w:rFonts w:eastAsia="SimSun"/>
        </w:rPr>
      </w:pPr>
      <w:r w:rsidRPr="000901EC">
        <w:rPr>
          <w:rFonts w:eastAsia="SimSun"/>
        </w:rPr>
        <w:t xml:space="preserve">DAMWAMT </w:t>
      </w:r>
      <w:r w:rsidRPr="000901EC">
        <w:rPr>
          <w:rFonts w:eastAsia="SimSun"/>
          <w:i/>
          <w:vertAlign w:val="subscript"/>
        </w:rPr>
        <w:t>q, p, r, h</w:t>
      </w:r>
      <w:r w:rsidRPr="000901EC">
        <w:rPr>
          <w:rFonts w:eastAsia="SimSun"/>
        </w:rPr>
        <w:tab/>
        <w:t>=</w:t>
      </w:r>
      <w:r w:rsidRPr="000901EC">
        <w:rPr>
          <w:rFonts w:eastAsia="SimSun"/>
        </w:rPr>
        <w:tab/>
        <w:t xml:space="preserve">(-1) * Max (0, DAMGCOST </w:t>
      </w:r>
      <w:r w:rsidRPr="000901EC">
        <w:rPr>
          <w:rFonts w:eastAsia="SimSun"/>
          <w:i/>
          <w:vertAlign w:val="subscript"/>
        </w:rPr>
        <w:t>q, p, r</w:t>
      </w:r>
      <w:r w:rsidRPr="000901EC">
        <w:rPr>
          <w:rFonts w:eastAsia="SimSun"/>
        </w:rPr>
        <w:t xml:space="preserve"> + </w:t>
      </w:r>
      <w:r w:rsidRPr="000901EC">
        <w:rPr>
          <w:rFonts w:eastAsia="SimSun"/>
          <w:noProof/>
          <w:position w:val="-20"/>
        </w:rPr>
        <w:drawing>
          <wp:inline distT="0" distB="0" distL="0" distR="0" wp14:anchorId="3E4BA231" wp14:editId="7699F6A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 xml:space="preserve">DAEREV </w:t>
      </w:r>
      <w:r w:rsidRPr="000901EC">
        <w:rPr>
          <w:rFonts w:eastAsia="SimSun"/>
          <w:i/>
          <w:vertAlign w:val="subscript"/>
        </w:rPr>
        <w:t xml:space="preserve">q, p, r, h </w:t>
      </w:r>
      <w:r w:rsidRPr="000901EC">
        <w:rPr>
          <w:rFonts w:eastAsia="SimSun"/>
        </w:rPr>
        <w:t xml:space="preserve">+ </w:t>
      </w:r>
      <w:r w:rsidRPr="000901EC">
        <w:rPr>
          <w:rFonts w:eastAsia="SimSun"/>
          <w:noProof/>
          <w:position w:val="-20"/>
        </w:rPr>
        <w:drawing>
          <wp:inline distT="0" distB="0" distL="0" distR="0" wp14:anchorId="0B988877" wp14:editId="75B7F36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DAASREV</w:t>
      </w:r>
      <w:r w:rsidRPr="000901EC">
        <w:rPr>
          <w:rFonts w:eastAsia="SimSun"/>
          <w:i/>
          <w:vertAlign w:val="subscript"/>
        </w:rPr>
        <w:t xml:space="preserve"> q, r, h</w:t>
      </w:r>
      <w:r w:rsidRPr="000901EC">
        <w:rPr>
          <w:rFonts w:eastAsia="SimSun"/>
        </w:rPr>
        <w:t xml:space="preserve">) * DAESR </w:t>
      </w:r>
      <w:r w:rsidRPr="000901EC">
        <w:rPr>
          <w:rFonts w:eastAsia="SimSun"/>
          <w:i/>
          <w:vertAlign w:val="subscript"/>
        </w:rPr>
        <w:t>q, p, r, h</w:t>
      </w:r>
      <w:r w:rsidRPr="000901EC">
        <w:rPr>
          <w:rFonts w:eastAsia="SimSun"/>
        </w:rPr>
        <w:t xml:space="preserve"> / (</w:t>
      </w:r>
      <w:r w:rsidRPr="000901EC">
        <w:rPr>
          <w:rFonts w:eastAsia="SimSun"/>
          <w:noProof/>
          <w:position w:val="-20"/>
        </w:rPr>
        <w:drawing>
          <wp:inline distT="0" distB="0" distL="0" distR="0" wp14:anchorId="2D019CC6" wp14:editId="31E81034">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 xml:space="preserve">DAESR </w:t>
      </w:r>
      <w:r w:rsidRPr="000901EC">
        <w:rPr>
          <w:rFonts w:eastAsia="SimSun"/>
          <w:i/>
          <w:vertAlign w:val="subscript"/>
        </w:rPr>
        <w:t>q, p, r, h</w:t>
      </w:r>
      <w:r w:rsidRPr="000901EC">
        <w:rPr>
          <w:rFonts w:eastAsia="SimSun"/>
        </w:rPr>
        <w:t>)</w:t>
      </w:r>
    </w:p>
    <w:p w14:paraId="25D60A21"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The Day-Ahead Make-Whole Guaranteed Costs are calculated for each eligible DAM-Committed Generation Resource as follows:</w:t>
      </w:r>
    </w:p>
    <w:p w14:paraId="1F4F54A7" w14:textId="77777777" w:rsidR="000901EC" w:rsidRPr="000901EC" w:rsidRDefault="000901EC" w:rsidP="000901EC">
      <w:pPr>
        <w:spacing w:after="240"/>
        <w:ind w:left="1440" w:hanging="720"/>
        <w:rPr>
          <w:rFonts w:eastAsia="SimSun"/>
          <w:b/>
        </w:rPr>
      </w:pPr>
      <w:r w:rsidRPr="000901EC">
        <w:rPr>
          <w:rFonts w:eastAsia="SimSun"/>
          <w:b/>
        </w:rPr>
        <w:t>For non-Combined Cycle Trains,</w:t>
      </w:r>
    </w:p>
    <w:p w14:paraId="416F5B24"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DAMGCOST </w:t>
      </w:r>
      <w:r w:rsidRPr="000901EC">
        <w:rPr>
          <w:rFonts w:eastAsia="SimSun"/>
          <w:bCs/>
          <w:i/>
          <w:vertAlign w:val="subscript"/>
        </w:rPr>
        <w:t>q, p, r</w:t>
      </w:r>
      <w:r w:rsidRPr="000901EC">
        <w:rPr>
          <w:rFonts w:eastAsia="SimSun"/>
          <w:bCs/>
        </w:rPr>
        <w:tab/>
        <w:t>=</w:t>
      </w:r>
      <w:r w:rsidRPr="000901EC">
        <w:rPr>
          <w:rFonts w:eastAsia="SimSun"/>
          <w:bCs/>
        </w:rPr>
        <w:tab/>
        <w:t xml:space="preserve">Min(DASUO </w:t>
      </w:r>
      <w:r w:rsidRPr="000901EC">
        <w:rPr>
          <w:rFonts w:eastAsia="SimSun"/>
          <w:bCs/>
          <w:i/>
          <w:vertAlign w:val="subscript"/>
        </w:rPr>
        <w:t>q, p, r</w:t>
      </w:r>
      <w:r w:rsidRPr="000901EC">
        <w:rPr>
          <w:rFonts w:eastAsia="SimSun"/>
          <w:bCs/>
        </w:rPr>
        <w:t xml:space="preserve"> , DASUCAP </w:t>
      </w:r>
      <w:r w:rsidRPr="000901EC">
        <w:rPr>
          <w:rFonts w:eastAsia="SimSun"/>
          <w:bCs/>
          <w:i/>
          <w:vertAlign w:val="subscript"/>
        </w:rPr>
        <w:t>q, p, r</w:t>
      </w:r>
      <w:r w:rsidRPr="000901EC">
        <w:rPr>
          <w:rFonts w:eastAsia="SimSun"/>
          <w:bCs/>
        </w:rPr>
        <w:t xml:space="preserve">) + </w:t>
      </w:r>
      <w:r w:rsidRPr="000901EC">
        <w:rPr>
          <w:rFonts w:eastAsia="SimSun"/>
          <w:bCs/>
          <w:noProof/>
          <w:position w:val="-20"/>
        </w:rPr>
        <w:drawing>
          <wp:inline distT="0" distB="0" distL="0" distR="0" wp14:anchorId="2EC25E2D" wp14:editId="71A3C288">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(Min(DAMEO </w:t>
      </w:r>
      <w:r w:rsidRPr="000901EC">
        <w:rPr>
          <w:rFonts w:eastAsia="SimSun"/>
          <w:bCs/>
          <w:i/>
          <w:vertAlign w:val="subscript"/>
        </w:rPr>
        <w:t>q, p, r, h</w:t>
      </w:r>
      <w:r w:rsidRPr="000901EC">
        <w:rPr>
          <w:rFonts w:eastAsia="SimSun"/>
          <w:bCs/>
        </w:rPr>
        <w:t xml:space="preserve"> , DAMECAP </w:t>
      </w:r>
      <w:r w:rsidRPr="000901EC">
        <w:rPr>
          <w:rFonts w:eastAsia="SimSun"/>
          <w:bCs/>
          <w:i/>
          <w:vertAlign w:val="subscript"/>
        </w:rPr>
        <w:t xml:space="preserve">p ,q, r ,h </w:t>
      </w:r>
      <w:r w:rsidRPr="000901EC">
        <w:rPr>
          <w:rFonts w:eastAsia="SimSun"/>
          <w:bCs/>
        </w:rPr>
        <w:t>)* DALSL</w:t>
      </w:r>
      <w:r w:rsidRPr="000901EC">
        <w:rPr>
          <w:rFonts w:eastAsia="SimSun"/>
          <w:bCs/>
          <w:i/>
          <w:vertAlign w:val="subscript"/>
        </w:rPr>
        <w:t xml:space="preserve"> q, p, r, h</w:t>
      </w:r>
      <w:r w:rsidRPr="000901EC">
        <w:rPr>
          <w:rFonts w:eastAsia="SimSun"/>
          <w:bCs/>
        </w:rPr>
        <w:t xml:space="preserve">) + </w:t>
      </w:r>
      <w:r w:rsidRPr="000901EC">
        <w:rPr>
          <w:rFonts w:eastAsia="SimSun"/>
          <w:bCs/>
          <w:noProof/>
          <w:position w:val="-20"/>
        </w:rPr>
        <w:drawing>
          <wp:inline distT="0" distB="0" distL="0" distR="0" wp14:anchorId="326AC19C" wp14:editId="44924E38">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(DAAIEC </w:t>
      </w:r>
      <w:r w:rsidRPr="000901EC">
        <w:rPr>
          <w:rFonts w:eastAsia="SimSun"/>
          <w:bCs/>
          <w:i/>
          <w:vertAlign w:val="subscript"/>
        </w:rPr>
        <w:t>q, p, r, h</w:t>
      </w:r>
      <w:r w:rsidRPr="000901EC">
        <w:rPr>
          <w:rFonts w:eastAsia="SimSun"/>
          <w:bCs/>
        </w:rPr>
        <w:t xml:space="preserve"> * (DAESR </w:t>
      </w:r>
      <w:r w:rsidRPr="000901EC">
        <w:rPr>
          <w:rFonts w:eastAsia="SimSun"/>
          <w:bCs/>
          <w:i/>
          <w:vertAlign w:val="subscript"/>
        </w:rPr>
        <w:t>q, p, r, h</w:t>
      </w:r>
      <w:r w:rsidRPr="000901EC">
        <w:rPr>
          <w:rFonts w:eastAsia="SimSun"/>
          <w:bCs/>
        </w:rPr>
        <w:t xml:space="preserve"> – DALSL </w:t>
      </w:r>
      <w:r w:rsidRPr="000901EC">
        <w:rPr>
          <w:rFonts w:eastAsia="SimSun"/>
          <w:bCs/>
          <w:i/>
          <w:vertAlign w:val="subscript"/>
        </w:rPr>
        <w:t>q, p, r, h</w:t>
      </w:r>
      <w:r w:rsidRPr="000901EC">
        <w:rPr>
          <w:rFonts w:eastAsia="SimSun"/>
          <w:bCs/>
        </w:rPr>
        <w:t>))</w:t>
      </w:r>
    </w:p>
    <w:p w14:paraId="68085110" w14:textId="77777777" w:rsidR="000901EC" w:rsidRPr="000901EC" w:rsidRDefault="000901EC" w:rsidP="000901EC">
      <w:pPr>
        <w:spacing w:after="240"/>
        <w:ind w:left="1440" w:hanging="720"/>
        <w:rPr>
          <w:rFonts w:eastAsia="SimSun"/>
          <w:b/>
        </w:rPr>
      </w:pPr>
      <w:r w:rsidRPr="000901EC">
        <w:rPr>
          <w:rFonts w:eastAsia="SimSun"/>
          <w:b/>
        </w:rPr>
        <w:t xml:space="preserve">For a Resource which is not an AGR, </w:t>
      </w:r>
    </w:p>
    <w:p w14:paraId="221ABC9D" w14:textId="77777777" w:rsidR="000901EC" w:rsidRPr="000901EC" w:rsidRDefault="000901EC" w:rsidP="000901EC">
      <w:pPr>
        <w:spacing w:after="240"/>
        <w:ind w:left="720"/>
        <w:rPr>
          <w:rFonts w:eastAsia="SimSun"/>
          <w:iCs/>
        </w:rPr>
      </w:pPr>
      <w:r w:rsidRPr="000901EC">
        <w:rPr>
          <w:rFonts w:eastAsia="SimSun"/>
        </w:rPr>
        <w:t>If ERCOT has approved verifiable Startup Costs and minimum-energy costs for the Resource,</w:t>
      </w:r>
    </w:p>
    <w:p w14:paraId="76C298CA" w14:textId="77777777" w:rsidR="000901EC" w:rsidRPr="000901EC" w:rsidRDefault="000901EC" w:rsidP="000901EC">
      <w:pPr>
        <w:tabs>
          <w:tab w:val="left" w:pos="900"/>
          <w:tab w:val="left" w:pos="2070"/>
          <w:tab w:val="left" w:pos="3870"/>
          <w:tab w:val="left" w:pos="4230"/>
        </w:tabs>
        <w:spacing w:after="240"/>
        <w:ind w:left="1440" w:hanging="720"/>
        <w:rPr>
          <w:rFonts w:eastAsia="SimSun"/>
          <w:bCs/>
        </w:rPr>
      </w:pPr>
      <w:r w:rsidRPr="000901EC">
        <w:rPr>
          <w:rFonts w:eastAsia="SimSun"/>
          <w:bCs/>
        </w:rPr>
        <w:t>Then:</w:t>
      </w:r>
      <w:r w:rsidRPr="000901EC">
        <w:rPr>
          <w:rFonts w:eastAsia="SimSun"/>
          <w:bCs/>
        </w:rPr>
        <w:tab/>
      </w:r>
      <w:r w:rsidRPr="000901EC">
        <w:rPr>
          <w:rFonts w:eastAsia="SimSun"/>
          <w:bCs/>
        </w:rPr>
        <w:tab/>
        <w:t xml:space="preserve">DASUCAP </w:t>
      </w:r>
      <w:r w:rsidRPr="000901EC">
        <w:rPr>
          <w:rFonts w:eastAsia="SimSun"/>
          <w:bCs/>
          <w:i/>
          <w:vertAlign w:val="subscript"/>
        </w:rPr>
        <w:t>p,q, r</w:t>
      </w:r>
      <w:r w:rsidRPr="000901EC">
        <w:rPr>
          <w:rFonts w:eastAsia="SimSun"/>
          <w:bCs/>
        </w:rPr>
        <w:t xml:space="preserve"> </w:t>
      </w:r>
      <w:r w:rsidRPr="000901EC">
        <w:rPr>
          <w:rFonts w:eastAsia="SimSun"/>
          <w:bCs/>
        </w:rPr>
        <w:tab/>
        <w:t>=</w:t>
      </w:r>
      <w:r w:rsidRPr="000901EC">
        <w:rPr>
          <w:rFonts w:eastAsia="SimSun"/>
          <w:bCs/>
        </w:rPr>
        <w:tab/>
        <w:t xml:space="preserve">verifiable Startup Costs </w:t>
      </w:r>
      <w:r w:rsidRPr="000901EC">
        <w:rPr>
          <w:rFonts w:eastAsia="SimSun"/>
          <w:bCs/>
          <w:i/>
          <w:vertAlign w:val="subscript"/>
        </w:rPr>
        <w:t>q, r, s</w:t>
      </w:r>
    </w:p>
    <w:p w14:paraId="226C81B5" w14:textId="77777777" w:rsidR="000901EC" w:rsidRPr="000901EC" w:rsidRDefault="000901EC" w:rsidP="000901EC">
      <w:pPr>
        <w:tabs>
          <w:tab w:val="left" w:pos="1440"/>
          <w:tab w:val="left" w:pos="2070"/>
          <w:tab w:val="left" w:pos="3870"/>
        </w:tabs>
        <w:spacing w:after="240"/>
        <w:ind w:left="4230" w:hanging="3510"/>
        <w:rPr>
          <w:rFonts w:eastAsia="SimSun"/>
          <w:bCs/>
        </w:rPr>
      </w:pPr>
      <w:r w:rsidRPr="000901EC">
        <w:rPr>
          <w:rFonts w:eastAsia="SimSun"/>
          <w:bCs/>
        </w:rPr>
        <w:tab/>
      </w:r>
      <w:r w:rsidRPr="000901EC">
        <w:rPr>
          <w:rFonts w:eastAsia="SimSun"/>
          <w:bCs/>
        </w:rPr>
        <w:tab/>
        <w:t xml:space="preserve">DAMECAP </w:t>
      </w:r>
      <w:r w:rsidRPr="000901EC">
        <w:rPr>
          <w:rFonts w:eastAsia="SimSun"/>
          <w:bCs/>
          <w:i/>
          <w:vertAlign w:val="subscript"/>
        </w:rPr>
        <w:t>p,q,r,h</w:t>
      </w:r>
      <w:r w:rsidRPr="000901EC">
        <w:rPr>
          <w:rFonts w:eastAsia="SimSun"/>
          <w:bCs/>
        </w:rPr>
        <w:t xml:space="preserve"> </w:t>
      </w:r>
      <w:r w:rsidRPr="000901EC">
        <w:rPr>
          <w:rFonts w:eastAsia="SimSun"/>
          <w:bCs/>
        </w:rPr>
        <w:tab/>
        <w:t>=</w:t>
      </w:r>
      <w:r w:rsidRPr="000901EC">
        <w:rPr>
          <w:rFonts w:eastAsia="SimSun"/>
          <w:bCs/>
        </w:rPr>
        <w:tab/>
        <w:t xml:space="preserve">verifiable minimum-energy costs </w:t>
      </w:r>
      <w:r w:rsidRPr="000901EC">
        <w:rPr>
          <w:rFonts w:eastAsia="SimSun"/>
          <w:bCs/>
          <w:i/>
          <w:vertAlign w:val="subscript"/>
        </w:rPr>
        <w:t>q, r, i</w:t>
      </w:r>
    </w:p>
    <w:p w14:paraId="37B8CE34" w14:textId="77777777" w:rsidR="000901EC" w:rsidRPr="000901EC" w:rsidRDefault="000901EC" w:rsidP="000901EC">
      <w:pPr>
        <w:tabs>
          <w:tab w:val="left" w:pos="1440"/>
          <w:tab w:val="left" w:pos="2070"/>
          <w:tab w:val="left" w:pos="3870"/>
        </w:tabs>
        <w:spacing w:after="240"/>
        <w:ind w:left="4230" w:hanging="3510"/>
        <w:rPr>
          <w:rFonts w:eastAsia="SimSun"/>
          <w:bCs/>
        </w:rPr>
      </w:pPr>
      <w:r w:rsidRPr="000901EC">
        <w:rPr>
          <w:rFonts w:eastAsia="SimSun"/>
          <w:bCs/>
        </w:rPr>
        <w:t xml:space="preserve">Otherwise: </w:t>
      </w:r>
      <w:r w:rsidRPr="000901EC">
        <w:rPr>
          <w:rFonts w:eastAsia="SimSun"/>
          <w:bCs/>
        </w:rPr>
        <w:tab/>
        <w:t xml:space="preserve">DASUCAP </w:t>
      </w:r>
      <w:r w:rsidRPr="000901EC">
        <w:rPr>
          <w:rFonts w:eastAsia="SimSun"/>
          <w:bCs/>
          <w:i/>
          <w:vertAlign w:val="subscript"/>
        </w:rPr>
        <w:t>p,q, r</w:t>
      </w:r>
      <w:r w:rsidRPr="000901EC">
        <w:rPr>
          <w:rFonts w:eastAsia="SimSun"/>
          <w:bCs/>
        </w:rPr>
        <w:t xml:space="preserve"> </w:t>
      </w:r>
      <w:r w:rsidRPr="000901EC">
        <w:rPr>
          <w:rFonts w:eastAsia="SimSun"/>
          <w:bCs/>
        </w:rPr>
        <w:tab/>
        <w:t xml:space="preserve">=  </w:t>
      </w:r>
      <w:r w:rsidRPr="000901EC">
        <w:rPr>
          <w:rFonts w:eastAsia="SimSun"/>
          <w:bCs/>
        </w:rPr>
        <w:tab/>
        <w:t>Resource Category Startup Offer Generic Cap (RCGSC)</w:t>
      </w:r>
    </w:p>
    <w:p w14:paraId="47CB6560" w14:textId="77777777" w:rsidR="000901EC" w:rsidRPr="000901EC" w:rsidRDefault="000901EC" w:rsidP="000901EC">
      <w:pPr>
        <w:tabs>
          <w:tab w:val="left" w:pos="1440"/>
        </w:tabs>
        <w:spacing w:after="240"/>
        <w:ind w:left="4230" w:hanging="2160"/>
        <w:rPr>
          <w:rFonts w:eastAsia="SimSun"/>
          <w:bCs/>
          <w:i/>
          <w:vertAlign w:val="subscript"/>
        </w:rPr>
      </w:pPr>
      <w:r w:rsidRPr="000901EC">
        <w:rPr>
          <w:rFonts w:eastAsia="SimSun"/>
          <w:bCs/>
        </w:rPr>
        <w:t xml:space="preserve">DAMECAP </w:t>
      </w:r>
      <w:r w:rsidRPr="000901EC">
        <w:rPr>
          <w:rFonts w:eastAsia="SimSun"/>
          <w:bCs/>
          <w:i/>
          <w:vertAlign w:val="subscript"/>
        </w:rPr>
        <w:t>p,q, r, h</w:t>
      </w:r>
      <w:r w:rsidRPr="000901EC">
        <w:rPr>
          <w:rFonts w:eastAsia="SimSun"/>
          <w:bCs/>
        </w:rPr>
        <w:t xml:space="preserve"> = </w:t>
      </w:r>
      <w:r w:rsidRPr="000901EC">
        <w:rPr>
          <w:rFonts w:eastAsia="SimSun"/>
          <w:bCs/>
        </w:rPr>
        <w:tab/>
        <w:t>Resource Category Minimum-Energy Generic Cap (RCGMEC)</w:t>
      </w:r>
    </w:p>
    <w:p w14:paraId="60FCEE76" w14:textId="77777777" w:rsidR="000901EC" w:rsidRPr="000901EC" w:rsidRDefault="000901EC" w:rsidP="000901EC">
      <w:pPr>
        <w:tabs>
          <w:tab w:val="left" w:pos="2352"/>
          <w:tab w:val="left" w:pos="3420"/>
          <w:tab w:val="left" w:pos="3822"/>
        </w:tabs>
        <w:spacing w:after="240"/>
        <w:ind w:left="3600" w:hanging="2880"/>
        <w:rPr>
          <w:rFonts w:eastAsia="SimSun"/>
          <w:b/>
          <w:bCs/>
          <w:iCs/>
          <w:lang w:val="pt-BR"/>
        </w:rPr>
      </w:pPr>
      <w:r w:rsidRPr="000901EC">
        <w:rPr>
          <w:rFonts w:eastAsia="SimSun"/>
          <w:b/>
          <w:bCs/>
          <w:iCs/>
          <w:lang w:val="pt-BR"/>
        </w:rPr>
        <w:lastRenderedPageBreak/>
        <w:t>For an AGR,</w:t>
      </w:r>
    </w:p>
    <w:p w14:paraId="625515DB" w14:textId="77777777" w:rsidR="000901EC" w:rsidRPr="000901EC" w:rsidRDefault="000901EC" w:rsidP="000901EC">
      <w:pPr>
        <w:tabs>
          <w:tab w:val="left" w:pos="2352"/>
          <w:tab w:val="left" w:pos="2700"/>
        </w:tabs>
        <w:spacing w:after="120"/>
        <w:ind w:left="3060" w:hanging="2340"/>
        <w:rPr>
          <w:rFonts w:eastAsia="SimSun"/>
          <w:b/>
          <w:bCs/>
          <w:iCs/>
          <w:lang w:val="pt-BR"/>
        </w:rPr>
      </w:pPr>
      <w:r w:rsidRPr="000901EC">
        <w:rPr>
          <w:rFonts w:eastAsia="SimSun"/>
          <w:bCs/>
          <w:lang w:val="pt-BR"/>
        </w:rPr>
        <w:t xml:space="preserve">DAMGCOST </w:t>
      </w:r>
      <w:r w:rsidRPr="000901EC">
        <w:rPr>
          <w:rFonts w:eastAsia="SimSun"/>
          <w:bCs/>
          <w:i/>
          <w:vertAlign w:val="subscript"/>
          <w:lang w:val="pt-BR"/>
        </w:rPr>
        <w:t>q, p, r</w:t>
      </w:r>
      <w:r w:rsidRPr="000901EC">
        <w:rPr>
          <w:rFonts w:eastAsia="SimSun"/>
          <w:bCs/>
          <w:lang w:val="pt-BR"/>
        </w:rPr>
        <w:tab/>
        <w:t>=</w:t>
      </w:r>
      <w:r w:rsidRPr="000901EC">
        <w:rPr>
          <w:rFonts w:eastAsia="SimSun"/>
          <w:bCs/>
          <w:lang w:val="pt-BR"/>
        </w:rPr>
        <w:tab/>
        <w:t xml:space="preserve">DASUPR </w:t>
      </w:r>
      <w:r w:rsidRPr="000901EC">
        <w:rPr>
          <w:rFonts w:eastAsia="SimSun"/>
          <w:bCs/>
          <w:i/>
          <w:vertAlign w:val="subscript"/>
          <w:lang w:val="pt-BR"/>
        </w:rPr>
        <w:t>q, p, r</w:t>
      </w:r>
      <w:r w:rsidRPr="000901EC">
        <w:rPr>
          <w:rFonts w:eastAsia="SimSun"/>
          <w:bCs/>
          <w:lang w:val="pt-BR"/>
        </w:rPr>
        <w:t xml:space="preserve"> + </w:t>
      </w:r>
      <w:r w:rsidRPr="000901EC">
        <w:rPr>
          <w:rFonts w:eastAsia="SimSun"/>
          <w:noProof/>
          <w:position w:val="-20"/>
        </w:rPr>
        <w:drawing>
          <wp:inline distT="0" distB="0" distL="0" distR="0" wp14:anchorId="3BCF9E4C" wp14:editId="26F8AF4A">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pt-BR"/>
        </w:rPr>
        <w:t>(Min(DAMEO</w:t>
      </w:r>
      <w:r w:rsidRPr="000901EC">
        <w:rPr>
          <w:rFonts w:eastAsia="SimSun"/>
          <w:bCs/>
          <w:i/>
          <w:vertAlign w:val="subscript"/>
          <w:lang w:val="pt-BR"/>
        </w:rPr>
        <w:t>q, p, r, h</w:t>
      </w:r>
      <w:r w:rsidRPr="000901EC">
        <w:rPr>
          <w:rFonts w:eastAsia="SimSun"/>
          <w:bCs/>
          <w:i/>
          <w:lang w:val="pt-BR"/>
        </w:rPr>
        <w:t xml:space="preserve">, </w:t>
      </w:r>
      <w:r w:rsidRPr="000901EC">
        <w:rPr>
          <w:rFonts w:eastAsia="SimSun"/>
          <w:bCs/>
          <w:lang w:val="pt-BR"/>
        </w:rPr>
        <w:t xml:space="preserve">DAMECAP </w:t>
      </w:r>
      <w:r w:rsidRPr="000901EC">
        <w:rPr>
          <w:rFonts w:eastAsia="SimSun"/>
          <w:bCs/>
          <w:i/>
          <w:vertAlign w:val="subscript"/>
          <w:lang w:val="pt-BR"/>
        </w:rPr>
        <w:t>p,q,r,h</w:t>
      </w:r>
      <w:r w:rsidRPr="000901EC">
        <w:rPr>
          <w:rFonts w:eastAsia="SimSun"/>
          <w:bCs/>
          <w:lang w:val="pt-BR"/>
        </w:rPr>
        <w:t>) * DALSL</w:t>
      </w:r>
      <w:r w:rsidRPr="000901EC">
        <w:rPr>
          <w:rFonts w:eastAsia="SimSun"/>
          <w:bCs/>
          <w:i/>
          <w:vertAlign w:val="subscript"/>
          <w:lang w:val="pt-BR"/>
        </w:rPr>
        <w:t xml:space="preserve"> q, p, r, h</w:t>
      </w:r>
      <w:r w:rsidRPr="000901EC">
        <w:rPr>
          <w:rFonts w:eastAsia="SimSun"/>
          <w:bCs/>
          <w:lang w:val="pt-BR"/>
        </w:rPr>
        <w:t xml:space="preserve">) + </w:t>
      </w:r>
      <w:r w:rsidRPr="000901EC">
        <w:rPr>
          <w:rFonts w:eastAsia="SimSun"/>
          <w:noProof/>
          <w:position w:val="-20"/>
        </w:rPr>
        <w:drawing>
          <wp:inline distT="0" distB="0" distL="0" distR="0" wp14:anchorId="2D697004" wp14:editId="40FB23E4">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pt-BR"/>
        </w:rPr>
        <w:t xml:space="preserve">(DAAIEC </w:t>
      </w:r>
      <w:r w:rsidRPr="000901EC">
        <w:rPr>
          <w:rFonts w:eastAsia="SimSun"/>
          <w:bCs/>
          <w:i/>
          <w:vertAlign w:val="subscript"/>
          <w:lang w:val="pt-BR"/>
        </w:rPr>
        <w:t>q, p, r, h</w:t>
      </w:r>
      <w:r w:rsidRPr="000901EC">
        <w:rPr>
          <w:rFonts w:eastAsia="SimSun"/>
          <w:bCs/>
          <w:lang w:val="pt-BR"/>
        </w:rPr>
        <w:t xml:space="preserve"> * (DAESR </w:t>
      </w:r>
      <w:r w:rsidRPr="000901EC">
        <w:rPr>
          <w:rFonts w:eastAsia="SimSun"/>
          <w:bCs/>
          <w:i/>
          <w:vertAlign w:val="subscript"/>
          <w:lang w:val="pt-BR"/>
        </w:rPr>
        <w:t>q, p, r, h</w:t>
      </w:r>
      <w:r w:rsidRPr="000901EC">
        <w:rPr>
          <w:rFonts w:eastAsia="SimSun"/>
          <w:bCs/>
          <w:lang w:val="pt-BR"/>
        </w:rPr>
        <w:t xml:space="preserve"> – DALSL </w:t>
      </w:r>
      <w:r w:rsidRPr="000901EC">
        <w:rPr>
          <w:rFonts w:eastAsia="SimSun"/>
          <w:bCs/>
          <w:i/>
          <w:vertAlign w:val="subscript"/>
          <w:lang w:val="pt-BR"/>
        </w:rPr>
        <w:t>q, p, r, h</w:t>
      </w:r>
      <w:r w:rsidRPr="000901EC">
        <w:rPr>
          <w:rFonts w:eastAsia="SimSun"/>
          <w:bCs/>
          <w:lang w:val="pt-BR"/>
        </w:rPr>
        <w:t>))</w:t>
      </w:r>
    </w:p>
    <w:p w14:paraId="75346F76" w14:textId="77777777" w:rsidR="000901EC" w:rsidRPr="000901EC" w:rsidRDefault="000901EC" w:rsidP="000901EC">
      <w:pPr>
        <w:tabs>
          <w:tab w:val="left" w:pos="2340"/>
          <w:tab w:val="left" w:pos="3420"/>
        </w:tabs>
        <w:spacing w:after="240"/>
        <w:ind w:left="4147" w:hanging="3427"/>
        <w:rPr>
          <w:rFonts w:eastAsia="SimSun"/>
          <w:bCs/>
          <w:lang w:val="pt-BR"/>
        </w:rPr>
      </w:pPr>
      <w:r w:rsidRPr="000901EC">
        <w:rPr>
          <w:rFonts w:eastAsia="SimSun"/>
          <w:bCs/>
          <w:lang w:val="pt-BR"/>
        </w:rPr>
        <w:t xml:space="preserve">Where:       </w:t>
      </w:r>
    </w:p>
    <w:p w14:paraId="77A4FA33" w14:textId="77777777" w:rsidR="000901EC" w:rsidRPr="000901EC" w:rsidRDefault="000901EC" w:rsidP="000901EC">
      <w:pPr>
        <w:tabs>
          <w:tab w:val="left" w:pos="2340"/>
          <w:tab w:val="left" w:pos="2700"/>
        </w:tabs>
        <w:spacing w:after="240"/>
        <w:ind w:left="3060" w:hanging="2340"/>
        <w:rPr>
          <w:rFonts w:eastAsia="SimSun"/>
          <w:lang w:val="pt-BR"/>
        </w:rPr>
      </w:pPr>
      <w:r w:rsidRPr="000901EC">
        <w:rPr>
          <w:rFonts w:eastAsia="SimSun"/>
          <w:lang w:val="pt-BR"/>
        </w:rPr>
        <w:t xml:space="preserve">DASUPR </w:t>
      </w:r>
      <w:r w:rsidRPr="000901EC">
        <w:rPr>
          <w:rFonts w:eastAsia="SimSun"/>
          <w:i/>
          <w:vertAlign w:val="subscript"/>
          <w:lang w:val="pt-BR"/>
        </w:rPr>
        <w:t>q, p, r</w:t>
      </w:r>
      <w:r w:rsidRPr="000901EC">
        <w:rPr>
          <w:rFonts w:eastAsia="SimSun"/>
          <w:i/>
          <w:vertAlign w:val="subscript"/>
          <w:lang w:val="pt-BR"/>
        </w:rPr>
        <w:tab/>
      </w:r>
      <w:r w:rsidRPr="000901EC">
        <w:rPr>
          <w:rFonts w:eastAsia="SimSun"/>
          <w:i/>
          <w:vertAlign w:val="subscript"/>
          <w:lang w:val="pt-BR"/>
        </w:rPr>
        <w:tab/>
        <w:t xml:space="preserve"> </w:t>
      </w:r>
      <w:r w:rsidRPr="000901EC">
        <w:rPr>
          <w:rFonts w:eastAsia="SimSun"/>
          <w:lang w:val="pt-BR"/>
        </w:rPr>
        <w:t>=</w:t>
      </w:r>
      <w:r w:rsidRPr="000901EC">
        <w:rPr>
          <w:rFonts w:eastAsia="SimSun"/>
          <w:lang w:val="pt-BR"/>
        </w:rPr>
        <w:tab/>
        <w:t xml:space="preserve">Min(DASUO </w:t>
      </w:r>
      <w:r w:rsidRPr="000901EC">
        <w:rPr>
          <w:rFonts w:eastAsia="SimSun"/>
          <w:i/>
          <w:vertAlign w:val="subscript"/>
          <w:lang w:val="pt-BR"/>
        </w:rPr>
        <w:t>q, p, r</w:t>
      </w:r>
      <w:r w:rsidRPr="000901EC">
        <w:rPr>
          <w:rFonts w:eastAsia="SimSun"/>
          <w:lang w:val="pt-BR"/>
        </w:rPr>
        <w:t>, DASUCAP</w:t>
      </w:r>
      <w:r w:rsidRPr="000901EC">
        <w:rPr>
          <w:rFonts w:eastAsia="SimSun"/>
          <w:i/>
          <w:vertAlign w:val="subscript"/>
          <w:lang w:val="pt-BR"/>
        </w:rPr>
        <w:t xml:space="preserve"> q, p, r</w:t>
      </w:r>
      <w:r w:rsidRPr="000901EC">
        <w:rPr>
          <w:rFonts w:eastAsia="SimSun"/>
          <w:lang w:val="pt-BR"/>
        </w:rPr>
        <w:t>)</w:t>
      </w:r>
    </w:p>
    <w:p w14:paraId="0F1F6BF1" w14:textId="77777777" w:rsidR="000901EC" w:rsidRPr="000901EC" w:rsidRDefault="000901EC" w:rsidP="000901EC">
      <w:pPr>
        <w:tabs>
          <w:tab w:val="left" w:pos="2340"/>
          <w:tab w:val="left" w:pos="3420"/>
        </w:tabs>
        <w:spacing w:after="240"/>
        <w:ind w:left="4147" w:hanging="3427"/>
        <w:rPr>
          <w:rFonts w:eastAsia="SimSun"/>
          <w:lang w:val="pt-BR"/>
        </w:rPr>
      </w:pPr>
      <w:r w:rsidRPr="000901EC">
        <w:rPr>
          <w:rFonts w:eastAsia="SimSun"/>
          <w:lang w:val="pt-BR"/>
        </w:rPr>
        <w:t>If ERCOT has approved verifiable Startup Costs</w:t>
      </w:r>
    </w:p>
    <w:p w14:paraId="437CC84E" w14:textId="77777777" w:rsidR="000901EC" w:rsidRPr="000901EC" w:rsidRDefault="000901EC" w:rsidP="000901EC">
      <w:pPr>
        <w:tabs>
          <w:tab w:val="left" w:pos="2340"/>
          <w:tab w:val="left" w:pos="3420"/>
          <w:tab w:val="left" w:pos="4140"/>
        </w:tabs>
        <w:spacing w:after="240"/>
        <w:ind w:left="4500" w:hanging="3420"/>
        <w:rPr>
          <w:rFonts w:eastAsia="SimSun"/>
          <w:bCs/>
        </w:rPr>
      </w:pPr>
      <w:r w:rsidRPr="000901EC">
        <w:rPr>
          <w:rFonts w:eastAsia="SimSun"/>
          <w:lang w:val="pt-BR"/>
        </w:rPr>
        <w:t>Then:</w:t>
      </w:r>
      <w:r w:rsidRPr="000901EC">
        <w:rPr>
          <w:rFonts w:eastAsia="SimSun"/>
          <w:lang w:val="pt-BR"/>
        </w:rPr>
        <w:tab/>
      </w:r>
      <w:r w:rsidRPr="000901EC">
        <w:rPr>
          <w:rFonts w:eastAsia="SimSun"/>
          <w:bCs/>
          <w:iCs/>
        </w:rPr>
        <w:t xml:space="preserve">DASUCAP </w:t>
      </w:r>
      <w:r w:rsidRPr="000901EC">
        <w:rPr>
          <w:rFonts w:eastAsia="SimSun"/>
          <w:bCs/>
          <w:i/>
          <w:vertAlign w:val="subscript"/>
        </w:rPr>
        <w:t>q, p, r</w:t>
      </w:r>
      <w:r w:rsidRPr="000901EC">
        <w:rPr>
          <w:rFonts w:eastAsia="SimSun"/>
          <w:bCs/>
          <w:i/>
          <w:vertAlign w:val="subscript"/>
        </w:rPr>
        <w:tab/>
      </w:r>
      <w:r w:rsidRPr="000901EC">
        <w:rPr>
          <w:rFonts w:eastAsia="SimSun"/>
          <w:bCs/>
          <w:iCs/>
        </w:rPr>
        <w:t>=</w:t>
      </w:r>
      <w:r w:rsidRPr="000901EC">
        <w:rPr>
          <w:rFonts w:eastAsia="SimSun"/>
          <w:bCs/>
          <w:iCs/>
        </w:rPr>
        <w:tab/>
        <w:t>Max</w:t>
      </w:r>
      <w:r w:rsidRPr="000901EC">
        <w:rPr>
          <w:rFonts w:eastAsia="SimSun"/>
          <w:bCs/>
          <w:iCs/>
          <w:vertAlign w:val="subscript"/>
        </w:rPr>
        <w:t>c</w:t>
      </w:r>
      <w:r w:rsidRPr="000901EC">
        <w:rPr>
          <w:rFonts w:eastAsia="SimSun"/>
          <w:bCs/>
          <w:iCs/>
        </w:rPr>
        <w:t>(</w:t>
      </w:r>
      <w:r w:rsidRPr="000901EC">
        <w:rPr>
          <w:rFonts w:eastAsia="SimSun"/>
          <w:bCs/>
          <w:lang w:val="pt-BR"/>
        </w:rPr>
        <w:t xml:space="preserve">AGRRATIO </w:t>
      </w:r>
      <w:r w:rsidRPr="000901EC">
        <w:rPr>
          <w:rFonts w:eastAsia="SimSun"/>
          <w:bCs/>
          <w:i/>
          <w:vertAlign w:val="subscript"/>
          <w:lang w:val="pt-BR"/>
        </w:rPr>
        <w:t xml:space="preserve">q, p, r </w:t>
      </w:r>
      <w:r w:rsidRPr="000901EC">
        <w:rPr>
          <w:rFonts w:eastAsia="SimSun"/>
          <w:bCs/>
          <w:lang w:val="pt-BR"/>
        </w:rPr>
        <w:t xml:space="preserve">) * </w:t>
      </w:r>
      <w:r w:rsidRPr="000901EC">
        <w:rPr>
          <w:rFonts w:eastAsia="SimSun"/>
          <w:bCs/>
          <w:iCs/>
        </w:rPr>
        <w:t xml:space="preserve">verifiable Startup Costs </w:t>
      </w:r>
      <w:r w:rsidRPr="000901EC">
        <w:rPr>
          <w:rFonts w:eastAsia="SimSun"/>
          <w:bCs/>
          <w:i/>
          <w:vertAlign w:val="subscript"/>
        </w:rPr>
        <w:t>q, r</w:t>
      </w:r>
    </w:p>
    <w:p w14:paraId="251D2451" w14:textId="77777777" w:rsidR="000901EC" w:rsidRPr="000901EC" w:rsidRDefault="000901EC" w:rsidP="000901EC">
      <w:pPr>
        <w:tabs>
          <w:tab w:val="left" w:pos="2340"/>
          <w:tab w:val="left" w:pos="3420"/>
          <w:tab w:val="left" w:pos="4500"/>
        </w:tabs>
        <w:spacing w:before="240" w:after="240"/>
        <w:ind w:left="4147" w:hanging="3067"/>
        <w:rPr>
          <w:rFonts w:eastAsia="SimSun"/>
          <w:bCs/>
          <w:lang w:val="pt-BR"/>
        </w:rPr>
      </w:pPr>
      <w:r w:rsidRPr="000901EC">
        <w:rPr>
          <w:rFonts w:eastAsia="SimSun"/>
          <w:bCs/>
          <w:lang w:val="pt-BR"/>
        </w:rPr>
        <w:t>Where:</w:t>
      </w:r>
      <w:r w:rsidRPr="000901EC">
        <w:rPr>
          <w:rFonts w:eastAsia="SimSun"/>
          <w:bCs/>
          <w:lang w:val="pt-BR"/>
        </w:rPr>
        <w:tab/>
        <w:t>AGRRATIO</w:t>
      </w:r>
      <w:r w:rsidRPr="000901EC">
        <w:rPr>
          <w:rFonts w:eastAsia="SimSun"/>
          <w:bCs/>
          <w:i/>
          <w:vertAlign w:val="subscript"/>
          <w:lang w:val="pt-BR"/>
        </w:rPr>
        <w:t xml:space="preserve"> q, p, r</w:t>
      </w:r>
      <w:r w:rsidRPr="000901EC">
        <w:rPr>
          <w:rFonts w:eastAsia="SimSun"/>
          <w:bCs/>
          <w:i/>
          <w:vertAlign w:val="subscript"/>
          <w:lang w:val="pt-BR"/>
        </w:rPr>
        <w:tab/>
      </w:r>
      <w:r w:rsidRPr="000901EC">
        <w:rPr>
          <w:rFonts w:eastAsia="SimSun"/>
          <w:bCs/>
          <w:lang w:val="pt-BR"/>
        </w:rPr>
        <w:t>=</w:t>
      </w:r>
      <w:r w:rsidRPr="000901EC">
        <w:rPr>
          <w:rFonts w:eastAsia="SimSun"/>
          <w:bCs/>
          <w:lang w:val="pt-BR"/>
        </w:rPr>
        <w:tab/>
        <w:t>AGRMAXON</w:t>
      </w:r>
      <w:r w:rsidRPr="000901EC">
        <w:rPr>
          <w:rFonts w:eastAsia="SimSun"/>
          <w:bCs/>
          <w:i/>
          <w:vertAlign w:val="subscript"/>
          <w:lang w:val="pt-BR"/>
        </w:rPr>
        <w:t xml:space="preserve"> q, p, r</w:t>
      </w:r>
      <w:r w:rsidRPr="000901EC">
        <w:rPr>
          <w:rFonts w:eastAsia="SimSun"/>
          <w:bCs/>
          <w:lang w:val="pt-BR"/>
        </w:rPr>
        <w:t xml:space="preserve"> / AGRTOT</w:t>
      </w:r>
      <w:r w:rsidRPr="000901EC">
        <w:rPr>
          <w:rFonts w:eastAsia="SimSun"/>
          <w:bCs/>
          <w:i/>
          <w:vertAlign w:val="subscript"/>
          <w:lang w:val="pt-BR"/>
        </w:rPr>
        <w:t xml:space="preserve"> q, p, r</w:t>
      </w:r>
    </w:p>
    <w:p w14:paraId="6A06F1F1" w14:textId="77777777" w:rsidR="000901EC" w:rsidRPr="000901EC" w:rsidRDefault="000901EC" w:rsidP="000901EC">
      <w:pPr>
        <w:tabs>
          <w:tab w:val="left" w:pos="2340"/>
          <w:tab w:val="left" w:pos="3420"/>
          <w:tab w:val="left" w:pos="4500"/>
        </w:tabs>
        <w:spacing w:after="240"/>
        <w:ind w:left="4147" w:hanging="3067"/>
        <w:rPr>
          <w:rFonts w:eastAsia="SimSun"/>
          <w:i/>
          <w:vertAlign w:val="subscript"/>
        </w:rPr>
      </w:pPr>
      <w:r w:rsidRPr="000901EC">
        <w:rPr>
          <w:rFonts w:eastAsia="SimSun"/>
          <w:bCs/>
          <w:lang w:val="pt-BR"/>
        </w:rPr>
        <w:t>Otherwise:</w:t>
      </w:r>
      <w:r w:rsidRPr="000901EC">
        <w:rPr>
          <w:rFonts w:eastAsia="SimSun"/>
          <w:bCs/>
          <w:lang w:val="pt-BR"/>
        </w:rPr>
        <w:tab/>
      </w:r>
      <w:r w:rsidRPr="000901EC">
        <w:rPr>
          <w:rFonts w:eastAsia="SimSun"/>
          <w:bCs/>
          <w:iCs/>
        </w:rPr>
        <w:t xml:space="preserve">DASUCAP </w:t>
      </w:r>
      <w:r w:rsidRPr="000901EC">
        <w:rPr>
          <w:rFonts w:eastAsia="SimSun"/>
          <w:bCs/>
          <w:i/>
          <w:vertAlign w:val="subscript"/>
        </w:rPr>
        <w:t>q, p, r</w:t>
      </w:r>
      <w:r w:rsidRPr="000901EC">
        <w:rPr>
          <w:rFonts w:eastAsia="SimSun"/>
          <w:bCs/>
          <w:iCs/>
        </w:rPr>
        <w:tab/>
        <w:t>=</w:t>
      </w:r>
      <w:r w:rsidRPr="000901EC">
        <w:rPr>
          <w:rFonts w:eastAsia="SimSun"/>
          <w:bCs/>
          <w:iCs/>
        </w:rPr>
        <w:tab/>
        <w:t>Max</w:t>
      </w:r>
      <w:r w:rsidRPr="000901EC">
        <w:rPr>
          <w:rFonts w:eastAsia="SimSun"/>
          <w:bCs/>
          <w:i/>
          <w:vertAlign w:val="subscript"/>
          <w:lang w:val="pt-BR"/>
        </w:rPr>
        <w:t>c</w:t>
      </w:r>
      <w:r w:rsidRPr="000901EC">
        <w:rPr>
          <w:rFonts w:eastAsia="SimSun"/>
          <w:bCs/>
          <w:iCs/>
        </w:rPr>
        <w:t>(AGGRATIO</w:t>
      </w:r>
      <w:r w:rsidRPr="000901EC">
        <w:rPr>
          <w:rFonts w:eastAsia="SimSun"/>
          <w:bCs/>
          <w:i/>
          <w:vertAlign w:val="subscript"/>
          <w:lang w:val="pt-BR"/>
        </w:rPr>
        <w:t xml:space="preserve"> q,p,r</w:t>
      </w:r>
      <w:r w:rsidRPr="000901EC">
        <w:rPr>
          <w:rFonts w:eastAsia="SimSun"/>
          <w:bCs/>
          <w:iCs/>
        </w:rPr>
        <w:t>) * RCGSC</w:t>
      </w:r>
      <w:r w:rsidRPr="000901EC">
        <w:rPr>
          <w:rFonts w:eastAsia="SimSun"/>
          <w:bCs/>
          <w:lang w:val="pt-BR"/>
        </w:rPr>
        <w:tab/>
      </w:r>
    </w:p>
    <w:p w14:paraId="277CA56F" w14:textId="77777777" w:rsidR="000901EC" w:rsidRPr="000901EC" w:rsidRDefault="000901EC" w:rsidP="000901EC">
      <w:pPr>
        <w:tabs>
          <w:tab w:val="left" w:pos="2352"/>
          <w:tab w:val="left" w:pos="3420"/>
          <w:tab w:val="left" w:pos="3822"/>
        </w:tabs>
        <w:spacing w:after="240"/>
        <w:ind w:left="3600" w:hanging="2880"/>
        <w:rPr>
          <w:rFonts w:eastAsia="SimSun"/>
          <w:b/>
        </w:rPr>
      </w:pPr>
      <w:r w:rsidRPr="000901EC">
        <w:rPr>
          <w:rFonts w:eastAsia="SimSun"/>
          <w:b/>
        </w:rPr>
        <w:t>For Combined Cycle Trains,</w:t>
      </w:r>
    </w:p>
    <w:p w14:paraId="73E368F7" w14:textId="77777777" w:rsidR="000901EC" w:rsidRPr="000901EC" w:rsidRDefault="000901EC" w:rsidP="000901EC">
      <w:pPr>
        <w:tabs>
          <w:tab w:val="left" w:pos="2340"/>
          <w:tab w:val="left" w:pos="3420"/>
        </w:tabs>
        <w:spacing w:before="240"/>
        <w:ind w:left="3150" w:hanging="2430"/>
        <w:jc w:val="both"/>
        <w:rPr>
          <w:rFonts w:eastAsia="SimSun"/>
        </w:rPr>
      </w:pPr>
      <w:r w:rsidRPr="000901EC">
        <w:rPr>
          <w:rFonts w:eastAsia="SimSun"/>
        </w:rPr>
        <w:t xml:space="preserve">DAMGCOST </w:t>
      </w:r>
      <w:r w:rsidRPr="000901EC">
        <w:rPr>
          <w:rFonts w:eastAsia="SimSun"/>
          <w:i/>
          <w:vertAlign w:val="subscript"/>
        </w:rPr>
        <w:t>q, p, r</w:t>
      </w:r>
      <w:r w:rsidRPr="000901EC">
        <w:rPr>
          <w:rFonts w:eastAsia="SimSun"/>
        </w:rPr>
        <w:tab/>
        <w:t>=</w:t>
      </w:r>
      <w:r w:rsidRPr="000901EC">
        <w:rPr>
          <w:rFonts w:eastAsia="SimSun"/>
        </w:rPr>
        <w:tab/>
        <w:t xml:space="preserve">Min(DASUO </w:t>
      </w:r>
      <w:r w:rsidRPr="000901EC">
        <w:rPr>
          <w:rFonts w:eastAsia="SimSun"/>
          <w:i/>
          <w:vertAlign w:val="subscript"/>
        </w:rPr>
        <w:t>q, p, r</w:t>
      </w:r>
      <w:r w:rsidRPr="000901EC">
        <w:rPr>
          <w:rFonts w:eastAsia="SimSun"/>
        </w:rPr>
        <w:t xml:space="preserve"> , </w:t>
      </w:r>
      <w:r w:rsidRPr="000901EC">
        <w:rPr>
          <w:rFonts w:eastAsia="SimSun"/>
          <w:lang w:val="pt-BR"/>
        </w:rPr>
        <w:t>DASUCAP</w:t>
      </w:r>
      <w:r w:rsidRPr="000901EC">
        <w:rPr>
          <w:rFonts w:eastAsia="SimSun"/>
          <w:i/>
          <w:vertAlign w:val="subscript"/>
          <w:lang w:val="pt-BR"/>
        </w:rPr>
        <w:t>q, p, r</w:t>
      </w:r>
      <w:r w:rsidRPr="000901EC">
        <w:rPr>
          <w:rFonts w:eastAsia="SimSun"/>
          <w:lang w:val="pt-BR"/>
        </w:rPr>
        <w:t xml:space="preserve">) </w:t>
      </w:r>
      <w:r w:rsidRPr="000901EC">
        <w:rPr>
          <w:rFonts w:eastAsia="SimSun"/>
        </w:rPr>
        <w:t xml:space="preserve">+ </w:t>
      </w:r>
      <w:r w:rsidRPr="000901EC">
        <w:rPr>
          <w:rFonts w:eastAsia="SimSun"/>
          <w:noProof/>
          <w:position w:val="-20"/>
        </w:rPr>
        <w:drawing>
          <wp:inline distT="0" distB="0" distL="0" distR="0" wp14:anchorId="7D9CC4E1" wp14:editId="0239F0E4">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rFonts w:eastAsia="SimSun"/>
          <w:noProof/>
          <w:position w:val="-20"/>
        </w:rPr>
        <w:t xml:space="preserve"> </w:t>
      </w:r>
      <w:r w:rsidRPr="000901EC">
        <w:rPr>
          <w:rFonts w:eastAsia="SimSun"/>
        </w:rPr>
        <w:t xml:space="preserve">(Min(DAMEO </w:t>
      </w:r>
      <w:r w:rsidRPr="000901EC">
        <w:rPr>
          <w:rFonts w:eastAsia="SimSun"/>
          <w:i/>
          <w:vertAlign w:val="subscript"/>
        </w:rPr>
        <w:t xml:space="preserve">q, p, r, h </w:t>
      </w:r>
      <w:r w:rsidRPr="000901EC">
        <w:rPr>
          <w:rFonts w:eastAsia="SimSun"/>
          <w:lang w:val="pt-BR"/>
        </w:rPr>
        <w:t xml:space="preserve">, </w:t>
      </w:r>
      <w:r w:rsidRPr="000901EC">
        <w:rPr>
          <w:rFonts w:eastAsia="SimSun"/>
        </w:rPr>
        <w:t>DAMECAP</w:t>
      </w:r>
      <w:r w:rsidRPr="000901EC">
        <w:rPr>
          <w:rFonts w:eastAsia="SimSun"/>
          <w:i/>
          <w:vertAlign w:val="subscript"/>
          <w:lang w:val="pt-BR"/>
        </w:rPr>
        <w:t xml:space="preserve"> q, p, r,h</w:t>
      </w:r>
      <w:r w:rsidRPr="000901EC">
        <w:rPr>
          <w:rFonts w:eastAsia="SimSun"/>
          <w:lang w:val="pt-BR"/>
        </w:rPr>
        <w:t>)</w:t>
      </w:r>
      <w:r w:rsidRPr="000901EC">
        <w:rPr>
          <w:rFonts w:eastAsia="SimSun"/>
        </w:rPr>
        <w:t xml:space="preserve"> * DALSL</w:t>
      </w:r>
      <w:r w:rsidRPr="000901EC">
        <w:rPr>
          <w:rFonts w:eastAsia="SimSun"/>
          <w:vertAlign w:val="subscript"/>
        </w:rPr>
        <w:t xml:space="preserve"> </w:t>
      </w:r>
      <w:r w:rsidRPr="000901EC">
        <w:rPr>
          <w:rFonts w:eastAsia="SimSun"/>
          <w:i/>
          <w:vertAlign w:val="subscript"/>
        </w:rPr>
        <w:t>q, p, r, h</w:t>
      </w:r>
      <w:r w:rsidRPr="000901EC">
        <w:rPr>
          <w:rFonts w:eastAsia="SimSun"/>
        </w:rPr>
        <w:t xml:space="preserve">) + (Max(0, Min(DASUO </w:t>
      </w:r>
      <w:r w:rsidRPr="000901EC">
        <w:rPr>
          <w:rFonts w:eastAsia="SimSun"/>
          <w:i/>
          <w:vertAlign w:val="subscript"/>
        </w:rPr>
        <w:t>afterCCGR</w:t>
      </w:r>
      <w:r w:rsidRPr="000901EC">
        <w:rPr>
          <w:rFonts w:eastAsia="SimSun"/>
        </w:rPr>
        <w:t xml:space="preserve"> </w:t>
      </w:r>
      <w:r w:rsidRPr="000901EC">
        <w:rPr>
          <w:rFonts w:eastAsia="SimSun"/>
          <w:lang w:val="pt-BR"/>
        </w:rPr>
        <w:t>, DASUCAP</w:t>
      </w:r>
      <w:r w:rsidRPr="000901EC">
        <w:rPr>
          <w:rFonts w:eastAsia="SimSun"/>
          <w:i/>
          <w:vertAlign w:val="subscript"/>
          <w:lang w:val="pt-BR"/>
        </w:rPr>
        <w:t>afterCCGR</w:t>
      </w:r>
      <w:r w:rsidRPr="000901EC">
        <w:rPr>
          <w:rFonts w:eastAsia="SimSun"/>
          <w:lang w:val="pt-BR"/>
        </w:rPr>
        <w:t xml:space="preserve">) </w:t>
      </w:r>
      <w:r w:rsidRPr="000901EC">
        <w:rPr>
          <w:rFonts w:eastAsia="SimSun"/>
        </w:rPr>
        <w:t xml:space="preserve">– Min(DASUO </w:t>
      </w:r>
      <w:r w:rsidRPr="000901EC">
        <w:rPr>
          <w:rFonts w:eastAsia="SimSun"/>
          <w:i/>
          <w:vertAlign w:val="subscript"/>
        </w:rPr>
        <w:t xml:space="preserve">beforeCCGR </w:t>
      </w:r>
      <w:r w:rsidRPr="000901EC">
        <w:rPr>
          <w:rFonts w:eastAsia="SimSun"/>
          <w:lang w:val="pt-BR"/>
        </w:rPr>
        <w:t>, DASUCAP</w:t>
      </w:r>
      <w:r w:rsidRPr="000901EC">
        <w:rPr>
          <w:rFonts w:eastAsia="SimSun"/>
          <w:i/>
          <w:vertAlign w:val="subscript"/>
          <w:lang w:val="pt-BR"/>
        </w:rPr>
        <w:t>beforeCCGR</w:t>
      </w:r>
      <w:r w:rsidRPr="000901EC">
        <w:rPr>
          <w:rFonts w:eastAsia="SimSun"/>
        </w:rPr>
        <w:t xml:space="preserve">)) + </w:t>
      </w:r>
      <w:r w:rsidRPr="000901EC">
        <w:rPr>
          <w:rFonts w:eastAsia="SimSun"/>
          <w:noProof/>
          <w:position w:val="-20"/>
        </w:rPr>
        <w:drawing>
          <wp:inline distT="0" distB="0" distL="0" distR="0" wp14:anchorId="03DB05C4" wp14:editId="0478E6C2">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rFonts w:eastAsia="SimSun"/>
          <w:noProof/>
          <w:position w:val="-20"/>
        </w:rPr>
        <w:t xml:space="preserve"> </w:t>
      </w:r>
      <w:r w:rsidRPr="000901EC">
        <w:rPr>
          <w:rFonts w:eastAsia="SimSun"/>
        </w:rPr>
        <w:t xml:space="preserve">(DAAIEC </w:t>
      </w:r>
      <w:r w:rsidRPr="000901EC">
        <w:rPr>
          <w:rFonts w:eastAsia="SimSun"/>
          <w:i/>
          <w:vertAlign w:val="subscript"/>
        </w:rPr>
        <w:t>q, p, r, h</w:t>
      </w:r>
      <w:r w:rsidRPr="000901EC">
        <w:rPr>
          <w:rFonts w:eastAsia="SimSun"/>
        </w:rPr>
        <w:t xml:space="preserve"> * (DAESR </w:t>
      </w:r>
      <w:r w:rsidRPr="000901EC">
        <w:rPr>
          <w:rFonts w:eastAsia="SimSun"/>
          <w:i/>
          <w:vertAlign w:val="subscript"/>
        </w:rPr>
        <w:t>q, p, r, h</w:t>
      </w:r>
      <w:r w:rsidRPr="000901EC">
        <w:rPr>
          <w:rFonts w:eastAsia="SimSun"/>
        </w:rPr>
        <w:t xml:space="preserve"> – DALSL </w:t>
      </w:r>
      <w:r w:rsidRPr="000901EC">
        <w:rPr>
          <w:rFonts w:eastAsia="SimSun"/>
          <w:i/>
          <w:vertAlign w:val="subscript"/>
        </w:rPr>
        <w:t>q, p, r, h</w:t>
      </w:r>
      <w:r w:rsidRPr="000901EC">
        <w:rPr>
          <w:rFonts w:eastAsia="SimSun"/>
        </w:rPr>
        <w:t>))</w:t>
      </w:r>
    </w:p>
    <w:p w14:paraId="763EBD2B" w14:textId="77777777" w:rsidR="000901EC" w:rsidRPr="000901EC" w:rsidRDefault="000901EC" w:rsidP="000901EC">
      <w:pPr>
        <w:spacing w:after="240"/>
        <w:ind w:left="720" w:hanging="720"/>
        <w:rPr>
          <w:rFonts w:eastAsia="SimSun"/>
          <w:iCs/>
          <w:szCs w:val="20"/>
        </w:rPr>
      </w:pPr>
      <w:r w:rsidRPr="000901EC" w:rsidDel="000608E3">
        <w:rPr>
          <w:rFonts w:eastAsia="SimSun"/>
          <w:iCs/>
          <w:szCs w:val="20"/>
        </w:rPr>
        <w:t xml:space="preserve"> </w:t>
      </w:r>
      <w:r w:rsidRPr="000901EC">
        <w:rPr>
          <w:rFonts w:eastAsia="SimSun"/>
          <w:iCs/>
          <w:szCs w:val="20"/>
        </w:rPr>
        <w:t>(7)</w:t>
      </w:r>
      <w:r w:rsidRPr="000901EC">
        <w:rPr>
          <w:rFonts w:eastAsia="SimSun"/>
          <w:iCs/>
          <w:szCs w:val="20"/>
        </w:rPr>
        <w:tab/>
        <w:t>The Day-Ahead Make-Whole Revenue is calculated for each DAM-Committed Generation Resource as follows:</w:t>
      </w:r>
    </w:p>
    <w:p w14:paraId="5FEC1B1F" w14:textId="77777777" w:rsidR="000901EC" w:rsidRPr="000901EC" w:rsidRDefault="000901EC" w:rsidP="000901EC">
      <w:pPr>
        <w:tabs>
          <w:tab w:val="left" w:pos="2340"/>
          <w:tab w:val="left" w:pos="3420"/>
        </w:tabs>
        <w:spacing w:after="240"/>
        <w:ind w:left="1080" w:hanging="360"/>
        <w:rPr>
          <w:rFonts w:eastAsia="SimSun"/>
          <w:bCs/>
          <w:i/>
          <w:vertAlign w:val="subscript"/>
        </w:rPr>
      </w:pPr>
      <w:r w:rsidRPr="000901EC">
        <w:rPr>
          <w:rFonts w:eastAsia="SimSun"/>
          <w:bCs/>
        </w:rPr>
        <w:t xml:space="preserve">DAEREV </w:t>
      </w:r>
      <w:r w:rsidRPr="000901EC">
        <w:rPr>
          <w:rFonts w:eastAsia="SimSun"/>
          <w:bCs/>
          <w:i/>
          <w:vertAlign w:val="subscript"/>
        </w:rPr>
        <w:t>q, p, r, h</w:t>
      </w:r>
      <w:r w:rsidRPr="000901EC">
        <w:rPr>
          <w:rFonts w:eastAsia="SimSun"/>
          <w:bCs/>
          <w:i/>
          <w:vertAlign w:val="subscript"/>
        </w:rPr>
        <w:tab/>
      </w:r>
      <w:r w:rsidRPr="000901EC">
        <w:rPr>
          <w:rFonts w:eastAsia="SimSun"/>
          <w:bCs/>
        </w:rPr>
        <w:tab/>
        <w:t>=</w:t>
      </w:r>
      <w:r w:rsidRPr="000901EC">
        <w:rPr>
          <w:rFonts w:eastAsia="SimSun"/>
          <w:bCs/>
        </w:rPr>
        <w:tab/>
        <w:t xml:space="preserve">(-1) * DASPP </w:t>
      </w:r>
      <w:r w:rsidRPr="000901EC">
        <w:rPr>
          <w:rFonts w:eastAsia="SimSun"/>
          <w:bCs/>
          <w:i/>
          <w:vertAlign w:val="subscript"/>
        </w:rPr>
        <w:t>p, h</w:t>
      </w:r>
      <w:r w:rsidRPr="000901EC">
        <w:rPr>
          <w:rFonts w:eastAsia="SimSun"/>
          <w:bCs/>
        </w:rPr>
        <w:t xml:space="preserve"> * DAESR </w:t>
      </w:r>
      <w:r w:rsidRPr="000901EC">
        <w:rPr>
          <w:rFonts w:eastAsia="SimSun"/>
          <w:bCs/>
          <w:i/>
          <w:vertAlign w:val="subscript"/>
        </w:rPr>
        <w:t>q, p, r, h</w:t>
      </w:r>
    </w:p>
    <w:p w14:paraId="7FD961E1"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DAASREV</w:t>
      </w:r>
      <w:r w:rsidRPr="000901EC">
        <w:rPr>
          <w:rFonts w:eastAsia="SimSun"/>
          <w:bCs/>
          <w:i/>
          <w:vertAlign w:val="subscript"/>
          <w:lang w:val="x-none" w:eastAsia="x-none"/>
        </w:rPr>
        <w:t xml:space="preserve"> q, r, h</w:t>
      </w:r>
      <w:r w:rsidRPr="000901EC">
        <w:rPr>
          <w:rFonts w:eastAsia="SimSun"/>
          <w:bCs/>
          <w:lang w:val="x-none" w:eastAsia="x-none"/>
        </w:rPr>
        <w:t xml:space="preserve"> </w:t>
      </w:r>
      <w:r w:rsidRPr="000901EC">
        <w:rPr>
          <w:rFonts w:eastAsia="SimSun"/>
          <w:bCs/>
          <w:lang w:val="x-none" w:eastAsia="x-none"/>
        </w:rPr>
        <w:tab/>
      </w:r>
      <w:r w:rsidRPr="000901EC">
        <w:rPr>
          <w:rFonts w:eastAsia="SimSun"/>
          <w:bCs/>
          <w:lang w:val="x-none" w:eastAsia="x-none"/>
        </w:rPr>
        <w:tab/>
        <w:t>=</w:t>
      </w:r>
      <w:r w:rsidRPr="000901EC">
        <w:rPr>
          <w:rFonts w:eastAsia="SimSun"/>
          <w:bCs/>
          <w:lang w:val="x-none" w:eastAsia="x-none"/>
        </w:rPr>
        <w:tab/>
        <w:t xml:space="preserve">((-1) * MCPCRU </w:t>
      </w:r>
      <w:r w:rsidRPr="000901EC">
        <w:rPr>
          <w:rFonts w:eastAsia="SimSun"/>
          <w:bCs/>
          <w:i/>
          <w:vertAlign w:val="subscript"/>
          <w:lang w:val="x-none" w:eastAsia="x-none"/>
        </w:rPr>
        <w:t>DAM, h</w:t>
      </w:r>
      <w:r w:rsidRPr="000901EC">
        <w:rPr>
          <w:rFonts w:eastAsia="SimSun"/>
          <w:bCs/>
          <w:lang w:val="x-none" w:eastAsia="x-none"/>
        </w:rPr>
        <w:t xml:space="preserve"> * PCRUR</w:t>
      </w:r>
      <w:r w:rsidRPr="000901EC">
        <w:rPr>
          <w:rFonts w:eastAsia="SimSun"/>
          <w:bCs/>
          <w:i/>
          <w:lang w:val="x-none" w:eastAsia="x-none"/>
        </w:rPr>
        <w:t xml:space="preserve"> </w:t>
      </w:r>
      <w:r w:rsidRPr="000901EC">
        <w:rPr>
          <w:rFonts w:eastAsia="SimSun"/>
          <w:bCs/>
          <w:i/>
          <w:vertAlign w:val="subscript"/>
          <w:lang w:val="x-none" w:eastAsia="x-none"/>
        </w:rPr>
        <w:t>r, q, DAM, h</w:t>
      </w:r>
      <w:r w:rsidRPr="000901EC">
        <w:rPr>
          <w:rFonts w:eastAsia="SimSun"/>
          <w:bCs/>
          <w:lang w:val="x-none" w:eastAsia="x-none"/>
        </w:rPr>
        <w:t xml:space="preserve">) </w:t>
      </w:r>
    </w:p>
    <w:p w14:paraId="518CEAF9"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ab/>
      </w:r>
      <w:r w:rsidRPr="000901EC">
        <w:rPr>
          <w:rFonts w:eastAsia="SimSun"/>
          <w:bCs/>
          <w:lang w:val="x-none" w:eastAsia="x-none"/>
        </w:rPr>
        <w:tab/>
        <w:t xml:space="preserve">+ ((-1) * MCPCRD </w:t>
      </w:r>
      <w:r w:rsidRPr="000901EC">
        <w:rPr>
          <w:rFonts w:eastAsia="SimSun"/>
          <w:bCs/>
          <w:i/>
          <w:vertAlign w:val="subscript"/>
          <w:lang w:val="x-none" w:eastAsia="x-none"/>
        </w:rPr>
        <w:t xml:space="preserve">DAM, h </w:t>
      </w:r>
      <w:r w:rsidRPr="000901EC">
        <w:rPr>
          <w:rFonts w:eastAsia="SimSun"/>
          <w:bCs/>
          <w:lang w:val="x-none" w:eastAsia="x-none"/>
        </w:rPr>
        <w:t xml:space="preserve"> * PCRDR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261F4493"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ab/>
      </w:r>
      <w:r w:rsidRPr="000901EC">
        <w:rPr>
          <w:rFonts w:eastAsia="SimSun"/>
          <w:bCs/>
          <w:lang w:val="x-none" w:eastAsia="x-none"/>
        </w:rPr>
        <w:tab/>
        <w:t>+ ((-1) * MCPC</w:t>
      </w:r>
      <w:r w:rsidRPr="000901EC">
        <w:rPr>
          <w:rFonts w:eastAsia="SimSun"/>
          <w:bCs/>
          <w:lang w:eastAsia="x-none"/>
        </w:rPr>
        <w:t>EC</w:t>
      </w:r>
      <w:r w:rsidRPr="000901EC">
        <w:rPr>
          <w:rFonts w:eastAsia="SimSun"/>
          <w:bCs/>
          <w:lang w:val="x-none" w:eastAsia="x-none"/>
        </w:rPr>
        <w:t xml:space="preserve">R </w:t>
      </w:r>
      <w:r w:rsidRPr="000901EC">
        <w:rPr>
          <w:rFonts w:eastAsia="SimSun"/>
          <w:bCs/>
          <w:i/>
          <w:vertAlign w:val="subscript"/>
          <w:lang w:val="x-none" w:eastAsia="x-none"/>
        </w:rPr>
        <w:t xml:space="preserve">DAM, h </w:t>
      </w:r>
      <w:r w:rsidRPr="000901EC">
        <w:rPr>
          <w:rFonts w:eastAsia="SimSun"/>
          <w:bCs/>
          <w:lang w:val="x-none" w:eastAsia="x-none"/>
        </w:rPr>
        <w:t xml:space="preserve"> * PC</w:t>
      </w:r>
      <w:r w:rsidRPr="000901EC">
        <w:rPr>
          <w:rFonts w:eastAsia="SimSun"/>
          <w:bCs/>
          <w:lang w:eastAsia="x-none"/>
        </w:rPr>
        <w:t>EC</w:t>
      </w:r>
      <w:r w:rsidRPr="000901EC">
        <w:rPr>
          <w:rFonts w:eastAsia="SimSun"/>
          <w:bCs/>
          <w:lang w:val="x-none" w:eastAsia="x-none"/>
        </w:rPr>
        <w:t>R</w:t>
      </w:r>
      <w:r w:rsidRPr="000901EC">
        <w:rPr>
          <w:rFonts w:eastAsia="SimSun"/>
          <w:bCs/>
          <w:lang w:eastAsia="x-none"/>
        </w:rPr>
        <w:t>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18968762" w14:textId="77777777" w:rsidR="000901EC" w:rsidRPr="000901EC" w:rsidRDefault="000901EC" w:rsidP="000901EC">
      <w:pPr>
        <w:tabs>
          <w:tab w:val="left" w:pos="2340"/>
          <w:tab w:val="left" w:pos="2700"/>
        </w:tabs>
        <w:spacing w:after="240"/>
        <w:ind w:left="3060" w:hanging="2340"/>
        <w:rPr>
          <w:rFonts w:eastAsia="SimSun"/>
          <w:bCs/>
          <w:lang w:eastAsia="x-none"/>
        </w:rPr>
      </w:pPr>
      <w:r w:rsidRPr="000901EC">
        <w:rPr>
          <w:rFonts w:eastAsia="SimSun"/>
          <w:bCs/>
          <w:lang w:val="x-none" w:eastAsia="x-none"/>
        </w:rPr>
        <w:tab/>
      </w:r>
      <w:r w:rsidRPr="000901EC">
        <w:rPr>
          <w:rFonts w:eastAsia="SimSun"/>
          <w:bCs/>
          <w:lang w:val="x-none" w:eastAsia="x-none"/>
        </w:rPr>
        <w:tab/>
        <w:t>+</w:t>
      </w:r>
      <w:r w:rsidRPr="000901EC">
        <w:rPr>
          <w:rFonts w:eastAsia="SimSun"/>
          <w:bCs/>
          <w:lang w:eastAsia="x-none"/>
        </w:rPr>
        <w:t xml:space="preserve"> </w:t>
      </w:r>
      <w:r w:rsidRPr="000901EC">
        <w:rPr>
          <w:rFonts w:eastAsia="SimSun"/>
          <w:bCs/>
          <w:lang w:val="x-none" w:eastAsia="x-none"/>
        </w:rPr>
        <w:t xml:space="preserve">((-1) * MCPCNS </w:t>
      </w:r>
      <w:r w:rsidRPr="000901EC">
        <w:rPr>
          <w:rFonts w:eastAsia="SimSun"/>
          <w:bCs/>
          <w:i/>
          <w:vertAlign w:val="subscript"/>
          <w:lang w:val="x-none" w:eastAsia="x-none"/>
        </w:rPr>
        <w:t xml:space="preserve">DAM, h </w:t>
      </w:r>
      <w:r w:rsidRPr="000901EC">
        <w:rPr>
          <w:rFonts w:eastAsia="SimSun"/>
          <w:bCs/>
          <w:lang w:val="x-none" w:eastAsia="x-none"/>
        </w:rPr>
        <w:t xml:space="preserve"> * PCNSR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61D4751E" w14:textId="77777777" w:rsidR="000901EC" w:rsidRPr="000901EC" w:rsidDel="00C040D0" w:rsidRDefault="000901EC" w:rsidP="000901EC">
      <w:pPr>
        <w:tabs>
          <w:tab w:val="left" w:pos="2340"/>
          <w:tab w:val="left" w:pos="2700"/>
        </w:tabs>
        <w:spacing w:after="240"/>
        <w:ind w:left="3060" w:hanging="2340"/>
        <w:rPr>
          <w:del w:id="290" w:author="ERCOT" w:date="2024-01-08T16:03:00Z"/>
          <w:rFonts w:eastAsia="SimSun"/>
          <w:bCs/>
          <w:lang w:val="x-none" w:eastAsia="x-none"/>
        </w:rPr>
      </w:pPr>
      <w:r w:rsidRPr="000901EC">
        <w:rPr>
          <w:rFonts w:eastAsia="SimSun"/>
          <w:bCs/>
          <w:lang w:val="x-none" w:eastAsia="x-none"/>
        </w:rPr>
        <w:tab/>
      </w:r>
      <w:r w:rsidRPr="000901EC">
        <w:rPr>
          <w:rFonts w:eastAsia="SimSun"/>
          <w:bCs/>
          <w:lang w:val="x-none" w:eastAsia="x-none"/>
        </w:rPr>
        <w:tab/>
        <w:t>+ ((-1) * MCPCRR</w:t>
      </w:r>
      <w:r w:rsidRPr="000901EC">
        <w:rPr>
          <w:rFonts w:eastAsia="SimSun"/>
          <w:bCs/>
          <w:i/>
          <w:iCs/>
          <w:sz w:val="20"/>
          <w:szCs w:val="20"/>
          <w:lang w:val="x-none"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 PCRRR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w:t>
      </w:r>
    </w:p>
    <w:p w14:paraId="2E9DFAC8" w14:textId="77777777" w:rsidR="000901EC" w:rsidRPr="000901EC" w:rsidRDefault="000901EC" w:rsidP="000901EC">
      <w:pPr>
        <w:tabs>
          <w:tab w:val="left" w:pos="2340"/>
          <w:tab w:val="left" w:pos="2700"/>
        </w:tabs>
        <w:spacing w:after="240"/>
        <w:ind w:left="3060" w:hanging="2340"/>
        <w:rPr>
          <w:ins w:id="291" w:author="ERCOT" w:date="2024-01-08T16:04:00Z"/>
          <w:rFonts w:eastAsia="SimSun"/>
          <w:bCs/>
          <w:lang w:val="x-none" w:eastAsia="x-none"/>
        </w:rPr>
      </w:pPr>
      <w:r w:rsidRPr="000901EC">
        <w:rPr>
          <w:rFonts w:eastAsia="SimSun"/>
          <w:bCs/>
          <w:lang w:val="x-none" w:eastAsia="x-none"/>
        </w:rPr>
        <w:tab/>
      </w:r>
      <w:r w:rsidRPr="000901EC">
        <w:rPr>
          <w:rFonts w:eastAsia="SimSun"/>
          <w:bCs/>
          <w:lang w:val="x-none" w:eastAsia="x-none"/>
        </w:rPr>
        <w:tab/>
      </w:r>
      <w:ins w:id="292" w:author="ERCOT" w:date="2024-01-08T16:04:00Z">
        <w:r w:rsidRPr="000901EC">
          <w:rPr>
            <w:rFonts w:eastAsia="SimSun"/>
            <w:bCs/>
            <w:lang w:val="x-none" w:eastAsia="x-none"/>
          </w:rPr>
          <w:t>+ ((-1) * MCPCDR</w:t>
        </w:r>
      </w:ins>
      <w:ins w:id="293" w:author="ERCOT" w:date="2024-01-08T16:11:00Z">
        <w:r w:rsidRPr="000901EC">
          <w:rPr>
            <w:rFonts w:eastAsia="SimSun"/>
            <w:bCs/>
            <w:lang w:val="x-none" w:eastAsia="x-none"/>
          </w:rPr>
          <w:t>R</w:t>
        </w:r>
      </w:ins>
      <w:ins w:id="294" w:author="ERCOT" w:date="2024-01-08T16:04:00Z">
        <w:r w:rsidRPr="000901EC">
          <w:rPr>
            <w:rFonts w:eastAsia="SimSun"/>
            <w:bCs/>
            <w:lang w:val="x-none" w:eastAsia="x-none"/>
          </w:rPr>
          <w:t xml:space="preserve"> </w:t>
        </w:r>
      </w:ins>
      <w:ins w:id="295" w:author="ERCOT" w:date="2024-03-19T10:56:00Z">
        <w:r w:rsidRPr="000901EC">
          <w:rPr>
            <w:rFonts w:eastAsia="SimSun"/>
            <w:bCs/>
            <w:i/>
            <w:vertAlign w:val="subscript"/>
            <w:lang w:val="x-none" w:eastAsia="x-none"/>
          </w:rPr>
          <w:t>DAM, h</w:t>
        </w:r>
      </w:ins>
      <w:ins w:id="296" w:author="ERCOT" w:date="2024-01-08T16:04:00Z">
        <w:r w:rsidRPr="000901EC">
          <w:rPr>
            <w:rFonts w:eastAsia="SimSun"/>
            <w:bCs/>
            <w:lang w:val="x-none" w:eastAsia="x-none"/>
          </w:rPr>
          <w:t xml:space="preserve">  * PCDRR</w:t>
        </w:r>
      </w:ins>
      <w:ins w:id="297" w:author="ERCOT" w:date="2024-01-08T16:16:00Z">
        <w:r w:rsidRPr="000901EC">
          <w:rPr>
            <w:rFonts w:eastAsia="SimSun"/>
            <w:bCs/>
            <w:lang w:val="x-none" w:eastAsia="x-none"/>
          </w:rPr>
          <w:t>R</w:t>
        </w:r>
      </w:ins>
      <w:ins w:id="298" w:author="ERCOT" w:date="2024-01-08T16:04:00Z">
        <w:r w:rsidRPr="000901EC">
          <w:rPr>
            <w:rFonts w:eastAsia="SimSun"/>
            <w:bCs/>
            <w:lang w:val="x-none" w:eastAsia="x-none"/>
          </w:rPr>
          <w:t xml:space="preserve"> </w:t>
        </w:r>
      </w:ins>
      <w:ins w:id="299" w:author="ERCOT" w:date="2024-03-19T10:57:00Z">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ins>
      <w:ins w:id="300" w:author="ERCOT" w:date="2024-01-08T16:04:00Z">
        <w:r w:rsidRPr="000901EC">
          <w:rPr>
            <w:rFonts w:eastAsia="SimSun"/>
            <w:bCs/>
            <w:lang w:val="x-none" w:eastAsia="x-none"/>
          </w:rPr>
          <w:t>)</w:t>
        </w:r>
      </w:ins>
    </w:p>
    <w:p w14:paraId="7DAAA04C" w14:textId="77777777" w:rsidR="000901EC" w:rsidRPr="000901EC" w:rsidRDefault="000901EC" w:rsidP="000901EC">
      <w:pPr>
        <w:rPr>
          <w:rFonts w:eastAsia="SimSun"/>
        </w:rPr>
      </w:pPr>
      <w:r w:rsidRPr="000901EC">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0901EC" w:rsidRPr="000901EC" w14:paraId="01916A81" w14:textId="77777777" w:rsidTr="009C0551">
        <w:trPr>
          <w:cantSplit/>
          <w:tblHeader/>
        </w:trPr>
        <w:tc>
          <w:tcPr>
            <w:tcW w:w="1818" w:type="dxa"/>
          </w:tcPr>
          <w:p w14:paraId="15D4750E" w14:textId="77777777" w:rsidR="000901EC" w:rsidRPr="000901EC" w:rsidRDefault="000901EC" w:rsidP="000901EC">
            <w:pPr>
              <w:spacing w:after="240"/>
              <w:rPr>
                <w:rFonts w:eastAsia="SimSun"/>
                <w:b/>
                <w:iCs/>
                <w:sz w:val="20"/>
                <w:szCs w:val="20"/>
              </w:rPr>
            </w:pPr>
            <w:r w:rsidRPr="000901EC">
              <w:rPr>
                <w:rFonts w:eastAsia="SimSun"/>
                <w:b/>
                <w:iCs/>
                <w:sz w:val="20"/>
                <w:szCs w:val="20"/>
              </w:rPr>
              <w:lastRenderedPageBreak/>
              <w:t>Variable</w:t>
            </w:r>
          </w:p>
        </w:tc>
        <w:tc>
          <w:tcPr>
            <w:tcW w:w="900" w:type="dxa"/>
          </w:tcPr>
          <w:p w14:paraId="129B4DDD"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790" w:type="dxa"/>
          </w:tcPr>
          <w:p w14:paraId="6B06DE77"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2929B858" w14:textId="77777777" w:rsidTr="009C0551">
        <w:trPr>
          <w:cantSplit/>
        </w:trPr>
        <w:tc>
          <w:tcPr>
            <w:tcW w:w="1818" w:type="dxa"/>
          </w:tcPr>
          <w:p w14:paraId="42AF804C"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DAMWAMT </w:t>
            </w:r>
            <w:r w:rsidRPr="000901EC">
              <w:rPr>
                <w:rFonts w:eastAsia="SimSun"/>
                <w:i/>
                <w:iCs/>
                <w:sz w:val="20"/>
                <w:szCs w:val="20"/>
                <w:vertAlign w:val="subscript"/>
                <w:lang w:val="pt-BR"/>
              </w:rPr>
              <w:t>q, p, r, h</w:t>
            </w:r>
          </w:p>
        </w:tc>
        <w:tc>
          <w:tcPr>
            <w:tcW w:w="900" w:type="dxa"/>
          </w:tcPr>
          <w:p w14:paraId="61D9CE9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7BD8044B" w14:textId="77777777" w:rsidR="000901EC" w:rsidRPr="000901EC" w:rsidRDefault="000901EC" w:rsidP="000901EC">
            <w:pPr>
              <w:spacing w:after="60"/>
              <w:rPr>
                <w:rFonts w:eastAsia="SimSun"/>
                <w:iCs/>
                <w:sz w:val="20"/>
                <w:szCs w:val="20"/>
              </w:rPr>
            </w:pPr>
            <w:r w:rsidRPr="000901EC">
              <w:rPr>
                <w:rFonts w:eastAsia="SimSun"/>
                <w:i/>
                <w:iCs/>
                <w:sz w:val="20"/>
                <w:szCs w:val="20"/>
              </w:rPr>
              <w:t>Day-Ahead Make-Whole Payment per QSE per Settlement Point per Resource per hour</w:t>
            </w:r>
            <w:r w:rsidRPr="000901EC">
              <w:rPr>
                <w:rFonts w:ascii="Symbol" w:eastAsia="Symbol" w:hAnsi="Symbol" w:cs="Symbol"/>
                <w:iCs/>
                <w:sz w:val="20"/>
                <w:szCs w:val="20"/>
              </w:rPr>
              <w:t>¾</w:t>
            </w:r>
            <w:r w:rsidRPr="000901EC">
              <w:rPr>
                <w:rFonts w:eastAsia="SimSun"/>
                <w:iCs/>
                <w:sz w:val="20"/>
                <w:szCs w:val="20"/>
              </w:rPr>
              <w:t xml:space="preserve">The payment to QSE </w:t>
            </w:r>
            <w:r w:rsidRPr="000901EC">
              <w:rPr>
                <w:rFonts w:eastAsia="SimSun"/>
                <w:i/>
                <w:iCs/>
                <w:sz w:val="20"/>
                <w:szCs w:val="20"/>
              </w:rPr>
              <w:t>q</w:t>
            </w:r>
            <w:r w:rsidRPr="000901EC">
              <w:rPr>
                <w:rFonts w:eastAsia="SimSun"/>
                <w:iCs/>
                <w:sz w:val="20"/>
                <w:szCs w:val="20"/>
              </w:rPr>
              <w:t xml:space="preserve"> to make-whole the Startup Cost and energy cost of Resource </w:t>
            </w:r>
            <w:r w:rsidRPr="000901EC">
              <w:rPr>
                <w:rFonts w:eastAsia="SimSun"/>
                <w:i/>
                <w:iCs/>
                <w:sz w:val="20"/>
                <w:szCs w:val="20"/>
              </w:rPr>
              <w:t>r</w:t>
            </w:r>
            <w:r w:rsidRPr="000901EC">
              <w:rPr>
                <w:rFonts w:eastAsia="SimSun"/>
                <w:iCs/>
                <w:sz w:val="20"/>
                <w:szCs w:val="20"/>
              </w:rPr>
              <w:t xml:space="preserve"> committed in the DAM at Resource Node </w:t>
            </w:r>
            <w:r w:rsidRPr="000901EC">
              <w:rPr>
                <w:rFonts w:eastAsia="SimSun"/>
                <w:i/>
                <w:iCs/>
                <w:sz w:val="20"/>
                <w:szCs w:val="20"/>
              </w:rPr>
              <w:t>p</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When a Combined Cycle Generation Resource is committed in the DAM, payment is made to the Combined Cycle Train for the DAM-committed Combined Cycle Generation Resource.</w:t>
            </w:r>
          </w:p>
        </w:tc>
      </w:tr>
      <w:tr w:rsidR="000901EC" w:rsidRPr="000901EC" w14:paraId="16BD28BD" w14:textId="77777777" w:rsidTr="009C0551">
        <w:trPr>
          <w:cantSplit/>
        </w:trPr>
        <w:tc>
          <w:tcPr>
            <w:tcW w:w="1818" w:type="dxa"/>
          </w:tcPr>
          <w:p w14:paraId="4091CEA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DAMGCOST </w:t>
            </w:r>
            <w:r w:rsidRPr="000901EC">
              <w:rPr>
                <w:rFonts w:eastAsia="SimSun"/>
                <w:i/>
                <w:iCs/>
                <w:sz w:val="20"/>
                <w:szCs w:val="20"/>
                <w:vertAlign w:val="subscript"/>
              </w:rPr>
              <w:t>q, p, r</w:t>
            </w:r>
          </w:p>
        </w:tc>
        <w:tc>
          <w:tcPr>
            <w:tcW w:w="900" w:type="dxa"/>
          </w:tcPr>
          <w:p w14:paraId="34B0B4F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7A1BC763" w14:textId="77777777" w:rsidR="000901EC" w:rsidRPr="000901EC" w:rsidRDefault="000901EC" w:rsidP="000901EC">
            <w:pPr>
              <w:spacing w:after="60"/>
              <w:rPr>
                <w:rFonts w:eastAsia="SimSun"/>
                <w:i/>
                <w:iCs/>
                <w:sz w:val="20"/>
                <w:szCs w:val="20"/>
              </w:rPr>
            </w:pPr>
            <w:r w:rsidRPr="000901EC">
              <w:rPr>
                <w:rFonts w:eastAsia="SimSun"/>
                <w:i/>
                <w:iCs/>
                <w:sz w:val="20"/>
                <w:szCs w:val="20"/>
              </w:rPr>
              <w:t>Day-Ahead Market Guaranteed Amount per QSE per Settlement Point per Resource</w:t>
            </w:r>
            <w:r w:rsidRPr="000901EC">
              <w:rPr>
                <w:rFonts w:ascii="Symbol" w:eastAsia="Symbol" w:hAnsi="Symbol" w:cs="Symbol"/>
                <w:iCs/>
                <w:sz w:val="20"/>
                <w:szCs w:val="20"/>
              </w:rPr>
              <w:t>¾</w:t>
            </w:r>
            <w:r w:rsidRPr="000901EC">
              <w:rPr>
                <w:rFonts w:eastAsia="SimSun"/>
                <w:iCs/>
                <w:sz w:val="20"/>
                <w:szCs w:val="20"/>
              </w:rPr>
              <w:t xml:space="preserve">The sum of the Startup Cost and the operating energy costs of the DAM-committed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DAM-commitment period.  Where for a Combined Cycle Train, the Resource </w:t>
            </w:r>
            <w:r w:rsidRPr="000901EC">
              <w:rPr>
                <w:rFonts w:eastAsia="SimSun"/>
                <w:i/>
                <w:iCs/>
                <w:sz w:val="20"/>
                <w:szCs w:val="20"/>
              </w:rPr>
              <w:t xml:space="preserve">r </w:t>
            </w:r>
            <w:r w:rsidRPr="000901EC">
              <w:rPr>
                <w:rFonts w:eastAsia="SimSun"/>
                <w:iCs/>
                <w:sz w:val="20"/>
                <w:szCs w:val="20"/>
              </w:rPr>
              <w:t xml:space="preserve">is a Combined Cycle Generation Resource within the Combined Cycle Train. </w:t>
            </w:r>
          </w:p>
        </w:tc>
      </w:tr>
      <w:tr w:rsidR="000901EC" w:rsidRPr="000901EC" w14:paraId="296F67D1" w14:textId="77777777" w:rsidTr="009C0551">
        <w:trPr>
          <w:cantSplit/>
        </w:trPr>
        <w:tc>
          <w:tcPr>
            <w:tcW w:w="1818" w:type="dxa"/>
          </w:tcPr>
          <w:p w14:paraId="71D0933A"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DAEREV </w:t>
            </w:r>
            <w:r w:rsidRPr="000901EC">
              <w:rPr>
                <w:rFonts w:eastAsia="SimSun"/>
                <w:i/>
                <w:iCs/>
                <w:sz w:val="20"/>
                <w:szCs w:val="20"/>
                <w:vertAlign w:val="subscript"/>
                <w:lang w:val="pt-BR"/>
              </w:rPr>
              <w:t>q, p, r, h</w:t>
            </w:r>
          </w:p>
        </w:tc>
        <w:tc>
          <w:tcPr>
            <w:tcW w:w="900" w:type="dxa"/>
          </w:tcPr>
          <w:p w14:paraId="69AD1D97"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31551E12" w14:textId="77777777" w:rsidR="000901EC" w:rsidRPr="000901EC" w:rsidRDefault="000901EC" w:rsidP="000901EC">
            <w:pPr>
              <w:spacing w:after="60"/>
              <w:rPr>
                <w:rFonts w:eastAsia="SimSun"/>
                <w:i/>
                <w:iCs/>
                <w:sz w:val="20"/>
                <w:szCs w:val="20"/>
              </w:rPr>
            </w:pPr>
            <w:r w:rsidRPr="000901EC">
              <w:rPr>
                <w:rFonts w:eastAsia="SimSun"/>
                <w:i/>
                <w:iCs/>
                <w:sz w:val="20"/>
                <w:szCs w:val="20"/>
              </w:rPr>
              <w:t>Day-Ahead Energy Revenue per QSE per Settlement Point per Resource by hour</w:t>
            </w:r>
            <w:r w:rsidRPr="000901EC">
              <w:rPr>
                <w:rFonts w:ascii="Symbol" w:eastAsia="Symbol" w:hAnsi="Symbol" w:cs="Symbol"/>
                <w:iCs/>
                <w:sz w:val="20"/>
                <w:szCs w:val="20"/>
              </w:rPr>
              <w:t>¾</w:t>
            </w:r>
            <w:r w:rsidRPr="000901EC">
              <w:rPr>
                <w:rFonts w:eastAsia="SimSun"/>
                <w:iCs/>
                <w:sz w:val="20"/>
                <w:szCs w:val="20"/>
              </w:rPr>
              <w:t xml:space="preserve">The revenue received in the DAM for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based on the DAM Settlement Point Price,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95F17DD" w14:textId="77777777" w:rsidTr="009C0551">
        <w:trPr>
          <w:cantSplit/>
        </w:trPr>
        <w:tc>
          <w:tcPr>
            <w:tcW w:w="1818" w:type="dxa"/>
          </w:tcPr>
          <w:p w14:paraId="31EE7725" w14:textId="77777777" w:rsidR="000901EC" w:rsidRPr="000901EC" w:rsidRDefault="000901EC" w:rsidP="000901EC">
            <w:pPr>
              <w:spacing w:after="60"/>
              <w:rPr>
                <w:rFonts w:eastAsia="SimSun"/>
                <w:iCs/>
                <w:sz w:val="20"/>
                <w:szCs w:val="20"/>
              </w:rPr>
            </w:pPr>
            <w:r w:rsidRPr="000901EC">
              <w:rPr>
                <w:rFonts w:eastAsia="SimSun"/>
                <w:iCs/>
                <w:sz w:val="20"/>
                <w:szCs w:val="20"/>
                <w:lang w:val="pt-BR"/>
              </w:rPr>
              <w:t xml:space="preserve">DAASREV </w:t>
            </w:r>
            <w:r w:rsidRPr="000901EC">
              <w:rPr>
                <w:rFonts w:eastAsia="SimSun"/>
                <w:i/>
                <w:iCs/>
                <w:sz w:val="20"/>
                <w:szCs w:val="20"/>
                <w:vertAlign w:val="subscript"/>
                <w:lang w:val="pt-BR"/>
              </w:rPr>
              <w:t>q, r, h</w:t>
            </w:r>
          </w:p>
        </w:tc>
        <w:tc>
          <w:tcPr>
            <w:tcW w:w="900" w:type="dxa"/>
          </w:tcPr>
          <w:p w14:paraId="245DA574"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37A112E8" w14:textId="77777777" w:rsidR="000901EC" w:rsidRPr="000901EC" w:rsidRDefault="000901EC" w:rsidP="000901EC">
            <w:pPr>
              <w:spacing w:after="60"/>
              <w:rPr>
                <w:rFonts w:eastAsia="SimSun"/>
                <w:i/>
                <w:iCs/>
                <w:sz w:val="20"/>
                <w:szCs w:val="20"/>
              </w:rPr>
            </w:pPr>
            <w:r w:rsidRPr="000901EC">
              <w:rPr>
                <w:rFonts w:eastAsia="SimSun"/>
                <w:i/>
                <w:iCs/>
                <w:sz w:val="20"/>
                <w:szCs w:val="20"/>
              </w:rPr>
              <w:t>Day-Ahead Ancillary Service Revenue per QSE per Resource by hour</w:t>
            </w:r>
            <w:r w:rsidRPr="000901EC">
              <w:rPr>
                <w:rFonts w:ascii="Symbol" w:eastAsia="Symbol" w:hAnsi="Symbol" w:cs="Symbol"/>
                <w:iCs/>
                <w:sz w:val="20"/>
                <w:szCs w:val="20"/>
              </w:rPr>
              <w:t>¾</w:t>
            </w:r>
            <w:r w:rsidRPr="000901EC">
              <w:rPr>
                <w:rFonts w:eastAsia="SimSun"/>
                <w:iCs/>
                <w:sz w:val="20"/>
                <w:szCs w:val="20"/>
              </w:rPr>
              <w:t xml:space="preserve">The revenue received in the DAM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based on the Market Clearing Price for Capacity (MCPC) for each Ancillary Service in the DAM,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1D31F9F0" w14:textId="77777777" w:rsidTr="009C0551">
        <w:trPr>
          <w:cantSplit/>
        </w:trPr>
        <w:tc>
          <w:tcPr>
            <w:tcW w:w="1818" w:type="dxa"/>
          </w:tcPr>
          <w:p w14:paraId="10233B00" w14:textId="77777777" w:rsidR="000901EC" w:rsidRPr="000901EC" w:rsidRDefault="000901EC" w:rsidP="000901EC">
            <w:pPr>
              <w:spacing w:after="60"/>
              <w:rPr>
                <w:rFonts w:eastAsia="SimSun"/>
                <w:iCs/>
                <w:sz w:val="20"/>
                <w:szCs w:val="20"/>
              </w:rPr>
            </w:pPr>
            <w:r w:rsidRPr="000901EC">
              <w:rPr>
                <w:rFonts w:eastAsia="SimSun"/>
                <w:iCs/>
                <w:sz w:val="20"/>
                <w:szCs w:val="20"/>
              </w:rPr>
              <w:t>DASPP</w:t>
            </w:r>
            <w:r w:rsidRPr="000901EC">
              <w:rPr>
                <w:rFonts w:eastAsia="SimSun"/>
                <w:i/>
                <w:iCs/>
                <w:sz w:val="20"/>
                <w:szCs w:val="20"/>
              </w:rPr>
              <w:t xml:space="preserve"> </w:t>
            </w:r>
            <w:r w:rsidRPr="000901EC">
              <w:rPr>
                <w:rFonts w:eastAsia="SimSun"/>
                <w:i/>
                <w:iCs/>
                <w:sz w:val="20"/>
                <w:szCs w:val="20"/>
                <w:vertAlign w:val="subscript"/>
              </w:rPr>
              <w:t>p, h</w:t>
            </w:r>
          </w:p>
        </w:tc>
        <w:tc>
          <w:tcPr>
            <w:tcW w:w="900" w:type="dxa"/>
          </w:tcPr>
          <w:p w14:paraId="329B2DF1"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063E4036"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Settlement Point Price by Settlement Point by hour</w:t>
            </w:r>
            <w:r w:rsidRPr="000901EC">
              <w:rPr>
                <w:rFonts w:ascii="Symbol" w:eastAsia="Symbol" w:hAnsi="Symbol" w:cs="Symbol"/>
                <w:iCs/>
                <w:sz w:val="20"/>
                <w:szCs w:val="20"/>
              </w:rPr>
              <w:t>¾</w:t>
            </w:r>
            <w:r w:rsidRPr="000901EC">
              <w:rPr>
                <w:rFonts w:eastAsia="SimSun"/>
                <w:iCs/>
                <w:sz w:val="20"/>
                <w:szCs w:val="20"/>
              </w:rPr>
              <w:t xml:space="preserve">The DAM Settlement Point Price at Resource Node </w:t>
            </w:r>
            <w:r w:rsidRPr="000901EC">
              <w:rPr>
                <w:rFonts w:eastAsia="SimSun"/>
                <w:i/>
                <w:iCs/>
                <w:sz w:val="20"/>
                <w:szCs w:val="20"/>
              </w:rPr>
              <w:t>p</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w:t>
            </w:r>
          </w:p>
        </w:tc>
      </w:tr>
      <w:tr w:rsidR="000901EC" w:rsidRPr="000901EC" w14:paraId="59C55DCA" w14:textId="77777777" w:rsidTr="009C0551">
        <w:trPr>
          <w:cantSplit/>
        </w:trPr>
        <w:tc>
          <w:tcPr>
            <w:tcW w:w="1818" w:type="dxa"/>
          </w:tcPr>
          <w:p w14:paraId="214E270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DAESR </w:t>
            </w:r>
            <w:r w:rsidRPr="000901EC">
              <w:rPr>
                <w:rFonts w:eastAsia="SimSun"/>
                <w:i/>
                <w:iCs/>
                <w:sz w:val="20"/>
                <w:szCs w:val="20"/>
                <w:vertAlign w:val="subscript"/>
              </w:rPr>
              <w:t>q, p, r, h</w:t>
            </w:r>
          </w:p>
        </w:tc>
        <w:tc>
          <w:tcPr>
            <w:tcW w:w="900" w:type="dxa"/>
          </w:tcPr>
          <w:p w14:paraId="4E3B41C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25674A2" w14:textId="77777777" w:rsidR="000901EC" w:rsidRPr="000901EC" w:rsidRDefault="000901EC" w:rsidP="000901EC">
            <w:pPr>
              <w:spacing w:after="60"/>
              <w:rPr>
                <w:rFonts w:eastAsia="SimSun"/>
                <w:i/>
                <w:iCs/>
                <w:sz w:val="20"/>
                <w:szCs w:val="20"/>
              </w:rPr>
            </w:pPr>
            <w:r w:rsidRPr="000901EC">
              <w:rPr>
                <w:rFonts w:eastAsia="SimSun"/>
                <w:i/>
                <w:iCs/>
                <w:sz w:val="20"/>
                <w:szCs w:val="20"/>
              </w:rPr>
              <w:t>Day-Ahead Energy Sale from Resource per QSE by Settlement Point per Resource by hour</w:t>
            </w:r>
            <w:r w:rsidRPr="000901EC">
              <w:rPr>
                <w:rFonts w:ascii="Symbol" w:eastAsia="Symbol" w:hAnsi="Symbol" w:cs="Symbol"/>
                <w:iCs/>
                <w:sz w:val="20"/>
                <w:szCs w:val="20"/>
              </w:rPr>
              <w:t>¾</w:t>
            </w:r>
            <w:r w:rsidRPr="000901EC">
              <w:rPr>
                <w:rFonts w:eastAsia="SimSun"/>
                <w:iCs/>
                <w:sz w:val="20"/>
                <w:szCs w:val="20"/>
              </w:rPr>
              <w:t xml:space="preserve">The amount of energy cleared through Three-Part Supply Offers in the DAM for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7C1E6EE3" w14:textId="77777777" w:rsidTr="009C0551">
        <w:trPr>
          <w:cantSplit/>
        </w:trPr>
        <w:tc>
          <w:tcPr>
            <w:tcW w:w="1818" w:type="dxa"/>
          </w:tcPr>
          <w:p w14:paraId="03AC00A7" w14:textId="77777777" w:rsidR="000901EC" w:rsidRPr="000901EC" w:rsidRDefault="000901EC" w:rsidP="000901EC">
            <w:pPr>
              <w:spacing w:after="60"/>
              <w:rPr>
                <w:rFonts w:eastAsia="SimSun"/>
                <w:iCs/>
                <w:sz w:val="20"/>
                <w:szCs w:val="20"/>
              </w:rPr>
            </w:pPr>
            <w:r w:rsidRPr="000901EC">
              <w:rPr>
                <w:rFonts w:eastAsia="SimSun"/>
                <w:iCs/>
                <w:sz w:val="20"/>
                <w:lang w:val="pt-BR"/>
              </w:rPr>
              <w:t>DASUPR</w:t>
            </w:r>
            <w:r w:rsidRPr="000901EC">
              <w:rPr>
                <w:rFonts w:eastAsia="SimSun"/>
                <w:iCs/>
                <w:sz w:val="20"/>
                <w:szCs w:val="20"/>
                <w:vertAlign w:val="subscript"/>
              </w:rPr>
              <w:t xml:space="preserve"> </w:t>
            </w:r>
            <w:r w:rsidRPr="000901EC">
              <w:rPr>
                <w:rFonts w:eastAsia="SimSun"/>
                <w:i/>
                <w:iCs/>
                <w:sz w:val="20"/>
                <w:szCs w:val="20"/>
                <w:vertAlign w:val="subscript"/>
              </w:rPr>
              <w:t>q, p, r</w:t>
            </w:r>
          </w:p>
        </w:tc>
        <w:tc>
          <w:tcPr>
            <w:tcW w:w="900" w:type="dxa"/>
          </w:tcPr>
          <w:p w14:paraId="78A1BA37"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6F71CEFB"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Startup Price per QSE per Settlement Point per Resource</w:t>
            </w:r>
            <w:r w:rsidRPr="000901EC">
              <w:rPr>
                <w:rFonts w:eastAsia="SimSun"/>
              </w:rPr>
              <w:t>—</w:t>
            </w:r>
            <w:r w:rsidRPr="000901EC">
              <w:rPr>
                <w:rFonts w:eastAsia="SimSun"/>
                <w:iCs/>
                <w:sz w:val="20"/>
                <w:szCs w:val="20"/>
              </w:rPr>
              <w:t xml:space="preserve">The derived Startup Price for an AGR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for the first hour of the DAM-commitment period.</w:t>
            </w:r>
          </w:p>
        </w:tc>
      </w:tr>
      <w:tr w:rsidR="000901EC" w:rsidRPr="000901EC" w14:paraId="7F5D979F" w14:textId="77777777" w:rsidTr="009C0551">
        <w:trPr>
          <w:cantSplit/>
        </w:trPr>
        <w:tc>
          <w:tcPr>
            <w:tcW w:w="1818" w:type="dxa"/>
          </w:tcPr>
          <w:p w14:paraId="3690F679" w14:textId="77777777" w:rsidR="000901EC" w:rsidRPr="000901EC" w:rsidRDefault="000901EC" w:rsidP="000901EC">
            <w:pPr>
              <w:spacing w:after="60"/>
              <w:rPr>
                <w:rFonts w:eastAsia="SimSun"/>
                <w:iCs/>
                <w:sz w:val="20"/>
                <w:lang w:val="pt-BR"/>
              </w:rPr>
            </w:pPr>
            <w:r w:rsidRPr="000901EC">
              <w:rPr>
                <w:rFonts w:eastAsia="SimSun"/>
                <w:iCs/>
                <w:sz w:val="20"/>
              </w:rPr>
              <w:t>DASUCAP</w:t>
            </w:r>
            <w:r w:rsidRPr="000901EC">
              <w:rPr>
                <w:rFonts w:eastAsia="SimSun"/>
                <w:iCs/>
              </w:rPr>
              <w:t xml:space="preserve"> </w:t>
            </w:r>
            <w:r w:rsidRPr="000901EC">
              <w:rPr>
                <w:rFonts w:eastAsia="SimSun"/>
                <w:i/>
                <w:iCs/>
                <w:sz w:val="20"/>
                <w:szCs w:val="20"/>
                <w:vertAlign w:val="subscript"/>
              </w:rPr>
              <w:t>q, p, r,</w:t>
            </w:r>
          </w:p>
        </w:tc>
        <w:tc>
          <w:tcPr>
            <w:tcW w:w="900" w:type="dxa"/>
          </w:tcPr>
          <w:p w14:paraId="724C4B1B"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73EA5220"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Startup Cap per QSE per Settlement Point per Resource</w:t>
            </w:r>
            <w:r w:rsidRPr="000901EC">
              <w:rPr>
                <w:rFonts w:eastAsia="SimSun"/>
              </w:rPr>
              <w:t>—</w:t>
            </w:r>
            <w:r w:rsidRPr="000901EC">
              <w:rPr>
                <w:rFonts w:eastAsia="SimSun"/>
                <w:iCs/>
                <w:sz w:val="20"/>
                <w:szCs w:val="20"/>
              </w:rPr>
              <w:t xml:space="preserve">The amount used for AGR </w:t>
            </w:r>
            <w:r w:rsidRPr="000901EC">
              <w:rPr>
                <w:rFonts w:eastAsia="SimSun"/>
                <w:i/>
                <w:iCs/>
                <w:sz w:val="20"/>
                <w:szCs w:val="20"/>
              </w:rPr>
              <w:t xml:space="preserve">r </w:t>
            </w:r>
            <w:r w:rsidRPr="000901EC">
              <w:rPr>
                <w:rFonts w:eastAsia="SimSun"/>
                <w:iCs/>
                <w:sz w:val="20"/>
                <w:szCs w:val="20"/>
              </w:rPr>
              <w:t>or Resource</w:t>
            </w:r>
            <w:r w:rsidRPr="000901EC">
              <w:rPr>
                <w:rFonts w:eastAsia="SimSun"/>
                <w:i/>
                <w:iCs/>
                <w:sz w:val="20"/>
                <w:szCs w:val="20"/>
              </w:rPr>
              <w:t xml:space="preserve"> r</w:t>
            </w:r>
            <w:r w:rsidRPr="000901EC">
              <w:rPr>
                <w:rFonts w:eastAsia="SimSun"/>
                <w:iCs/>
                <w:sz w:val="20"/>
                <w:szCs w:val="20"/>
              </w:rPr>
              <w:t xml:space="preserve"> as Startup Costs.  The cap is the </w:t>
            </w:r>
            <w:r w:rsidRPr="000901EC">
              <w:rPr>
                <w:rFonts w:eastAsia="SimSun"/>
                <w:sz w:val="20"/>
                <w:szCs w:val="20"/>
              </w:rPr>
              <w:t>Resource Category Startup Offer Generic Cap</w:t>
            </w:r>
            <w:r w:rsidRPr="000901EC">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0901EC" w:rsidRPr="000901EC" w14:paraId="582AD7B9" w14:textId="77777777" w:rsidTr="009C0551">
        <w:trPr>
          <w:cantSplit/>
        </w:trPr>
        <w:tc>
          <w:tcPr>
            <w:tcW w:w="1818" w:type="dxa"/>
          </w:tcPr>
          <w:p w14:paraId="448EB4A9" w14:textId="77777777" w:rsidR="000901EC" w:rsidRPr="000901EC" w:rsidRDefault="000901EC" w:rsidP="000901EC">
            <w:pPr>
              <w:spacing w:after="60"/>
              <w:rPr>
                <w:rFonts w:eastAsia="SimSun"/>
                <w:iCs/>
                <w:sz w:val="20"/>
                <w:szCs w:val="20"/>
              </w:rPr>
            </w:pPr>
            <w:r w:rsidRPr="000901EC">
              <w:rPr>
                <w:rFonts w:eastAsia="SimSun"/>
                <w:sz w:val="20"/>
                <w:szCs w:val="20"/>
              </w:rPr>
              <w:t>DAMECAP</w:t>
            </w:r>
            <w:r w:rsidRPr="000901EC">
              <w:rPr>
                <w:rFonts w:eastAsia="SimSun"/>
                <w:i/>
                <w:sz w:val="20"/>
                <w:szCs w:val="20"/>
                <w:vertAlign w:val="subscript"/>
              </w:rPr>
              <w:t xml:space="preserve"> p,q,r,h</w:t>
            </w:r>
          </w:p>
        </w:tc>
        <w:tc>
          <w:tcPr>
            <w:tcW w:w="900" w:type="dxa"/>
          </w:tcPr>
          <w:p w14:paraId="31B581A6" w14:textId="77777777" w:rsidR="000901EC" w:rsidRPr="000901EC" w:rsidRDefault="000901EC" w:rsidP="000901EC">
            <w:pPr>
              <w:spacing w:after="60"/>
              <w:rPr>
                <w:rFonts w:eastAsia="SimSun"/>
                <w:iCs/>
                <w:sz w:val="20"/>
                <w:szCs w:val="20"/>
              </w:rPr>
            </w:pPr>
            <w:r w:rsidRPr="000901EC">
              <w:rPr>
                <w:rFonts w:eastAsia="SimSun"/>
                <w:sz w:val="20"/>
                <w:szCs w:val="20"/>
              </w:rPr>
              <w:t>$/MWh</w:t>
            </w:r>
          </w:p>
        </w:tc>
        <w:tc>
          <w:tcPr>
            <w:tcW w:w="6790" w:type="dxa"/>
          </w:tcPr>
          <w:p w14:paraId="1B3B975F" w14:textId="77777777" w:rsidR="000901EC" w:rsidRPr="000901EC" w:rsidRDefault="000901EC" w:rsidP="000901EC">
            <w:pPr>
              <w:spacing w:after="60"/>
              <w:rPr>
                <w:rFonts w:eastAsia="SimSun"/>
                <w:i/>
                <w:iCs/>
                <w:sz w:val="20"/>
                <w:szCs w:val="20"/>
              </w:rPr>
            </w:pPr>
            <w:r w:rsidRPr="000901EC">
              <w:rPr>
                <w:rFonts w:eastAsia="SimSun"/>
                <w:i/>
                <w:sz w:val="20"/>
                <w:szCs w:val="20"/>
              </w:rPr>
              <w:t xml:space="preserve">Day-Ahead Minimum-Energy Cap </w:t>
            </w:r>
            <w:r w:rsidRPr="000901EC">
              <w:rPr>
                <w:rFonts w:eastAsia="SimSun"/>
                <w:sz w:val="20"/>
                <w:szCs w:val="20"/>
              </w:rPr>
              <w:t xml:space="preserve">—The amount used for Resource </w:t>
            </w:r>
            <w:r w:rsidRPr="000901EC">
              <w:rPr>
                <w:rFonts w:eastAsia="SimSun"/>
                <w:i/>
                <w:sz w:val="20"/>
                <w:szCs w:val="20"/>
              </w:rPr>
              <w:t xml:space="preserve">r </w:t>
            </w:r>
            <w:r w:rsidRPr="000901EC">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p>
        </w:tc>
      </w:tr>
      <w:tr w:rsidR="000901EC" w:rsidRPr="000901EC" w14:paraId="4FE1B6D9" w14:textId="77777777" w:rsidTr="009C0551">
        <w:trPr>
          <w:cantSplit/>
        </w:trPr>
        <w:tc>
          <w:tcPr>
            <w:tcW w:w="1818" w:type="dxa"/>
          </w:tcPr>
          <w:p w14:paraId="7EA2C798" w14:textId="77777777" w:rsidR="000901EC" w:rsidRPr="000901EC" w:rsidRDefault="000901EC" w:rsidP="000901EC">
            <w:pPr>
              <w:spacing w:after="60"/>
              <w:rPr>
                <w:rFonts w:eastAsia="SimSun"/>
                <w:iCs/>
                <w:sz w:val="20"/>
                <w:szCs w:val="20"/>
              </w:rPr>
            </w:pPr>
            <w:r w:rsidRPr="000901EC">
              <w:rPr>
                <w:rFonts w:eastAsia="SimSun"/>
                <w:iCs/>
                <w:sz w:val="20"/>
                <w:szCs w:val="20"/>
              </w:rPr>
              <w:t>RCGSC</w:t>
            </w:r>
          </w:p>
        </w:tc>
        <w:tc>
          <w:tcPr>
            <w:tcW w:w="900" w:type="dxa"/>
          </w:tcPr>
          <w:p w14:paraId="45D007EE"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58CD1D16" w14:textId="77777777" w:rsidR="000901EC" w:rsidRPr="000901EC" w:rsidRDefault="000901EC" w:rsidP="000901EC">
            <w:pPr>
              <w:spacing w:after="60"/>
              <w:rPr>
                <w:rFonts w:eastAsia="SimSun"/>
                <w:i/>
                <w:iCs/>
                <w:sz w:val="20"/>
                <w:szCs w:val="20"/>
              </w:rPr>
            </w:pPr>
            <w:r w:rsidRPr="000901EC">
              <w:rPr>
                <w:rFonts w:eastAsia="SimSun"/>
                <w:i/>
                <w:iCs/>
                <w:sz w:val="20"/>
                <w:szCs w:val="20"/>
              </w:rPr>
              <w:t>Resource Category Generic Startup Cost</w:t>
            </w:r>
            <w:r w:rsidRPr="000901EC">
              <w:rPr>
                <w:rFonts w:eastAsia="SimSun"/>
                <w:iCs/>
                <w:sz w:val="20"/>
                <w:szCs w:val="20"/>
              </w:rPr>
              <w:t>—The Resource Category Generic Startup Cost cap for the category of the Resource, according to Section 4.4.9.2.3, Startup Offer and Minimum-Energy Offer Generic Caps, for the Operating Day.</w:t>
            </w:r>
          </w:p>
        </w:tc>
      </w:tr>
      <w:tr w:rsidR="000901EC" w:rsidRPr="000901EC" w14:paraId="2745C214" w14:textId="77777777" w:rsidTr="009C0551">
        <w:trPr>
          <w:cantSplit/>
        </w:trPr>
        <w:tc>
          <w:tcPr>
            <w:tcW w:w="1818" w:type="dxa"/>
          </w:tcPr>
          <w:p w14:paraId="21308537"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PCRUR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5D73556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2CA09375"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Reg-Up from Resource per Resource per QSE per hour in DAM</w:t>
            </w:r>
            <w:r w:rsidRPr="000901EC">
              <w:rPr>
                <w:rFonts w:eastAsia="SimSun"/>
                <w:iCs/>
                <w:sz w:val="20"/>
                <w:szCs w:val="20"/>
              </w:rPr>
              <w:t xml:space="preserve">—The Regulation Up (Reg-Up)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585E7CBF" w14:textId="77777777" w:rsidTr="009C0551">
        <w:trPr>
          <w:cantSplit/>
        </w:trPr>
        <w:tc>
          <w:tcPr>
            <w:tcW w:w="1818" w:type="dxa"/>
          </w:tcPr>
          <w:p w14:paraId="3A33333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MCPCRU </w:t>
            </w:r>
            <w:r w:rsidRPr="000901EC">
              <w:rPr>
                <w:rFonts w:eastAsia="SimSun"/>
                <w:i/>
                <w:iCs/>
                <w:sz w:val="20"/>
                <w:szCs w:val="20"/>
                <w:vertAlign w:val="subscript"/>
              </w:rPr>
              <w:t>DAM, h</w:t>
            </w:r>
          </w:p>
        </w:tc>
        <w:tc>
          <w:tcPr>
            <w:tcW w:w="900" w:type="dxa"/>
          </w:tcPr>
          <w:p w14:paraId="593F7B92"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737486A6"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Reg-Up per hour in DAM</w:t>
            </w:r>
            <w:r w:rsidRPr="000901EC">
              <w:rPr>
                <w:rFonts w:eastAsia="SimSun"/>
                <w:iCs/>
                <w:sz w:val="20"/>
                <w:szCs w:val="20"/>
              </w:rPr>
              <w:t xml:space="preserve">—The DAM MCPC for Reg-Up for the hour </w:t>
            </w:r>
            <w:r w:rsidRPr="000901EC">
              <w:rPr>
                <w:rFonts w:eastAsia="SimSun"/>
                <w:i/>
                <w:iCs/>
                <w:sz w:val="20"/>
                <w:szCs w:val="20"/>
              </w:rPr>
              <w:t>h</w:t>
            </w:r>
            <w:r w:rsidRPr="000901EC">
              <w:rPr>
                <w:rFonts w:eastAsia="SimSun"/>
                <w:iCs/>
                <w:sz w:val="20"/>
                <w:szCs w:val="20"/>
              </w:rPr>
              <w:t>.</w:t>
            </w:r>
          </w:p>
        </w:tc>
      </w:tr>
      <w:tr w:rsidR="000901EC" w:rsidRPr="000901EC" w14:paraId="75CE32C8" w14:textId="77777777" w:rsidTr="009C0551">
        <w:trPr>
          <w:cantSplit/>
        </w:trPr>
        <w:tc>
          <w:tcPr>
            <w:tcW w:w="1818" w:type="dxa"/>
          </w:tcPr>
          <w:p w14:paraId="3BE4A1B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PCRDR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4D1C229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4B6827DD"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Reg-Down from Resource per Resource per QSE per hour in DAM</w:t>
            </w:r>
            <w:r w:rsidRPr="000901EC">
              <w:rPr>
                <w:rFonts w:eastAsia="SimSun"/>
                <w:iCs/>
                <w:sz w:val="20"/>
                <w:szCs w:val="20"/>
              </w:rPr>
              <w:t xml:space="preserve">—The Regulation Down (Reg-Down)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095730D7" w14:textId="77777777" w:rsidTr="009C0551">
        <w:trPr>
          <w:cantSplit/>
        </w:trPr>
        <w:tc>
          <w:tcPr>
            <w:tcW w:w="1818" w:type="dxa"/>
          </w:tcPr>
          <w:p w14:paraId="027F194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MCPCRD </w:t>
            </w:r>
            <w:r w:rsidRPr="000901EC">
              <w:rPr>
                <w:rFonts w:eastAsia="SimSun"/>
                <w:i/>
                <w:iCs/>
                <w:sz w:val="20"/>
                <w:szCs w:val="20"/>
                <w:vertAlign w:val="subscript"/>
              </w:rPr>
              <w:t>DAM, h</w:t>
            </w:r>
          </w:p>
        </w:tc>
        <w:tc>
          <w:tcPr>
            <w:tcW w:w="900" w:type="dxa"/>
          </w:tcPr>
          <w:p w14:paraId="60F93438"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5355457A"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Reg-Down per hour in DAM</w:t>
            </w:r>
            <w:r w:rsidRPr="000901EC">
              <w:rPr>
                <w:rFonts w:eastAsia="SimSun"/>
                <w:iCs/>
                <w:sz w:val="20"/>
                <w:szCs w:val="20"/>
              </w:rPr>
              <w:t xml:space="preserve">—The DAM MCPC for Reg-Down for the hour </w:t>
            </w:r>
            <w:r w:rsidRPr="000901EC">
              <w:rPr>
                <w:rFonts w:eastAsia="SimSun"/>
                <w:i/>
                <w:iCs/>
                <w:sz w:val="20"/>
                <w:szCs w:val="20"/>
              </w:rPr>
              <w:t>h</w:t>
            </w:r>
            <w:r w:rsidRPr="000901EC">
              <w:rPr>
                <w:rFonts w:eastAsia="SimSun"/>
                <w:iCs/>
                <w:sz w:val="20"/>
                <w:szCs w:val="20"/>
              </w:rPr>
              <w:t>.</w:t>
            </w:r>
          </w:p>
        </w:tc>
      </w:tr>
      <w:tr w:rsidR="000901EC" w:rsidRPr="000901EC" w14:paraId="5A463D79" w14:textId="77777777" w:rsidTr="009C0551">
        <w:trPr>
          <w:cantSplit/>
        </w:trPr>
        <w:tc>
          <w:tcPr>
            <w:tcW w:w="1818" w:type="dxa"/>
          </w:tcPr>
          <w:p w14:paraId="70F9619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2A212A7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5668D44"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Responsive Reserve from Resource per Resource per QSE per hour in DAM</w:t>
            </w:r>
            <w:r w:rsidRPr="000901EC">
              <w:rPr>
                <w:rFonts w:eastAsia="SimSun"/>
                <w:iCs/>
                <w:sz w:val="20"/>
                <w:szCs w:val="20"/>
              </w:rPr>
              <w:t xml:space="preserve">—The Responsive Reserve (RRS)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EDA3B4A" w14:textId="77777777" w:rsidTr="009C0551">
        <w:trPr>
          <w:cantSplit/>
        </w:trPr>
        <w:tc>
          <w:tcPr>
            <w:tcW w:w="1818" w:type="dxa"/>
            <w:tcBorders>
              <w:bottom w:val="single" w:sz="4" w:space="0" w:color="auto"/>
            </w:tcBorders>
          </w:tcPr>
          <w:p w14:paraId="53B127A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MCPCRR </w:t>
            </w:r>
            <w:r w:rsidRPr="000901EC">
              <w:rPr>
                <w:rFonts w:eastAsia="SimSun"/>
                <w:i/>
                <w:iCs/>
                <w:sz w:val="20"/>
                <w:szCs w:val="20"/>
                <w:vertAlign w:val="subscript"/>
              </w:rPr>
              <w:t>DAM, h</w:t>
            </w:r>
          </w:p>
        </w:tc>
        <w:tc>
          <w:tcPr>
            <w:tcW w:w="900" w:type="dxa"/>
            <w:tcBorders>
              <w:bottom w:val="single" w:sz="4" w:space="0" w:color="auto"/>
            </w:tcBorders>
          </w:tcPr>
          <w:p w14:paraId="4E4AB2DE"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Borders>
              <w:bottom w:val="single" w:sz="4" w:space="0" w:color="auto"/>
            </w:tcBorders>
          </w:tcPr>
          <w:p w14:paraId="22BCC4E5"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Responsive Reserve per hour in DAM</w:t>
            </w:r>
            <w:r w:rsidRPr="000901EC">
              <w:rPr>
                <w:rFonts w:eastAsia="SimSun"/>
                <w:iCs/>
                <w:sz w:val="20"/>
                <w:szCs w:val="20"/>
              </w:rPr>
              <w:t xml:space="preserve">—The DAM MCPC for RRS for the hour </w:t>
            </w:r>
            <w:r w:rsidRPr="000901EC">
              <w:rPr>
                <w:rFonts w:eastAsia="SimSun"/>
                <w:i/>
                <w:iCs/>
                <w:sz w:val="20"/>
                <w:szCs w:val="20"/>
              </w:rPr>
              <w:t>h</w:t>
            </w:r>
            <w:r w:rsidRPr="000901EC">
              <w:rPr>
                <w:rFonts w:eastAsia="SimSun"/>
                <w:iCs/>
                <w:sz w:val="20"/>
                <w:szCs w:val="20"/>
              </w:rPr>
              <w:t>.</w:t>
            </w:r>
          </w:p>
        </w:tc>
      </w:tr>
      <w:tr w:rsidR="000901EC" w:rsidRPr="000901EC" w14:paraId="1826D14C" w14:textId="77777777" w:rsidTr="009C0551">
        <w:trPr>
          <w:cantSplit/>
        </w:trPr>
        <w:tc>
          <w:tcPr>
            <w:tcW w:w="1818" w:type="dxa"/>
            <w:tcBorders>
              <w:top w:val="single" w:sz="4" w:space="0" w:color="auto"/>
              <w:left w:val="single" w:sz="4" w:space="0" w:color="auto"/>
              <w:bottom w:val="single" w:sz="4" w:space="0" w:color="auto"/>
              <w:right w:val="single" w:sz="4" w:space="0" w:color="auto"/>
            </w:tcBorders>
          </w:tcPr>
          <w:p w14:paraId="5521654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PCECRR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7D36C44E"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3915E60A"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ERCOT Contingency Reserve Service from Resource per Resource per QSE per hour in DAM</w:t>
            </w:r>
            <w:r w:rsidRPr="000901EC">
              <w:rPr>
                <w:rFonts w:eastAsia="SimSun"/>
                <w:iCs/>
                <w:sz w:val="20"/>
                <w:szCs w:val="20"/>
              </w:rPr>
              <w:t xml:space="preserve">—The ERCOT Contingency Reserve Service (ECRS)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58DFF242" w14:textId="77777777" w:rsidTr="009C0551">
        <w:trPr>
          <w:cantSplit/>
        </w:trPr>
        <w:tc>
          <w:tcPr>
            <w:tcW w:w="1818" w:type="dxa"/>
            <w:tcBorders>
              <w:top w:val="single" w:sz="4" w:space="0" w:color="auto"/>
              <w:left w:val="single" w:sz="4" w:space="0" w:color="auto"/>
              <w:bottom w:val="nil"/>
              <w:right w:val="single" w:sz="4" w:space="0" w:color="auto"/>
            </w:tcBorders>
          </w:tcPr>
          <w:p w14:paraId="243804E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MCPCECR </w:t>
            </w:r>
            <w:r w:rsidRPr="000901EC">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1421303F"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58448CF2"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ERCOT Contingency Reserve Service per hour in DAM</w:t>
            </w:r>
            <w:r w:rsidRPr="000901EC">
              <w:rPr>
                <w:rFonts w:eastAsia="SimSun"/>
                <w:iCs/>
                <w:sz w:val="20"/>
                <w:szCs w:val="20"/>
              </w:rPr>
              <w:t xml:space="preserve">—The DAM MCPC for ECRS for the hour </w:t>
            </w:r>
            <w:r w:rsidRPr="000901EC">
              <w:rPr>
                <w:rFonts w:eastAsia="SimSun"/>
                <w:i/>
                <w:iCs/>
                <w:sz w:val="20"/>
                <w:szCs w:val="20"/>
              </w:rPr>
              <w:t>h</w:t>
            </w:r>
            <w:r w:rsidRPr="000901EC">
              <w:rPr>
                <w:rFonts w:eastAsia="SimSun"/>
                <w:iCs/>
                <w:sz w:val="20"/>
                <w:szCs w:val="20"/>
              </w:rPr>
              <w:t>.</w:t>
            </w:r>
          </w:p>
        </w:tc>
      </w:tr>
      <w:tr w:rsidR="000901EC" w:rsidRPr="000901EC" w14:paraId="6677BB5D" w14:textId="77777777" w:rsidTr="009C0551">
        <w:trPr>
          <w:cantSplit/>
        </w:trPr>
        <w:tc>
          <w:tcPr>
            <w:tcW w:w="1818" w:type="dxa"/>
          </w:tcPr>
          <w:p w14:paraId="225DBFB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PCNSR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0190C55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29EF901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Non-Spin from Resource per Resource per QSE per hour in DAM</w:t>
            </w:r>
            <w:r w:rsidRPr="000901EC">
              <w:rPr>
                <w:rFonts w:eastAsia="SimSun"/>
                <w:iCs/>
                <w:sz w:val="20"/>
                <w:szCs w:val="20"/>
              </w:rPr>
              <w:t xml:space="preserve">—The Non-Spinning Reserve (Non-Spin)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007D547" w14:textId="77777777" w:rsidTr="009C0551">
        <w:trPr>
          <w:cantSplit/>
        </w:trPr>
        <w:tc>
          <w:tcPr>
            <w:tcW w:w="1818" w:type="dxa"/>
          </w:tcPr>
          <w:p w14:paraId="1A5BD18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MCPCNS </w:t>
            </w:r>
            <w:r w:rsidRPr="000901EC">
              <w:rPr>
                <w:rFonts w:eastAsia="SimSun"/>
                <w:i/>
                <w:iCs/>
                <w:sz w:val="20"/>
                <w:szCs w:val="20"/>
                <w:vertAlign w:val="subscript"/>
              </w:rPr>
              <w:t>DAM, h</w:t>
            </w:r>
          </w:p>
        </w:tc>
        <w:tc>
          <w:tcPr>
            <w:tcW w:w="900" w:type="dxa"/>
          </w:tcPr>
          <w:p w14:paraId="4F8268C2"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58F9BB35"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Non-Spin per hour in DAM</w:t>
            </w:r>
            <w:r w:rsidRPr="000901EC">
              <w:rPr>
                <w:rFonts w:eastAsia="SimSun"/>
                <w:iCs/>
                <w:sz w:val="20"/>
                <w:szCs w:val="20"/>
              </w:rPr>
              <w:t xml:space="preserve">—The DAM MCPC for Non-Spin for the hour </w:t>
            </w:r>
            <w:r w:rsidRPr="000901EC">
              <w:rPr>
                <w:rFonts w:eastAsia="SimSun"/>
                <w:i/>
                <w:iCs/>
                <w:sz w:val="20"/>
                <w:szCs w:val="20"/>
              </w:rPr>
              <w:t>h</w:t>
            </w:r>
            <w:r w:rsidRPr="000901EC">
              <w:rPr>
                <w:rFonts w:eastAsia="SimSun"/>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901EC" w:rsidRPr="000901EC" w14:paraId="421CDBE9" w14:textId="77777777" w:rsidTr="009C0551">
              <w:trPr>
                <w:trHeight w:val="206"/>
              </w:trPr>
              <w:tc>
                <w:tcPr>
                  <w:tcW w:w="6614" w:type="dxa"/>
                  <w:shd w:val="pct12" w:color="auto" w:fill="auto"/>
                </w:tcPr>
                <w:p w14:paraId="7F8FCD32" w14:textId="77777777" w:rsidR="000901EC" w:rsidRPr="000901EC" w:rsidRDefault="000901EC" w:rsidP="000901EC">
                  <w:pPr>
                    <w:spacing w:after="60"/>
                    <w:rPr>
                      <w:rFonts w:eastAsia="SimSun"/>
                      <w:b/>
                      <w:i/>
                      <w:iCs/>
                      <w:szCs w:val="20"/>
                    </w:rPr>
                  </w:pPr>
                  <w:r w:rsidRPr="000901EC">
                    <w:rPr>
                      <w:rFonts w:eastAsia="SimSun"/>
                      <w:b/>
                      <w:i/>
                      <w:iCs/>
                      <w:szCs w:val="20"/>
                    </w:rPr>
                    <w:t>[NPRR1008:  Replace the description above with the following upon system implementation of the Real-Time Co-Optimization (RTC) project:]</w:t>
                  </w:r>
                </w:p>
                <w:p w14:paraId="4ABFFB6A" w14:textId="77777777" w:rsidR="000901EC" w:rsidRPr="000901EC" w:rsidRDefault="000901EC" w:rsidP="000901EC">
                  <w:pPr>
                    <w:spacing w:after="60"/>
                    <w:rPr>
                      <w:rFonts w:eastAsia="SimSun"/>
                      <w:b/>
                      <w:i/>
                      <w:iCs/>
                      <w:sz w:val="20"/>
                      <w:szCs w:val="20"/>
                    </w:rPr>
                  </w:pPr>
                  <w:r w:rsidRPr="000901EC">
                    <w:rPr>
                      <w:rFonts w:eastAsia="SimSun"/>
                      <w:i/>
                      <w:iCs/>
                      <w:sz w:val="20"/>
                      <w:szCs w:val="20"/>
                    </w:rPr>
                    <w:t>Market Clearing Price for Capacity for Non-Spin per hour</w:t>
                  </w:r>
                  <w:r w:rsidRPr="000901EC">
                    <w:rPr>
                      <w:rFonts w:eastAsia="SimSun"/>
                      <w:iCs/>
                      <w:sz w:val="20"/>
                      <w:szCs w:val="20"/>
                    </w:rPr>
                    <w:t xml:space="preserve">—The DAM MCPC for Non-Spin for the hour </w:t>
                  </w:r>
                  <w:r w:rsidRPr="000901EC">
                    <w:rPr>
                      <w:rFonts w:eastAsia="SimSun"/>
                      <w:i/>
                      <w:iCs/>
                      <w:sz w:val="20"/>
                      <w:szCs w:val="20"/>
                    </w:rPr>
                    <w:t>h</w:t>
                  </w:r>
                  <w:r w:rsidRPr="000901EC">
                    <w:rPr>
                      <w:rFonts w:eastAsia="SimSun"/>
                      <w:iCs/>
                      <w:sz w:val="20"/>
                      <w:szCs w:val="20"/>
                    </w:rPr>
                    <w:t>.</w:t>
                  </w:r>
                </w:p>
              </w:tc>
            </w:tr>
          </w:tbl>
          <w:p w14:paraId="682D61A5" w14:textId="77777777" w:rsidR="000901EC" w:rsidRPr="000901EC" w:rsidRDefault="000901EC" w:rsidP="000901EC">
            <w:pPr>
              <w:spacing w:after="60"/>
              <w:rPr>
                <w:rFonts w:eastAsia="SimSun"/>
                <w:i/>
                <w:iCs/>
                <w:sz w:val="20"/>
                <w:szCs w:val="20"/>
              </w:rPr>
            </w:pPr>
          </w:p>
        </w:tc>
      </w:tr>
      <w:tr w:rsidR="000901EC" w:rsidRPr="000901EC" w14:paraId="4668B41E" w14:textId="77777777" w:rsidTr="009C0551">
        <w:trPr>
          <w:cantSplit/>
          <w:ins w:id="301" w:author="ERCOT" w:date="2024-01-08T16:10:00Z"/>
        </w:trPr>
        <w:tc>
          <w:tcPr>
            <w:tcW w:w="1818" w:type="dxa"/>
          </w:tcPr>
          <w:p w14:paraId="378DD292" w14:textId="77777777" w:rsidR="000901EC" w:rsidRPr="000901EC" w:rsidRDefault="000901EC" w:rsidP="000901EC">
            <w:pPr>
              <w:spacing w:after="60"/>
              <w:rPr>
                <w:ins w:id="302" w:author="ERCOT" w:date="2024-01-08T16:10:00Z"/>
                <w:rFonts w:eastAsia="SimSun"/>
                <w:iCs/>
                <w:sz w:val="20"/>
                <w:szCs w:val="20"/>
              </w:rPr>
            </w:pPr>
            <w:bookmarkStart w:id="303" w:name="_Hlk166766976"/>
            <w:ins w:id="304" w:author="ERCOT" w:date="2024-01-08T16:15:00Z">
              <w:r w:rsidRPr="000901EC">
                <w:rPr>
                  <w:rFonts w:eastAsia="SimSun"/>
                  <w:iCs/>
                  <w:sz w:val="20"/>
                  <w:szCs w:val="20"/>
                </w:rPr>
                <w:t>PC</w:t>
              </w:r>
              <w:r w:rsidRPr="000901EC">
                <w:rPr>
                  <w:rFonts w:eastAsia="SimSun"/>
                  <w:sz w:val="20"/>
                  <w:szCs w:val="20"/>
                </w:rPr>
                <w:t>DRR</w:t>
              </w:r>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ins w:id="305" w:author="ERCOT" w:date="2024-03-20T09:32:00Z">
              <w:r w:rsidRPr="000901EC">
                <w:rPr>
                  <w:rFonts w:eastAsia="SimSun"/>
                  <w:i/>
                  <w:iCs/>
                  <w:sz w:val="20"/>
                  <w:szCs w:val="20"/>
                  <w:vertAlign w:val="subscript"/>
                </w:rPr>
                <w:t>, h</w:t>
              </w:r>
            </w:ins>
          </w:p>
        </w:tc>
        <w:tc>
          <w:tcPr>
            <w:tcW w:w="900" w:type="dxa"/>
          </w:tcPr>
          <w:p w14:paraId="56D3F358" w14:textId="77777777" w:rsidR="000901EC" w:rsidRPr="000901EC" w:rsidRDefault="000901EC" w:rsidP="000901EC">
            <w:pPr>
              <w:spacing w:after="60"/>
              <w:rPr>
                <w:ins w:id="306" w:author="ERCOT" w:date="2024-01-08T16:10:00Z"/>
                <w:rFonts w:eastAsia="SimSun"/>
                <w:iCs/>
                <w:sz w:val="20"/>
                <w:szCs w:val="20"/>
              </w:rPr>
            </w:pPr>
            <w:ins w:id="307" w:author="ERCOT" w:date="2024-01-08T16:10:00Z">
              <w:r w:rsidRPr="000901EC">
                <w:rPr>
                  <w:rFonts w:eastAsia="SimSun"/>
                  <w:iCs/>
                  <w:sz w:val="20"/>
                  <w:szCs w:val="20"/>
                </w:rPr>
                <w:t>MW</w:t>
              </w:r>
            </w:ins>
          </w:p>
        </w:tc>
        <w:tc>
          <w:tcPr>
            <w:tcW w:w="6790" w:type="dxa"/>
          </w:tcPr>
          <w:p w14:paraId="1C2B5BAD" w14:textId="77777777" w:rsidR="000901EC" w:rsidRPr="000901EC" w:rsidRDefault="000901EC" w:rsidP="000901EC">
            <w:pPr>
              <w:spacing w:after="60"/>
              <w:rPr>
                <w:ins w:id="308" w:author="ERCOT" w:date="2024-01-08T16:10:00Z"/>
                <w:rFonts w:eastAsia="SimSun"/>
                <w:i/>
                <w:iCs/>
                <w:sz w:val="20"/>
                <w:szCs w:val="20"/>
              </w:rPr>
            </w:pPr>
            <w:ins w:id="309" w:author="ERCOT" w:date="2024-01-08T16:10:00Z">
              <w:r w:rsidRPr="000901EC">
                <w:rPr>
                  <w:rFonts w:eastAsia="SimSun"/>
                  <w:i/>
                  <w:iCs/>
                  <w:sz w:val="20"/>
                  <w:szCs w:val="20"/>
                </w:rPr>
                <w:t xml:space="preserve">Procured Capacity for </w:t>
              </w:r>
            </w:ins>
            <w:ins w:id="310" w:author="ERCOT" w:date="2024-01-08T16:12:00Z">
              <w:r w:rsidRPr="000901EC">
                <w:rPr>
                  <w:rFonts w:eastAsia="SimSun"/>
                  <w:i/>
                  <w:iCs/>
                  <w:sz w:val="20"/>
                  <w:szCs w:val="20"/>
                </w:rPr>
                <w:t xml:space="preserve">Dispatchable Reliability Reserve </w:t>
              </w:r>
            </w:ins>
            <w:ins w:id="311" w:author="ERCOT" w:date="2024-01-08T16:10:00Z">
              <w:r w:rsidRPr="000901EC">
                <w:rPr>
                  <w:rFonts w:eastAsia="SimSun"/>
                  <w:i/>
                  <w:iCs/>
                  <w:sz w:val="20"/>
                  <w:szCs w:val="20"/>
                </w:rPr>
                <w:t>Service from Resource per Resource per QSE per hour in DAM</w:t>
              </w:r>
              <w:r w:rsidRPr="000901EC">
                <w:rPr>
                  <w:rFonts w:eastAsia="SimSun"/>
                  <w:iCs/>
                  <w:sz w:val="20"/>
                  <w:szCs w:val="20"/>
                </w:rPr>
                <w:t xml:space="preserve">—The </w:t>
              </w:r>
            </w:ins>
            <w:ins w:id="312" w:author="ERCOT" w:date="2024-01-08T16:12:00Z">
              <w:r w:rsidRPr="000901EC">
                <w:rPr>
                  <w:rFonts w:eastAsia="SimSun"/>
                  <w:sz w:val="20"/>
                  <w:szCs w:val="20"/>
                </w:rPr>
                <w:t>Dispatchable Reliability Reserve</w:t>
              </w:r>
              <w:r w:rsidRPr="000901EC">
                <w:rPr>
                  <w:rFonts w:eastAsia="SimSun"/>
                  <w:i/>
                  <w:iCs/>
                  <w:sz w:val="20"/>
                  <w:szCs w:val="20"/>
                </w:rPr>
                <w:t xml:space="preserve"> </w:t>
              </w:r>
            </w:ins>
            <w:ins w:id="313" w:author="ERCOT" w:date="2024-01-08T16:10:00Z">
              <w:r w:rsidRPr="000901EC">
                <w:rPr>
                  <w:rFonts w:eastAsia="SimSun"/>
                  <w:iCs/>
                  <w:sz w:val="20"/>
                  <w:szCs w:val="20"/>
                </w:rPr>
                <w:t>Service (</w:t>
              </w:r>
            </w:ins>
            <w:ins w:id="314" w:author="ERCOT" w:date="2024-01-08T16:13:00Z">
              <w:r w:rsidRPr="000901EC">
                <w:rPr>
                  <w:rFonts w:eastAsia="SimSun"/>
                  <w:iCs/>
                  <w:sz w:val="20"/>
                  <w:szCs w:val="20"/>
                </w:rPr>
                <w:t>DRR</w:t>
              </w:r>
            </w:ins>
            <w:ins w:id="315" w:author="ERCOT" w:date="2024-01-08T16:10:00Z">
              <w:r w:rsidRPr="000901EC">
                <w:rPr>
                  <w:rFonts w:eastAsia="SimSun"/>
                  <w:iCs/>
                  <w:sz w:val="20"/>
                  <w:szCs w:val="20"/>
                </w:rPr>
                <w:t xml:space="preserve">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bookmarkEnd w:id="303"/>
      <w:tr w:rsidR="000901EC" w:rsidRPr="000901EC" w14:paraId="3E6BAE13" w14:textId="77777777" w:rsidTr="009C0551">
        <w:trPr>
          <w:cantSplit/>
          <w:ins w:id="316" w:author="ERCOT" w:date="2024-01-08T16:10:00Z"/>
        </w:trPr>
        <w:tc>
          <w:tcPr>
            <w:tcW w:w="1818" w:type="dxa"/>
          </w:tcPr>
          <w:p w14:paraId="39D2CC8C" w14:textId="77777777" w:rsidR="000901EC" w:rsidRPr="000901EC" w:rsidRDefault="000901EC" w:rsidP="000901EC">
            <w:pPr>
              <w:spacing w:after="60"/>
              <w:rPr>
                <w:ins w:id="317" w:author="ERCOT" w:date="2024-01-08T16:10:00Z"/>
                <w:rFonts w:eastAsia="SimSun"/>
                <w:iCs/>
                <w:sz w:val="20"/>
                <w:szCs w:val="20"/>
              </w:rPr>
            </w:pPr>
            <w:ins w:id="318" w:author="ERCOT" w:date="2024-01-08T16:16:00Z">
              <w:r w:rsidRPr="000901EC">
                <w:rPr>
                  <w:rFonts w:eastAsia="SimSun"/>
                  <w:iCs/>
                  <w:sz w:val="20"/>
                  <w:szCs w:val="20"/>
                </w:rPr>
                <w:t>MCPC</w:t>
              </w:r>
              <w:r w:rsidRPr="000901EC">
                <w:rPr>
                  <w:rFonts w:eastAsia="SimSun"/>
                  <w:sz w:val="20"/>
                  <w:szCs w:val="20"/>
                </w:rPr>
                <w:t>DRR</w:t>
              </w:r>
              <w:r w:rsidRPr="000901EC">
                <w:rPr>
                  <w:rFonts w:eastAsia="SimSun"/>
                  <w:iCs/>
                  <w:sz w:val="20"/>
                  <w:szCs w:val="20"/>
                </w:rPr>
                <w:t xml:space="preserve"> </w:t>
              </w:r>
              <w:r w:rsidRPr="000901EC">
                <w:rPr>
                  <w:rFonts w:eastAsia="SimSun"/>
                  <w:i/>
                  <w:iCs/>
                  <w:sz w:val="20"/>
                  <w:szCs w:val="20"/>
                  <w:vertAlign w:val="subscript"/>
                </w:rPr>
                <w:t>DAM</w:t>
              </w:r>
            </w:ins>
            <w:ins w:id="319" w:author="ERCOT" w:date="2024-03-20T09:32:00Z">
              <w:r w:rsidRPr="000901EC">
                <w:rPr>
                  <w:rFonts w:eastAsia="SimSun"/>
                  <w:i/>
                  <w:iCs/>
                  <w:sz w:val="20"/>
                  <w:szCs w:val="20"/>
                  <w:vertAlign w:val="subscript"/>
                </w:rPr>
                <w:t>, h</w:t>
              </w:r>
            </w:ins>
          </w:p>
        </w:tc>
        <w:tc>
          <w:tcPr>
            <w:tcW w:w="900" w:type="dxa"/>
          </w:tcPr>
          <w:p w14:paraId="66FDF50B" w14:textId="77777777" w:rsidR="000901EC" w:rsidRPr="000901EC" w:rsidRDefault="000901EC" w:rsidP="000901EC">
            <w:pPr>
              <w:spacing w:after="60"/>
              <w:rPr>
                <w:ins w:id="320" w:author="ERCOT" w:date="2024-01-08T16:10:00Z"/>
                <w:rFonts w:eastAsia="SimSun"/>
                <w:iCs/>
                <w:sz w:val="20"/>
                <w:szCs w:val="20"/>
              </w:rPr>
            </w:pPr>
            <w:ins w:id="321" w:author="ERCOT" w:date="2024-01-08T16:10:00Z">
              <w:r w:rsidRPr="000901EC">
                <w:rPr>
                  <w:rFonts w:eastAsia="SimSun"/>
                  <w:iCs/>
                  <w:sz w:val="20"/>
                  <w:szCs w:val="20"/>
                </w:rPr>
                <w:t>$/MW per hour</w:t>
              </w:r>
            </w:ins>
          </w:p>
        </w:tc>
        <w:tc>
          <w:tcPr>
            <w:tcW w:w="6790" w:type="dxa"/>
          </w:tcPr>
          <w:p w14:paraId="37AE8D33" w14:textId="77777777" w:rsidR="000901EC" w:rsidRPr="000901EC" w:rsidRDefault="000901EC" w:rsidP="000901EC">
            <w:pPr>
              <w:spacing w:after="60"/>
              <w:rPr>
                <w:ins w:id="322" w:author="ERCOT" w:date="2024-01-08T16:10:00Z"/>
                <w:rFonts w:eastAsia="SimSun"/>
                <w:i/>
                <w:iCs/>
                <w:sz w:val="20"/>
                <w:szCs w:val="20"/>
              </w:rPr>
            </w:pPr>
            <w:ins w:id="323" w:author="ERCOT" w:date="2024-01-08T16:10:00Z">
              <w:r w:rsidRPr="000901EC">
                <w:rPr>
                  <w:rFonts w:eastAsia="SimSun"/>
                  <w:i/>
                  <w:iCs/>
                  <w:sz w:val="20"/>
                  <w:szCs w:val="20"/>
                </w:rPr>
                <w:t xml:space="preserve">Market Clearing Price for Capacity for </w:t>
              </w:r>
            </w:ins>
            <w:ins w:id="324" w:author="ERCOT" w:date="2024-01-08T16:12:00Z">
              <w:r w:rsidRPr="000901EC">
                <w:rPr>
                  <w:rFonts w:eastAsia="SimSun"/>
                  <w:i/>
                  <w:iCs/>
                  <w:sz w:val="20"/>
                  <w:szCs w:val="20"/>
                </w:rPr>
                <w:t>Dispatchable Reliability Reserve</w:t>
              </w:r>
            </w:ins>
            <w:ins w:id="325" w:author="ERCOT" w:date="2024-01-08T16:10:00Z">
              <w:r w:rsidRPr="000901EC">
                <w:rPr>
                  <w:rFonts w:eastAsia="SimSun"/>
                  <w:i/>
                  <w:iCs/>
                  <w:sz w:val="20"/>
                  <w:szCs w:val="20"/>
                </w:rPr>
                <w:t xml:space="preserve"> Service per hour in DAM</w:t>
              </w:r>
              <w:r w:rsidRPr="000901EC">
                <w:rPr>
                  <w:rFonts w:eastAsia="SimSun"/>
                  <w:iCs/>
                  <w:sz w:val="20"/>
                  <w:szCs w:val="20"/>
                </w:rPr>
                <w:t xml:space="preserve">—The DAM MCPC for </w:t>
              </w:r>
            </w:ins>
            <w:ins w:id="326" w:author="ERCOT" w:date="2024-01-08T16:13:00Z">
              <w:r w:rsidRPr="000901EC">
                <w:rPr>
                  <w:rFonts w:eastAsia="SimSun"/>
                  <w:iCs/>
                  <w:sz w:val="20"/>
                  <w:szCs w:val="20"/>
                </w:rPr>
                <w:t>DRRS</w:t>
              </w:r>
            </w:ins>
            <w:ins w:id="327" w:author="ERCOT" w:date="2024-01-08T16:10:00Z">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w:t>
              </w:r>
            </w:ins>
          </w:p>
        </w:tc>
      </w:tr>
      <w:tr w:rsidR="000901EC" w:rsidRPr="000901EC" w14:paraId="21E382B0" w14:textId="77777777" w:rsidTr="009C0551">
        <w:trPr>
          <w:cantSplit/>
        </w:trPr>
        <w:tc>
          <w:tcPr>
            <w:tcW w:w="1818" w:type="dxa"/>
          </w:tcPr>
          <w:p w14:paraId="4401F2DB"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DASUO </w:t>
            </w:r>
            <w:r w:rsidRPr="000901EC">
              <w:rPr>
                <w:rFonts w:eastAsia="SimSun"/>
                <w:i/>
                <w:iCs/>
                <w:sz w:val="20"/>
                <w:szCs w:val="20"/>
                <w:vertAlign w:val="subscript"/>
              </w:rPr>
              <w:t>q, p, r</w:t>
            </w:r>
          </w:p>
        </w:tc>
        <w:tc>
          <w:tcPr>
            <w:tcW w:w="900" w:type="dxa"/>
          </w:tcPr>
          <w:p w14:paraId="19CEA13D"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270C674B" w14:textId="77777777" w:rsidR="000901EC" w:rsidRPr="000901EC" w:rsidRDefault="000901EC" w:rsidP="000901EC">
            <w:pPr>
              <w:spacing w:after="60"/>
              <w:rPr>
                <w:rFonts w:eastAsia="SimSun"/>
                <w:iCs/>
                <w:sz w:val="20"/>
                <w:szCs w:val="20"/>
              </w:rPr>
            </w:pPr>
            <w:r w:rsidRPr="000901EC">
              <w:rPr>
                <w:rFonts w:eastAsia="SimSun"/>
                <w:i/>
                <w:iCs/>
                <w:sz w:val="20"/>
                <w:szCs w:val="20"/>
              </w:rPr>
              <w:t>Day-Ahead Startup Offer per QSE per Settlement Point per Resource</w:t>
            </w:r>
            <w:r w:rsidRPr="000901EC">
              <w:rPr>
                <w:rFonts w:eastAsia="SimSun"/>
                <w:iCs/>
                <w:sz w:val="20"/>
                <w:szCs w:val="20"/>
              </w:rPr>
              <w:t xml:space="preserve">—The Startup Offer included in the Three-Part Supply Offer submitted in the DAM associated with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first hour of the DAM-commitment period.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672F179C" w14:textId="77777777" w:rsidTr="009C0551">
        <w:trPr>
          <w:cantSplit/>
        </w:trPr>
        <w:tc>
          <w:tcPr>
            <w:tcW w:w="1818" w:type="dxa"/>
          </w:tcPr>
          <w:p w14:paraId="301956A1" w14:textId="77777777" w:rsidR="000901EC" w:rsidRPr="000901EC" w:rsidRDefault="000901EC" w:rsidP="000901EC">
            <w:pPr>
              <w:spacing w:after="60"/>
              <w:rPr>
                <w:rFonts w:eastAsia="SimSun"/>
                <w:iCs/>
                <w:sz w:val="20"/>
                <w:szCs w:val="20"/>
              </w:rPr>
            </w:pPr>
            <w:r w:rsidRPr="000901EC">
              <w:rPr>
                <w:rFonts w:eastAsia="SimSun"/>
                <w:iCs/>
                <w:sz w:val="20"/>
                <w:szCs w:val="20"/>
              </w:rPr>
              <w:t>AGRRATIO</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571D3D4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17C477A8" w14:textId="77777777" w:rsidR="000901EC" w:rsidRPr="000901EC" w:rsidRDefault="000901EC" w:rsidP="000901EC">
            <w:pPr>
              <w:spacing w:after="60"/>
              <w:rPr>
                <w:rFonts w:eastAsia="SimSun"/>
                <w:i/>
                <w:iCs/>
                <w:sz w:val="20"/>
                <w:szCs w:val="20"/>
              </w:rPr>
            </w:pPr>
            <w:r w:rsidRPr="000901EC">
              <w:rPr>
                <w:rFonts w:eastAsia="SimSun"/>
                <w:i/>
                <w:iCs/>
                <w:sz w:val="20"/>
                <w:szCs w:val="20"/>
              </w:rPr>
              <w:t>Aggregate Generation Resource Ratio per QSE per Settlement Point per Aggregate Generation Resource</w:t>
            </w:r>
            <w:r w:rsidRPr="000901EC">
              <w:rPr>
                <w:rFonts w:eastAsia="SimSun"/>
                <w:iCs/>
                <w:sz w:val="20"/>
                <w:szCs w:val="20"/>
              </w:rPr>
              <w:t>—A value which represents the ratio of the maximum number of generators online in an hour, as indicated by telemetry, compared to the total number of generators registered to th</w:t>
            </w:r>
            <w:r w:rsidRPr="000901EC">
              <w:rPr>
                <w:rFonts w:eastAsia="SimSun"/>
                <w:sz w:val="20"/>
                <w:szCs w:val="20"/>
              </w:rPr>
              <w:t>e AGR and used in the approved v</w:t>
            </w:r>
            <w:r w:rsidRPr="000901EC">
              <w:rPr>
                <w:rFonts w:eastAsia="SimSun"/>
                <w:iCs/>
                <w:sz w:val="20"/>
                <w:szCs w:val="20"/>
              </w:rPr>
              <w:t xml:space="preserve">erifiable </w:t>
            </w:r>
            <w:r w:rsidRPr="000901EC">
              <w:rPr>
                <w:rFonts w:eastAsia="SimSun"/>
                <w:sz w:val="20"/>
                <w:szCs w:val="20"/>
              </w:rPr>
              <w:t>c</w:t>
            </w:r>
            <w:r w:rsidRPr="000901EC">
              <w:rPr>
                <w:rFonts w:eastAsia="SimSun"/>
                <w:iCs/>
                <w:sz w:val="20"/>
                <w:szCs w:val="20"/>
              </w:rPr>
              <w:t xml:space="preserve">ost for the </w:t>
            </w:r>
            <w:r w:rsidRPr="000901EC">
              <w:rPr>
                <w:rFonts w:eastAsia="SimSun"/>
                <w:sz w:val="20"/>
                <w:szCs w:val="20"/>
              </w:rPr>
              <w:t>AGR</w:t>
            </w:r>
            <w:r w:rsidRPr="000901EC">
              <w:rPr>
                <w:rFonts w:eastAsia="SimSun"/>
                <w:iCs/>
                <w:sz w:val="20"/>
                <w:szCs w:val="20"/>
              </w:rPr>
              <w:t>.  The value is only applicable if the Resource is an AGR.</w:t>
            </w:r>
          </w:p>
        </w:tc>
      </w:tr>
      <w:tr w:rsidR="000901EC" w:rsidRPr="000901EC" w14:paraId="5A6F52A4" w14:textId="77777777" w:rsidTr="009C0551">
        <w:trPr>
          <w:cantSplit/>
        </w:trPr>
        <w:tc>
          <w:tcPr>
            <w:tcW w:w="1818" w:type="dxa"/>
          </w:tcPr>
          <w:p w14:paraId="14A9A2A0" w14:textId="77777777" w:rsidR="000901EC" w:rsidRPr="000901EC" w:rsidRDefault="000901EC" w:rsidP="000901EC">
            <w:pPr>
              <w:spacing w:after="60"/>
              <w:rPr>
                <w:rFonts w:eastAsia="SimSun"/>
                <w:iCs/>
                <w:sz w:val="20"/>
                <w:szCs w:val="20"/>
              </w:rPr>
            </w:pPr>
            <w:r w:rsidRPr="000901EC">
              <w:rPr>
                <w:rFonts w:eastAsia="SimSun"/>
                <w:iCs/>
                <w:sz w:val="20"/>
                <w:szCs w:val="20"/>
              </w:rPr>
              <w:t>AGRMAXON</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4AD09DA1"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403C0A98" w14:textId="77777777" w:rsidR="000901EC" w:rsidRPr="000901EC" w:rsidRDefault="000901EC" w:rsidP="000901EC">
            <w:pPr>
              <w:spacing w:after="60"/>
              <w:rPr>
                <w:rFonts w:eastAsia="SimSun"/>
                <w:iCs/>
                <w:sz w:val="20"/>
                <w:szCs w:val="20"/>
              </w:rPr>
            </w:pPr>
            <w:r w:rsidRPr="000901EC">
              <w:rPr>
                <w:rFonts w:eastAsia="SimSun"/>
                <w:i/>
                <w:iCs/>
                <w:sz w:val="20"/>
                <w:szCs w:val="20"/>
              </w:rPr>
              <w:t>Aggregate Generation Resource Maximum Online per QSE per Settlement Point per Aggregate Generation Resource</w:t>
            </w:r>
            <w:r w:rsidRPr="000901EC">
              <w:rPr>
                <w:rFonts w:eastAsia="SimSun"/>
                <w:iCs/>
                <w:sz w:val="20"/>
                <w:szCs w:val="20"/>
              </w:rPr>
              <w:t>—</w:t>
            </w:r>
            <w:r w:rsidRPr="000901EC">
              <w:rPr>
                <w:rFonts w:eastAsia="SimSun"/>
                <w:sz w:val="20"/>
                <w:szCs w:val="20"/>
              </w:rPr>
              <w:t>T</w:t>
            </w:r>
            <w:r w:rsidRPr="000901EC">
              <w:rPr>
                <w:rFonts w:eastAsia="SimSun"/>
                <w:iCs/>
                <w:sz w:val="20"/>
                <w:szCs w:val="20"/>
              </w:rPr>
              <w:t>he maximum number of generators online during an hour, as indicated by telemetry. The value is only applicable if the Resource is an AGR.</w:t>
            </w:r>
          </w:p>
        </w:tc>
      </w:tr>
      <w:tr w:rsidR="000901EC" w:rsidRPr="000901EC" w14:paraId="6D36F390" w14:textId="77777777" w:rsidTr="009C0551">
        <w:tc>
          <w:tcPr>
            <w:tcW w:w="1818" w:type="dxa"/>
          </w:tcPr>
          <w:p w14:paraId="7BC24D38" w14:textId="77777777" w:rsidR="000901EC" w:rsidRPr="000901EC" w:rsidRDefault="000901EC" w:rsidP="000901EC">
            <w:pPr>
              <w:spacing w:after="60"/>
              <w:rPr>
                <w:rFonts w:eastAsia="SimSun"/>
                <w:iCs/>
                <w:sz w:val="20"/>
                <w:szCs w:val="20"/>
                <w:lang w:val="pt-BR"/>
              </w:rPr>
            </w:pPr>
            <w:r w:rsidRPr="000901EC">
              <w:rPr>
                <w:rFonts w:eastAsia="SimSun"/>
                <w:iCs/>
                <w:sz w:val="20"/>
                <w:szCs w:val="20"/>
              </w:rPr>
              <w:t>AGRTOT</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68194FE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2E1B6D25" w14:textId="77777777" w:rsidR="000901EC" w:rsidRPr="000901EC" w:rsidRDefault="000901EC" w:rsidP="000901EC">
            <w:pPr>
              <w:spacing w:after="60"/>
              <w:rPr>
                <w:rFonts w:eastAsia="SimSun"/>
                <w:iCs/>
                <w:sz w:val="20"/>
                <w:szCs w:val="20"/>
              </w:rPr>
            </w:pPr>
            <w:r w:rsidRPr="000901EC">
              <w:rPr>
                <w:rFonts w:eastAsia="SimSun"/>
                <w:i/>
                <w:iCs/>
                <w:sz w:val="20"/>
                <w:szCs w:val="20"/>
              </w:rPr>
              <w:t>Aggregate Generation Resource Total per QSE per Settlement Point per Aggregate Generation Resource</w:t>
            </w:r>
            <w:r w:rsidRPr="000901EC">
              <w:rPr>
                <w:rFonts w:eastAsia="SimSun"/>
                <w:iCs/>
                <w:sz w:val="20"/>
                <w:szCs w:val="20"/>
              </w:rPr>
              <w:t>—The total number of generators registered to the AGR and used in the approved verifiable cost for the AGR.  The value is only applicable if the Resource is an AGR.</w:t>
            </w:r>
          </w:p>
        </w:tc>
      </w:tr>
      <w:tr w:rsidR="000901EC" w:rsidRPr="000901EC" w14:paraId="51F9DB79" w14:textId="77777777" w:rsidTr="009C0551">
        <w:trPr>
          <w:cantSplit/>
        </w:trPr>
        <w:tc>
          <w:tcPr>
            <w:tcW w:w="1818" w:type="dxa"/>
          </w:tcPr>
          <w:p w14:paraId="702AD45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DAMEO </w:t>
            </w:r>
            <w:r w:rsidRPr="000901EC">
              <w:rPr>
                <w:rFonts w:eastAsia="SimSun"/>
                <w:i/>
                <w:iCs/>
                <w:sz w:val="20"/>
                <w:szCs w:val="20"/>
                <w:vertAlign w:val="subscript"/>
              </w:rPr>
              <w:t>q, p, r, h</w:t>
            </w:r>
          </w:p>
        </w:tc>
        <w:tc>
          <w:tcPr>
            <w:tcW w:w="900" w:type="dxa"/>
          </w:tcPr>
          <w:p w14:paraId="3620351E"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0CA285F6" w14:textId="77777777" w:rsidR="000901EC" w:rsidRPr="000901EC" w:rsidRDefault="000901EC" w:rsidP="000901EC">
            <w:pPr>
              <w:spacing w:after="60"/>
              <w:rPr>
                <w:rFonts w:eastAsia="SimSun"/>
                <w:i/>
                <w:iCs/>
                <w:sz w:val="20"/>
                <w:szCs w:val="20"/>
              </w:rPr>
            </w:pPr>
            <w:r w:rsidRPr="000901EC">
              <w:rPr>
                <w:rFonts w:eastAsia="SimSun"/>
                <w:i/>
                <w:iCs/>
                <w:sz w:val="20"/>
                <w:szCs w:val="20"/>
              </w:rPr>
              <w:t>Day-Ahead Minimum-Energy Offer per QSE per Settlement Point per Resource per hour</w:t>
            </w:r>
            <w:r w:rsidRPr="000901EC">
              <w:rPr>
                <w:rFonts w:eastAsia="SimSun"/>
                <w:iCs/>
                <w:sz w:val="20"/>
                <w:szCs w:val="20"/>
              </w:rPr>
              <w:t xml:space="preserve">—The Minimum-Energy Offer included in the Three-Part Supply Offer submitted in the DAM associated with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4ACC15AD" w14:textId="77777777" w:rsidTr="009C0551">
        <w:trPr>
          <w:cantSplit/>
        </w:trPr>
        <w:tc>
          <w:tcPr>
            <w:tcW w:w="1818" w:type="dxa"/>
          </w:tcPr>
          <w:p w14:paraId="7965982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DALSL </w:t>
            </w:r>
            <w:r w:rsidRPr="000901EC">
              <w:rPr>
                <w:rFonts w:eastAsia="SimSun"/>
                <w:i/>
                <w:iCs/>
                <w:sz w:val="20"/>
                <w:szCs w:val="20"/>
                <w:vertAlign w:val="subscript"/>
              </w:rPr>
              <w:t>q, p, r, h</w:t>
            </w:r>
          </w:p>
        </w:tc>
        <w:tc>
          <w:tcPr>
            <w:tcW w:w="900" w:type="dxa"/>
          </w:tcPr>
          <w:p w14:paraId="498A2EC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530C395" w14:textId="77777777" w:rsidR="000901EC" w:rsidRPr="000901EC" w:rsidRDefault="000901EC" w:rsidP="000901EC">
            <w:pPr>
              <w:spacing w:after="60"/>
              <w:rPr>
                <w:rFonts w:eastAsia="SimSun"/>
                <w:iCs/>
                <w:sz w:val="20"/>
                <w:szCs w:val="20"/>
              </w:rPr>
            </w:pPr>
            <w:r w:rsidRPr="000901EC">
              <w:rPr>
                <w:rFonts w:eastAsia="SimSun"/>
                <w:i/>
                <w:iCs/>
                <w:sz w:val="20"/>
                <w:szCs w:val="20"/>
              </w:rPr>
              <w:t>Day-Ahead Low Sustained Limit per QSE per Settlement Point per Resource per hour</w:t>
            </w:r>
            <w:r w:rsidRPr="000901EC">
              <w:rPr>
                <w:rFonts w:ascii="Symbol" w:eastAsia="Symbol" w:hAnsi="Symbol" w:cs="Symbol"/>
                <w:iCs/>
                <w:sz w:val="20"/>
                <w:szCs w:val="20"/>
              </w:rPr>
              <w:t>¾</w:t>
            </w:r>
            <w:r w:rsidRPr="000901EC">
              <w:rPr>
                <w:rFonts w:eastAsia="SimSun"/>
                <w:iCs/>
                <w:sz w:val="20"/>
                <w:szCs w:val="20"/>
              </w:rPr>
              <w:t xml:space="preserve">The Low Sustained Limit (LSL) of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 xml:space="preserve">h </w:t>
            </w:r>
            <w:r w:rsidRPr="000901EC">
              <w:rPr>
                <w:rFonts w:eastAsia="SimSun"/>
                <w:iCs/>
                <w:sz w:val="20"/>
                <w:szCs w:val="20"/>
              </w:rPr>
              <w:t xml:space="preserve">as seen in the 1000 Day-Ahead snapshot.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67FFC073" w14:textId="77777777" w:rsidTr="009C0551">
        <w:tc>
          <w:tcPr>
            <w:tcW w:w="1818" w:type="dxa"/>
          </w:tcPr>
          <w:p w14:paraId="126872EE"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DAAIEC </w:t>
            </w:r>
            <w:r w:rsidRPr="000901EC">
              <w:rPr>
                <w:rFonts w:eastAsia="SimSun"/>
                <w:i/>
                <w:iCs/>
                <w:sz w:val="20"/>
                <w:szCs w:val="20"/>
                <w:vertAlign w:val="subscript"/>
                <w:lang w:val="pt-BR"/>
              </w:rPr>
              <w:t>q, p, r h</w:t>
            </w:r>
          </w:p>
        </w:tc>
        <w:tc>
          <w:tcPr>
            <w:tcW w:w="900" w:type="dxa"/>
          </w:tcPr>
          <w:p w14:paraId="4C0DC936"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47ECF1A9" w14:textId="77777777" w:rsidR="000901EC" w:rsidRPr="000901EC" w:rsidRDefault="000901EC" w:rsidP="000901EC">
            <w:pPr>
              <w:spacing w:after="60"/>
              <w:rPr>
                <w:rFonts w:eastAsia="SimSun"/>
                <w:iCs/>
                <w:sz w:val="20"/>
                <w:szCs w:val="20"/>
              </w:rPr>
            </w:pPr>
            <w:r w:rsidRPr="000901EC">
              <w:rPr>
                <w:rFonts w:eastAsia="SimSun"/>
                <w:i/>
                <w:iCs/>
                <w:sz w:val="20"/>
                <w:szCs w:val="20"/>
              </w:rPr>
              <w:t>Day-Ahead Average Incremental Energy Cost per QSE per Settlement Point per Resource per hour</w:t>
            </w:r>
            <w:r w:rsidRPr="000901EC">
              <w:rPr>
                <w:rFonts w:ascii="Symbol" w:eastAsia="Symbol" w:hAnsi="Symbol" w:cs="Symbol"/>
                <w:iCs/>
                <w:sz w:val="20"/>
                <w:szCs w:val="20"/>
              </w:rPr>
              <w:t>¾</w:t>
            </w:r>
            <w:r w:rsidRPr="000901EC">
              <w:rPr>
                <w:rFonts w:eastAsia="SimSun"/>
                <w:iCs/>
                <w:sz w:val="20"/>
                <w:szCs w:val="20"/>
              </w:rPr>
              <w:t xml:space="preserve">The average incremental energy cost, calculated according to the Energy Offer Curve capped by the generic energy price, for the output levels between the DAESR and the LSL of Resource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17AF5150" w14:textId="77777777" w:rsidTr="009C0551">
        <w:trPr>
          <w:cantSplit/>
        </w:trPr>
        <w:tc>
          <w:tcPr>
            <w:tcW w:w="1818" w:type="dxa"/>
          </w:tcPr>
          <w:p w14:paraId="5986F6BC"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00" w:type="dxa"/>
          </w:tcPr>
          <w:p w14:paraId="29B466E9"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8DCBF9B"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3FC0562" w14:textId="77777777" w:rsidTr="009C0551">
        <w:trPr>
          <w:cantSplit/>
        </w:trPr>
        <w:tc>
          <w:tcPr>
            <w:tcW w:w="1818" w:type="dxa"/>
          </w:tcPr>
          <w:p w14:paraId="3BCF1FC9" w14:textId="77777777" w:rsidR="000901EC" w:rsidRPr="000901EC" w:rsidRDefault="000901EC" w:rsidP="000901EC">
            <w:pPr>
              <w:spacing w:after="60"/>
              <w:rPr>
                <w:rFonts w:eastAsia="SimSun"/>
                <w:i/>
                <w:iCs/>
                <w:sz w:val="20"/>
                <w:szCs w:val="20"/>
              </w:rPr>
            </w:pPr>
            <w:r w:rsidRPr="000901EC">
              <w:rPr>
                <w:rFonts w:eastAsia="SimSun"/>
                <w:i/>
                <w:iCs/>
                <w:sz w:val="20"/>
                <w:szCs w:val="20"/>
              </w:rPr>
              <w:t>p</w:t>
            </w:r>
          </w:p>
        </w:tc>
        <w:tc>
          <w:tcPr>
            <w:tcW w:w="900" w:type="dxa"/>
          </w:tcPr>
          <w:p w14:paraId="140344E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5C7808F2" w14:textId="77777777" w:rsidR="000901EC" w:rsidRPr="000901EC" w:rsidRDefault="000901EC" w:rsidP="000901EC">
            <w:pPr>
              <w:spacing w:after="60"/>
              <w:rPr>
                <w:rFonts w:eastAsia="SimSun"/>
                <w:iCs/>
                <w:sz w:val="20"/>
                <w:szCs w:val="20"/>
              </w:rPr>
            </w:pPr>
            <w:r w:rsidRPr="000901EC">
              <w:rPr>
                <w:rFonts w:eastAsia="SimSun"/>
                <w:iCs/>
                <w:sz w:val="20"/>
                <w:szCs w:val="20"/>
              </w:rPr>
              <w:t>A Resource Node Settlement Point.</w:t>
            </w:r>
          </w:p>
        </w:tc>
      </w:tr>
      <w:tr w:rsidR="000901EC" w:rsidRPr="000901EC" w14:paraId="56E1737E" w14:textId="77777777" w:rsidTr="009C0551">
        <w:trPr>
          <w:cantSplit/>
        </w:trPr>
        <w:tc>
          <w:tcPr>
            <w:tcW w:w="1818" w:type="dxa"/>
          </w:tcPr>
          <w:p w14:paraId="76672F6E"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00" w:type="dxa"/>
          </w:tcPr>
          <w:p w14:paraId="6F937CF4"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82D8F5C" w14:textId="77777777" w:rsidR="000901EC" w:rsidRPr="000901EC" w:rsidRDefault="000901EC" w:rsidP="000901EC">
            <w:pPr>
              <w:spacing w:after="60"/>
              <w:rPr>
                <w:rFonts w:eastAsia="SimSun"/>
                <w:iCs/>
                <w:sz w:val="20"/>
                <w:szCs w:val="20"/>
              </w:rPr>
            </w:pPr>
            <w:r w:rsidRPr="000901EC">
              <w:rPr>
                <w:rFonts w:eastAsia="SimSun"/>
                <w:iCs/>
                <w:sz w:val="20"/>
                <w:szCs w:val="20"/>
              </w:rPr>
              <w:t>A DAM-committed Generation Resource.</w:t>
            </w:r>
          </w:p>
        </w:tc>
      </w:tr>
      <w:tr w:rsidR="000901EC" w:rsidRPr="000901EC" w14:paraId="004E9530" w14:textId="77777777" w:rsidTr="009C0551">
        <w:trPr>
          <w:cantSplit/>
        </w:trPr>
        <w:tc>
          <w:tcPr>
            <w:tcW w:w="1818" w:type="dxa"/>
          </w:tcPr>
          <w:p w14:paraId="22189605"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900" w:type="dxa"/>
          </w:tcPr>
          <w:p w14:paraId="2440113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48E124D3" w14:textId="77777777" w:rsidR="000901EC" w:rsidRPr="000901EC" w:rsidRDefault="000901EC" w:rsidP="000901EC">
            <w:pPr>
              <w:spacing w:after="60"/>
              <w:rPr>
                <w:rFonts w:eastAsia="SimSun"/>
                <w:iCs/>
                <w:sz w:val="20"/>
                <w:szCs w:val="20"/>
              </w:rPr>
            </w:pPr>
            <w:r w:rsidRPr="000901EC">
              <w:rPr>
                <w:rFonts w:eastAsia="SimSun"/>
                <w:iCs/>
                <w:sz w:val="20"/>
                <w:szCs w:val="20"/>
              </w:rPr>
              <w:t>An hour in the DAM-commitment period.</w:t>
            </w:r>
          </w:p>
        </w:tc>
      </w:tr>
      <w:tr w:rsidR="000901EC" w:rsidRPr="000901EC" w14:paraId="1CC5318A" w14:textId="77777777" w:rsidTr="009C0551">
        <w:trPr>
          <w:cantSplit/>
        </w:trPr>
        <w:tc>
          <w:tcPr>
            <w:tcW w:w="1818" w:type="dxa"/>
          </w:tcPr>
          <w:p w14:paraId="61BE0071" w14:textId="77777777" w:rsidR="000901EC" w:rsidRPr="000901EC" w:rsidRDefault="000901EC" w:rsidP="000901EC">
            <w:pPr>
              <w:spacing w:after="60"/>
              <w:rPr>
                <w:rFonts w:eastAsia="SimSun"/>
                <w:i/>
                <w:iCs/>
                <w:sz w:val="20"/>
                <w:szCs w:val="20"/>
              </w:rPr>
            </w:pPr>
            <w:r w:rsidRPr="000901EC">
              <w:rPr>
                <w:rFonts w:eastAsia="SimSun"/>
                <w:i/>
                <w:iCs/>
                <w:sz w:val="20"/>
                <w:szCs w:val="20"/>
              </w:rPr>
              <w:t>c</w:t>
            </w:r>
          </w:p>
        </w:tc>
        <w:tc>
          <w:tcPr>
            <w:tcW w:w="900" w:type="dxa"/>
          </w:tcPr>
          <w:p w14:paraId="5123DD1F"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67E6CFF7" w14:textId="77777777" w:rsidR="000901EC" w:rsidRPr="000901EC" w:rsidRDefault="000901EC" w:rsidP="000901EC">
            <w:pPr>
              <w:spacing w:after="60"/>
              <w:rPr>
                <w:rFonts w:eastAsia="SimSun"/>
                <w:iCs/>
                <w:sz w:val="20"/>
                <w:szCs w:val="20"/>
              </w:rPr>
            </w:pPr>
            <w:r w:rsidRPr="000901EC">
              <w:rPr>
                <w:rFonts w:eastAsia="SimSun"/>
                <w:iCs/>
                <w:sz w:val="20"/>
                <w:szCs w:val="20"/>
              </w:rPr>
              <w:t>A contiguous block of DAM-committed hours.</w:t>
            </w:r>
          </w:p>
        </w:tc>
      </w:tr>
      <w:tr w:rsidR="000901EC" w:rsidRPr="000901EC" w14:paraId="5693BE40" w14:textId="77777777" w:rsidTr="009C0551">
        <w:trPr>
          <w:cantSplit/>
        </w:trPr>
        <w:tc>
          <w:tcPr>
            <w:tcW w:w="1818" w:type="dxa"/>
          </w:tcPr>
          <w:p w14:paraId="540A49CE" w14:textId="77777777" w:rsidR="000901EC" w:rsidRPr="000901EC" w:rsidRDefault="000901EC" w:rsidP="000901EC">
            <w:pPr>
              <w:spacing w:after="60"/>
              <w:rPr>
                <w:rFonts w:eastAsia="SimSun"/>
                <w:i/>
                <w:iCs/>
                <w:sz w:val="20"/>
                <w:szCs w:val="20"/>
              </w:rPr>
            </w:pPr>
            <w:r w:rsidRPr="000901EC">
              <w:rPr>
                <w:rFonts w:eastAsia="SimSun"/>
                <w:i/>
                <w:iCs/>
                <w:sz w:val="20"/>
                <w:szCs w:val="20"/>
              </w:rPr>
              <w:t>afterCCGR</w:t>
            </w:r>
          </w:p>
        </w:tc>
        <w:tc>
          <w:tcPr>
            <w:tcW w:w="900" w:type="dxa"/>
          </w:tcPr>
          <w:p w14:paraId="29BE596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67877AC" w14:textId="77777777" w:rsidR="000901EC" w:rsidRPr="000901EC" w:rsidRDefault="000901EC" w:rsidP="000901EC">
            <w:pPr>
              <w:spacing w:after="60"/>
              <w:rPr>
                <w:rFonts w:eastAsia="SimSun"/>
                <w:iCs/>
                <w:sz w:val="20"/>
                <w:szCs w:val="20"/>
              </w:rPr>
            </w:pPr>
            <w:r w:rsidRPr="000901EC">
              <w:rPr>
                <w:rFonts w:eastAsia="SimSun"/>
                <w:iCs/>
                <w:sz w:val="20"/>
                <w:szCs w:val="20"/>
              </w:rPr>
              <w:t>The Combined Cycle Generation Resource to which a Combined Cycle Train transitions.</w:t>
            </w:r>
          </w:p>
        </w:tc>
      </w:tr>
      <w:tr w:rsidR="000901EC" w:rsidRPr="000901EC" w14:paraId="1C65372A" w14:textId="77777777" w:rsidTr="009C0551">
        <w:trPr>
          <w:cantSplit/>
        </w:trPr>
        <w:tc>
          <w:tcPr>
            <w:tcW w:w="1818" w:type="dxa"/>
          </w:tcPr>
          <w:p w14:paraId="7CF68300" w14:textId="77777777" w:rsidR="000901EC" w:rsidRPr="000901EC" w:rsidRDefault="000901EC" w:rsidP="000901EC">
            <w:pPr>
              <w:spacing w:after="60"/>
              <w:rPr>
                <w:rFonts w:eastAsia="SimSun"/>
                <w:i/>
                <w:iCs/>
                <w:sz w:val="20"/>
                <w:szCs w:val="20"/>
              </w:rPr>
            </w:pPr>
            <w:r w:rsidRPr="000901EC">
              <w:rPr>
                <w:rFonts w:eastAsia="SimSun"/>
                <w:i/>
                <w:iCs/>
                <w:sz w:val="20"/>
                <w:szCs w:val="20"/>
              </w:rPr>
              <w:t>beforeCCGR</w:t>
            </w:r>
          </w:p>
        </w:tc>
        <w:tc>
          <w:tcPr>
            <w:tcW w:w="900" w:type="dxa"/>
          </w:tcPr>
          <w:p w14:paraId="180C8A7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3428CDA0" w14:textId="77777777" w:rsidR="000901EC" w:rsidRPr="000901EC" w:rsidRDefault="000901EC" w:rsidP="000901EC">
            <w:pPr>
              <w:spacing w:after="60"/>
              <w:rPr>
                <w:rFonts w:eastAsia="SimSun"/>
                <w:iCs/>
                <w:sz w:val="20"/>
                <w:szCs w:val="20"/>
              </w:rPr>
            </w:pPr>
            <w:r w:rsidRPr="000901EC">
              <w:rPr>
                <w:rFonts w:eastAsia="SimSun"/>
                <w:iCs/>
                <w:sz w:val="20"/>
                <w:szCs w:val="20"/>
              </w:rPr>
              <w:t>The Combined Cycle Generation Resource from which a Combined Cycle Train transitions.</w:t>
            </w:r>
          </w:p>
        </w:tc>
      </w:tr>
    </w:tbl>
    <w:p w14:paraId="7201F70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(8)</w:t>
      </w:r>
      <w:r w:rsidRPr="000901EC">
        <w:rPr>
          <w:rFonts w:eastAsia="SimSun"/>
          <w:iCs/>
          <w:szCs w:val="20"/>
        </w:rPr>
        <w:tab/>
        <w:t>The calculation of the Day-Ahead Average Incremental Energy Cost for each Resource for each hour is illustrated with the picture below, where P</w:t>
      </w:r>
      <w:r w:rsidRPr="000901EC">
        <w:rPr>
          <w:rFonts w:eastAsia="SimSun"/>
          <w:iCs/>
          <w:szCs w:val="20"/>
          <w:vertAlign w:val="subscript"/>
        </w:rPr>
        <w:t>cap</w:t>
      </w:r>
      <w:r w:rsidRPr="000901EC">
        <w:rPr>
          <w:rFonts w:eastAsia="SimSun"/>
          <w:iCs/>
          <w:szCs w:val="20"/>
        </w:rPr>
        <w:t xml:space="preserve"> is the Energy Offer Curve Cap.  The method to calculate such cost is described in Section 4.6.5, Calculation of “Average Incremental Energy Cost” </w:t>
      </w:r>
      <w:bookmarkStart w:id="328" w:name="OLE_LINK3"/>
      <w:r w:rsidRPr="000901EC">
        <w:rPr>
          <w:rFonts w:eastAsia="SimSun"/>
          <w:iCs/>
          <w:szCs w:val="20"/>
        </w:rPr>
        <w:t>(AIEC).</w:t>
      </w:r>
      <w:bookmarkEnd w:id="328"/>
    </w:p>
    <w:p w14:paraId="506EF7A0" w14:textId="77777777" w:rsidR="000901EC" w:rsidRPr="000901EC" w:rsidRDefault="000901EC" w:rsidP="000901EC">
      <w:pPr>
        <w:rPr>
          <w:rFonts w:eastAsia="SimSun"/>
        </w:rPr>
      </w:pPr>
      <w:r w:rsidRPr="000901EC">
        <w:rPr>
          <w:rFonts w:eastAsia="SimSun"/>
          <w:noProof/>
        </w:rPr>
        <mc:AlternateContent>
          <mc:Choice Requires="wps">
            <w:drawing>
              <wp:anchor distT="0" distB="0" distL="114300" distR="114300" simplePos="0" relativeHeight="251668480" behindDoc="0" locked="0" layoutInCell="1" allowOverlap="1" wp14:anchorId="2D394D93" wp14:editId="0A61D853">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84658" w14:textId="77777777" w:rsidR="000901EC" w:rsidRDefault="000901EC" w:rsidP="000901EC">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94D93" id="_x0000_t202" coordsize="21600,21600" o:spt="202" path="m,l,21600r21600,l21600,xe">
                <v:stroke joinstyle="miter"/>
                <v:path gradientshapeok="t" o:connecttype="rect"/>
              </v:shapetype>
              <v:shape id="Text Box 46"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0DD84658" w14:textId="77777777" w:rsidR="000901EC" w:rsidRDefault="000901EC" w:rsidP="000901EC">
                      <w:pPr>
                        <w:jc w:val="center"/>
                        <w:rPr>
                          <w:sz w:val="20"/>
                          <w:szCs w:val="20"/>
                        </w:rPr>
                      </w:pPr>
                    </w:p>
                  </w:txbxContent>
                </v:textbox>
              </v:shape>
            </w:pict>
          </mc:Fallback>
        </mc:AlternateContent>
      </w:r>
      <w:r w:rsidRPr="000901EC">
        <w:rPr>
          <w:rFonts w:eastAsia="SimSun"/>
          <w:noProof/>
        </w:rPr>
        <mc:AlternateContent>
          <mc:Choice Requires="wpc">
            <w:drawing>
              <wp:inline distT="0" distB="0" distL="0" distR="0" wp14:anchorId="66B4A584" wp14:editId="3B3EB017">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68F4BB3"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0901EC">
        <w:rPr>
          <w:rFonts w:eastAsia="SimSun"/>
          <w:noProof/>
        </w:rPr>
        <mc:AlternateContent>
          <mc:Choice Requires="wps">
            <w:drawing>
              <wp:anchor distT="0" distB="0" distL="114300" distR="114300" simplePos="0" relativeHeight="251671552" behindDoc="0" locked="0" layoutInCell="1" allowOverlap="1" wp14:anchorId="6EF634D9" wp14:editId="76566882">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BB6D9" id="Rectangle 41"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0901EC">
        <w:rPr>
          <w:rFonts w:eastAsia="SimSun"/>
          <w:noProof/>
        </w:rPr>
        <mc:AlternateContent>
          <mc:Choice Requires="wps">
            <w:drawing>
              <wp:anchor distT="0" distB="0" distL="114300" distR="114300" simplePos="0" relativeHeight="251659264" behindDoc="0" locked="0" layoutInCell="1" allowOverlap="1" wp14:anchorId="6BF430D8" wp14:editId="1202C4C9">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2361A" id="Straight Connector 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0901EC">
        <w:rPr>
          <w:rFonts w:eastAsia="SimSun"/>
          <w:noProof/>
        </w:rPr>
        <mc:AlternateContent>
          <mc:Choice Requires="wps">
            <w:drawing>
              <wp:anchor distT="0" distB="0" distL="114300" distR="114300" simplePos="0" relativeHeight="251660288" behindDoc="0" locked="0" layoutInCell="1" allowOverlap="1" wp14:anchorId="0F43FF4E" wp14:editId="3EA61439">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4A86B" id="Straight Connector 3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0901EC">
        <w:rPr>
          <w:rFonts w:eastAsia="SimSun"/>
          <w:noProof/>
        </w:rPr>
        <mc:AlternateContent>
          <mc:Choice Requires="wps">
            <w:drawing>
              <wp:anchor distT="0" distB="0" distL="114300" distR="114300" simplePos="0" relativeHeight="251661312" behindDoc="0" locked="0" layoutInCell="1" allowOverlap="1" wp14:anchorId="0462B417" wp14:editId="59A3809D">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35C77" id="Straight Connector 3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0901EC">
        <w:rPr>
          <w:rFonts w:eastAsia="SimSun"/>
          <w:noProof/>
        </w:rPr>
        <mc:AlternateContent>
          <mc:Choice Requires="wps">
            <w:drawing>
              <wp:anchor distT="0" distB="0" distL="114300" distR="114300" simplePos="0" relativeHeight="251662336" behindDoc="0" locked="0" layoutInCell="1" allowOverlap="1" wp14:anchorId="7089F1F5" wp14:editId="7714258F">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8055F" id="Straight Connector 3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0901EC">
        <w:rPr>
          <w:rFonts w:eastAsia="SimSun"/>
          <w:noProof/>
        </w:rPr>
        <mc:AlternateContent>
          <mc:Choice Requires="wps">
            <w:drawing>
              <wp:anchor distT="0" distB="0" distL="114300" distR="114300" simplePos="0" relativeHeight="251663360" behindDoc="0" locked="0" layoutInCell="1" allowOverlap="1" wp14:anchorId="5AF1CBF8" wp14:editId="092ACE07">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5E12A" id="Straight Connector 3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0901EC">
        <w:rPr>
          <w:rFonts w:eastAsia="SimSun"/>
          <w:noProof/>
        </w:rPr>
        <mc:AlternateContent>
          <mc:Choice Requires="wps">
            <w:drawing>
              <wp:anchor distT="0" distB="0" distL="114300" distR="114300" simplePos="0" relativeHeight="251664384" behindDoc="0" locked="0" layoutInCell="1" allowOverlap="1" wp14:anchorId="4A2E895B" wp14:editId="76584557">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F44C8" w14:textId="77777777" w:rsidR="000901EC" w:rsidRDefault="000901EC" w:rsidP="000901EC"/>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895B" id="Text Box 35"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D0F44C8" w14:textId="77777777" w:rsidR="000901EC" w:rsidRDefault="000901EC" w:rsidP="000901EC"/>
                  </w:txbxContent>
                </v:textbox>
              </v:shape>
            </w:pict>
          </mc:Fallback>
        </mc:AlternateContent>
      </w:r>
      <w:r w:rsidRPr="000901EC">
        <w:rPr>
          <w:rFonts w:eastAsia="SimSun"/>
          <w:noProof/>
        </w:rPr>
        <mc:AlternateContent>
          <mc:Choice Requires="wps">
            <w:drawing>
              <wp:anchor distT="0" distB="0" distL="114300" distR="114300" simplePos="0" relativeHeight="251665408" behindDoc="0" locked="0" layoutInCell="1" allowOverlap="1" wp14:anchorId="33692047" wp14:editId="63081F6E">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E89F2" w14:textId="77777777" w:rsidR="000901EC" w:rsidRDefault="000901EC" w:rsidP="000901EC"/>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92047" id="Text Box 33"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0DCE89F2" w14:textId="77777777" w:rsidR="000901EC" w:rsidRDefault="000901EC" w:rsidP="000901EC"/>
                  </w:txbxContent>
                </v:textbox>
              </v:shape>
            </w:pict>
          </mc:Fallback>
        </mc:AlternateContent>
      </w:r>
      <w:r w:rsidRPr="000901EC">
        <w:rPr>
          <w:rFonts w:eastAsia="SimSun"/>
          <w:noProof/>
        </w:rPr>
        <mc:AlternateContent>
          <mc:Choice Requires="wps">
            <w:drawing>
              <wp:anchor distT="0" distB="0" distL="114300" distR="114300" simplePos="0" relativeHeight="251666432" behindDoc="0" locked="0" layoutInCell="1" allowOverlap="1" wp14:anchorId="49AA9E6B" wp14:editId="318C5872">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03C50" id="Straight Connector 3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0901EC">
        <w:rPr>
          <w:rFonts w:eastAsia="SimSun"/>
          <w:noProof/>
        </w:rPr>
        <mc:AlternateContent>
          <mc:Choice Requires="wpg">
            <w:drawing>
              <wp:anchor distT="0" distB="0" distL="114300" distR="114300" simplePos="0" relativeHeight="251667456" behindDoc="0" locked="0" layoutInCell="1" allowOverlap="1" wp14:anchorId="7029E4A1" wp14:editId="1234DED1">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D64857" id="Group 20"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0901EC">
        <w:rPr>
          <w:rFonts w:eastAsia="SimSun"/>
          <w:noProof/>
        </w:rPr>
        <mc:AlternateContent>
          <mc:Choice Requires="wpg">
            <w:drawing>
              <wp:anchor distT="0" distB="0" distL="114300" distR="114300" simplePos="0" relativeHeight="251669504" behindDoc="0" locked="0" layoutInCell="1" allowOverlap="1" wp14:anchorId="1154A1D0" wp14:editId="76D070A4">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0F846" id="Group 3"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0901EC">
        <w:rPr>
          <w:rFonts w:eastAsia="SimSun"/>
          <w:noProof/>
        </w:rPr>
        <mc:AlternateContent>
          <mc:Choice Requires="wps">
            <w:drawing>
              <wp:anchor distT="0" distB="0" distL="114300" distR="114300" simplePos="0" relativeHeight="251670528" behindDoc="0" locked="0" layoutInCell="1" allowOverlap="1" wp14:anchorId="357E39BE" wp14:editId="4679F2BC">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EC1DC" w14:textId="77777777" w:rsidR="000901EC" w:rsidRDefault="000901EC" w:rsidP="000901E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E39BE" id="Text Box 2"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78EC1DC" w14:textId="77777777" w:rsidR="000901EC" w:rsidRDefault="000901EC" w:rsidP="000901EC"/>
                  </w:txbxContent>
                </v:textbox>
              </v:shape>
            </w:pict>
          </mc:Fallback>
        </mc:AlternateContent>
      </w:r>
    </w:p>
    <w:p w14:paraId="4C1E8992"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The total of the Day-Ahead Make-Whole Payments to each QSE for Generation Resources for a given hour is calculated as follows:</w:t>
      </w:r>
    </w:p>
    <w:p w14:paraId="4A9074B7" w14:textId="77777777" w:rsidR="000901EC" w:rsidRPr="000901EC" w:rsidRDefault="000901EC" w:rsidP="000901EC">
      <w:pPr>
        <w:tabs>
          <w:tab w:val="left" w:pos="2340"/>
          <w:tab w:val="left" w:pos="3420"/>
        </w:tabs>
        <w:spacing w:before="240"/>
        <w:ind w:left="3150" w:hanging="2430"/>
        <w:jc w:val="both"/>
        <w:rPr>
          <w:rFonts w:eastAsia="SimSun"/>
          <w:lang w:val="pt-BR"/>
        </w:rPr>
      </w:pPr>
      <w:r w:rsidRPr="000901EC">
        <w:rPr>
          <w:rFonts w:eastAsia="SimSun"/>
          <w:lang w:val="pt-BR"/>
        </w:rPr>
        <w:t xml:space="preserve">DAMWAMTQSETOT </w:t>
      </w:r>
      <w:r w:rsidRPr="000901EC">
        <w:rPr>
          <w:rFonts w:eastAsia="SimSun"/>
          <w:i/>
          <w:vertAlign w:val="subscript"/>
          <w:lang w:val="pt-BR"/>
        </w:rPr>
        <w:t>q</w:t>
      </w:r>
      <w:r w:rsidRPr="000901EC">
        <w:rPr>
          <w:rFonts w:eastAsia="SimSun"/>
          <w:lang w:val="pt-BR"/>
        </w:rPr>
        <w:tab/>
        <w:t>=</w:t>
      </w:r>
      <w:r w:rsidRPr="000901EC">
        <w:rPr>
          <w:rFonts w:eastAsia="SimSun"/>
          <w:lang w:val="pt-BR"/>
        </w:rPr>
        <w:tab/>
      </w:r>
      <w:r w:rsidRPr="000901EC">
        <w:rPr>
          <w:rFonts w:eastAsia="SimSun"/>
          <w:position w:val="-22"/>
        </w:rPr>
        <w:object w:dxaOrig="220" w:dyaOrig="460" w14:anchorId="6AFB0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13" o:title=""/>
          </v:shape>
          <o:OLEObject Type="Embed" ProgID="Equation.3" ShapeID="_x0000_i1025" DrawAspect="Content" ObjectID="_1789280148" r:id="rId14"/>
        </w:object>
      </w:r>
      <w:r w:rsidRPr="000901EC">
        <w:rPr>
          <w:rFonts w:eastAsia="SimSun"/>
          <w:position w:val="-18"/>
        </w:rPr>
        <w:object w:dxaOrig="220" w:dyaOrig="420" w14:anchorId="3ADA9878">
          <v:shape id="_x0000_i1026" type="#_x0000_t75" style="width:12pt;height:24pt" o:ole="">
            <v:imagedata r:id="rId15" o:title=""/>
          </v:shape>
          <o:OLEObject Type="Embed" ProgID="Equation.3" ShapeID="_x0000_i1026" DrawAspect="Content" ObjectID="_1789280149" r:id="rId16"/>
        </w:object>
      </w:r>
      <w:r w:rsidRPr="000901EC">
        <w:rPr>
          <w:rFonts w:eastAsia="SimSun"/>
          <w:lang w:val="pt-BR"/>
        </w:rPr>
        <w:t xml:space="preserve">DAMWAMT </w:t>
      </w:r>
      <w:r w:rsidRPr="000901EC">
        <w:rPr>
          <w:rFonts w:eastAsia="SimSun"/>
          <w:i/>
          <w:vertAlign w:val="subscript"/>
          <w:lang w:val="pt-BR"/>
        </w:rPr>
        <w:t>q, p, r</w:t>
      </w:r>
    </w:p>
    <w:p w14:paraId="22DA5FAF"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0901EC" w:rsidRPr="000901EC" w14:paraId="6B74A33E" w14:textId="77777777" w:rsidTr="009C0551">
        <w:trPr>
          <w:tblHeader/>
        </w:trPr>
        <w:tc>
          <w:tcPr>
            <w:tcW w:w="1248" w:type="pct"/>
          </w:tcPr>
          <w:p w14:paraId="2E956FD4"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452" w:type="pct"/>
          </w:tcPr>
          <w:p w14:paraId="35EFD4C9"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3300" w:type="pct"/>
          </w:tcPr>
          <w:p w14:paraId="4CC2E269"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041A3A94" w14:textId="77777777" w:rsidTr="009C0551">
        <w:tc>
          <w:tcPr>
            <w:tcW w:w="1248" w:type="pct"/>
          </w:tcPr>
          <w:p w14:paraId="74A77E3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DAMWAMTQSETOT </w:t>
            </w:r>
            <w:r w:rsidRPr="000901EC">
              <w:rPr>
                <w:rFonts w:eastAsia="SimSun"/>
                <w:i/>
                <w:iCs/>
                <w:sz w:val="20"/>
                <w:szCs w:val="20"/>
                <w:vertAlign w:val="subscript"/>
              </w:rPr>
              <w:t>q</w:t>
            </w:r>
          </w:p>
        </w:tc>
        <w:tc>
          <w:tcPr>
            <w:tcW w:w="452" w:type="pct"/>
          </w:tcPr>
          <w:p w14:paraId="58A17452"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3300" w:type="pct"/>
          </w:tcPr>
          <w:p w14:paraId="44F84920" w14:textId="77777777" w:rsidR="000901EC" w:rsidRPr="000901EC" w:rsidRDefault="000901EC" w:rsidP="000901EC">
            <w:pPr>
              <w:spacing w:after="60"/>
              <w:rPr>
                <w:rFonts w:eastAsia="SimSun"/>
                <w:iCs/>
                <w:sz w:val="20"/>
                <w:szCs w:val="20"/>
              </w:rPr>
            </w:pPr>
            <w:r w:rsidRPr="000901EC">
              <w:rPr>
                <w:rFonts w:eastAsia="SimSun"/>
                <w:i/>
                <w:iCs/>
                <w:sz w:val="20"/>
                <w:szCs w:val="20"/>
              </w:rPr>
              <w:t>Day-Ahead Make-Whole Payment QSE Total per QSE</w:t>
            </w:r>
            <w:r w:rsidRPr="000901EC">
              <w:rPr>
                <w:rFonts w:ascii="Symbol" w:eastAsia="Symbol" w:hAnsi="Symbol" w:cs="Symbol"/>
                <w:iCs/>
                <w:sz w:val="20"/>
                <w:szCs w:val="20"/>
              </w:rPr>
              <w:t>¾</w:t>
            </w:r>
            <w:r w:rsidRPr="000901EC">
              <w:rPr>
                <w:rFonts w:eastAsia="SimSun"/>
                <w:iCs/>
                <w:sz w:val="20"/>
                <w:szCs w:val="20"/>
              </w:rPr>
              <w:t xml:space="preserve">The total of the Day-Ahead Make-Whole Payments to QSE </w:t>
            </w:r>
            <w:r w:rsidRPr="000901EC">
              <w:rPr>
                <w:rFonts w:eastAsia="SimSun"/>
                <w:i/>
                <w:iCs/>
                <w:sz w:val="20"/>
                <w:szCs w:val="20"/>
              </w:rPr>
              <w:t>q</w:t>
            </w:r>
            <w:r w:rsidRPr="000901EC">
              <w:rPr>
                <w:rFonts w:eastAsia="SimSun"/>
                <w:iCs/>
                <w:sz w:val="20"/>
                <w:szCs w:val="20"/>
              </w:rPr>
              <w:t xml:space="preserve"> for the DAM-committed Generation Resources represented by this QSE for the hour.</w:t>
            </w:r>
          </w:p>
        </w:tc>
      </w:tr>
      <w:tr w:rsidR="000901EC" w:rsidRPr="000901EC" w14:paraId="443BBB42" w14:textId="77777777" w:rsidTr="009C0551">
        <w:tc>
          <w:tcPr>
            <w:tcW w:w="1248" w:type="pct"/>
          </w:tcPr>
          <w:p w14:paraId="7D45ED18"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DAMWAMT </w:t>
            </w:r>
            <w:r w:rsidRPr="000901EC">
              <w:rPr>
                <w:rFonts w:eastAsia="SimSun"/>
                <w:i/>
                <w:iCs/>
                <w:sz w:val="20"/>
                <w:szCs w:val="20"/>
                <w:vertAlign w:val="subscript"/>
                <w:lang w:val="pt-BR"/>
              </w:rPr>
              <w:t>q, p, r</w:t>
            </w:r>
          </w:p>
        </w:tc>
        <w:tc>
          <w:tcPr>
            <w:tcW w:w="452" w:type="pct"/>
          </w:tcPr>
          <w:p w14:paraId="7EA5ADCC"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3300" w:type="pct"/>
          </w:tcPr>
          <w:p w14:paraId="35096385" w14:textId="77777777" w:rsidR="000901EC" w:rsidRPr="000901EC" w:rsidRDefault="000901EC" w:rsidP="000901EC">
            <w:pPr>
              <w:spacing w:after="60"/>
              <w:rPr>
                <w:rFonts w:eastAsia="SimSun"/>
                <w:iCs/>
                <w:sz w:val="20"/>
                <w:szCs w:val="20"/>
              </w:rPr>
            </w:pPr>
            <w:r w:rsidRPr="000901EC">
              <w:rPr>
                <w:rFonts w:eastAsia="SimSun"/>
                <w:i/>
                <w:iCs/>
                <w:sz w:val="20"/>
                <w:szCs w:val="20"/>
              </w:rPr>
              <w:t>Day-Ahead Make-Whole Payment per QSE per Settlement Point per Resource</w:t>
            </w:r>
            <w:r w:rsidRPr="000901EC">
              <w:rPr>
                <w:rFonts w:ascii="Symbol" w:eastAsia="Symbol" w:hAnsi="Symbol" w:cs="Symbol"/>
                <w:iCs/>
                <w:sz w:val="20"/>
                <w:szCs w:val="20"/>
              </w:rPr>
              <w:t>¾</w:t>
            </w:r>
            <w:r w:rsidRPr="000901EC">
              <w:rPr>
                <w:rFonts w:eastAsia="SimSun"/>
                <w:iCs/>
                <w:sz w:val="20"/>
                <w:szCs w:val="20"/>
              </w:rPr>
              <w:t xml:space="preserve">The payment to QSE </w:t>
            </w:r>
            <w:r w:rsidRPr="000901EC">
              <w:rPr>
                <w:rFonts w:eastAsia="SimSun"/>
                <w:i/>
                <w:iCs/>
                <w:sz w:val="20"/>
                <w:szCs w:val="20"/>
              </w:rPr>
              <w:t>q</w:t>
            </w:r>
            <w:r w:rsidRPr="000901EC">
              <w:rPr>
                <w:rFonts w:eastAsia="SimSun"/>
                <w:iCs/>
                <w:sz w:val="20"/>
                <w:szCs w:val="20"/>
              </w:rPr>
              <w:t xml:space="preserve"> to make-whole the Startup Cost and energy cost of Resource </w:t>
            </w:r>
            <w:r w:rsidRPr="000901EC">
              <w:rPr>
                <w:rFonts w:eastAsia="SimSun"/>
                <w:i/>
                <w:iCs/>
                <w:sz w:val="20"/>
                <w:szCs w:val="20"/>
              </w:rPr>
              <w:t>r</w:t>
            </w:r>
            <w:r w:rsidRPr="000901EC">
              <w:rPr>
                <w:rFonts w:eastAsia="SimSun"/>
                <w:iCs/>
                <w:sz w:val="20"/>
                <w:szCs w:val="20"/>
              </w:rPr>
              <w:t xml:space="preserve"> committed in the DAM at Resource Node </w:t>
            </w:r>
            <w:r w:rsidRPr="000901EC">
              <w:rPr>
                <w:rFonts w:eastAsia="SimSun"/>
                <w:i/>
                <w:iCs/>
                <w:sz w:val="20"/>
                <w:szCs w:val="20"/>
              </w:rPr>
              <w:t>p</w:t>
            </w:r>
            <w:r w:rsidRPr="000901EC">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0901EC" w:rsidRPr="000901EC" w14:paraId="3F58B72B" w14:textId="77777777" w:rsidTr="009C0551">
        <w:tc>
          <w:tcPr>
            <w:tcW w:w="1248" w:type="pct"/>
            <w:tcBorders>
              <w:top w:val="single" w:sz="4" w:space="0" w:color="auto"/>
              <w:left w:val="single" w:sz="4" w:space="0" w:color="auto"/>
              <w:bottom w:val="single" w:sz="4" w:space="0" w:color="auto"/>
              <w:right w:val="single" w:sz="4" w:space="0" w:color="auto"/>
            </w:tcBorders>
          </w:tcPr>
          <w:p w14:paraId="428BB9EE"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0568A8F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B26ECD7"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1AF10F19" w14:textId="77777777" w:rsidTr="009C0551">
        <w:tc>
          <w:tcPr>
            <w:tcW w:w="1248" w:type="pct"/>
            <w:tcBorders>
              <w:top w:val="single" w:sz="4" w:space="0" w:color="auto"/>
              <w:left w:val="single" w:sz="4" w:space="0" w:color="auto"/>
              <w:bottom w:val="single" w:sz="4" w:space="0" w:color="auto"/>
              <w:right w:val="single" w:sz="4" w:space="0" w:color="auto"/>
            </w:tcBorders>
          </w:tcPr>
          <w:p w14:paraId="4977B5E7" w14:textId="77777777" w:rsidR="000901EC" w:rsidRPr="000901EC" w:rsidRDefault="000901EC" w:rsidP="000901EC">
            <w:pPr>
              <w:spacing w:after="60"/>
              <w:rPr>
                <w:rFonts w:eastAsia="SimSun"/>
                <w:i/>
                <w:iCs/>
                <w:sz w:val="20"/>
                <w:szCs w:val="20"/>
              </w:rPr>
            </w:pPr>
            <w:r w:rsidRPr="000901EC">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108A2B2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FA513B0" w14:textId="77777777" w:rsidR="000901EC" w:rsidRPr="000901EC" w:rsidRDefault="000901EC" w:rsidP="000901EC">
            <w:pPr>
              <w:spacing w:after="60"/>
              <w:rPr>
                <w:rFonts w:eastAsia="SimSun"/>
                <w:iCs/>
                <w:sz w:val="20"/>
                <w:szCs w:val="20"/>
              </w:rPr>
            </w:pPr>
            <w:r w:rsidRPr="000901EC">
              <w:rPr>
                <w:rFonts w:eastAsia="SimSun"/>
                <w:iCs/>
                <w:sz w:val="20"/>
                <w:szCs w:val="20"/>
              </w:rPr>
              <w:t>A Settlement Point.</w:t>
            </w:r>
          </w:p>
        </w:tc>
      </w:tr>
      <w:tr w:rsidR="000901EC" w:rsidRPr="000901EC" w14:paraId="2B799715" w14:textId="77777777" w:rsidTr="009C0551">
        <w:tc>
          <w:tcPr>
            <w:tcW w:w="1248" w:type="pct"/>
            <w:tcBorders>
              <w:top w:val="single" w:sz="4" w:space="0" w:color="auto"/>
              <w:left w:val="single" w:sz="4" w:space="0" w:color="auto"/>
              <w:bottom w:val="single" w:sz="4" w:space="0" w:color="auto"/>
              <w:right w:val="single" w:sz="4" w:space="0" w:color="auto"/>
            </w:tcBorders>
          </w:tcPr>
          <w:p w14:paraId="2CDCE27D"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30E995ED"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C2967A3" w14:textId="77777777" w:rsidR="000901EC" w:rsidRPr="000901EC" w:rsidRDefault="000901EC" w:rsidP="000901EC">
            <w:pPr>
              <w:spacing w:after="60"/>
              <w:rPr>
                <w:rFonts w:eastAsia="SimSun"/>
                <w:iCs/>
                <w:sz w:val="20"/>
                <w:szCs w:val="20"/>
              </w:rPr>
            </w:pPr>
            <w:r w:rsidRPr="000901EC">
              <w:rPr>
                <w:rFonts w:eastAsia="SimSun"/>
                <w:iCs/>
                <w:sz w:val="20"/>
                <w:szCs w:val="20"/>
              </w:rPr>
              <w:t>A DAM-committed Generation Resource.</w:t>
            </w:r>
          </w:p>
        </w:tc>
      </w:tr>
    </w:tbl>
    <w:p w14:paraId="72A5C350" w14:textId="77777777" w:rsidR="000901EC" w:rsidRPr="000901EC" w:rsidRDefault="000901EC" w:rsidP="000901EC">
      <w:pPr>
        <w:keepNext/>
        <w:tabs>
          <w:tab w:val="left" w:pos="1620"/>
        </w:tabs>
        <w:spacing w:before="480" w:after="240"/>
        <w:ind w:left="1627" w:hanging="1627"/>
        <w:outlineLvl w:val="4"/>
        <w:rPr>
          <w:ins w:id="329" w:author="ERCOT" w:date="2024-01-08T15:11:00Z"/>
          <w:rFonts w:eastAsia="SimSun"/>
          <w:szCs w:val="26"/>
        </w:rPr>
      </w:pPr>
      <w:ins w:id="330" w:author="ERCOT" w:date="2024-01-08T15:11:00Z">
        <w:r w:rsidRPr="000901EC">
          <w:rPr>
            <w:rFonts w:eastAsia="SimSun"/>
            <w:b/>
            <w:bCs/>
            <w:i/>
            <w:iCs/>
            <w:szCs w:val="26"/>
          </w:rPr>
          <w:lastRenderedPageBreak/>
          <w:t>4.6.4.1.</w:t>
        </w:r>
      </w:ins>
      <w:ins w:id="331" w:author="ERCOT" w:date="2024-01-08T15:12:00Z">
        <w:r w:rsidRPr="000901EC">
          <w:rPr>
            <w:rFonts w:eastAsia="SimSun"/>
            <w:b/>
            <w:bCs/>
            <w:i/>
            <w:iCs/>
            <w:szCs w:val="26"/>
          </w:rPr>
          <w:t>6</w:t>
        </w:r>
      </w:ins>
      <w:ins w:id="332" w:author="ERCOT" w:date="2024-01-08T15:11:00Z">
        <w:r w:rsidRPr="000901EC">
          <w:rPr>
            <w:rFonts w:eastAsia="SimSun"/>
            <w:b/>
            <w:bCs/>
            <w:i/>
            <w:iCs/>
            <w:szCs w:val="26"/>
          </w:rPr>
          <w:tab/>
        </w:r>
      </w:ins>
      <w:ins w:id="333" w:author="ERCOT" w:date="2024-01-08T15:12:00Z">
        <w:r w:rsidRPr="000901EC">
          <w:rPr>
            <w:rFonts w:eastAsia="SimSun"/>
            <w:b/>
            <w:bCs/>
            <w:i/>
            <w:iCs/>
            <w:szCs w:val="26"/>
          </w:rPr>
          <w:t>Dispatchable Reliability Reserve Service</w:t>
        </w:r>
      </w:ins>
      <w:ins w:id="334" w:author="ERCOT" w:date="2024-01-08T15:11:00Z">
        <w:r w:rsidRPr="000901EC">
          <w:rPr>
            <w:rFonts w:eastAsia="SimSun"/>
            <w:b/>
            <w:bCs/>
            <w:i/>
            <w:iCs/>
            <w:szCs w:val="26"/>
          </w:rPr>
          <w:t xml:space="preserve"> Payment</w:t>
        </w:r>
        <w:bookmarkEnd w:id="248"/>
      </w:ins>
    </w:p>
    <w:p w14:paraId="5C42C73A" w14:textId="77777777" w:rsidR="000901EC" w:rsidRPr="000901EC" w:rsidRDefault="000901EC" w:rsidP="000901EC">
      <w:pPr>
        <w:spacing w:after="240"/>
        <w:ind w:left="720" w:hanging="720"/>
        <w:rPr>
          <w:ins w:id="335" w:author="ERCOT" w:date="2024-01-08T15:11:00Z"/>
          <w:rFonts w:eastAsia="SimSun"/>
        </w:rPr>
      </w:pPr>
      <w:ins w:id="336" w:author="ERCOT" w:date="2024-01-08T15:11:00Z">
        <w:r w:rsidRPr="000901EC">
          <w:rPr>
            <w:rFonts w:eastAsia="SimSun"/>
          </w:rPr>
          <w:t>(1)</w:t>
        </w:r>
      </w:ins>
      <w:ins w:id="337" w:author="ERCOT" w:date="2024-05-10T19:31:00Z">
        <w:r w:rsidRPr="000901EC">
          <w:rPr>
            <w:rFonts w:eastAsia="SimSun"/>
          </w:rPr>
          <w:tab/>
        </w:r>
      </w:ins>
      <w:ins w:id="338" w:author="ERCOT" w:date="2024-01-08T15:11:00Z">
        <w:r w:rsidRPr="000901EC">
          <w:rPr>
            <w:rFonts w:eastAsia="SimSun"/>
          </w:rPr>
          <w:t>ERCOT shall pay each QSE whose</w:t>
        </w:r>
      </w:ins>
      <w:ins w:id="339" w:author="ERCOT" w:date="2024-01-29T17:05:00Z">
        <w:r w:rsidRPr="000901EC">
          <w:rPr>
            <w:rFonts w:eastAsia="SimSun"/>
          </w:rPr>
          <w:t xml:space="preserve"> Resource-specific</w:t>
        </w:r>
      </w:ins>
      <w:ins w:id="340" w:author="ERCOT" w:date="2024-01-08T15:11:00Z">
        <w:r w:rsidRPr="000901EC">
          <w:rPr>
            <w:rFonts w:eastAsia="SimSun"/>
          </w:rPr>
          <w:t xml:space="preserve"> Ancillary Service Offers to provide </w:t>
        </w:r>
      </w:ins>
      <w:ins w:id="341" w:author="ERCOT" w:date="2024-01-08T15:12:00Z">
        <w:r w:rsidRPr="000901EC">
          <w:rPr>
            <w:rFonts w:eastAsia="SimSun"/>
          </w:rPr>
          <w:t>DRRS</w:t>
        </w:r>
      </w:ins>
      <w:ins w:id="342" w:author="ERCOT" w:date="2024-01-08T15:11:00Z">
        <w:r w:rsidRPr="000901EC">
          <w:rPr>
            <w:rFonts w:eastAsia="SimSun"/>
          </w:rPr>
          <w:t xml:space="preserve"> to ERCOT were cleared in the DAM, for each hour as follows:</w:t>
        </w:r>
      </w:ins>
    </w:p>
    <w:p w14:paraId="08E1DCF5" w14:textId="77777777" w:rsidR="000901EC" w:rsidRPr="000901EC" w:rsidRDefault="000901EC" w:rsidP="000901EC">
      <w:pPr>
        <w:tabs>
          <w:tab w:val="left" w:pos="2340"/>
          <w:tab w:val="left" w:pos="3420"/>
        </w:tabs>
        <w:spacing w:after="240"/>
        <w:ind w:left="720"/>
        <w:rPr>
          <w:ins w:id="343" w:author="ERCOT" w:date="2024-01-08T15:11:00Z"/>
          <w:rFonts w:eastAsia="SimSun"/>
          <w:bCs/>
        </w:rPr>
      </w:pPr>
      <w:ins w:id="344" w:author="ERCOT" w:date="2024-01-08T15:11:00Z">
        <w:r w:rsidRPr="000901EC">
          <w:rPr>
            <w:rFonts w:eastAsia="SimSun"/>
            <w:bCs/>
          </w:rPr>
          <w:t>PC</w:t>
        </w:r>
      </w:ins>
      <w:ins w:id="345" w:author="ERCOT" w:date="2024-01-08T15:13:00Z">
        <w:r w:rsidRPr="000901EC">
          <w:rPr>
            <w:rFonts w:eastAsia="SimSun"/>
            <w:bCs/>
          </w:rPr>
          <w:t>DRR</w:t>
        </w:r>
      </w:ins>
      <w:ins w:id="346" w:author="ERCOT" w:date="2024-01-08T15:11:00Z">
        <w:r w:rsidRPr="000901EC">
          <w:rPr>
            <w:rFonts w:eastAsia="SimSun"/>
            <w:bCs/>
          </w:rPr>
          <w:t xml:space="preserve">AMT </w:t>
        </w:r>
        <w:r w:rsidRPr="000901EC">
          <w:rPr>
            <w:rFonts w:eastAsia="SimSun"/>
            <w:bCs/>
            <w:i/>
            <w:vertAlign w:val="subscript"/>
          </w:rPr>
          <w:t>q</w:t>
        </w:r>
        <w:r w:rsidRPr="000901EC">
          <w:rPr>
            <w:rFonts w:eastAsia="SimSun"/>
            <w:bCs/>
          </w:rPr>
          <w:tab/>
          <w:t>=</w:t>
        </w:r>
        <w:r w:rsidRPr="000901EC">
          <w:rPr>
            <w:rFonts w:eastAsia="SimSun"/>
            <w:bCs/>
          </w:rPr>
          <w:tab/>
          <w:t>(-1) * MCPC</w:t>
        </w:r>
      </w:ins>
      <w:ins w:id="347" w:author="ERCOT" w:date="2024-01-08T15:13:00Z">
        <w:r w:rsidRPr="000901EC">
          <w:rPr>
            <w:rFonts w:eastAsia="SimSun"/>
            <w:bCs/>
          </w:rPr>
          <w:t>DRR</w:t>
        </w:r>
      </w:ins>
      <w:ins w:id="348" w:author="ERCOT" w:date="2024-01-08T15:11:00Z">
        <w:r w:rsidRPr="000901EC">
          <w:rPr>
            <w:rFonts w:eastAsia="SimSun"/>
            <w:bCs/>
          </w:rPr>
          <w:t xml:space="preserve"> </w:t>
        </w:r>
        <w:r w:rsidRPr="000901EC">
          <w:rPr>
            <w:rFonts w:eastAsia="SimSun"/>
            <w:bCs/>
            <w:i/>
            <w:vertAlign w:val="subscript"/>
          </w:rPr>
          <w:t>DAM</w:t>
        </w:r>
        <w:r w:rsidRPr="000901EC">
          <w:rPr>
            <w:rFonts w:eastAsia="SimSun"/>
            <w:bCs/>
          </w:rPr>
          <w:t xml:space="preserve"> * PC</w:t>
        </w:r>
      </w:ins>
      <w:ins w:id="349" w:author="ERCOT" w:date="2024-01-08T15:13:00Z">
        <w:r w:rsidRPr="000901EC">
          <w:rPr>
            <w:rFonts w:eastAsia="SimSun"/>
            <w:bCs/>
          </w:rPr>
          <w:t>DRR</w:t>
        </w:r>
      </w:ins>
      <w:ins w:id="350" w:author="ERCOT" w:date="2024-01-08T15:11:00Z">
        <w:r w:rsidRPr="000901EC">
          <w:rPr>
            <w:rFonts w:eastAsia="SimSun"/>
            <w:bCs/>
          </w:rPr>
          <w:t xml:space="preserve"> </w:t>
        </w:r>
        <w:r w:rsidRPr="000901EC">
          <w:rPr>
            <w:rFonts w:eastAsia="SimSun"/>
            <w:bCs/>
            <w:i/>
            <w:vertAlign w:val="subscript"/>
          </w:rPr>
          <w:t>q</w:t>
        </w:r>
      </w:ins>
    </w:p>
    <w:p w14:paraId="5BE65129" w14:textId="77777777" w:rsidR="000901EC" w:rsidRPr="000901EC" w:rsidRDefault="000901EC" w:rsidP="000901EC">
      <w:pPr>
        <w:spacing w:after="240"/>
        <w:rPr>
          <w:ins w:id="351" w:author="ERCOT" w:date="2024-01-08T15:11:00Z"/>
          <w:rFonts w:eastAsia="SimSun"/>
          <w:lang w:val="pt-BR"/>
        </w:rPr>
      </w:pPr>
      <w:ins w:id="352" w:author="ERCOT" w:date="2024-01-08T15:11:00Z">
        <w:r w:rsidRPr="000901EC">
          <w:rPr>
            <w:rFonts w:eastAsia="SimSun"/>
            <w:lang w:val="pt-BR"/>
          </w:rPr>
          <w:t>Where:</w:t>
        </w:r>
      </w:ins>
    </w:p>
    <w:p w14:paraId="2DC4678A" w14:textId="77777777" w:rsidR="000901EC" w:rsidRPr="000901EC" w:rsidRDefault="000901EC" w:rsidP="000901EC">
      <w:pPr>
        <w:spacing w:after="240"/>
        <w:ind w:left="720"/>
        <w:rPr>
          <w:ins w:id="353" w:author="ERCOT" w:date="2024-01-08T15:14:00Z"/>
          <w:rFonts w:eastAsia="SimSun"/>
          <w:bCs/>
          <w:i/>
          <w:vertAlign w:val="subscript"/>
          <w:lang w:val="pt-BR"/>
        </w:rPr>
      </w:pPr>
      <w:ins w:id="354" w:author="ERCOT" w:date="2024-01-08T15:11:00Z">
        <w:r w:rsidRPr="000901EC">
          <w:rPr>
            <w:rFonts w:eastAsia="SimSun"/>
            <w:bCs/>
            <w:lang w:val="pt-BR"/>
          </w:rPr>
          <w:t>PC</w:t>
        </w:r>
      </w:ins>
      <w:ins w:id="355" w:author="ERCOT" w:date="2024-01-08T15:13:00Z">
        <w:r w:rsidRPr="000901EC">
          <w:rPr>
            <w:rFonts w:eastAsia="SimSun"/>
            <w:bCs/>
            <w:lang w:val="pt-BR"/>
          </w:rPr>
          <w:t>DRR</w:t>
        </w:r>
      </w:ins>
      <w:ins w:id="356" w:author="ERCOT" w:date="2024-01-08T15:11:00Z">
        <w:r w:rsidRPr="000901EC">
          <w:rPr>
            <w:rFonts w:eastAsia="SimSun"/>
            <w:bCs/>
            <w:lang w:val="pt-BR"/>
          </w:rPr>
          <w:t xml:space="preserve"> </w:t>
        </w:r>
        <w:r w:rsidRPr="000901EC">
          <w:rPr>
            <w:rFonts w:eastAsia="SimSun"/>
            <w:bCs/>
            <w:i/>
            <w:vertAlign w:val="subscript"/>
            <w:lang w:val="pt-BR"/>
          </w:rPr>
          <w:t>q</w:t>
        </w:r>
        <w:r w:rsidRPr="000901EC">
          <w:rPr>
            <w:rFonts w:eastAsia="SimSun"/>
            <w:bCs/>
            <w:lang w:val="pt-BR"/>
          </w:rPr>
          <w:tab/>
          <w:t>=</w:t>
        </w:r>
        <w:r w:rsidRPr="000901EC">
          <w:rPr>
            <w:rFonts w:eastAsia="SimSun"/>
            <w:bCs/>
            <w:lang w:val="pt-BR"/>
          </w:rPr>
          <w:tab/>
        </w:r>
      </w:ins>
      <w:r w:rsidRPr="000901EC">
        <w:rPr>
          <w:rFonts w:eastAsia="SimSun"/>
          <w:position w:val="-18"/>
        </w:rPr>
        <w:object w:dxaOrig="220" w:dyaOrig="420" w14:anchorId="6F1800D8">
          <v:shape id="_x0000_i1027" type="#_x0000_t75" style="width:12pt;height:24pt" o:ole="">
            <v:imagedata r:id="rId15" o:title=""/>
          </v:shape>
          <o:OLEObject Type="Embed" ProgID="Equation.3" ShapeID="_x0000_i1027" DrawAspect="Content" ObjectID="_1789280150" r:id="rId17"/>
        </w:object>
      </w:r>
      <w:ins w:id="357" w:author="ERCOT" w:date="2024-01-08T15:11:00Z">
        <w:r w:rsidRPr="000901EC">
          <w:rPr>
            <w:rFonts w:eastAsia="SimSun"/>
            <w:bCs/>
            <w:lang w:val="pt-BR"/>
          </w:rPr>
          <w:t>PC</w:t>
        </w:r>
      </w:ins>
      <w:ins w:id="358" w:author="ERCOT" w:date="2024-01-08T15:13:00Z">
        <w:r w:rsidRPr="000901EC">
          <w:rPr>
            <w:rFonts w:eastAsia="SimSun"/>
            <w:bCs/>
            <w:lang w:val="pt-BR"/>
          </w:rPr>
          <w:t>DRRR</w:t>
        </w:r>
      </w:ins>
      <w:ins w:id="359" w:author="ERCOT" w:date="2024-01-08T15:11:00Z">
        <w:r w:rsidRPr="000901EC">
          <w:rPr>
            <w:rFonts w:eastAsia="SimSun"/>
            <w:bCs/>
            <w:i/>
            <w:lang w:val="pt-BR"/>
          </w:rPr>
          <w:t xml:space="preserve"> </w:t>
        </w:r>
        <w:r w:rsidRPr="000901EC">
          <w:rPr>
            <w:rFonts w:eastAsia="SimSun"/>
            <w:bCs/>
            <w:i/>
            <w:vertAlign w:val="subscript"/>
            <w:lang w:val="pt-BR"/>
          </w:rPr>
          <w:t>r, q, DAM</w:t>
        </w:r>
      </w:ins>
    </w:p>
    <w:p w14:paraId="62C4E436" w14:textId="77777777" w:rsidR="000901EC" w:rsidRPr="000901EC" w:rsidRDefault="000901EC" w:rsidP="000901EC">
      <w:pPr>
        <w:rPr>
          <w:ins w:id="360" w:author="ERCOT" w:date="2024-01-08T15:11:00Z"/>
          <w:rFonts w:eastAsia="SimSun"/>
        </w:rPr>
      </w:pPr>
      <w:ins w:id="361" w:author="ERCOT" w:date="2024-01-08T15:11:00Z">
        <w:r w:rsidRPr="000901EC">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0901EC" w:rsidRPr="000901EC" w14:paraId="1ABB1F4B" w14:textId="77777777" w:rsidTr="009C0551">
        <w:trPr>
          <w:ins w:id="362" w:author="ERCOT" w:date="2024-01-08T15:11:00Z"/>
        </w:trPr>
        <w:tc>
          <w:tcPr>
            <w:tcW w:w="1049" w:type="pct"/>
          </w:tcPr>
          <w:p w14:paraId="3673C59B" w14:textId="77777777" w:rsidR="000901EC" w:rsidRPr="000901EC" w:rsidRDefault="000901EC" w:rsidP="000901EC">
            <w:pPr>
              <w:spacing w:after="240"/>
              <w:rPr>
                <w:ins w:id="363" w:author="ERCOT" w:date="2024-01-08T15:11:00Z"/>
                <w:rFonts w:eastAsia="SimSun"/>
                <w:b/>
                <w:iCs/>
                <w:sz w:val="20"/>
                <w:szCs w:val="20"/>
              </w:rPr>
            </w:pPr>
            <w:ins w:id="364" w:author="ERCOT" w:date="2024-01-08T15:11:00Z">
              <w:r w:rsidRPr="000901EC">
                <w:rPr>
                  <w:rFonts w:eastAsia="SimSun"/>
                  <w:b/>
                  <w:iCs/>
                  <w:sz w:val="20"/>
                  <w:szCs w:val="20"/>
                </w:rPr>
                <w:t>Variable</w:t>
              </w:r>
            </w:ins>
          </w:p>
        </w:tc>
        <w:tc>
          <w:tcPr>
            <w:tcW w:w="458" w:type="pct"/>
          </w:tcPr>
          <w:p w14:paraId="1270AAEC" w14:textId="77777777" w:rsidR="000901EC" w:rsidRPr="000901EC" w:rsidRDefault="000901EC" w:rsidP="000901EC">
            <w:pPr>
              <w:spacing w:after="240"/>
              <w:rPr>
                <w:ins w:id="365" w:author="ERCOT" w:date="2024-01-08T15:11:00Z"/>
                <w:rFonts w:eastAsia="SimSun"/>
                <w:b/>
                <w:iCs/>
                <w:sz w:val="20"/>
                <w:szCs w:val="20"/>
              </w:rPr>
            </w:pPr>
            <w:ins w:id="366" w:author="ERCOT" w:date="2024-01-08T15:11:00Z">
              <w:r w:rsidRPr="000901EC">
                <w:rPr>
                  <w:rFonts w:eastAsia="SimSun"/>
                  <w:b/>
                  <w:iCs/>
                  <w:sz w:val="20"/>
                  <w:szCs w:val="20"/>
                </w:rPr>
                <w:t>Unit</w:t>
              </w:r>
            </w:ins>
          </w:p>
        </w:tc>
        <w:tc>
          <w:tcPr>
            <w:tcW w:w="3493" w:type="pct"/>
          </w:tcPr>
          <w:p w14:paraId="0759CA86" w14:textId="77777777" w:rsidR="000901EC" w:rsidRPr="000901EC" w:rsidRDefault="000901EC" w:rsidP="000901EC">
            <w:pPr>
              <w:spacing w:after="240"/>
              <w:rPr>
                <w:ins w:id="367" w:author="ERCOT" w:date="2024-01-08T15:11:00Z"/>
                <w:rFonts w:eastAsia="SimSun"/>
                <w:b/>
                <w:iCs/>
                <w:sz w:val="20"/>
                <w:szCs w:val="20"/>
              </w:rPr>
            </w:pPr>
            <w:ins w:id="368" w:author="ERCOT" w:date="2024-01-08T15:11:00Z">
              <w:r w:rsidRPr="000901EC">
                <w:rPr>
                  <w:rFonts w:eastAsia="SimSun"/>
                  <w:b/>
                  <w:iCs/>
                  <w:sz w:val="20"/>
                  <w:szCs w:val="20"/>
                </w:rPr>
                <w:t>Definition</w:t>
              </w:r>
            </w:ins>
          </w:p>
        </w:tc>
      </w:tr>
      <w:tr w:rsidR="000901EC" w:rsidRPr="000901EC" w14:paraId="18FDD4DA" w14:textId="77777777" w:rsidTr="009C0551">
        <w:trPr>
          <w:ins w:id="369" w:author="ERCOT" w:date="2024-01-08T15:11:00Z"/>
        </w:trPr>
        <w:tc>
          <w:tcPr>
            <w:tcW w:w="1049" w:type="pct"/>
          </w:tcPr>
          <w:p w14:paraId="17AC44F5" w14:textId="77777777" w:rsidR="000901EC" w:rsidRPr="000901EC" w:rsidRDefault="000901EC" w:rsidP="000901EC">
            <w:pPr>
              <w:spacing w:after="60"/>
              <w:rPr>
                <w:ins w:id="370" w:author="ERCOT" w:date="2024-01-08T15:11:00Z"/>
                <w:rFonts w:eastAsia="SimSun"/>
                <w:iCs/>
                <w:sz w:val="20"/>
                <w:szCs w:val="20"/>
              </w:rPr>
            </w:pPr>
            <w:ins w:id="371" w:author="ERCOT" w:date="2024-01-08T15:11:00Z">
              <w:r w:rsidRPr="000901EC">
                <w:rPr>
                  <w:rFonts w:eastAsia="SimSun"/>
                  <w:iCs/>
                  <w:sz w:val="20"/>
                  <w:szCs w:val="20"/>
                </w:rPr>
                <w:t>PC</w:t>
              </w:r>
            </w:ins>
            <w:ins w:id="372" w:author="ERCOT" w:date="2024-01-08T15:17:00Z">
              <w:r w:rsidRPr="000901EC">
                <w:rPr>
                  <w:rFonts w:eastAsia="SimSun"/>
                  <w:iCs/>
                  <w:sz w:val="20"/>
                  <w:szCs w:val="20"/>
                </w:rPr>
                <w:t>DRR</w:t>
              </w:r>
            </w:ins>
            <w:ins w:id="373" w:author="ERCOT" w:date="2024-01-08T15:11:00Z">
              <w:r w:rsidRPr="000901EC">
                <w:rPr>
                  <w:rFonts w:eastAsia="SimSun"/>
                  <w:iCs/>
                  <w:sz w:val="20"/>
                  <w:szCs w:val="20"/>
                </w:rPr>
                <w:t xml:space="preserve">AMT </w:t>
              </w:r>
              <w:r w:rsidRPr="000901EC">
                <w:rPr>
                  <w:rFonts w:eastAsia="SimSun"/>
                  <w:i/>
                  <w:iCs/>
                  <w:sz w:val="20"/>
                  <w:szCs w:val="20"/>
                  <w:vertAlign w:val="subscript"/>
                </w:rPr>
                <w:t>q</w:t>
              </w:r>
            </w:ins>
          </w:p>
        </w:tc>
        <w:tc>
          <w:tcPr>
            <w:tcW w:w="458" w:type="pct"/>
          </w:tcPr>
          <w:p w14:paraId="46DE3422" w14:textId="77777777" w:rsidR="000901EC" w:rsidRPr="000901EC" w:rsidRDefault="000901EC" w:rsidP="000901EC">
            <w:pPr>
              <w:spacing w:after="60"/>
              <w:rPr>
                <w:ins w:id="374" w:author="ERCOT" w:date="2024-01-08T15:11:00Z"/>
                <w:rFonts w:eastAsia="SimSun"/>
                <w:iCs/>
                <w:sz w:val="20"/>
                <w:szCs w:val="20"/>
              </w:rPr>
            </w:pPr>
            <w:ins w:id="375" w:author="ERCOT" w:date="2024-01-08T15:11:00Z">
              <w:r w:rsidRPr="000901EC">
                <w:rPr>
                  <w:rFonts w:eastAsia="SimSun"/>
                  <w:iCs/>
                  <w:sz w:val="20"/>
                  <w:szCs w:val="20"/>
                </w:rPr>
                <w:t>$</w:t>
              </w:r>
            </w:ins>
          </w:p>
        </w:tc>
        <w:tc>
          <w:tcPr>
            <w:tcW w:w="3493" w:type="pct"/>
          </w:tcPr>
          <w:p w14:paraId="5582E0FB" w14:textId="77777777" w:rsidR="000901EC" w:rsidRPr="000901EC" w:rsidRDefault="000901EC" w:rsidP="000901EC">
            <w:pPr>
              <w:spacing w:after="60"/>
              <w:rPr>
                <w:ins w:id="376" w:author="ERCOT" w:date="2024-01-08T15:11:00Z"/>
                <w:rFonts w:eastAsia="SimSun"/>
                <w:iCs/>
                <w:sz w:val="20"/>
                <w:szCs w:val="20"/>
              </w:rPr>
            </w:pPr>
            <w:ins w:id="377" w:author="ERCOT" w:date="2024-01-08T15:11:00Z">
              <w:r w:rsidRPr="000901EC">
                <w:rPr>
                  <w:rFonts w:eastAsia="SimSun"/>
                  <w:i/>
                  <w:iCs/>
                  <w:sz w:val="20"/>
                  <w:szCs w:val="20"/>
                </w:rPr>
                <w:t xml:space="preserve">Procured Capacity for  </w:t>
              </w:r>
            </w:ins>
            <w:ins w:id="378" w:author="ERCOT" w:date="2024-01-08T15:17:00Z">
              <w:r w:rsidRPr="000901EC">
                <w:rPr>
                  <w:rFonts w:eastAsia="SimSun"/>
                  <w:i/>
                  <w:iCs/>
                  <w:sz w:val="20"/>
                  <w:szCs w:val="20"/>
                </w:rPr>
                <w:t xml:space="preserve">Dispatchable Reliability Reserve </w:t>
              </w:r>
            </w:ins>
            <w:ins w:id="379" w:author="ERCOT" w:date="2024-01-08T15:11:00Z">
              <w:r w:rsidRPr="000901EC">
                <w:rPr>
                  <w:rFonts w:eastAsia="SimSun"/>
                  <w:i/>
                  <w:iCs/>
                  <w:sz w:val="20"/>
                  <w:szCs w:val="20"/>
                </w:rPr>
                <w:t>Service Amount per QSE in DAM</w:t>
              </w:r>
              <w:r w:rsidRPr="000901EC">
                <w:rPr>
                  <w:rFonts w:eastAsia="SimSun"/>
                  <w:iCs/>
                  <w:sz w:val="20"/>
                  <w:szCs w:val="20"/>
                </w:rPr>
                <w:t xml:space="preserve">—The DAM </w:t>
              </w:r>
            </w:ins>
            <w:ins w:id="380" w:author="ERCOT" w:date="2024-01-08T15:17:00Z">
              <w:r w:rsidRPr="000901EC">
                <w:rPr>
                  <w:rFonts w:eastAsia="SimSun"/>
                  <w:iCs/>
                  <w:sz w:val="20"/>
                  <w:szCs w:val="20"/>
                </w:rPr>
                <w:t>DRRS</w:t>
              </w:r>
            </w:ins>
            <w:ins w:id="381" w:author="ERCOT" w:date="2024-01-08T15:11:00Z">
              <w:r w:rsidRPr="000901EC">
                <w:rPr>
                  <w:rFonts w:eastAsia="SimSun"/>
                  <w:iCs/>
                  <w:sz w:val="20"/>
                  <w:szCs w:val="20"/>
                </w:rPr>
                <w:t xml:space="preserve"> payment for QSE </w:t>
              </w:r>
              <w:r w:rsidRPr="000901EC">
                <w:rPr>
                  <w:rFonts w:eastAsia="SimSun"/>
                  <w:i/>
                  <w:iCs/>
                  <w:sz w:val="20"/>
                  <w:szCs w:val="20"/>
                </w:rPr>
                <w:t>q</w:t>
              </w:r>
              <w:r w:rsidRPr="000901EC">
                <w:rPr>
                  <w:rFonts w:eastAsia="SimSun"/>
                  <w:iCs/>
                  <w:sz w:val="20"/>
                  <w:szCs w:val="20"/>
                </w:rPr>
                <w:t xml:space="preserve"> for the hour.</w:t>
              </w:r>
            </w:ins>
          </w:p>
        </w:tc>
      </w:tr>
      <w:tr w:rsidR="000901EC" w:rsidRPr="000901EC" w14:paraId="5C9BDEE5" w14:textId="77777777" w:rsidTr="009C0551">
        <w:trPr>
          <w:ins w:id="382" w:author="ERCOT" w:date="2024-01-08T15:11:00Z"/>
        </w:trPr>
        <w:tc>
          <w:tcPr>
            <w:tcW w:w="1049" w:type="pct"/>
          </w:tcPr>
          <w:p w14:paraId="5CDB769A" w14:textId="77777777" w:rsidR="000901EC" w:rsidRPr="000901EC" w:rsidRDefault="000901EC" w:rsidP="000901EC">
            <w:pPr>
              <w:spacing w:after="60"/>
              <w:rPr>
                <w:ins w:id="383" w:author="ERCOT" w:date="2024-01-08T15:11:00Z"/>
                <w:rFonts w:eastAsia="SimSun"/>
                <w:iCs/>
                <w:sz w:val="20"/>
                <w:szCs w:val="20"/>
              </w:rPr>
            </w:pPr>
            <w:ins w:id="384" w:author="ERCOT" w:date="2024-01-08T15:11:00Z">
              <w:r w:rsidRPr="000901EC">
                <w:rPr>
                  <w:rFonts w:eastAsia="SimSun"/>
                  <w:iCs/>
                  <w:sz w:val="20"/>
                  <w:szCs w:val="20"/>
                </w:rPr>
                <w:t>PC</w:t>
              </w:r>
            </w:ins>
            <w:ins w:id="385" w:author="ERCOT" w:date="2024-01-08T15:17:00Z">
              <w:r w:rsidRPr="000901EC">
                <w:rPr>
                  <w:rFonts w:eastAsia="SimSun"/>
                  <w:iCs/>
                  <w:sz w:val="20"/>
                  <w:szCs w:val="20"/>
                </w:rPr>
                <w:t>DRR</w:t>
              </w:r>
            </w:ins>
            <w:ins w:id="386" w:author="ERCOT" w:date="2024-01-08T15:11:00Z">
              <w:r w:rsidRPr="000901EC">
                <w:rPr>
                  <w:rFonts w:eastAsia="SimSun"/>
                  <w:iCs/>
                  <w:sz w:val="20"/>
                  <w:szCs w:val="20"/>
                </w:rPr>
                <w:t xml:space="preserve"> </w:t>
              </w:r>
              <w:r w:rsidRPr="000901EC">
                <w:rPr>
                  <w:rFonts w:eastAsia="SimSun"/>
                  <w:i/>
                  <w:iCs/>
                  <w:sz w:val="20"/>
                  <w:szCs w:val="20"/>
                  <w:vertAlign w:val="subscript"/>
                </w:rPr>
                <w:t>q</w:t>
              </w:r>
              <w:r w:rsidRPr="000901EC">
                <w:rPr>
                  <w:rFonts w:eastAsia="SimSun"/>
                  <w:i/>
                  <w:iCs/>
                  <w:sz w:val="20"/>
                  <w:szCs w:val="20"/>
                </w:rPr>
                <w:t xml:space="preserve"> </w:t>
              </w:r>
            </w:ins>
          </w:p>
        </w:tc>
        <w:tc>
          <w:tcPr>
            <w:tcW w:w="458" w:type="pct"/>
          </w:tcPr>
          <w:p w14:paraId="6A61CFC1" w14:textId="77777777" w:rsidR="000901EC" w:rsidRPr="000901EC" w:rsidRDefault="000901EC" w:rsidP="000901EC">
            <w:pPr>
              <w:spacing w:after="60"/>
              <w:rPr>
                <w:ins w:id="387" w:author="ERCOT" w:date="2024-01-08T15:11:00Z"/>
                <w:rFonts w:eastAsia="SimSun"/>
                <w:iCs/>
                <w:sz w:val="20"/>
                <w:szCs w:val="20"/>
              </w:rPr>
            </w:pPr>
            <w:ins w:id="388" w:author="ERCOT" w:date="2024-01-08T15:11:00Z">
              <w:r w:rsidRPr="000901EC">
                <w:rPr>
                  <w:rFonts w:eastAsia="SimSun"/>
                  <w:iCs/>
                  <w:sz w:val="20"/>
                  <w:szCs w:val="20"/>
                </w:rPr>
                <w:t>MW</w:t>
              </w:r>
            </w:ins>
          </w:p>
        </w:tc>
        <w:tc>
          <w:tcPr>
            <w:tcW w:w="3493" w:type="pct"/>
          </w:tcPr>
          <w:p w14:paraId="456C08D6" w14:textId="77777777" w:rsidR="000901EC" w:rsidRPr="000901EC" w:rsidRDefault="000901EC" w:rsidP="000901EC">
            <w:pPr>
              <w:spacing w:after="60"/>
              <w:rPr>
                <w:ins w:id="389" w:author="ERCOT" w:date="2024-01-08T15:11:00Z"/>
                <w:rFonts w:eastAsia="SimSun"/>
                <w:iCs/>
                <w:sz w:val="20"/>
                <w:szCs w:val="20"/>
              </w:rPr>
            </w:pPr>
            <w:ins w:id="390" w:author="ERCOT" w:date="2024-01-08T15:11:00Z">
              <w:r w:rsidRPr="000901EC">
                <w:rPr>
                  <w:rFonts w:eastAsia="SimSun"/>
                  <w:i/>
                  <w:iCs/>
                  <w:sz w:val="20"/>
                  <w:szCs w:val="20"/>
                </w:rPr>
                <w:t xml:space="preserve">Procured Capacity for </w:t>
              </w:r>
            </w:ins>
            <w:ins w:id="391" w:author="ERCOT" w:date="2024-01-08T15:18:00Z">
              <w:r w:rsidRPr="000901EC">
                <w:rPr>
                  <w:rFonts w:eastAsia="SimSun"/>
                  <w:i/>
                  <w:iCs/>
                  <w:sz w:val="20"/>
                  <w:szCs w:val="20"/>
                </w:rPr>
                <w:t xml:space="preserve">Dispatchable Reliability Reserve </w:t>
              </w:r>
            </w:ins>
            <w:ins w:id="392" w:author="ERCOT" w:date="2024-01-08T15:11:00Z">
              <w:r w:rsidRPr="000901EC">
                <w:rPr>
                  <w:rFonts w:eastAsia="SimSun"/>
                  <w:i/>
                  <w:iCs/>
                  <w:sz w:val="20"/>
                  <w:szCs w:val="20"/>
                </w:rPr>
                <w:t>Service per QSE in DAM</w:t>
              </w:r>
              <w:r w:rsidRPr="000901EC">
                <w:rPr>
                  <w:rFonts w:eastAsia="SimSun"/>
                  <w:iCs/>
                  <w:sz w:val="20"/>
                  <w:szCs w:val="20"/>
                </w:rPr>
                <w:t xml:space="preserve">—The total </w:t>
              </w:r>
            </w:ins>
            <w:ins w:id="393" w:author="ERCOT" w:date="2024-01-08T15:18:00Z">
              <w:r w:rsidRPr="000901EC">
                <w:rPr>
                  <w:rFonts w:eastAsia="SimSun"/>
                  <w:iCs/>
                  <w:sz w:val="20"/>
                  <w:szCs w:val="20"/>
                </w:rPr>
                <w:t>DRRS</w:t>
              </w:r>
            </w:ins>
            <w:ins w:id="394" w:author="ERCOT" w:date="2024-01-08T15:11:00Z">
              <w:r w:rsidRPr="000901EC">
                <w:rPr>
                  <w:rFonts w:eastAsia="SimSun"/>
                  <w:iCs/>
                  <w:sz w:val="20"/>
                  <w:szCs w:val="20"/>
                </w:rPr>
                <w:t xml:space="preserve"> capacity quantity awarded to QSE </w:t>
              </w:r>
              <w:r w:rsidRPr="000901EC">
                <w:rPr>
                  <w:rFonts w:eastAsia="SimSun"/>
                  <w:i/>
                  <w:iCs/>
                  <w:sz w:val="20"/>
                  <w:szCs w:val="20"/>
                </w:rPr>
                <w:t>q</w:t>
              </w:r>
              <w:r w:rsidRPr="000901EC">
                <w:rPr>
                  <w:rFonts w:eastAsia="SimSun"/>
                  <w:iCs/>
                  <w:sz w:val="20"/>
                  <w:szCs w:val="20"/>
                </w:rPr>
                <w:t xml:space="preserve"> in the DAM for all the Resources represented by this QSE for the hour.</w:t>
              </w:r>
            </w:ins>
          </w:p>
        </w:tc>
      </w:tr>
      <w:tr w:rsidR="000901EC" w:rsidRPr="000901EC" w14:paraId="0BAC0710" w14:textId="77777777" w:rsidTr="009C0551">
        <w:trPr>
          <w:ins w:id="395" w:author="ERCOT" w:date="2024-01-08T15:11:00Z"/>
        </w:trPr>
        <w:tc>
          <w:tcPr>
            <w:tcW w:w="1049" w:type="pct"/>
          </w:tcPr>
          <w:p w14:paraId="62C2D945" w14:textId="77777777" w:rsidR="000901EC" w:rsidRPr="000901EC" w:rsidRDefault="000901EC" w:rsidP="000901EC">
            <w:pPr>
              <w:spacing w:after="60"/>
              <w:rPr>
                <w:ins w:id="396" w:author="ERCOT" w:date="2024-01-08T15:11:00Z"/>
                <w:rFonts w:eastAsia="SimSun"/>
                <w:iCs/>
                <w:sz w:val="20"/>
                <w:szCs w:val="20"/>
              </w:rPr>
            </w:pPr>
            <w:ins w:id="397" w:author="ERCOT" w:date="2024-01-08T15:11:00Z">
              <w:r w:rsidRPr="000901EC">
                <w:rPr>
                  <w:rFonts w:eastAsia="SimSun"/>
                  <w:iCs/>
                  <w:sz w:val="20"/>
                  <w:szCs w:val="20"/>
                </w:rPr>
                <w:t>PC</w:t>
              </w:r>
            </w:ins>
            <w:ins w:id="398" w:author="ERCOT" w:date="2024-01-08T15:17:00Z">
              <w:r w:rsidRPr="000901EC">
                <w:rPr>
                  <w:rFonts w:eastAsia="SimSun"/>
                  <w:iCs/>
                  <w:sz w:val="20"/>
                  <w:szCs w:val="20"/>
                </w:rPr>
                <w:t>DRR</w:t>
              </w:r>
            </w:ins>
            <w:ins w:id="399" w:author="ERCOT" w:date="2024-01-08T15:11:00Z">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p>
        </w:tc>
        <w:tc>
          <w:tcPr>
            <w:tcW w:w="458" w:type="pct"/>
          </w:tcPr>
          <w:p w14:paraId="6816235A" w14:textId="77777777" w:rsidR="000901EC" w:rsidRPr="000901EC" w:rsidRDefault="000901EC" w:rsidP="000901EC">
            <w:pPr>
              <w:spacing w:after="60"/>
              <w:rPr>
                <w:ins w:id="400" w:author="ERCOT" w:date="2024-01-08T15:11:00Z"/>
                <w:rFonts w:eastAsia="SimSun"/>
                <w:iCs/>
                <w:sz w:val="20"/>
                <w:szCs w:val="20"/>
              </w:rPr>
            </w:pPr>
            <w:ins w:id="401" w:author="ERCOT" w:date="2024-01-08T15:11:00Z">
              <w:r w:rsidRPr="000901EC">
                <w:rPr>
                  <w:rFonts w:eastAsia="SimSun"/>
                  <w:iCs/>
                  <w:sz w:val="20"/>
                  <w:szCs w:val="20"/>
                </w:rPr>
                <w:t>MW</w:t>
              </w:r>
            </w:ins>
          </w:p>
        </w:tc>
        <w:tc>
          <w:tcPr>
            <w:tcW w:w="3493" w:type="pct"/>
          </w:tcPr>
          <w:p w14:paraId="34571421" w14:textId="77777777" w:rsidR="000901EC" w:rsidRPr="000901EC" w:rsidRDefault="000901EC" w:rsidP="000901EC">
            <w:pPr>
              <w:spacing w:after="60"/>
              <w:rPr>
                <w:ins w:id="402" w:author="ERCOT" w:date="2024-01-08T15:11:00Z"/>
                <w:rFonts w:eastAsia="SimSun"/>
                <w:iCs/>
                <w:sz w:val="20"/>
                <w:szCs w:val="20"/>
              </w:rPr>
            </w:pPr>
            <w:ins w:id="403" w:author="ERCOT" w:date="2024-01-08T15:11:00Z">
              <w:r w:rsidRPr="000901EC">
                <w:rPr>
                  <w:rFonts w:eastAsia="SimSun"/>
                  <w:i/>
                  <w:iCs/>
                  <w:sz w:val="20"/>
                  <w:szCs w:val="20"/>
                </w:rPr>
                <w:t xml:space="preserve">Procured Capacity for </w:t>
              </w:r>
            </w:ins>
            <w:ins w:id="404" w:author="ERCOT" w:date="2024-01-08T15:18:00Z">
              <w:r w:rsidRPr="000901EC">
                <w:rPr>
                  <w:rFonts w:eastAsia="SimSun"/>
                  <w:i/>
                  <w:iCs/>
                  <w:sz w:val="20"/>
                  <w:szCs w:val="20"/>
                </w:rPr>
                <w:t xml:space="preserve">Dispatchable Reliability Reserve </w:t>
              </w:r>
            </w:ins>
            <w:ins w:id="405" w:author="ERCOT" w:date="2024-01-08T15:11:00Z">
              <w:r w:rsidRPr="000901EC">
                <w:rPr>
                  <w:rFonts w:eastAsia="SimSun"/>
                  <w:i/>
                  <w:iCs/>
                  <w:sz w:val="20"/>
                  <w:szCs w:val="20"/>
                </w:rPr>
                <w:t>Service from Resource per Resource per QSE in DAM</w:t>
              </w:r>
              <w:r w:rsidRPr="000901EC">
                <w:rPr>
                  <w:rFonts w:eastAsia="SimSun"/>
                  <w:iCs/>
                  <w:sz w:val="20"/>
                  <w:szCs w:val="20"/>
                </w:rPr>
                <w:t xml:space="preserve">—The </w:t>
              </w:r>
            </w:ins>
            <w:ins w:id="406" w:author="ERCOT" w:date="2024-01-08T15:18:00Z">
              <w:r w:rsidRPr="000901EC">
                <w:rPr>
                  <w:rFonts w:eastAsia="SimSun"/>
                  <w:iCs/>
                  <w:sz w:val="20"/>
                  <w:szCs w:val="20"/>
                </w:rPr>
                <w:t>DRRS</w:t>
              </w:r>
            </w:ins>
            <w:ins w:id="407" w:author="ERCOT" w:date="2024-01-08T15:11:00Z">
              <w:r w:rsidRPr="000901EC">
                <w:rPr>
                  <w:rFonts w:eastAsia="SimSun"/>
                  <w:iCs/>
                  <w:sz w:val="20"/>
                  <w:szCs w:val="20"/>
                </w:rPr>
                <w:t xml:space="preserve">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1F29189B" w14:textId="77777777" w:rsidTr="009C0551">
        <w:trPr>
          <w:ins w:id="408" w:author="ERCOT" w:date="2024-01-08T15:11:00Z"/>
        </w:trPr>
        <w:tc>
          <w:tcPr>
            <w:tcW w:w="1049" w:type="pct"/>
          </w:tcPr>
          <w:p w14:paraId="6197B8D1" w14:textId="77777777" w:rsidR="000901EC" w:rsidRPr="000901EC" w:rsidRDefault="000901EC" w:rsidP="000901EC">
            <w:pPr>
              <w:spacing w:after="60"/>
              <w:rPr>
                <w:ins w:id="409" w:author="ERCOT" w:date="2024-01-08T15:11:00Z"/>
                <w:rFonts w:eastAsia="SimSun"/>
                <w:iCs/>
                <w:sz w:val="20"/>
                <w:szCs w:val="20"/>
              </w:rPr>
            </w:pPr>
            <w:ins w:id="410" w:author="ERCOT" w:date="2024-01-08T15:11:00Z">
              <w:r w:rsidRPr="000901EC">
                <w:rPr>
                  <w:rFonts w:eastAsia="SimSun"/>
                  <w:iCs/>
                  <w:sz w:val="20"/>
                  <w:szCs w:val="20"/>
                </w:rPr>
                <w:t>MCPC</w:t>
              </w:r>
            </w:ins>
            <w:ins w:id="411" w:author="ERCOT" w:date="2024-01-08T15:17:00Z">
              <w:r w:rsidRPr="000901EC">
                <w:rPr>
                  <w:rFonts w:eastAsia="SimSun"/>
                  <w:iCs/>
                  <w:sz w:val="20"/>
                  <w:szCs w:val="20"/>
                </w:rPr>
                <w:t>DRR</w:t>
              </w:r>
            </w:ins>
            <w:ins w:id="412" w:author="ERCOT" w:date="2024-01-08T15:11:00Z">
              <w:r w:rsidRPr="000901EC">
                <w:rPr>
                  <w:rFonts w:eastAsia="SimSun"/>
                  <w:iCs/>
                  <w:sz w:val="20"/>
                  <w:szCs w:val="20"/>
                </w:rPr>
                <w:t xml:space="preserve"> </w:t>
              </w:r>
              <w:r w:rsidRPr="000901EC">
                <w:rPr>
                  <w:rFonts w:eastAsia="SimSun"/>
                  <w:i/>
                  <w:iCs/>
                  <w:sz w:val="20"/>
                  <w:szCs w:val="20"/>
                  <w:vertAlign w:val="subscript"/>
                </w:rPr>
                <w:t>DAM</w:t>
              </w:r>
            </w:ins>
          </w:p>
        </w:tc>
        <w:tc>
          <w:tcPr>
            <w:tcW w:w="458" w:type="pct"/>
          </w:tcPr>
          <w:p w14:paraId="149A191F" w14:textId="77777777" w:rsidR="000901EC" w:rsidRPr="000901EC" w:rsidRDefault="000901EC" w:rsidP="000901EC">
            <w:pPr>
              <w:spacing w:after="60"/>
              <w:rPr>
                <w:ins w:id="413" w:author="ERCOT" w:date="2024-01-08T15:11:00Z"/>
                <w:rFonts w:eastAsia="SimSun"/>
                <w:iCs/>
                <w:sz w:val="20"/>
                <w:szCs w:val="20"/>
              </w:rPr>
            </w:pPr>
            <w:ins w:id="414" w:author="ERCOT" w:date="2024-01-08T15:11:00Z">
              <w:r w:rsidRPr="000901EC">
                <w:rPr>
                  <w:rFonts w:eastAsia="SimSun"/>
                  <w:iCs/>
                  <w:sz w:val="20"/>
                  <w:szCs w:val="20"/>
                </w:rPr>
                <w:t>$/MW per hour</w:t>
              </w:r>
            </w:ins>
          </w:p>
        </w:tc>
        <w:tc>
          <w:tcPr>
            <w:tcW w:w="3493" w:type="pct"/>
          </w:tcPr>
          <w:p w14:paraId="76C28304" w14:textId="77777777" w:rsidR="000901EC" w:rsidRPr="000901EC" w:rsidRDefault="000901EC" w:rsidP="000901EC">
            <w:pPr>
              <w:spacing w:after="60"/>
              <w:rPr>
                <w:ins w:id="415" w:author="ERCOT" w:date="2024-01-08T15:11:00Z"/>
                <w:rFonts w:eastAsia="SimSun"/>
                <w:iCs/>
                <w:sz w:val="20"/>
                <w:szCs w:val="20"/>
              </w:rPr>
            </w:pPr>
            <w:ins w:id="416" w:author="ERCOT" w:date="2024-01-08T15:11:00Z">
              <w:r w:rsidRPr="000901EC">
                <w:rPr>
                  <w:rFonts w:eastAsia="SimSun"/>
                  <w:i/>
                  <w:iCs/>
                  <w:sz w:val="20"/>
                  <w:szCs w:val="20"/>
                </w:rPr>
                <w:t xml:space="preserve">Market Clearing Price for Capacity for </w:t>
              </w:r>
            </w:ins>
            <w:ins w:id="417" w:author="ERCOT" w:date="2024-01-08T15:19:00Z">
              <w:r w:rsidRPr="000901EC">
                <w:rPr>
                  <w:rFonts w:eastAsia="SimSun"/>
                  <w:i/>
                  <w:iCs/>
                  <w:sz w:val="20"/>
                  <w:szCs w:val="20"/>
                </w:rPr>
                <w:t xml:space="preserve">Dispatchable Reliability Reserve </w:t>
              </w:r>
            </w:ins>
            <w:ins w:id="418" w:author="ERCOT" w:date="2024-01-08T15:11:00Z">
              <w:r w:rsidRPr="000901EC">
                <w:rPr>
                  <w:rFonts w:eastAsia="SimSun"/>
                  <w:i/>
                  <w:iCs/>
                  <w:sz w:val="20"/>
                  <w:szCs w:val="20"/>
                </w:rPr>
                <w:t>Service in DAM</w:t>
              </w:r>
              <w:r w:rsidRPr="000901EC">
                <w:rPr>
                  <w:rFonts w:eastAsia="SimSun"/>
                  <w:iCs/>
                  <w:sz w:val="20"/>
                  <w:szCs w:val="20"/>
                </w:rPr>
                <w:t xml:space="preserve">—The DAM MCPC for </w:t>
              </w:r>
            </w:ins>
            <w:ins w:id="419" w:author="ERCOT" w:date="2024-01-08T15:19:00Z">
              <w:r w:rsidRPr="000901EC">
                <w:rPr>
                  <w:rFonts w:eastAsia="SimSun"/>
                  <w:iCs/>
                  <w:sz w:val="20"/>
                  <w:szCs w:val="20"/>
                </w:rPr>
                <w:t>DRRS</w:t>
              </w:r>
            </w:ins>
            <w:ins w:id="420" w:author="ERCOT" w:date="2024-01-08T15:11:00Z">
              <w:r w:rsidRPr="000901EC">
                <w:rPr>
                  <w:rFonts w:eastAsia="SimSun"/>
                  <w:iCs/>
                  <w:sz w:val="20"/>
                  <w:szCs w:val="20"/>
                </w:rPr>
                <w:t xml:space="preserve"> for the hour.</w:t>
              </w:r>
            </w:ins>
          </w:p>
        </w:tc>
      </w:tr>
      <w:tr w:rsidR="000901EC" w:rsidRPr="000901EC" w14:paraId="037332D1" w14:textId="77777777" w:rsidTr="009C0551">
        <w:trPr>
          <w:ins w:id="421" w:author="ERCOT" w:date="2024-01-08T15:11:00Z"/>
        </w:trPr>
        <w:tc>
          <w:tcPr>
            <w:tcW w:w="1049" w:type="pct"/>
          </w:tcPr>
          <w:p w14:paraId="06A1B85F" w14:textId="77777777" w:rsidR="000901EC" w:rsidRPr="000901EC" w:rsidRDefault="000901EC" w:rsidP="000901EC">
            <w:pPr>
              <w:spacing w:after="60"/>
              <w:rPr>
                <w:ins w:id="422" w:author="ERCOT" w:date="2024-01-08T15:11:00Z"/>
                <w:rFonts w:eastAsia="SimSun"/>
                <w:i/>
                <w:iCs/>
                <w:sz w:val="20"/>
                <w:szCs w:val="20"/>
              </w:rPr>
            </w:pPr>
            <w:ins w:id="423" w:author="ERCOT" w:date="2024-01-08T15:11:00Z">
              <w:r w:rsidRPr="000901EC">
                <w:rPr>
                  <w:rFonts w:eastAsia="SimSun"/>
                  <w:i/>
                  <w:iCs/>
                  <w:sz w:val="20"/>
                  <w:szCs w:val="20"/>
                </w:rPr>
                <w:t>r</w:t>
              </w:r>
            </w:ins>
          </w:p>
        </w:tc>
        <w:tc>
          <w:tcPr>
            <w:tcW w:w="458" w:type="pct"/>
          </w:tcPr>
          <w:p w14:paraId="052AC19F" w14:textId="77777777" w:rsidR="000901EC" w:rsidRPr="000901EC" w:rsidRDefault="000901EC" w:rsidP="000901EC">
            <w:pPr>
              <w:spacing w:after="60"/>
              <w:rPr>
                <w:ins w:id="424" w:author="ERCOT" w:date="2024-01-08T15:11:00Z"/>
                <w:rFonts w:eastAsia="SimSun"/>
                <w:iCs/>
                <w:sz w:val="20"/>
                <w:szCs w:val="20"/>
              </w:rPr>
            </w:pPr>
            <w:ins w:id="425" w:author="ERCOT" w:date="2024-01-08T15:11:00Z">
              <w:r w:rsidRPr="000901EC">
                <w:rPr>
                  <w:rFonts w:eastAsia="SimSun"/>
                  <w:iCs/>
                  <w:sz w:val="20"/>
                  <w:szCs w:val="20"/>
                </w:rPr>
                <w:t>none</w:t>
              </w:r>
            </w:ins>
          </w:p>
        </w:tc>
        <w:tc>
          <w:tcPr>
            <w:tcW w:w="3493" w:type="pct"/>
          </w:tcPr>
          <w:p w14:paraId="5452B193" w14:textId="77777777" w:rsidR="000901EC" w:rsidRPr="000901EC" w:rsidRDefault="000901EC" w:rsidP="000901EC">
            <w:pPr>
              <w:spacing w:after="60"/>
              <w:rPr>
                <w:ins w:id="426" w:author="ERCOT" w:date="2024-01-08T15:11:00Z"/>
                <w:rFonts w:eastAsia="SimSun"/>
                <w:iCs/>
                <w:sz w:val="20"/>
                <w:szCs w:val="20"/>
              </w:rPr>
            </w:pPr>
            <w:ins w:id="427" w:author="ERCOT" w:date="2024-01-08T15:11:00Z">
              <w:r w:rsidRPr="000901EC">
                <w:rPr>
                  <w:rFonts w:eastAsia="SimSun"/>
                  <w:iCs/>
                  <w:sz w:val="20"/>
                  <w:szCs w:val="20"/>
                </w:rPr>
                <w:t>A Resource.</w:t>
              </w:r>
            </w:ins>
          </w:p>
        </w:tc>
      </w:tr>
      <w:tr w:rsidR="000901EC" w:rsidRPr="000901EC" w14:paraId="14111291" w14:textId="77777777" w:rsidTr="009C0551">
        <w:trPr>
          <w:ins w:id="428" w:author="ERCOT" w:date="2024-01-08T15:11:00Z"/>
        </w:trPr>
        <w:tc>
          <w:tcPr>
            <w:tcW w:w="1049" w:type="pct"/>
          </w:tcPr>
          <w:p w14:paraId="75712A4E" w14:textId="77777777" w:rsidR="000901EC" w:rsidRPr="000901EC" w:rsidRDefault="000901EC" w:rsidP="000901EC">
            <w:pPr>
              <w:spacing w:after="60"/>
              <w:rPr>
                <w:ins w:id="429" w:author="ERCOT" w:date="2024-01-08T15:11:00Z"/>
                <w:rFonts w:eastAsia="SimSun"/>
                <w:i/>
                <w:iCs/>
                <w:sz w:val="20"/>
                <w:szCs w:val="20"/>
              </w:rPr>
            </w:pPr>
            <w:ins w:id="430" w:author="ERCOT" w:date="2024-01-08T15:11:00Z">
              <w:r w:rsidRPr="000901EC">
                <w:rPr>
                  <w:rFonts w:eastAsia="SimSun"/>
                  <w:i/>
                  <w:iCs/>
                  <w:sz w:val="20"/>
                  <w:szCs w:val="20"/>
                </w:rPr>
                <w:t>q</w:t>
              </w:r>
            </w:ins>
          </w:p>
        </w:tc>
        <w:tc>
          <w:tcPr>
            <w:tcW w:w="458" w:type="pct"/>
          </w:tcPr>
          <w:p w14:paraId="1170DCE3" w14:textId="77777777" w:rsidR="000901EC" w:rsidRPr="000901EC" w:rsidRDefault="000901EC" w:rsidP="000901EC">
            <w:pPr>
              <w:spacing w:after="60"/>
              <w:rPr>
                <w:ins w:id="431" w:author="ERCOT" w:date="2024-01-08T15:11:00Z"/>
                <w:rFonts w:eastAsia="SimSun"/>
                <w:iCs/>
                <w:sz w:val="20"/>
                <w:szCs w:val="20"/>
              </w:rPr>
            </w:pPr>
            <w:ins w:id="432" w:author="ERCOT" w:date="2024-01-08T15:11:00Z">
              <w:r w:rsidRPr="000901EC">
                <w:rPr>
                  <w:rFonts w:eastAsia="SimSun"/>
                  <w:iCs/>
                  <w:sz w:val="20"/>
                  <w:szCs w:val="20"/>
                </w:rPr>
                <w:t>none</w:t>
              </w:r>
            </w:ins>
          </w:p>
        </w:tc>
        <w:tc>
          <w:tcPr>
            <w:tcW w:w="3493" w:type="pct"/>
          </w:tcPr>
          <w:p w14:paraId="31D6AF55" w14:textId="77777777" w:rsidR="000901EC" w:rsidRPr="000901EC" w:rsidRDefault="000901EC" w:rsidP="000901EC">
            <w:pPr>
              <w:spacing w:after="60"/>
              <w:rPr>
                <w:ins w:id="433" w:author="ERCOT" w:date="2024-01-08T15:11:00Z"/>
                <w:rFonts w:eastAsia="SimSun"/>
                <w:iCs/>
                <w:sz w:val="20"/>
                <w:szCs w:val="20"/>
              </w:rPr>
            </w:pPr>
            <w:ins w:id="434" w:author="ERCOT" w:date="2024-01-08T15:11:00Z">
              <w:r w:rsidRPr="000901EC">
                <w:rPr>
                  <w:rFonts w:eastAsia="SimSun"/>
                  <w:iCs/>
                  <w:sz w:val="20"/>
                  <w:szCs w:val="20"/>
                </w:rPr>
                <w:t>A QSE.</w:t>
              </w:r>
            </w:ins>
          </w:p>
        </w:tc>
      </w:tr>
    </w:tbl>
    <w:p w14:paraId="6E02117A" w14:textId="77777777" w:rsidR="000901EC" w:rsidRPr="000901EC" w:rsidRDefault="000901EC" w:rsidP="000901EC">
      <w:pPr>
        <w:rPr>
          <w:ins w:id="435" w:author="ERCOT" w:date="2024-01-08T15:11:00Z"/>
          <w:rFonts w:eastAsia="SimSun"/>
        </w:rPr>
      </w:pPr>
    </w:p>
    <w:p w14:paraId="60655620" w14:textId="77777777" w:rsidR="000901EC" w:rsidRPr="000901EC" w:rsidRDefault="000901EC" w:rsidP="000901EC">
      <w:pPr>
        <w:keepNext/>
        <w:tabs>
          <w:tab w:val="left" w:pos="1620"/>
        </w:tabs>
        <w:spacing w:before="240" w:after="240"/>
        <w:ind w:left="1627" w:hanging="1627"/>
        <w:outlineLvl w:val="4"/>
        <w:rPr>
          <w:ins w:id="436" w:author="ERCOT" w:date="2024-01-08T15:27:00Z"/>
          <w:rFonts w:eastAsia="SimSun"/>
          <w:szCs w:val="26"/>
        </w:rPr>
      </w:pPr>
      <w:bookmarkStart w:id="437" w:name="_Toc17707831"/>
      <w:bookmarkStart w:id="438" w:name="_Toc135990703"/>
      <w:bookmarkEnd w:id="249"/>
      <w:ins w:id="439" w:author="ERCOT" w:date="2024-01-08T15:27:00Z">
        <w:r w:rsidRPr="000901EC">
          <w:rPr>
            <w:rFonts w:eastAsia="SimSun"/>
            <w:b/>
            <w:bCs/>
            <w:i/>
            <w:iCs/>
            <w:szCs w:val="26"/>
          </w:rPr>
          <w:t>4.6.4.2.</w:t>
        </w:r>
      </w:ins>
      <w:ins w:id="440" w:author="ERCOT" w:date="2024-01-08T15:29:00Z">
        <w:r w:rsidRPr="000901EC">
          <w:rPr>
            <w:rFonts w:eastAsia="SimSun"/>
            <w:b/>
            <w:bCs/>
            <w:i/>
            <w:iCs/>
            <w:szCs w:val="26"/>
          </w:rPr>
          <w:t>6</w:t>
        </w:r>
      </w:ins>
      <w:ins w:id="441" w:author="ERCOT" w:date="2024-01-08T15:27:00Z">
        <w:r w:rsidRPr="000901EC">
          <w:rPr>
            <w:rFonts w:eastAsia="SimSun"/>
            <w:b/>
            <w:bCs/>
            <w:i/>
            <w:iCs/>
            <w:szCs w:val="26"/>
          </w:rPr>
          <w:tab/>
        </w:r>
      </w:ins>
      <w:ins w:id="442" w:author="ERCOT" w:date="2024-01-08T15:28:00Z">
        <w:r w:rsidRPr="000901EC">
          <w:rPr>
            <w:rFonts w:eastAsia="SimSun"/>
            <w:b/>
            <w:bCs/>
            <w:i/>
            <w:iCs/>
            <w:szCs w:val="26"/>
          </w:rPr>
          <w:t xml:space="preserve">Dispatchable Reliability Reserve Service </w:t>
        </w:r>
      </w:ins>
      <w:ins w:id="443" w:author="ERCOT" w:date="2024-01-08T15:27:00Z">
        <w:r w:rsidRPr="000901EC">
          <w:rPr>
            <w:rFonts w:eastAsia="SimSun"/>
            <w:b/>
            <w:bCs/>
            <w:i/>
            <w:iCs/>
            <w:szCs w:val="26"/>
          </w:rPr>
          <w:t>Charge</w:t>
        </w:r>
        <w:bookmarkEnd w:id="437"/>
        <w:bookmarkEnd w:id="438"/>
      </w:ins>
    </w:p>
    <w:p w14:paraId="2AA5FD8A" w14:textId="77777777" w:rsidR="000901EC" w:rsidRPr="000901EC" w:rsidRDefault="000901EC" w:rsidP="000901EC">
      <w:pPr>
        <w:spacing w:after="240"/>
        <w:ind w:left="720" w:hanging="720"/>
        <w:rPr>
          <w:ins w:id="444" w:author="ERCOT" w:date="2024-01-08T15:27:00Z"/>
          <w:rFonts w:eastAsia="SimSun"/>
        </w:rPr>
      </w:pPr>
      <w:ins w:id="445" w:author="ERCOT" w:date="2024-01-08T15:27:00Z">
        <w:r w:rsidRPr="000901EC">
          <w:rPr>
            <w:rFonts w:eastAsia="SimSun"/>
          </w:rPr>
          <w:t>(1)</w:t>
        </w:r>
        <w:r w:rsidRPr="000901EC">
          <w:rPr>
            <w:rFonts w:eastAsia="SimSun"/>
          </w:rPr>
          <w:tab/>
          <w:t xml:space="preserve">Each QSE shall pay to ERCOT or be paid by ERCOT a </w:t>
        </w:r>
      </w:ins>
      <w:ins w:id="446" w:author="ERCOT" w:date="2024-01-08T15:29:00Z">
        <w:r w:rsidRPr="000901EC">
          <w:rPr>
            <w:rFonts w:eastAsia="SimSun"/>
          </w:rPr>
          <w:t>DRRS</w:t>
        </w:r>
      </w:ins>
      <w:ins w:id="447" w:author="ERCOT" w:date="2024-01-08T15:27:00Z">
        <w:r w:rsidRPr="000901EC">
          <w:rPr>
            <w:rFonts w:eastAsia="SimSun"/>
          </w:rPr>
          <w:t xml:space="preserve"> charge for each hour as follows:</w:t>
        </w:r>
      </w:ins>
    </w:p>
    <w:p w14:paraId="3CFC70E6" w14:textId="77777777" w:rsidR="000901EC" w:rsidRPr="000901EC" w:rsidRDefault="000901EC" w:rsidP="000901EC">
      <w:pPr>
        <w:tabs>
          <w:tab w:val="left" w:pos="2340"/>
          <w:tab w:val="left" w:pos="3420"/>
        </w:tabs>
        <w:spacing w:after="240"/>
        <w:ind w:left="3420" w:hanging="2700"/>
        <w:rPr>
          <w:ins w:id="448" w:author="ERCOT" w:date="2024-01-08T15:27:00Z"/>
          <w:rFonts w:eastAsia="SimSun"/>
          <w:bCs/>
        </w:rPr>
      </w:pPr>
      <w:ins w:id="449" w:author="ERCOT" w:date="2024-01-08T15:27:00Z">
        <w:r w:rsidRPr="000901EC">
          <w:rPr>
            <w:rFonts w:eastAsia="SimSun"/>
            <w:bCs/>
          </w:rPr>
          <w:t>DA</w:t>
        </w:r>
      </w:ins>
      <w:ins w:id="450" w:author="ERCOT" w:date="2024-01-08T15:29:00Z">
        <w:r w:rsidRPr="000901EC">
          <w:rPr>
            <w:rFonts w:eastAsia="SimSun"/>
            <w:bCs/>
          </w:rPr>
          <w:t>DRR</w:t>
        </w:r>
      </w:ins>
      <w:ins w:id="451" w:author="ERCOT" w:date="2024-01-08T15:27:00Z">
        <w:r w:rsidRPr="000901EC">
          <w:rPr>
            <w:rFonts w:eastAsia="SimSun"/>
            <w:bCs/>
          </w:rPr>
          <w:t xml:space="preserve">AMT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lang w:val="pt-BR"/>
          </w:rPr>
          <w:t>DA</w:t>
        </w:r>
      </w:ins>
      <w:ins w:id="452" w:author="ERCOT" w:date="2024-01-08T15:29:00Z">
        <w:r w:rsidRPr="000901EC">
          <w:rPr>
            <w:rFonts w:eastAsia="SimSun"/>
            <w:bCs/>
            <w:lang w:val="pt-BR"/>
          </w:rPr>
          <w:t>DRR</w:t>
        </w:r>
      </w:ins>
      <w:ins w:id="453" w:author="ERCOT" w:date="2024-01-08T15:27:00Z">
        <w:r w:rsidRPr="000901EC">
          <w:rPr>
            <w:rFonts w:eastAsia="SimSun"/>
            <w:bCs/>
            <w:lang w:val="pt-BR"/>
          </w:rPr>
          <w:t>PR</w:t>
        </w:r>
        <w:r w:rsidRPr="000901EC">
          <w:rPr>
            <w:rFonts w:eastAsia="SimSun"/>
            <w:bCs/>
          </w:rPr>
          <w:t xml:space="preserve"> * DA</w:t>
        </w:r>
      </w:ins>
      <w:ins w:id="454" w:author="ERCOT" w:date="2024-01-08T15:29:00Z">
        <w:r w:rsidRPr="000901EC">
          <w:rPr>
            <w:rFonts w:eastAsia="SimSun"/>
            <w:bCs/>
          </w:rPr>
          <w:t>DRR</w:t>
        </w:r>
      </w:ins>
      <w:ins w:id="455" w:author="ERCOT" w:date="2024-01-08T15:27:00Z">
        <w:r w:rsidRPr="000901EC">
          <w:rPr>
            <w:rFonts w:eastAsia="SimSun"/>
            <w:bCs/>
          </w:rPr>
          <w:t xml:space="preserve">Q </w:t>
        </w:r>
        <w:r w:rsidRPr="000901EC">
          <w:rPr>
            <w:rFonts w:eastAsia="SimSun"/>
            <w:bCs/>
            <w:i/>
            <w:vertAlign w:val="subscript"/>
          </w:rPr>
          <w:t>q</w:t>
        </w:r>
      </w:ins>
    </w:p>
    <w:p w14:paraId="3B83F242" w14:textId="77777777" w:rsidR="000901EC" w:rsidRPr="000901EC" w:rsidRDefault="000901EC" w:rsidP="000901EC">
      <w:pPr>
        <w:spacing w:after="240"/>
        <w:rPr>
          <w:ins w:id="456" w:author="ERCOT" w:date="2024-01-08T15:27:00Z"/>
          <w:rFonts w:eastAsia="SimSun"/>
          <w:lang w:val="pt-BR"/>
        </w:rPr>
      </w:pPr>
      <w:ins w:id="457" w:author="ERCOT" w:date="2024-01-08T15:27:00Z">
        <w:r w:rsidRPr="000901EC">
          <w:rPr>
            <w:rFonts w:eastAsia="SimSun"/>
            <w:lang w:val="pt-BR"/>
          </w:rPr>
          <w:t>Where:</w:t>
        </w:r>
      </w:ins>
    </w:p>
    <w:p w14:paraId="4FF1AB7D" w14:textId="77777777" w:rsidR="000901EC" w:rsidRPr="000901EC" w:rsidRDefault="000901EC" w:rsidP="000901EC">
      <w:pPr>
        <w:tabs>
          <w:tab w:val="left" w:pos="2340"/>
          <w:tab w:val="left" w:pos="3420"/>
        </w:tabs>
        <w:spacing w:after="240"/>
        <w:ind w:left="3420" w:hanging="2700"/>
        <w:rPr>
          <w:ins w:id="458" w:author="ERCOT" w:date="2024-01-08T15:27:00Z"/>
          <w:rFonts w:eastAsia="SimSun"/>
          <w:bCs/>
          <w:lang w:val="pt-BR"/>
        </w:rPr>
      </w:pPr>
      <w:ins w:id="459" w:author="ERCOT" w:date="2024-01-08T15:27:00Z">
        <w:r w:rsidRPr="000901EC">
          <w:rPr>
            <w:rFonts w:eastAsia="SimSun"/>
            <w:bCs/>
            <w:lang w:val="pt-BR"/>
          </w:rPr>
          <w:t>DA</w:t>
        </w:r>
      </w:ins>
      <w:ins w:id="460" w:author="ERCOT" w:date="2024-01-08T15:29:00Z">
        <w:r w:rsidRPr="000901EC">
          <w:rPr>
            <w:rFonts w:eastAsia="SimSun"/>
            <w:bCs/>
            <w:lang w:val="pt-BR"/>
          </w:rPr>
          <w:t>DRR</w:t>
        </w:r>
      </w:ins>
      <w:ins w:id="461" w:author="ERCOT" w:date="2024-01-08T15:27:00Z">
        <w:r w:rsidRPr="000901EC">
          <w:rPr>
            <w:rFonts w:eastAsia="SimSun"/>
            <w:bCs/>
            <w:lang w:val="pt-BR"/>
          </w:rPr>
          <w:t>PR</w:t>
        </w:r>
        <w:r w:rsidRPr="000901EC">
          <w:rPr>
            <w:rFonts w:eastAsia="SimSun"/>
            <w:bCs/>
            <w:lang w:val="pt-BR"/>
          </w:rPr>
          <w:tab/>
          <w:t xml:space="preserve">= </w:t>
        </w:r>
        <w:r w:rsidRPr="000901EC">
          <w:rPr>
            <w:rFonts w:eastAsia="SimSun"/>
            <w:bCs/>
            <w:lang w:val="pt-BR"/>
          </w:rPr>
          <w:tab/>
          <w:t>(-1) * PC</w:t>
        </w:r>
      </w:ins>
      <w:ins w:id="462" w:author="ERCOT" w:date="2024-01-08T15:29:00Z">
        <w:r w:rsidRPr="000901EC">
          <w:rPr>
            <w:rFonts w:eastAsia="SimSun"/>
            <w:bCs/>
            <w:lang w:val="pt-BR"/>
          </w:rPr>
          <w:t>DRR</w:t>
        </w:r>
      </w:ins>
      <w:ins w:id="463" w:author="ERCOT" w:date="2024-01-08T15:27:00Z">
        <w:r w:rsidRPr="000901EC">
          <w:rPr>
            <w:rFonts w:eastAsia="SimSun"/>
            <w:bCs/>
            <w:lang w:val="pt-BR"/>
          </w:rPr>
          <w:t>AMTTOT / DA</w:t>
        </w:r>
      </w:ins>
      <w:ins w:id="464" w:author="ERCOT" w:date="2024-01-08T15:29:00Z">
        <w:r w:rsidRPr="000901EC">
          <w:rPr>
            <w:rFonts w:eastAsia="SimSun"/>
            <w:bCs/>
            <w:lang w:val="pt-BR"/>
          </w:rPr>
          <w:t>DRR</w:t>
        </w:r>
      </w:ins>
      <w:ins w:id="465" w:author="ERCOT" w:date="2024-01-08T15:27:00Z">
        <w:r w:rsidRPr="000901EC">
          <w:rPr>
            <w:rFonts w:eastAsia="SimSun"/>
            <w:bCs/>
            <w:lang w:val="pt-BR"/>
          </w:rPr>
          <w:t>QTOT</w:t>
        </w:r>
      </w:ins>
    </w:p>
    <w:p w14:paraId="054CA844" w14:textId="77777777" w:rsidR="000901EC" w:rsidRPr="000901EC" w:rsidRDefault="000901EC" w:rsidP="000901EC">
      <w:pPr>
        <w:tabs>
          <w:tab w:val="left" w:pos="2340"/>
          <w:tab w:val="left" w:pos="3420"/>
        </w:tabs>
        <w:spacing w:after="240"/>
        <w:ind w:left="3420" w:hanging="2700"/>
        <w:rPr>
          <w:ins w:id="466" w:author="ERCOT" w:date="2024-01-08T15:27:00Z"/>
          <w:rFonts w:eastAsia="SimSun"/>
          <w:bCs/>
          <w:lang w:val="pt-BR"/>
        </w:rPr>
      </w:pPr>
      <w:ins w:id="467" w:author="ERCOT" w:date="2024-01-08T15:27:00Z">
        <w:r w:rsidRPr="000901EC">
          <w:rPr>
            <w:rFonts w:eastAsia="SimSun"/>
            <w:bCs/>
            <w:lang w:val="pt-BR"/>
          </w:rPr>
          <w:t>PC</w:t>
        </w:r>
      </w:ins>
      <w:ins w:id="468" w:author="ERCOT" w:date="2024-01-08T15:30:00Z">
        <w:r w:rsidRPr="000901EC">
          <w:rPr>
            <w:rFonts w:eastAsia="SimSun"/>
            <w:bCs/>
            <w:lang w:val="pt-BR"/>
          </w:rPr>
          <w:t>DRR</w:t>
        </w:r>
      </w:ins>
      <w:ins w:id="469" w:author="ERCOT" w:date="2024-01-08T15:27:00Z">
        <w:r w:rsidRPr="000901EC">
          <w:rPr>
            <w:rFonts w:eastAsia="SimSun"/>
            <w:bCs/>
            <w:lang w:val="pt-BR"/>
          </w:rPr>
          <w:t>AMTTOT =</w:t>
        </w:r>
        <w:r w:rsidRPr="000901EC">
          <w:rPr>
            <w:rFonts w:eastAsia="SimSun"/>
            <w:bCs/>
            <w:lang w:val="pt-BR"/>
          </w:rPr>
          <w:tab/>
        </w:r>
      </w:ins>
      <w:ins w:id="470" w:author="ERCOT" w:date="2024-01-08T15:27:00Z">
        <w:r w:rsidRPr="000901EC">
          <w:rPr>
            <w:rFonts w:eastAsia="SimSun"/>
            <w:bCs/>
            <w:position w:val="-22"/>
          </w:rPr>
          <w:object w:dxaOrig="288" w:dyaOrig="438" w14:anchorId="06E542BA">
            <v:shape id="_x0000_i1028" type="#_x0000_t75" style="width:12pt;height:24pt" o:ole="">
              <v:imagedata r:id="rId18" o:title=""/>
            </v:shape>
            <o:OLEObject Type="Embed" ProgID="Equation.3" ShapeID="_x0000_i1028" DrawAspect="Content" ObjectID="_1789280151" r:id="rId19"/>
          </w:object>
        </w:r>
      </w:ins>
      <w:ins w:id="471" w:author="ERCOT" w:date="2024-01-08T15:27:00Z">
        <w:r w:rsidRPr="000901EC">
          <w:rPr>
            <w:rFonts w:eastAsia="SimSun"/>
            <w:bCs/>
            <w:lang w:val="pt-BR"/>
          </w:rPr>
          <w:t>PC</w:t>
        </w:r>
      </w:ins>
      <w:ins w:id="472" w:author="ERCOT" w:date="2024-01-08T15:30:00Z">
        <w:r w:rsidRPr="000901EC">
          <w:rPr>
            <w:rFonts w:eastAsia="SimSun"/>
            <w:bCs/>
            <w:lang w:val="pt-BR"/>
          </w:rPr>
          <w:t>DRR</w:t>
        </w:r>
      </w:ins>
      <w:ins w:id="473" w:author="ERCOT" w:date="2024-01-08T15:27:00Z">
        <w:r w:rsidRPr="000901EC">
          <w:rPr>
            <w:rFonts w:eastAsia="SimSun"/>
            <w:bCs/>
            <w:lang w:val="pt-BR"/>
          </w:rPr>
          <w:t xml:space="preserve">AMT </w:t>
        </w:r>
        <w:r w:rsidRPr="000901EC">
          <w:rPr>
            <w:rFonts w:eastAsia="SimSun"/>
            <w:bCs/>
            <w:i/>
            <w:vertAlign w:val="subscript"/>
            <w:lang w:val="pt-BR"/>
          </w:rPr>
          <w:t>q</w:t>
        </w:r>
      </w:ins>
    </w:p>
    <w:p w14:paraId="68DFE19D" w14:textId="77777777" w:rsidR="000901EC" w:rsidRPr="000901EC" w:rsidRDefault="000901EC" w:rsidP="000901EC">
      <w:pPr>
        <w:tabs>
          <w:tab w:val="left" w:pos="2340"/>
          <w:tab w:val="left" w:pos="3420"/>
        </w:tabs>
        <w:spacing w:after="240"/>
        <w:ind w:left="3420" w:hanging="2700"/>
        <w:rPr>
          <w:ins w:id="474" w:author="ERCOT" w:date="2024-01-08T15:27:00Z"/>
          <w:rFonts w:eastAsia="SimSun"/>
          <w:bCs/>
          <w:lang w:val="pt-BR"/>
        </w:rPr>
      </w:pPr>
      <w:ins w:id="475" w:author="ERCOT" w:date="2024-01-08T15:27:00Z">
        <w:r w:rsidRPr="000901EC">
          <w:rPr>
            <w:rFonts w:eastAsia="SimSun"/>
            <w:bCs/>
            <w:lang w:val="pt-BR"/>
          </w:rPr>
          <w:t>DA</w:t>
        </w:r>
      </w:ins>
      <w:ins w:id="476" w:author="ERCOT" w:date="2024-01-08T15:30:00Z">
        <w:r w:rsidRPr="000901EC">
          <w:rPr>
            <w:rFonts w:eastAsia="SimSun"/>
            <w:bCs/>
            <w:lang w:val="pt-BR"/>
          </w:rPr>
          <w:t>DRR</w:t>
        </w:r>
      </w:ins>
      <w:ins w:id="477" w:author="ERCOT" w:date="2024-01-08T15:27:00Z">
        <w:r w:rsidRPr="000901EC">
          <w:rPr>
            <w:rFonts w:eastAsia="SimSun"/>
            <w:bCs/>
            <w:lang w:val="pt-BR"/>
          </w:rPr>
          <w:t>QTOT</w:t>
        </w:r>
        <w:r w:rsidRPr="000901EC">
          <w:rPr>
            <w:rFonts w:eastAsia="SimSun"/>
            <w:bCs/>
            <w:lang w:val="pt-BR"/>
          </w:rPr>
          <w:tab/>
          <w:t>=</w:t>
        </w:r>
        <w:r w:rsidRPr="000901EC">
          <w:rPr>
            <w:rFonts w:eastAsia="SimSun"/>
            <w:bCs/>
            <w:lang w:val="pt-BR"/>
          </w:rPr>
          <w:tab/>
        </w:r>
      </w:ins>
      <w:ins w:id="478" w:author="ERCOT" w:date="2024-01-08T15:27:00Z">
        <w:r w:rsidRPr="000901EC">
          <w:rPr>
            <w:rFonts w:eastAsia="SimSun"/>
            <w:bCs/>
            <w:position w:val="-22"/>
          </w:rPr>
          <w:object w:dxaOrig="288" w:dyaOrig="438" w14:anchorId="243D8E8C">
            <v:shape id="_x0000_i1029" type="#_x0000_t75" style="width:12pt;height:24pt" o:ole="">
              <v:imagedata r:id="rId18" o:title=""/>
            </v:shape>
            <o:OLEObject Type="Embed" ProgID="Equation.3" ShapeID="_x0000_i1029" DrawAspect="Content" ObjectID="_1789280152" r:id="rId20"/>
          </w:object>
        </w:r>
      </w:ins>
      <w:ins w:id="479" w:author="ERCOT" w:date="2024-01-08T15:27:00Z">
        <w:r w:rsidRPr="000901EC">
          <w:rPr>
            <w:rFonts w:eastAsia="SimSun"/>
            <w:bCs/>
            <w:lang w:val="pt-BR"/>
          </w:rPr>
          <w:t>DA</w:t>
        </w:r>
      </w:ins>
      <w:ins w:id="480" w:author="ERCOT" w:date="2024-01-08T15:30:00Z">
        <w:r w:rsidRPr="000901EC">
          <w:rPr>
            <w:rFonts w:eastAsia="SimSun"/>
            <w:bCs/>
            <w:lang w:val="pt-BR"/>
          </w:rPr>
          <w:t>DRR</w:t>
        </w:r>
      </w:ins>
      <w:ins w:id="481" w:author="ERCOT" w:date="2024-01-08T15:27:00Z">
        <w:r w:rsidRPr="000901EC">
          <w:rPr>
            <w:rFonts w:eastAsia="SimSun"/>
            <w:bCs/>
            <w:lang w:val="pt-BR"/>
          </w:rPr>
          <w:t xml:space="preserve">Q </w:t>
        </w:r>
        <w:r w:rsidRPr="000901EC">
          <w:rPr>
            <w:rFonts w:eastAsia="SimSun"/>
            <w:bCs/>
            <w:i/>
            <w:vertAlign w:val="subscript"/>
            <w:lang w:val="pt-BR"/>
          </w:rPr>
          <w:t>q</w:t>
        </w:r>
      </w:ins>
    </w:p>
    <w:p w14:paraId="6FDF249D" w14:textId="77777777" w:rsidR="000901EC" w:rsidRPr="000901EC" w:rsidRDefault="000901EC" w:rsidP="000901EC">
      <w:pPr>
        <w:tabs>
          <w:tab w:val="left" w:pos="2340"/>
          <w:tab w:val="left" w:pos="3420"/>
        </w:tabs>
        <w:spacing w:after="240"/>
        <w:ind w:left="3420" w:hanging="2700"/>
        <w:rPr>
          <w:ins w:id="482" w:author="ERCOT" w:date="2024-01-08T15:27:00Z"/>
          <w:rFonts w:eastAsia="SimSun"/>
          <w:bCs/>
          <w:lang w:val="pt-BR"/>
        </w:rPr>
      </w:pPr>
      <w:ins w:id="483" w:author="ERCOT" w:date="2024-01-08T15:27:00Z">
        <w:r w:rsidRPr="000901EC">
          <w:rPr>
            <w:rFonts w:eastAsia="SimSun"/>
            <w:bCs/>
            <w:lang w:val="pt-BR"/>
          </w:rPr>
          <w:t>DA</w:t>
        </w:r>
      </w:ins>
      <w:ins w:id="484" w:author="ERCOT" w:date="2024-01-08T15:30:00Z">
        <w:r w:rsidRPr="000901EC">
          <w:rPr>
            <w:rFonts w:eastAsia="SimSun"/>
            <w:bCs/>
            <w:lang w:val="pt-BR"/>
          </w:rPr>
          <w:t>DRR</w:t>
        </w:r>
      </w:ins>
      <w:ins w:id="485" w:author="ERCOT" w:date="2024-01-08T15:27:00Z">
        <w:r w:rsidRPr="000901EC">
          <w:rPr>
            <w:rFonts w:eastAsia="SimSun"/>
            <w:bCs/>
            <w:lang w:val="pt-BR"/>
          </w:rPr>
          <w:t xml:space="preserve">Q </w:t>
        </w:r>
        <w:r w:rsidRPr="000901EC">
          <w:rPr>
            <w:rFonts w:eastAsia="SimSun"/>
            <w:bCs/>
            <w:i/>
            <w:vertAlign w:val="subscript"/>
            <w:lang w:val="pt-BR"/>
          </w:rPr>
          <w:t>q</w:t>
        </w:r>
        <w:r w:rsidRPr="000901EC">
          <w:rPr>
            <w:rFonts w:eastAsia="SimSun"/>
            <w:bCs/>
            <w:lang w:val="pt-BR"/>
          </w:rPr>
          <w:tab/>
          <w:t>=</w:t>
        </w:r>
        <w:r w:rsidRPr="000901EC">
          <w:rPr>
            <w:rFonts w:eastAsia="SimSun"/>
            <w:bCs/>
            <w:lang w:val="pt-BR"/>
          </w:rPr>
          <w:tab/>
          <w:t>DA</w:t>
        </w:r>
      </w:ins>
      <w:ins w:id="486" w:author="ERCOT" w:date="2024-01-08T15:30:00Z">
        <w:r w:rsidRPr="000901EC">
          <w:rPr>
            <w:rFonts w:eastAsia="SimSun"/>
            <w:bCs/>
            <w:lang w:val="pt-BR"/>
          </w:rPr>
          <w:t>DRR</w:t>
        </w:r>
      </w:ins>
      <w:ins w:id="487" w:author="ERCOT" w:date="2024-01-08T15:27:00Z">
        <w:r w:rsidRPr="000901EC">
          <w:rPr>
            <w:rFonts w:eastAsia="SimSun"/>
            <w:bCs/>
            <w:lang w:val="pt-BR"/>
          </w:rPr>
          <w:t xml:space="preserve">O </w:t>
        </w:r>
        <w:r w:rsidRPr="000901EC">
          <w:rPr>
            <w:rFonts w:eastAsia="SimSun"/>
            <w:bCs/>
            <w:i/>
            <w:vertAlign w:val="subscript"/>
            <w:lang w:val="pt-BR"/>
          </w:rPr>
          <w:t>q</w:t>
        </w:r>
        <w:r w:rsidRPr="000901EC">
          <w:rPr>
            <w:rFonts w:eastAsia="SimSun"/>
            <w:bCs/>
            <w:lang w:val="pt-BR"/>
          </w:rPr>
          <w:t xml:space="preserve"> – DASA</w:t>
        </w:r>
      </w:ins>
      <w:ins w:id="488" w:author="ERCOT" w:date="2024-01-08T15:31:00Z">
        <w:r w:rsidRPr="000901EC">
          <w:rPr>
            <w:rFonts w:eastAsia="SimSun"/>
            <w:bCs/>
            <w:lang w:val="pt-BR"/>
          </w:rPr>
          <w:t>DRR</w:t>
        </w:r>
      </w:ins>
      <w:ins w:id="489" w:author="ERCOT" w:date="2024-01-08T15:27:00Z">
        <w:r w:rsidRPr="000901EC">
          <w:rPr>
            <w:rFonts w:eastAsia="SimSun"/>
            <w:bCs/>
            <w:lang w:val="pt-BR"/>
          </w:rPr>
          <w:t xml:space="preserve">Q </w:t>
        </w:r>
        <w:r w:rsidRPr="000901EC">
          <w:rPr>
            <w:rFonts w:eastAsia="SimSun"/>
            <w:bCs/>
            <w:i/>
            <w:vertAlign w:val="subscript"/>
            <w:lang w:val="pt-BR"/>
          </w:rPr>
          <w:t>q</w:t>
        </w:r>
      </w:ins>
    </w:p>
    <w:p w14:paraId="5E8CA068" w14:textId="77777777" w:rsidR="000901EC" w:rsidRPr="000901EC" w:rsidRDefault="000901EC" w:rsidP="000901EC">
      <w:pPr>
        <w:rPr>
          <w:ins w:id="490" w:author="ERCOT" w:date="2024-01-08T15:27:00Z"/>
          <w:rFonts w:eastAsia="SimSun"/>
        </w:rPr>
      </w:pPr>
      <w:ins w:id="491" w:author="ERCOT" w:date="2024-01-08T15:27:00Z">
        <w:r w:rsidRPr="000901EC">
          <w:rPr>
            <w:rFonts w:eastAsia="SimSun"/>
          </w:rPr>
          <w:lastRenderedPageBreak/>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901EC" w:rsidRPr="000901EC" w14:paraId="6B0EA2F5" w14:textId="77777777" w:rsidTr="009C0551">
        <w:trPr>
          <w:tblHeader/>
          <w:ins w:id="492" w:author="ERCOT" w:date="2024-01-08T15:27:00Z"/>
        </w:trPr>
        <w:tc>
          <w:tcPr>
            <w:tcW w:w="1144" w:type="pct"/>
          </w:tcPr>
          <w:p w14:paraId="53F29BE8" w14:textId="77777777" w:rsidR="000901EC" w:rsidRPr="000901EC" w:rsidRDefault="000901EC" w:rsidP="000901EC">
            <w:pPr>
              <w:spacing w:after="240"/>
              <w:rPr>
                <w:ins w:id="493" w:author="ERCOT" w:date="2024-01-08T15:27:00Z"/>
                <w:rFonts w:eastAsia="SimSun"/>
                <w:b/>
                <w:iCs/>
                <w:sz w:val="20"/>
                <w:szCs w:val="20"/>
              </w:rPr>
            </w:pPr>
            <w:ins w:id="494" w:author="ERCOT" w:date="2024-01-08T15:27:00Z">
              <w:r w:rsidRPr="000901EC">
                <w:rPr>
                  <w:rFonts w:eastAsia="SimSun"/>
                  <w:b/>
                  <w:iCs/>
                  <w:sz w:val="20"/>
                  <w:szCs w:val="20"/>
                </w:rPr>
                <w:t>Variable</w:t>
              </w:r>
            </w:ins>
          </w:p>
        </w:tc>
        <w:tc>
          <w:tcPr>
            <w:tcW w:w="520" w:type="pct"/>
          </w:tcPr>
          <w:p w14:paraId="1D54033A" w14:textId="77777777" w:rsidR="000901EC" w:rsidRPr="000901EC" w:rsidRDefault="000901EC" w:rsidP="000901EC">
            <w:pPr>
              <w:spacing w:after="240"/>
              <w:rPr>
                <w:ins w:id="495" w:author="ERCOT" w:date="2024-01-08T15:27:00Z"/>
                <w:rFonts w:eastAsia="SimSun"/>
                <w:b/>
                <w:iCs/>
                <w:sz w:val="20"/>
                <w:szCs w:val="20"/>
              </w:rPr>
            </w:pPr>
            <w:ins w:id="496" w:author="ERCOT" w:date="2024-01-08T15:27:00Z">
              <w:r w:rsidRPr="000901EC">
                <w:rPr>
                  <w:rFonts w:eastAsia="SimSun"/>
                  <w:b/>
                  <w:iCs/>
                  <w:sz w:val="20"/>
                  <w:szCs w:val="20"/>
                </w:rPr>
                <w:t>Unit</w:t>
              </w:r>
            </w:ins>
          </w:p>
        </w:tc>
        <w:tc>
          <w:tcPr>
            <w:tcW w:w="3336" w:type="pct"/>
          </w:tcPr>
          <w:p w14:paraId="3B0C89C8" w14:textId="77777777" w:rsidR="000901EC" w:rsidRPr="000901EC" w:rsidRDefault="000901EC" w:rsidP="000901EC">
            <w:pPr>
              <w:spacing w:after="240"/>
              <w:rPr>
                <w:ins w:id="497" w:author="ERCOT" w:date="2024-01-08T15:27:00Z"/>
                <w:rFonts w:eastAsia="SimSun"/>
                <w:b/>
                <w:iCs/>
                <w:sz w:val="20"/>
                <w:szCs w:val="20"/>
              </w:rPr>
            </w:pPr>
            <w:ins w:id="498" w:author="ERCOT" w:date="2024-01-08T15:27:00Z">
              <w:r w:rsidRPr="000901EC">
                <w:rPr>
                  <w:rFonts w:eastAsia="SimSun"/>
                  <w:b/>
                  <w:iCs/>
                  <w:sz w:val="20"/>
                  <w:szCs w:val="20"/>
                </w:rPr>
                <w:t>Definition</w:t>
              </w:r>
            </w:ins>
          </w:p>
        </w:tc>
      </w:tr>
      <w:tr w:rsidR="000901EC" w:rsidRPr="000901EC" w14:paraId="61F937BA" w14:textId="77777777" w:rsidTr="009C0551">
        <w:trPr>
          <w:ins w:id="499" w:author="ERCOT" w:date="2024-01-08T15:27:00Z"/>
        </w:trPr>
        <w:tc>
          <w:tcPr>
            <w:tcW w:w="1144" w:type="pct"/>
          </w:tcPr>
          <w:p w14:paraId="2B8E8106" w14:textId="77777777" w:rsidR="000901EC" w:rsidRPr="000901EC" w:rsidRDefault="000901EC" w:rsidP="000901EC">
            <w:pPr>
              <w:spacing w:after="60"/>
              <w:rPr>
                <w:ins w:id="500" w:author="ERCOT" w:date="2024-01-08T15:27:00Z"/>
                <w:rFonts w:eastAsia="SimSun"/>
                <w:iCs/>
                <w:sz w:val="20"/>
                <w:szCs w:val="20"/>
              </w:rPr>
            </w:pPr>
            <w:ins w:id="501" w:author="ERCOT" w:date="2024-01-08T15:27:00Z">
              <w:r w:rsidRPr="000901EC">
                <w:rPr>
                  <w:rFonts w:eastAsia="SimSun"/>
                  <w:iCs/>
                  <w:sz w:val="20"/>
                  <w:szCs w:val="20"/>
                </w:rPr>
                <w:t>DA</w:t>
              </w:r>
            </w:ins>
            <w:ins w:id="502" w:author="ERCOT" w:date="2024-01-08T15:35:00Z">
              <w:r w:rsidRPr="000901EC">
                <w:rPr>
                  <w:rFonts w:eastAsia="SimSun"/>
                  <w:iCs/>
                  <w:sz w:val="20"/>
                  <w:szCs w:val="20"/>
                </w:rPr>
                <w:t>DRR</w:t>
              </w:r>
            </w:ins>
            <w:ins w:id="503" w:author="ERCOT" w:date="2024-01-08T15:27:00Z">
              <w:r w:rsidRPr="000901EC">
                <w:rPr>
                  <w:rFonts w:eastAsia="SimSun"/>
                  <w:iCs/>
                  <w:sz w:val="20"/>
                  <w:szCs w:val="20"/>
                </w:rPr>
                <w:t xml:space="preserve">AMT </w:t>
              </w:r>
              <w:r w:rsidRPr="000901EC">
                <w:rPr>
                  <w:rFonts w:eastAsia="SimSun"/>
                  <w:i/>
                  <w:iCs/>
                  <w:sz w:val="20"/>
                  <w:szCs w:val="20"/>
                  <w:vertAlign w:val="subscript"/>
                </w:rPr>
                <w:t>q</w:t>
              </w:r>
            </w:ins>
          </w:p>
        </w:tc>
        <w:tc>
          <w:tcPr>
            <w:tcW w:w="520" w:type="pct"/>
          </w:tcPr>
          <w:p w14:paraId="14F88BF0" w14:textId="77777777" w:rsidR="000901EC" w:rsidRPr="000901EC" w:rsidRDefault="000901EC" w:rsidP="000901EC">
            <w:pPr>
              <w:spacing w:after="60"/>
              <w:rPr>
                <w:ins w:id="504" w:author="ERCOT" w:date="2024-01-08T15:27:00Z"/>
                <w:rFonts w:eastAsia="SimSun"/>
                <w:iCs/>
                <w:sz w:val="20"/>
                <w:szCs w:val="20"/>
              </w:rPr>
            </w:pPr>
            <w:ins w:id="505" w:author="ERCOT" w:date="2024-01-08T15:27:00Z">
              <w:r w:rsidRPr="000901EC">
                <w:rPr>
                  <w:rFonts w:eastAsia="SimSun"/>
                  <w:iCs/>
                  <w:sz w:val="20"/>
                  <w:szCs w:val="20"/>
                </w:rPr>
                <w:t>$</w:t>
              </w:r>
            </w:ins>
          </w:p>
        </w:tc>
        <w:tc>
          <w:tcPr>
            <w:tcW w:w="3336" w:type="pct"/>
          </w:tcPr>
          <w:p w14:paraId="1E1D37FA" w14:textId="77777777" w:rsidR="000901EC" w:rsidRPr="000901EC" w:rsidRDefault="000901EC" w:rsidP="000901EC">
            <w:pPr>
              <w:spacing w:after="60"/>
              <w:rPr>
                <w:ins w:id="506" w:author="ERCOT" w:date="2024-01-08T15:27:00Z"/>
                <w:rFonts w:eastAsia="SimSun"/>
                <w:iCs/>
                <w:sz w:val="20"/>
                <w:szCs w:val="20"/>
              </w:rPr>
            </w:pPr>
            <w:ins w:id="507" w:author="ERCOT" w:date="2024-01-08T15:27:00Z">
              <w:r w:rsidRPr="000901EC">
                <w:rPr>
                  <w:rFonts w:eastAsia="SimSun"/>
                  <w:i/>
                  <w:iCs/>
                  <w:sz w:val="20"/>
                  <w:szCs w:val="20"/>
                </w:rPr>
                <w:t xml:space="preserve">Day-Ahead </w:t>
              </w:r>
            </w:ins>
            <w:ins w:id="508" w:author="ERCOT" w:date="2024-01-08T15:36:00Z">
              <w:r w:rsidRPr="000901EC">
                <w:rPr>
                  <w:rFonts w:eastAsia="SimSun"/>
                  <w:i/>
                  <w:iCs/>
                  <w:sz w:val="20"/>
                  <w:szCs w:val="20"/>
                </w:rPr>
                <w:t xml:space="preserve">Dispatchable Reliability Reserve Service </w:t>
              </w:r>
            </w:ins>
            <w:ins w:id="509" w:author="ERCOT" w:date="2024-01-08T15:27:00Z">
              <w:r w:rsidRPr="000901EC">
                <w:rPr>
                  <w:rFonts w:eastAsia="SimSun"/>
                  <w:i/>
                  <w:iCs/>
                  <w:sz w:val="20"/>
                  <w:szCs w:val="20"/>
                </w:rPr>
                <w:t>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 xml:space="preserve">’s share of the DAM cost for </w:t>
              </w:r>
            </w:ins>
            <w:ins w:id="510" w:author="ERCOT" w:date="2024-01-08T15:38:00Z">
              <w:r w:rsidRPr="000901EC">
                <w:rPr>
                  <w:rFonts w:eastAsia="SimSun"/>
                  <w:iCs/>
                  <w:sz w:val="20"/>
                  <w:szCs w:val="20"/>
                </w:rPr>
                <w:t>DRRS</w:t>
              </w:r>
            </w:ins>
            <w:ins w:id="511" w:author="ERCOT" w:date="2024-01-08T15:27:00Z">
              <w:r w:rsidRPr="000901EC">
                <w:rPr>
                  <w:rFonts w:eastAsia="SimSun"/>
                  <w:iCs/>
                  <w:sz w:val="20"/>
                  <w:szCs w:val="20"/>
                </w:rPr>
                <w:t>, for the hour.</w:t>
              </w:r>
            </w:ins>
          </w:p>
        </w:tc>
      </w:tr>
      <w:tr w:rsidR="000901EC" w:rsidRPr="000901EC" w14:paraId="28CC4AAB" w14:textId="77777777" w:rsidTr="009C0551">
        <w:trPr>
          <w:ins w:id="512" w:author="ERCOT" w:date="2024-01-08T15:27:00Z"/>
        </w:trPr>
        <w:tc>
          <w:tcPr>
            <w:tcW w:w="1144" w:type="pct"/>
          </w:tcPr>
          <w:p w14:paraId="30DBC678" w14:textId="77777777" w:rsidR="000901EC" w:rsidRPr="000901EC" w:rsidRDefault="000901EC" w:rsidP="000901EC">
            <w:pPr>
              <w:spacing w:after="60"/>
              <w:rPr>
                <w:ins w:id="513" w:author="ERCOT" w:date="2024-01-08T15:27:00Z"/>
                <w:rFonts w:eastAsia="SimSun"/>
                <w:iCs/>
                <w:sz w:val="20"/>
                <w:szCs w:val="20"/>
              </w:rPr>
            </w:pPr>
            <w:ins w:id="514" w:author="ERCOT" w:date="2024-01-08T15:27:00Z">
              <w:r w:rsidRPr="000901EC">
                <w:rPr>
                  <w:rFonts w:eastAsia="SimSun"/>
                  <w:iCs/>
                  <w:sz w:val="20"/>
                  <w:szCs w:val="20"/>
                </w:rPr>
                <w:t>DA</w:t>
              </w:r>
            </w:ins>
            <w:ins w:id="515" w:author="ERCOT" w:date="2024-01-08T15:39:00Z">
              <w:r w:rsidRPr="000901EC">
                <w:rPr>
                  <w:rFonts w:eastAsia="SimSun"/>
                  <w:iCs/>
                  <w:sz w:val="20"/>
                  <w:szCs w:val="20"/>
                </w:rPr>
                <w:t>DRR</w:t>
              </w:r>
            </w:ins>
            <w:ins w:id="516" w:author="ERCOT" w:date="2024-01-08T15:27:00Z">
              <w:r w:rsidRPr="000901EC">
                <w:rPr>
                  <w:rFonts w:eastAsia="SimSun"/>
                  <w:iCs/>
                  <w:sz w:val="20"/>
                  <w:szCs w:val="20"/>
                </w:rPr>
                <w:t>PR</w:t>
              </w:r>
            </w:ins>
          </w:p>
        </w:tc>
        <w:tc>
          <w:tcPr>
            <w:tcW w:w="520" w:type="pct"/>
          </w:tcPr>
          <w:p w14:paraId="7A59B2A5" w14:textId="77777777" w:rsidR="000901EC" w:rsidRPr="000901EC" w:rsidRDefault="000901EC" w:rsidP="000901EC">
            <w:pPr>
              <w:spacing w:after="60"/>
              <w:rPr>
                <w:ins w:id="517" w:author="ERCOT" w:date="2024-01-08T15:27:00Z"/>
                <w:rFonts w:eastAsia="SimSun"/>
                <w:iCs/>
                <w:sz w:val="20"/>
                <w:szCs w:val="20"/>
              </w:rPr>
            </w:pPr>
            <w:ins w:id="518" w:author="ERCOT" w:date="2024-01-08T15:27:00Z">
              <w:r w:rsidRPr="000901EC">
                <w:rPr>
                  <w:rFonts w:eastAsia="SimSun"/>
                  <w:iCs/>
                  <w:sz w:val="20"/>
                  <w:szCs w:val="20"/>
                </w:rPr>
                <w:t>$/MW per hour</w:t>
              </w:r>
            </w:ins>
          </w:p>
        </w:tc>
        <w:tc>
          <w:tcPr>
            <w:tcW w:w="3336" w:type="pct"/>
          </w:tcPr>
          <w:p w14:paraId="5E2767F7" w14:textId="77777777" w:rsidR="000901EC" w:rsidRPr="000901EC" w:rsidRDefault="000901EC" w:rsidP="000901EC">
            <w:pPr>
              <w:spacing w:after="60"/>
              <w:rPr>
                <w:ins w:id="519" w:author="ERCOT" w:date="2024-01-08T15:27:00Z"/>
                <w:rFonts w:eastAsia="SimSun"/>
                <w:iCs/>
                <w:sz w:val="20"/>
                <w:szCs w:val="20"/>
              </w:rPr>
            </w:pPr>
            <w:ins w:id="520" w:author="ERCOT" w:date="2024-01-08T15:27:00Z">
              <w:r w:rsidRPr="000901EC">
                <w:rPr>
                  <w:rFonts w:eastAsia="SimSun"/>
                  <w:i/>
                  <w:iCs/>
                  <w:sz w:val="20"/>
                  <w:szCs w:val="20"/>
                </w:rPr>
                <w:t xml:space="preserve">Day-Ahead </w:t>
              </w:r>
            </w:ins>
            <w:ins w:id="521" w:author="ERCOT" w:date="2024-01-08T15:36:00Z">
              <w:r w:rsidRPr="000901EC">
                <w:rPr>
                  <w:rFonts w:eastAsia="SimSun"/>
                  <w:i/>
                  <w:iCs/>
                  <w:sz w:val="20"/>
                  <w:szCs w:val="20"/>
                </w:rPr>
                <w:t xml:space="preserve">Dispatchable Reliability Reserve Service </w:t>
              </w:r>
            </w:ins>
            <w:ins w:id="522" w:author="ERCOT" w:date="2024-01-08T15:27:00Z">
              <w:r w:rsidRPr="000901EC">
                <w:rPr>
                  <w:rFonts w:eastAsia="SimSun"/>
                  <w:i/>
                  <w:iCs/>
                  <w:sz w:val="20"/>
                  <w:szCs w:val="20"/>
                </w:rPr>
                <w:t>Price</w:t>
              </w:r>
              <w:r w:rsidRPr="000901EC">
                <w:rPr>
                  <w:rFonts w:eastAsia="SimSun"/>
                  <w:iCs/>
                  <w:sz w:val="20"/>
                  <w:szCs w:val="20"/>
                </w:rPr>
                <w:t xml:space="preserve">—The Day-Ahead </w:t>
              </w:r>
            </w:ins>
            <w:ins w:id="523" w:author="ERCOT" w:date="2024-01-08T15:38:00Z">
              <w:r w:rsidRPr="000901EC">
                <w:rPr>
                  <w:rFonts w:eastAsia="SimSun"/>
                  <w:iCs/>
                  <w:sz w:val="20"/>
                  <w:szCs w:val="20"/>
                </w:rPr>
                <w:t>DRRS</w:t>
              </w:r>
            </w:ins>
            <w:ins w:id="524" w:author="ERCOT" w:date="2024-01-08T15:27:00Z">
              <w:r w:rsidRPr="000901EC">
                <w:rPr>
                  <w:rFonts w:eastAsia="SimSun"/>
                  <w:iCs/>
                  <w:sz w:val="20"/>
                  <w:szCs w:val="20"/>
                </w:rPr>
                <w:t xml:space="preserve"> price for the hour.</w:t>
              </w:r>
            </w:ins>
          </w:p>
        </w:tc>
      </w:tr>
      <w:tr w:rsidR="000901EC" w:rsidRPr="000901EC" w14:paraId="6525DA39" w14:textId="77777777" w:rsidTr="009C0551">
        <w:trPr>
          <w:ins w:id="525" w:author="ERCOT" w:date="2024-01-08T15:27:00Z"/>
        </w:trPr>
        <w:tc>
          <w:tcPr>
            <w:tcW w:w="1144" w:type="pct"/>
          </w:tcPr>
          <w:p w14:paraId="40595717" w14:textId="77777777" w:rsidR="000901EC" w:rsidRPr="000901EC" w:rsidRDefault="000901EC" w:rsidP="000901EC">
            <w:pPr>
              <w:spacing w:after="60"/>
              <w:rPr>
                <w:ins w:id="526" w:author="ERCOT" w:date="2024-01-08T15:27:00Z"/>
                <w:rFonts w:eastAsia="SimSun"/>
                <w:iCs/>
                <w:sz w:val="20"/>
                <w:szCs w:val="20"/>
              </w:rPr>
            </w:pPr>
            <w:ins w:id="527" w:author="ERCOT" w:date="2024-01-08T15:27:00Z">
              <w:r w:rsidRPr="000901EC">
                <w:rPr>
                  <w:rFonts w:eastAsia="SimSun"/>
                  <w:iCs/>
                  <w:sz w:val="20"/>
                  <w:szCs w:val="20"/>
                </w:rPr>
                <w:t>DA</w:t>
              </w:r>
            </w:ins>
            <w:ins w:id="528" w:author="ERCOT" w:date="2024-01-08T15:39:00Z">
              <w:r w:rsidRPr="000901EC">
                <w:rPr>
                  <w:rFonts w:eastAsia="SimSun"/>
                  <w:iCs/>
                  <w:sz w:val="20"/>
                  <w:szCs w:val="20"/>
                </w:rPr>
                <w:t>DRR</w:t>
              </w:r>
            </w:ins>
            <w:ins w:id="529" w:author="ERCOT" w:date="2024-01-08T15:27:00Z">
              <w:r w:rsidRPr="000901EC">
                <w:rPr>
                  <w:rFonts w:eastAsia="SimSun"/>
                  <w:iCs/>
                  <w:sz w:val="20"/>
                  <w:szCs w:val="20"/>
                </w:rPr>
                <w:t xml:space="preserve">Q </w:t>
              </w:r>
              <w:r w:rsidRPr="000901EC">
                <w:rPr>
                  <w:rFonts w:eastAsia="SimSun"/>
                  <w:i/>
                  <w:iCs/>
                  <w:sz w:val="20"/>
                  <w:szCs w:val="20"/>
                  <w:vertAlign w:val="subscript"/>
                </w:rPr>
                <w:t>q</w:t>
              </w:r>
            </w:ins>
          </w:p>
        </w:tc>
        <w:tc>
          <w:tcPr>
            <w:tcW w:w="520" w:type="pct"/>
          </w:tcPr>
          <w:p w14:paraId="3E6EE672" w14:textId="77777777" w:rsidR="000901EC" w:rsidRPr="000901EC" w:rsidRDefault="000901EC" w:rsidP="000901EC">
            <w:pPr>
              <w:spacing w:after="60"/>
              <w:rPr>
                <w:ins w:id="530" w:author="ERCOT" w:date="2024-01-08T15:27:00Z"/>
                <w:rFonts w:eastAsia="SimSun"/>
                <w:iCs/>
                <w:sz w:val="20"/>
                <w:szCs w:val="20"/>
              </w:rPr>
            </w:pPr>
            <w:ins w:id="531" w:author="ERCOT" w:date="2024-01-08T15:27:00Z">
              <w:r w:rsidRPr="000901EC">
                <w:rPr>
                  <w:rFonts w:eastAsia="SimSun"/>
                  <w:iCs/>
                  <w:sz w:val="20"/>
                  <w:szCs w:val="20"/>
                </w:rPr>
                <w:t>MW</w:t>
              </w:r>
            </w:ins>
          </w:p>
        </w:tc>
        <w:tc>
          <w:tcPr>
            <w:tcW w:w="3336" w:type="pct"/>
          </w:tcPr>
          <w:p w14:paraId="3F8B7C21" w14:textId="77777777" w:rsidR="000901EC" w:rsidRPr="000901EC" w:rsidRDefault="000901EC" w:rsidP="000901EC">
            <w:pPr>
              <w:spacing w:after="60"/>
              <w:rPr>
                <w:ins w:id="532" w:author="ERCOT" w:date="2024-01-08T15:27:00Z"/>
                <w:rFonts w:eastAsia="SimSun"/>
                <w:i/>
                <w:iCs/>
                <w:sz w:val="20"/>
                <w:szCs w:val="20"/>
              </w:rPr>
            </w:pPr>
            <w:ins w:id="533" w:author="ERCOT" w:date="2024-01-08T15:27:00Z">
              <w:r w:rsidRPr="000901EC">
                <w:rPr>
                  <w:rFonts w:eastAsia="SimSun"/>
                  <w:i/>
                  <w:iCs/>
                  <w:sz w:val="20"/>
                  <w:szCs w:val="20"/>
                </w:rPr>
                <w:t xml:space="preserve">Day-Ahead </w:t>
              </w:r>
            </w:ins>
            <w:ins w:id="534" w:author="ERCOT" w:date="2024-01-08T15:36:00Z">
              <w:r w:rsidRPr="000901EC">
                <w:rPr>
                  <w:rFonts w:eastAsia="SimSun"/>
                  <w:i/>
                  <w:iCs/>
                  <w:sz w:val="20"/>
                  <w:szCs w:val="20"/>
                </w:rPr>
                <w:t xml:space="preserve">Dispatchable Reliability Reserve Service </w:t>
              </w:r>
            </w:ins>
            <w:ins w:id="535" w:author="ERCOT" w:date="2024-01-08T15:27:00Z">
              <w:r w:rsidRPr="000901EC">
                <w:rPr>
                  <w:rFonts w:eastAsia="SimSun"/>
                  <w:i/>
                  <w:iCs/>
                  <w:sz w:val="20"/>
                  <w:szCs w:val="20"/>
                </w:rPr>
                <w:t>Quantity per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Day-Ahead Ancillary Service Obligation minus its self-arranged </w:t>
              </w:r>
            </w:ins>
            <w:ins w:id="536" w:author="ERCOT" w:date="2024-01-08T15:38:00Z">
              <w:r w:rsidRPr="000901EC">
                <w:rPr>
                  <w:rFonts w:eastAsia="SimSun"/>
                  <w:iCs/>
                  <w:sz w:val="20"/>
                  <w:szCs w:val="20"/>
                </w:rPr>
                <w:t>DRRS</w:t>
              </w:r>
            </w:ins>
            <w:ins w:id="537" w:author="ERCOT" w:date="2024-01-08T15:27:00Z">
              <w:r w:rsidRPr="000901EC">
                <w:rPr>
                  <w:rFonts w:eastAsia="SimSun"/>
                  <w:iCs/>
                  <w:sz w:val="20"/>
                  <w:szCs w:val="20"/>
                </w:rPr>
                <w:t xml:space="preserve"> quantity for the hour.</w:t>
              </w:r>
            </w:ins>
          </w:p>
        </w:tc>
      </w:tr>
      <w:tr w:rsidR="000901EC" w:rsidRPr="000901EC" w14:paraId="06AD9A75" w14:textId="77777777" w:rsidTr="009C0551">
        <w:trPr>
          <w:ins w:id="538" w:author="ERCOT" w:date="2024-01-08T15:27:00Z"/>
        </w:trPr>
        <w:tc>
          <w:tcPr>
            <w:tcW w:w="1144" w:type="pct"/>
          </w:tcPr>
          <w:p w14:paraId="7831AD8C" w14:textId="77777777" w:rsidR="000901EC" w:rsidRPr="000901EC" w:rsidRDefault="000901EC" w:rsidP="000901EC">
            <w:pPr>
              <w:spacing w:after="60"/>
              <w:rPr>
                <w:ins w:id="539" w:author="ERCOT" w:date="2024-01-08T15:27:00Z"/>
                <w:rFonts w:eastAsia="SimSun"/>
                <w:iCs/>
                <w:sz w:val="20"/>
                <w:szCs w:val="20"/>
              </w:rPr>
            </w:pPr>
            <w:ins w:id="540" w:author="ERCOT" w:date="2024-01-08T15:27:00Z">
              <w:r w:rsidRPr="000901EC">
                <w:rPr>
                  <w:rFonts w:eastAsia="SimSun"/>
                  <w:iCs/>
                  <w:sz w:val="20"/>
                  <w:szCs w:val="20"/>
                </w:rPr>
                <w:t>PC</w:t>
              </w:r>
            </w:ins>
            <w:ins w:id="541" w:author="ERCOT" w:date="2024-01-08T15:39:00Z">
              <w:r w:rsidRPr="000901EC">
                <w:rPr>
                  <w:rFonts w:eastAsia="SimSun"/>
                  <w:iCs/>
                  <w:sz w:val="20"/>
                  <w:szCs w:val="20"/>
                </w:rPr>
                <w:t>DRR</w:t>
              </w:r>
            </w:ins>
            <w:ins w:id="542" w:author="ERCOT" w:date="2024-01-08T15:27:00Z">
              <w:r w:rsidRPr="000901EC">
                <w:rPr>
                  <w:rFonts w:eastAsia="SimSun"/>
                  <w:iCs/>
                  <w:sz w:val="20"/>
                  <w:szCs w:val="20"/>
                </w:rPr>
                <w:t xml:space="preserve">AMTTOT </w:t>
              </w:r>
            </w:ins>
          </w:p>
        </w:tc>
        <w:tc>
          <w:tcPr>
            <w:tcW w:w="520" w:type="pct"/>
          </w:tcPr>
          <w:p w14:paraId="24DBC2D5" w14:textId="77777777" w:rsidR="000901EC" w:rsidRPr="000901EC" w:rsidRDefault="000901EC" w:rsidP="000901EC">
            <w:pPr>
              <w:spacing w:after="60"/>
              <w:rPr>
                <w:ins w:id="543" w:author="ERCOT" w:date="2024-01-08T15:27:00Z"/>
                <w:rFonts w:eastAsia="SimSun"/>
                <w:iCs/>
                <w:sz w:val="20"/>
                <w:szCs w:val="20"/>
              </w:rPr>
            </w:pPr>
            <w:ins w:id="544" w:author="ERCOT" w:date="2024-01-08T15:27:00Z">
              <w:r w:rsidRPr="000901EC">
                <w:rPr>
                  <w:rFonts w:eastAsia="SimSun"/>
                  <w:iCs/>
                  <w:sz w:val="20"/>
                  <w:szCs w:val="20"/>
                </w:rPr>
                <w:t>$</w:t>
              </w:r>
            </w:ins>
          </w:p>
        </w:tc>
        <w:tc>
          <w:tcPr>
            <w:tcW w:w="3336" w:type="pct"/>
          </w:tcPr>
          <w:p w14:paraId="1DCE194E" w14:textId="77777777" w:rsidR="000901EC" w:rsidRPr="000901EC" w:rsidRDefault="000901EC" w:rsidP="000901EC">
            <w:pPr>
              <w:spacing w:after="60"/>
              <w:rPr>
                <w:ins w:id="545" w:author="ERCOT" w:date="2024-01-08T15:27:00Z"/>
                <w:rFonts w:eastAsia="SimSun"/>
                <w:i/>
                <w:iCs/>
                <w:sz w:val="20"/>
                <w:szCs w:val="20"/>
              </w:rPr>
            </w:pPr>
            <w:ins w:id="546" w:author="ERCOT" w:date="2024-01-08T15:27:00Z">
              <w:r w:rsidRPr="000901EC">
                <w:rPr>
                  <w:rFonts w:eastAsia="SimSun"/>
                  <w:i/>
                  <w:iCs/>
                  <w:sz w:val="20"/>
                  <w:szCs w:val="20"/>
                </w:rPr>
                <w:t xml:space="preserve">Procured Capacity for </w:t>
              </w:r>
            </w:ins>
            <w:ins w:id="547" w:author="ERCOT" w:date="2024-01-08T15:37:00Z">
              <w:r w:rsidRPr="000901EC">
                <w:rPr>
                  <w:rFonts w:eastAsia="SimSun"/>
                  <w:i/>
                  <w:iCs/>
                  <w:sz w:val="20"/>
                  <w:szCs w:val="20"/>
                </w:rPr>
                <w:t xml:space="preserve">Dispatchable Reliability Reserve Service </w:t>
              </w:r>
            </w:ins>
            <w:ins w:id="548" w:author="ERCOT" w:date="2024-01-08T15:27:00Z">
              <w:r w:rsidRPr="000901EC">
                <w:rPr>
                  <w:rFonts w:eastAsia="SimSun"/>
                  <w:i/>
                  <w:iCs/>
                  <w:sz w:val="20"/>
                  <w:szCs w:val="20"/>
                </w:rPr>
                <w:t>Amount Total in DAM</w:t>
              </w:r>
              <w:r w:rsidRPr="000901EC">
                <w:rPr>
                  <w:rFonts w:eastAsia="SimSun"/>
                  <w:iCs/>
                  <w:sz w:val="20"/>
                  <w:szCs w:val="20"/>
                </w:rPr>
                <w:t xml:space="preserve">—The total of the DAM </w:t>
              </w:r>
            </w:ins>
            <w:ins w:id="549" w:author="ERCOT" w:date="2024-01-08T15:37:00Z">
              <w:r w:rsidRPr="000901EC">
                <w:rPr>
                  <w:rFonts w:eastAsia="SimSun"/>
                  <w:iCs/>
                  <w:sz w:val="20"/>
                  <w:szCs w:val="20"/>
                </w:rPr>
                <w:t>DRRS</w:t>
              </w:r>
            </w:ins>
            <w:ins w:id="550" w:author="ERCOT" w:date="2024-01-08T15:27:00Z">
              <w:r w:rsidRPr="000901EC">
                <w:rPr>
                  <w:rFonts w:eastAsia="SimSun"/>
                  <w:iCs/>
                  <w:sz w:val="20"/>
                  <w:szCs w:val="20"/>
                </w:rPr>
                <w:t xml:space="preserve"> payments for all QSEs for the hour.</w:t>
              </w:r>
            </w:ins>
          </w:p>
        </w:tc>
      </w:tr>
      <w:tr w:rsidR="000901EC" w:rsidRPr="000901EC" w14:paraId="01A95D32" w14:textId="77777777" w:rsidTr="009C0551">
        <w:trPr>
          <w:ins w:id="551" w:author="ERCOT" w:date="2024-01-08T15:27:00Z"/>
        </w:trPr>
        <w:tc>
          <w:tcPr>
            <w:tcW w:w="1144" w:type="pct"/>
          </w:tcPr>
          <w:p w14:paraId="4D0B3B2B" w14:textId="77777777" w:rsidR="000901EC" w:rsidRPr="000901EC" w:rsidRDefault="000901EC" w:rsidP="000901EC">
            <w:pPr>
              <w:spacing w:after="60"/>
              <w:rPr>
                <w:ins w:id="552" w:author="ERCOT" w:date="2024-01-08T15:27:00Z"/>
                <w:rFonts w:eastAsia="SimSun"/>
                <w:iCs/>
                <w:sz w:val="20"/>
                <w:szCs w:val="20"/>
              </w:rPr>
            </w:pPr>
            <w:ins w:id="553" w:author="ERCOT" w:date="2024-01-08T15:27:00Z">
              <w:r w:rsidRPr="000901EC">
                <w:rPr>
                  <w:rFonts w:eastAsia="SimSun"/>
                  <w:iCs/>
                  <w:sz w:val="20"/>
                  <w:szCs w:val="20"/>
                </w:rPr>
                <w:t>PC</w:t>
              </w:r>
            </w:ins>
            <w:ins w:id="554" w:author="ERCOT" w:date="2024-01-08T15:39:00Z">
              <w:r w:rsidRPr="000901EC">
                <w:rPr>
                  <w:rFonts w:eastAsia="SimSun"/>
                  <w:iCs/>
                  <w:sz w:val="20"/>
                  <w:szCs w:val="20"/>
                </w:rPr>
                <w:t>DRR</w:t>
              </w:r>
            </w:ins>
            <w:ins w:id="555" w:author="ERCOT" w:date="2024-01-08T15:27:00Z">
              <w:r w:rsidRPr="000901EC">
                <w:rPr>
                  <w:rFonts w:eastAsia="SimSun"/>
                  <w:iCs/>
                  <w:sz w:val="20"/>
                  <w:szCs w:val="20"/>
                </w:rPr>
                <w:t>AMT</w:t>
              </w:r>
              <w:r w:rsidRPr="000901EC">
                <w:rPr>
                  <w:rFonts w:eastAsia="SimSun"/>
                  <w:i/>
                  <w:iCs/>
                  <w:sz w:val="20"/>
                  <w:szCs w:val="20"/>
                </w:rPr>
                <w:t xml:space="preserve"> </w:t>
              </w:r>
              <w:r w:rsidRPr="000901EC">
                <w:rPr>
                  <w:rFonts w:eastAsia="SimSun"/>
                  <w:i/>
                  <w:iCs/>
                  <w:sz w:val="20"/>
                  <w:szCs w:val="20"/>
                  <w:vertAlign w:val="subscript"/>
                </w:rPr>
                <w:t>q</w:t>
              </w:r>
            </w:ins>
          </w:p>
        </w:tc>
        <w:tc>
          <w:tcPr>
            <w:tcW w:w="520" w:type="pct"/>
          </w:tcPr>
          <w:p w14:paraId="42E9B118" w14:textId="77777777" w:rsidR="000901EC" w:rsidRPr="000901EC" w:rsidRDefault="000901EC" w:rsidP="000901EC">
            <w:pPr>
              <w:spacing w:after="60"/>
              <w:rPr>
                <w:ins w:id="556" w:author="ERCOT" w:date="2024-01-08T15:27:00Z"/>
                <w:rFonts w:eastAsia="SimSun"/>
                <w:iCs/>
                <w:sz w:val="20"/>
                <w:szCs w:val="20"/>
              </w:rPr>
            </w:pPr>
            <w:ins w:id="557" w:author="ERCOT" w:date="2024-01-08T15:27:00Z">
              <w:r w:rsidRPr="000901EC">
                <w:rPr>
                  <w:rFonts w:eastAsia="SimSun"/>
                  <w:iCs/>
                  <w:sz w:val="20"/>
                  <w:szCs w:val="20"/>
                </w:rPr>
                <w:t>$</w:t>
              </w:r>
            </w:ins>
          </w:p>
        </w:tc>
        <w:tc>
          <w:tcPr>
            <w:tcW w:w="3336" w:type="pct"/>
          </w:tcPr>
          <w:p w14:paraId="1A3BC2B5" w14:textId="77777777" w:rsidR="000901EC" w:rsidRPr="000901EC" w:rsidRDefault="000901EC" w:rsidP="000901EC">
            <w:pPr>
              <w:spacing w:after="60"/>
              <w:rPr>
                <w:ins w:id="558" w:author="ERCOT" w:date="2024-01-08T15:27:00Z"/>
                <w:rFonts w:eastAsia="SimSun"/>
                <w:i/>
                <w:iCs/>
                <w:sz w:val="20"/>
                <w:szCs w:val="20"/>
              </w:rPr>
            </w:pPr>
            <w:ins w:id="559" w:author="ERCOT" w:date="2024-01-08T15:27:00Z">
              <w:r w:rsidRPr="000901EC">
                <w:rPr>
                  <w:rFonts w:eastAsia="SimSun"/>
                  <w:i/>
                  <w:iCs/>
                  <w:sz w:val="20"/>
                  <w:szCs w:val="20"/>
                </w:rPr>
                <w:t xml:space="preserve">Procured Capacity for </w:t>
              </w:r>
            </w:ins>
            <w:ins w:id="560" w:author="ERCOT" w:date="2024-01-08T15:37:00Z">
              <w:r w:rsidRPr="000901EC">
                <w:rPr>
                  <w:rFonts w:eastAsia="SimSun"/>
                  <w:i/>
                  <w:iCs/>
                  <w:sz w:val="20"/>
                  <w:szCs w:val="20"/>
                </w:rPr>
                <w:t xml:space="preserve">Dispatchable Reliability Reserve Service </w:t>
              </w:r>
            </w:ins>
            <w:ins w:id="561" w:author="ERCOT" w:date="2024-01-08T15:27:00Z">
              <w:r w:rsidRPr="000901EC">
                <w:rPr>
                  <w:rFonts w:eastAsia="SimSun"/>
                  <w:i/>
                  <w:iCs/>
                  <w:sz w:val="20"/>
                  <w:szCs w:val="20"/>
                </w:rPr>
                <w:t>Amount per QSE for DAM</w:t>
              </w:r>
              <w:r w:rsidRPr="000901EC">
                <w:rPr>
                  <w:rFonts w:eastAsia="SimSun"/>
                  <w:iCs/>
                  <w:sz w:val="20"/>
                  <w:szCs w:val="20"/>
                </w:rPr>
                <w:t xml:space="preserve">—The DAM </w:t>
              </w:r>
            </w:ins>
            <w:ins w:id="562" w:author="ERCOT" w:date="2024-01-25T11:07:00Z">
              <w:r w:rsidRPr="000901EC">
                <w:rPr>
                  <w:rFonts w:eastAsia="SimSun"/>
                  <w:iCs/>
                  <w:sz w:val="20"/>
                  <w:szCs w:val="20"/>
                </w:rPr>
                <w:t>DRRS</w:t>
              </w:r>
            </w:ins>
            <w:ins w:id="563" w:author="ERCOT" w:date="2024-01-08T15:27:00Z">
              <w:r w:rsidRPr="000901EC">
                <w:rPr>
                  <w:rFonts w:eastAsia="SimSun"/>
                  <w:iCs/>
                  <w:sz w:val="20"/>
                  <w:szCs w:val="20"/>
                </w:rPr>
                <w:t xml:space="preserve"> payment for QSE </w:t>
              </w:r>
              <w:r w:rsidRPr="000901EC">
                <w:rPr>
                  <w:rFonts w:eastAsia="SimSun"/>
                  <w:i/>
                  <w:iCs/>
                  <w:sz w:val="20"/>
                  <w:szCs w:val="20"/>
                </w:rPr>
                <w:t>q</w:t>
              </w:r>
              <w:r w:rsidRPr="000901EC">
                <w:rPr>
                  <w:rFonts w:eastAsia="SimSun"/>
                  <w:iCs/>
                  <w:sz w:val="20"/>
                  <w:szCs w:val="20"/>
                </w:rPr>
                <w:t xml:space="preserve"> for the hour.</w:t>
              </w:r>
            </w:ins>
          </w:p>
        </w:tc>
      </w:tr>
      <w:tr w:rsidR="000901EC" w:rsidRPr="000901EC" w14:paraId="6C0A16AC" w14:textId="77777777" w:rsidTr="009C0551">
        <w:trPr>
          <w:ins w:id="564" w:author="ERCOT" w:date="2024-01-08T15:27:00Z"/>
        </w:trPr>
        <w:tc>
          <w:tcPr>
            <w:tcW w:w="1144" w:type="pct"/>
          </w:tcPr>
          <w:p w14:paraId="5968E68F" w14:textId="77777777" w:rsidR="000901EC" w:rsidRPr="000901EC" w:rsidRDefault="000901EC" w:rsidP="000901EC">
            <w:pPr>
              <w:spacing w:after="60"/>
              <w:rPr>
                <w:ins w:id="565" w:author="ERCOT" w:date="2024-01-08T15:27:00Z"/>
                <w:rFonts w:eastAsia="SimSun"/>
                <w:iCs/>
                <w:sz w:val="20"/>
                <w:szCs w:val="20"/>
              </w:rPr>
            </w:pPr>
            <w:ins w:id="566" w:author="ERCOT" w:date="2024-01-08T15:27:00Z">
              <w:r w:rsidRPr="000901EC">
                <w:rPr>
                  <w:rFonts w:eastAsia="SimSun"/>
                  <w:iCs/>
                  <w:sz w:val="20"/>
                  <w:szCs w:val="20"/>
                </w:rPr>
                <w:t>DA</w:t>
              </w:r>
            </w:ins>
            <w:ins w:id="567" w:author="ERCOT" w:date="2024-01-08T15:39:00Z">
              <w:r w:rsidRPr="000901EC">
                <w:rPr>
                  <w:rFonts w:eastAsia="SimSun"/>
                  <w:iCs/>
                  <w:sz w:val="20"/>
                  <w:szCs w:val="20"/>
                </w:rPr>
                <w:t>DRR</w:t>
              </w:r>
            </w:ins>
            <w:ins w:id="568" w:author="ERCOT" w:date="2024-01-08T15:27:00Z">
              <w:r w:rsidRPr="000901EC">
                <w:rPr>
                  <w:rFonts w:eastAsia="SimSun"/>
                  <w:iCs/>
                  <w:sz w:val="20"/>
                  <w:szCs w:val="20"/>
                </w:rPr>
                <w:t>QTOT</w:t>
              </w:r>
            </w:ins>
          </w:p>
        </w:tc>
        <w:tc>
          <w:tcPr>
            <w:tcW w:w="520" w:type="pct"/>
          </w:tcPr>
          <w:p w14:paraId="2861D9EA" w14:textId="77777777" w:rsidR="000901EC" w:rsidRPr="000901EC" w:rsidRDefault="000901EC" w:rsidP="000901EC">
            <w:pPr>
              <w:spacing w:after="60"/>
              <w:rPr>
                <w:ins w:id="569" w:author="ERCOT" w:date="2024-01-08T15:27:00Z"/>
                <w:rFonts w:eastAsia="SimSun"/>
                <w:iCs/>
                <w:sz w:val="20"/>
                <w:szCs w:val="20"/>
              </w:rPr>
            </w:pPr>
            <w:ins w:id="570" w:author="ERCOT" w:date="2024-01-08T15:27:00Z">
              <w:r w:rsidRPr="000901EC">
                <w:rPr>
                  <w:rFonts w:eastAsia="SimSun"/>
                  <w:iCs/>
                  <w:sz w:val="20"/>
                  <w:szCs w:val="20"/>
                </w:rPr>
                <w:t>MW</w:t>
              </w:r>
            </w:ins>
          </w:p>
        </w:tc>
        <w:tc>
          <w:tcPr>
            <w:tcW w:w="3336" w:type="pct"/>
          </w:tcPr>
          <w:p w14:paraId="4CF19C68" w14:textId="77777777" w:rsidR="000901EC" w:rsidRPr="000901EC" w:rsidRDefault="000901EC" w:rsidP="000901EC">
            <w:pPr>
              <w:spacing w:after="60"/>
              <w:rPr>
                <w:ins w:id="571" w:author="ERCOT" w:date="2024-01-08T15:27:00Z"/>
                <w:rFonts w:eastAsia="SimSun"/>
                <w:i/>
                <w:iCs/>
                <w:sz w:val="20"/>
                <w:szCs w:val="20"/>
              </w:rPr>
            </w:pPr>
            <w:ins w:id="572" w:author="ERCOT" w:date="2024-01-08T15:27:00Z">
              <w:r w:rsidRPr="000901EC">
                <w:rPr>
                  <w:rFonts w:eastAsia="SimSun"/>
                  <w:i/>
                  <w:iCs/>
                  <w:sz w:val="20"/>
                  <w:szCs w:val="20"/>
                </w:rPr>
                <w:t xml:space="preserve">Day-Ahead </w:t>
              </w:r>
            </w:ins>
            <w:ins w:id="573" w:author="ERCOT" w:date="2024-01-08T15:37:00Z">
              <w:r w:rsidRPr="000901EC">
                <w:rPr>
                  <w:rFonts w:eastAsia="SimSun"/>
                  <w:i/>
                  <w:iCs/>
                  <w:sz w:val="20"/>
                  <w:szCs w:val="20"/>
                </w:rPr>
                <w:t xml:space="preserve">Dispatchable Reliability Reserve Service </w:t>
              </w:r>
            </w:ins>
            <w:ins w:id="574" w:author="ERCOT" w:date="2024-01-08T15:27:00Z">
              <w:r w:rsidRPr="000901EC">
                <w:rPr>
                  <w:rFonts w:eastAsia="SimSun"/>
                  <w:i/>
                  <w:iCs/>
                  <w:sz w:val="20"/>
                  <w:szCs w:val="20"/>
                </w:rPr>
                <w:t>Quantity Total</w:t>
              </w:r>
              <w:r w:rsidRPr="000901EC">
                <w:rPr>
                  <w:rFonts w:eastAsia="SimSun"/>
                  <w:iCs/>
                  <w:sz w:val="20"/>
                  <w:szCs w:val="20"/>
                </w:rPr>
                <w:t xml:space="preserve">—The sum of every QSE’s Day-Ahead Ancillary Service Obligation minus its self-arranged </w:t>
              </w:r>
            </w:ins>
            <w:ins w:id="575" w:author="ERCOT" w:date="2024-01-08T15:37:00Z">
              <w:r w:rsidRPr="000901EC">
                <w:rPr>
                  <w:rFonts w:eastAsia="SimSun"/>
                  <w:iCs/>
                  <w:sz w:val="20"/>
                  <w:szCs w:val="20"/>
                </w:rPr>
                <w:t>DRRS</w:t>
              </w:r>
            </w:ins>
            <w:ins w:id="576" w:author="ERCOT" w:date="2024-01-08T15:27:00Z">
              <w:r w:rsidRPr="000901EC">
                <w:rPr>
                  <w:rFonts w:eastAsia="SimSun"/>
                  <w:iCs/>
                  <w:sz w:val="20"/>
                  <w:szCs w:val="20"/>
                </w:rPr>
                <w:t xml:space="preserve"> quantity for the hour.</w:t>
              </w:r>
            </w:ins>
          </w:p>
        </w:tc>
      </w:tr>
      <w:tr w:rsidR="000901EC" w:rsidRPr="000901EC" w14:paraId="5B9A4E27" w14:textId="77777777" w:rsidTr="009C0551">
        <w:trPr>
          <w:ins w:id="577" w:author="ERCOT" w:date="2024-01-08T15:27:00Z"/>
        </w:trPr>
        <w:tc>
          <w:tcPr>
            <w:tcW w:w="1144" w:type="pct"/>
          </w:tcPr>
          <w:p w14:paraId="5A14BCF8" w14:textId="77777777" w:rsidR="000901EC" w:rsidRPr="000901EC" w:rsidRDefault="000901EC" w:rsidP="000901EC">
            <w:pPr>
              <w:spacing w:after="60"/>
              <w:rPr>
                <w:ins w:id="578" w:author="ERCOT" w:date="2024-01-08T15:27:00Z"/>
                <w:rFonts w:eastAsia="SimSun"/>
                <w:iCs/>
                <w:sz w:val="20"/>
                <w:szCs w:val="20"/>
              </w:rPr>
            </w:pPr>
            <w:ins w:id="579" w:author="ERCOT" w:date="2024-01-08T15:27:00Z">
              <w:r w:rsidRPr="000901EC">
                <w:rPr>
                  <w:rFonts w:eastAsia="SimSun"/>
                  <w:iCs/>
                  <w:sz w:val="20"/>
                  <w:szCs w:val="20"/>
                </w:rPr>
                <w:t>DA</w:t>
              </w:r>
            </w:ins>
            <w:ins w:id="580" w:author="ERCOT" w:date="2024-01-08T15:38:00Z">
              <w:r w:rsidRPr="000901EC">
                <w:rPr>
                  <w:rFonts w:eastAsia="SimSun"/>
                  <w:iCs/>
                  <w:sz w:val="20"/>
                  <w:szCs w:val="20"/>
                </w:rPr>
                <w:t>D</w:t>
              </w:r>
            </w:ins>
            <w:ins w:id="581" w:author="ERCOT" w:date="2024-01-08T15:39:00Z">
              <w:r w:rsidRPr="000901EC">
                <w:rPr>
                  <w:rFonts w:eastAsia="SimSun"/>
                  <w:iCs/>
                  <w:sz w:val="20"/>
                  <w:szCs w:val="20"/>
                </w:rPr>
                <w:t>RR</w:t>
              </w:r>
            </w:ins>
            <w:ins w:id="582" w:author="ERCOT" w:date="2024-01-08T15:27:00Z">
              <w:r w:rsidRPr="000901EC">
                <w:rPr>
                  <w:rFonts w:eastAsia="SimSun"/>
                  <w:iCs/>
                  <w:sz w:val="20"/>
                  <w:szCs w:val="20"/>
                </w:rPr>
                <w:t xml:space="preserve">O </w:t>
              </w:r>
              <w:r w:rsidRPr="000901EC">
                <w:rPr>
                  <w:rFonts w:eastAsia="SimSun"/>
                  <w:i/>
                  <w:iCs/>
                  <w:sz w:val="20"/>
                  <w:szCs w:val="20"/>
                  <w:vertAlign w:val="subscript"/>
                </w:rPr>
                <w:t>q</w:t>
              </w:r>
            </w:ins>
          </w:p>
        </w:tc>
        <w:tc>
          <w:tcPr>
            <w:tcW w:w="520" w:type="pct"/>
          </w:tcPr>
          <w:p w14:paraId="68A252EE" w14:textId="77777777" w:rsidR="000901EC" w:rsidRPr="000901EC" w:rsidRDefault="000901EC" w:rsidP="000901EC">
            <w:pPr>
              <w:spacing w:after="60"/>
              <w:rPr>
                <w:ins w:id="583" w:author="ERCOT" w:date="2024-01-08T15:27:00Z"/>
                <w:rFonts w:eastAsia="SimSun"/>
                <w:iCs/>
                <w:sz w:val="20"/>
                <w:szCs w:val="20"/>
              </w:rPr>
            </w:pPr>
            <w:ins w:id="584" w:author="ERCOT" w:date="2024-01-08T15:27:00Z">
              <w:r w:rsidRPr="000901EC">
                <w:rPr>
                  <w:rFonts w:eastAsia="SimSun"/>
                  <w:iCs/>
                  <w:sz w:val="20"/>
                  <w:szCs w:val="20"/>
                </w:rPr>
                <w:t>MW</w:t>
              </w:r>
            </w:ins>
          </w:p>
        </w:tc>
        <w:tc>
          <w:tcPr>
            <w:tcW w:w="3336" w:type="pct"/>
          </w:tcPr>
          <w:p w14:paraId="36545053" w14:textId="77777777" w:rsidR="000901EC" w:rsidRPr="000901EC" w:rsidRDefault="000901EC" w:rsidP="000901EC">
            <w:pPr>
              <w:spacing w:after="60"/>
              <w:rPr>
                <w:ins w:id="585" w:author="ERCOT" w:date="2024-01-08T15:27:00Z"/>
                <w:rFonts w:eastAsia="SimSun"/>
                <w:i/>
                <w:iCs/>
                <w:sz w:val="20"/>
                <w:szCs w:val="20"/>
              </w:rPr>
            </w:pPr>
            <w:ins w:id="586" w:author="ERCOT" w:date="2024-01-08T15:27:00Z">
              <w:r w:rsidRPr="000901EC">
                <w:rPr>
                  <w:rFonts w:eastAsia="SimSun"/>
                  <w:i/>
                  <w:iCs/>
                  <w:sz w:val="20"/>
                  <w:szCs w:val="20"/>
                </w:rPr>
                <w:t xml:space="preserve">Day-Ahead </w:t>
              </w:r>
            </w:ins>
            <w:ins w:id="587" w:author="ERCOT" w:date="2024-01-08T15:37:00Z">
              <w:r w:rsidRPr="000901EC">
                <w:rPr>
                  <w:rFonts w:eastAsia="SimSun"/>
                  <w:i/>
                  <w:iCs/>
                  <w:sz w:val="20"/>
                  <w:szCs w:val="20"/>
                </w:rPr>
                <w:t xml:space="preserve">Dispatchable Reliability Reserve Service </w:t>
              </w:r>
            </w:ins>
            <w:ins w:id="588" w:author="ERCOT" w:date="2024-01-08T15:27:00Z">
              <w:r w:rsidRPr="000901EC">
                <w:rPr>
                  <w:rFonts w:eastAsia="SimSun"/>
                  <w:i/>
                  <w:iCs/>
                  <w:sz w:val="20"/>
                  <w:szCs w:val="20"/>
                </w:rPr>
                <w:t>Obligation per QSE</w:t>
              </w:r>
              <w:r w:rsidRPr="000901EC">
                <w:rPr>
                  <w:rFonts w:eastAsia="SimSun"/>
                  <w:iCs/>
                  <w:sz w:val="20"/>
                  <w:szCs w:val="20"/>
                </w:rPr>
                <w:t xml:space="preserve">—The </w:t>
              </w:r>
            </w:ins>
            <w:ins w:id="589" w:author="ERCOT" w:date="2024-01-08T15:37:00Z">
              <w:r w:rsidRPr="000901EC">
                <w:rPr>
                  <w:rFonts w:eastAsia="SimSun"/>
                  <w:iCs/>
                  <w:sz w:val="20"/>
                  <w:szCs w:val="20"/>
                </w:rPr>
                <w:t>DRRS</w:t>
              </w:r>
            </w:ins>
            <w:ins w:id="590" w:author="ERCOT" w:date="2024-01-08T15:27:00Z">
              <w:r w:rsidRPr="000901EC">
                <w:rPr>
                  <w:rFonts w:eastAsia="SimSun"/>
                  <w:iCs/>
                  <w:sz w:val="20"/>
                  <w:szCs w:val="20"/>
                </w:rPr>
                <w:t xml:space="preserve"> capacity obligation for QSE </w:t>
              </w:r>
              <w:r w:rsidRPr="000901EC">
                <w:rPr>
                  <w:rFonts w:eastAsia="SimSun"/>
                  <w:i/>
                  <w:iCs/>
                  <w:sz w:val="20"/>
                  <w:szCs w:val="20"/>
                </w:rPr>
                <w:t>q</w:t>
              </w:r>
              <w:r w:rsidRPr="000901EC">
                <w:rPr>
                  <w:rFonts w:eastAsia="SimSun"/>
                  <w:iCs/>
                  <w:sz w:val="20"/>
                  <w:szCs w:val="20"/>
                </w:rPr>
                <w:t xml:space="preserve"> for the DAM for the hour. </w:t>
              </w:r>
            </w:ins>
          </w:p>
        </w:tc>
      </w:tr>
      <w:tr w:rsidR="000901EC" w:rsidRPr="000901EC" w14:paraId="7B080CC3" w14:textId="77777777" w:rsidTr="009C0551">
        <w:trPr>
          <w:ins w:id="591" w:author="ERCOT" w:date="2024-01-08T15:27:00Z"/>
        </w:trPr>
        <w:tc>
          <w:tcPr>
            <w:tcW w:w="1144" w:type="pct"/>
          </w:tcPr>
          <w:p w14:paraId="49B50B61" w14:textId="77777777" w:rsidR="000901EC" w:rsidRPr="000901EC" w:rsidRDefault="000901EC" w:rsidP="000901EC">
            <w:pPr>
              <w:spacing w:after="60"/>
              <w:rPr>
                <w:ins w:id="592" w:author="ERCOT" w:date="2024-01-08T15:27:00Z"/>
                <w:rFonts w:eastAsia="SimSun"/>
                <w:iCs/>
                <w:sz w:val="20"/>
                <w:szCs w:val="20"/>
              </w:rPr>
            </w:pPr>
            <w:ins w:id="593" w:author="ERCOT" w:date="2024-01-08T15:27:00Z">
              <w:r w:rsidRPr="000901EC">
                <w:rPr>
                  <w:rFonts w:eastAsia="SimSun"/>
                  <w:iCs/>
                  <w:sz w:val="20"/>
                  <w:szCs w:val="20"/>
                </w:rPr>
                <w:t>DASA</w:t>
              </w:r>
            </w:ins>
            <w:ins w:id="594" w:author="ERCOT" w:date="2024-01-08T15:38:00Z">
              <w:r w:rsidRPr="000901EC">
                <w:rPr>
                  <w:rFonts w:eastAsia="SimSun"/>
                  <w:iCs/>
                  <w:sz w:val="20"/>
                  <w:szCs w:val="20"/>
                </w:rPr>
                <w:t>DRR</w:t>
              </w:r>
            </w:ins>
            <w:ins w:id="595" w:author="ERCOT" w:date="2024-01-08T15:27:00Z">
              <w:r w:rsidRPr="000901EC">
                <w:rPr>
                  <w:rFonts w:eastAsia="SimSun"/>
                  <w:iCs/>
                  <w:sz w:val="20"/>
                  <w:szCs w:val="20"/>
                </w:rPr>
                <w:t xml:space="preserve">Q </w:t>
              </w:r>
              <w:r w:rsidRPr="000901EC">
                <w:rPr>
                  <w:rFonts w:eastAsia="SimSun"/>
                  <w:i/>
                  <w:iCs/>
                  <w:sz w:val="20"/>
                  <w:szCs w:val="20"/>
                  <w:vertAlign w:val="subscript"/>
                </w:rPr>
                <w:t>q</w:t>
              </w:r>
            </w:ins>
          </w:p>
        </w:tc>
        <w:tc>
          <w:tcPr>
            <w:tcW w:w="520" w:type="pct"/>
          </w:tcPr>
          <w:p w14:paraId="41826094" w14:textId="77777777" w:rsidR="000901EC" w:rsidRPr="000901EC" w:rsidRDefault="000901EC" w:rsidP="000901EC">
            <w:pPr>
              <w:spacing w:after="60"/>
              <w:rPr>
                <w:ins w:id="596" w:author="ERCOT" w:date="2024-01-08T15:27:00Z"/>
                <w:rFonts w:eastAsia="SimSun"/>
                <w:iCs/>
                <w:sz w:val="20"/>
                <w:szCs w:val="20"/>
              </w:rPr>
            </w:pPr>
            <w:ins w:id="597" w:author="ERCOT" w:date="2024-01-08T15:27:00Z">
              <w:r w:rsidRPr="000901EC">
                <w:rPr>
                  <w:rFonts w:eastAsia="SimSun"/>
                  <w:iCs/>
                  <w:sz w:val="20"/>
                  <w:szCs w:val="20"/>
                </w:rPr>
                <w:t>MW</w:t>
              </w:r>
            </w:ins>
          </w:p>
        </w:tc>
        <w:tc>
          <w:tcPr>
            <w:tcW w:w="3336" w:type="pct"/>
          </w:tcPr>
          <w:p w14:paraId="41BFED86" w14:textId="77777777" w:rsidR="000901EC" w:rsidRPr="000901EC" w:rsidRDefault="000901EC" w:rsidP="000901EC">
            <w:pPr>
              <w:spacing w:after="60"/>
              <w:rPr>
                <w:ins w:id="598" w:author="ERCOT" w:date="2024-01-08T15:27:00Z"/>
                <w:rFonts w:eastAsia="SimSun"/>
                <w:i/>
                <w:iCs/>
                <w:sz w:val="20"/>
                <w:szCs w:val="20"/>
              </w:rPr>
            </w:pPr>
            <w:ins w:id="599" w:author="ERCOT" w:date="2024-01-08T15:27:00Z">
              <w:r w:rsidRPr="000901EC">
                <w:rPr>
                  <w:rFonts w:eastAsia="SimSun"/>
                  <w:i/>
                  <w:iCs/>
                  <w:sz w:val="20"/>
                  <w:szCs w:val="20"/>
                </w:rPr>
                <w:t xml:space="preserve">Day-Ahead Self-Arranged </w:t>
              </w:r>
            </w:ins>
            <w:ins w:id="600" w:author="ERCOT" w:date="2024-01-08T15:37:00Z">
              <w:r w:rsidRPr="000901EC">
                <w:rPr>
                  <w:rFonts w:eastAsia="SimSun"/>
                  <w:i/>
                  <w:iCs/>
                  <w:sz w:val="20"/>
                  <w:szCs w:val="20"/>
                </w:rPr>
                <w:t xml:space="preserve">Dispatchable Reliability Reserve Service </w:t>
              </w:r>
            </w:ins>
            <w:ins w:id="601" w:author="ERCOT" w:date="2024-01-08T15:27:00Z">
              <w:r w:rsidRPr="000901EC">
                <w:rPr>
                  <w:rFonts w:eastAsia="SimSun"/>
                  <w:i/>
                  <w:iCs/>
                  <w:sz w:val="20"/>
                  <w:szCs w:val="20"/>
                </w:rPr>
                <w:t>Quantity per QSE</w:t>
              </w:r>
              <w:r w:rsidRPr="000901EC">
                <w:rPr>
                  <w:rFonts w:eastAsia="SimSun"/>
                  <w:iCs/>
                  <w:sz w:val="20"/>
                  <w:szCs w:val="20"/>
                </w:rPr>
                <w:t xml:space="preserve">—The self-arranged </w:t>
              </w:r>
            </w:ins>
            <w:ins w:id="602" w:author="ERCOT" w:date="2024-01-08T15:37:00Z">
              <w:r w:rsidRPr="000901EC">
                <w:rPr>
                  <w:rFonts w:eastAsia="SimSun"/>
                  <w:iCs/>
                  <w:sz w:val="20"/>
                  <w:szCs w:val="20"/>
                </w:rPr>
                <w:t>DRRS</w:t>
              </w:r>
            </w:ins>
            <w:ins w:id="603" w:author="ERCOT" w:date="2024-01-08T15:27:00Z">
              <w:r w:rsidRPr="000901EC">
                <w:rPr>
                  <w:rFonts w:eastAsia="SimSun"/>
                  <w:iCs/>
                  <w:sz w:val="20"/>
                  <w:szCs w:val="20"/>
                </w:rPr>
                <w:t xml:space="preserve"> quantity submitted by QSE </w:t>
              </w:r>
              <w:r w:rsidRPr="000901EC">
                <w:rPr>
                  <w:rFonts w:eastAsia="SimSun"/>
                  <w:i/>
                  <w:iCs/>
                  <w:sz w:val="20"/>
                  <w:szCs w:val="20"/>
                </w:rPr>
                <w:t>Q</w:t>
              </w:r>
              <w:r w:rsidRPr="000901EC">
                <w:rPr>
                  <w:rFonts w:eastAsia="SimSun"/>
                  <w:iCs/>
                  <w:sz w:val="20"/>
                  <w:szCs w:val="20"/>
                </w:rPr>
                <w:t xml:space="preserve"> before 1000 in the Day-Ahead.</w:t>
              </w:r>
            </w:ins>
          </w:p>
        </w:tc>
      </w:tr>
      <w:tr w:rsidR="000901EC" w:rsidRPr="000901EC" w14:paraId="4806B8FB" w14:textId="77777777" w:rsidTr="009C0551">
        <w:trPr>
          <w:ins w:id="604" w:author="ERCOT" w:date="2024-01-08T15:27:00Z"/>
        </w:trPr>
        <w:tc>
          <w:tcPr>
            <w:tcW w:w="1144" w:type="pct"/>
          </w:tcPr>
          <w:p w14:paraId="7EDE81EF" w14:textId="77777777" w:rsidR="000901EC" w:rsidRPr="000901EC" w:rsidRDefault="000901EC" w:rsidP="000901EC">
            <w:pPr>
              <w:spacing w:after="60"/>
              <w:rPr>
                <w:ins w:id="605" w:author="ERCOT" w:date="2024-01-08T15:27:00Z"/>
                <w:rFonts w:eastAsia="SimSun"/>
                <w:i/>
                <w:iCs/>
                <w:sz w:val="20"/>
                <w:szCs w:val="20"/>
              </w:rPr>
            </w:pPr>
            <w:ins w:id="606" w:author="ERCOT" w:date="2024-01-08T15:27:00Z">
              <w:r w:rsidRPr="000901EC">
                <w:rPr>
                  <w:rFonts w:eastAsia="SimSun"/>
                  <w:i/>
                  <w:iCs/>
                  <w:sz w:val="20"/>
                  <w:szCs w:val="20"/>
                </w:rPr>
                <w:t>q</w:t>
              </w:r>
            </w:ins>
          </w:p>
        </w:tc>
        <w:tc>
          <w:tcPr>
            <w:tcW w:w="520" w:type="pct"/>
          </w:tcPr>
          <w:p w14:paraId="392B99A6" w14:textId="77777777" w:rsidR="000901EC" w:rsidRPr="000901EC" w:rsidRDefault="000901EC" w:rsidP="000901EC">
            <w:pPr>
              <w:spacing w:after="60"/>
              <w:rPr>
                <w:ins w:id="607" w:author="ERCOT" w:date="2024-01-08T15:27:00Z"/>
                <w:rFonts w:eastAsia="SimSun"/>
                <w:iCs/>
                <w:sz w:val="20"/>
                <w:szCs w:val="20"/>
              </w:rPr>
            </w:pPr>
            <w:ins w:id="608" w:author="ERCOT" w:date="2024-01-08T15:27:00Z">
              <w:r w:rsidRPr="000901EC">
                <w:rPr>
                  <w:rFonts w:eastAsia="SimSun"/>
                  <w:iCs/>
                  <w:sz w:val="20"/>
                  <w:szCs w:val="20"/>
                </w:rPr>
                <w:t>none</w:t>
              </w:r>
            </w:ins>
          </w:p>
        </w:tc>
        <w:tc>
          <w:tcPr>
            <w:tcW w:w="3336" w:type="pct"/>
          </w:tcPr>
          <w:p w14:paraId="58B23777" w14:textId="77777777" w:rsidR="000901EC" w:rsidRPr="000901EC" w:rsidRDefault="000901EC" w:rsidP="000901EC">
            <w:pPr>
              <w:spacing w:after="60"/>
              <w:rPr>
                <w:ins w:id="609" w:author="ERCOT" w:date="2024-01-08T15:27:00Z"/>
                <w:rFonts w:eastAsia="SimSun"/>
                <w:iCs/>
                <w:sz w:val="20"/>
                <w:szCs w:val="20"/>
              </w:rPr>
            </w:pPr>
            <w:ins w:id="610" w:author="ERCOT" w:date="2024-01-08T15:27:00Z">
              <w:r w:rsidRPr="000901EC">
                <w:rPr>
                  <w:rFonts w:eastAsia="SimSun"/>
                  <w:iCs/>
                  <w:sz w:val="20"/>
                  <w:szCs w:val="20"/>
                </w:rPr>
                <w:t>A QSE.</w:t>
              </w:r>
            </w:ins>
          </w:p>
        </w:tc>
      </w:tr>
    </w:tbl>
    <w:p w14:paraId="44F34C7A" w14:textId="77777777" w:rsidR="000901EC" w:rsidRPr="000901EC" w:rsidRDefault="000901EC" w:rsidP="000901EC">
      <w:pPr>
        <w:keepNext/>
        <w:widowControl w:val="0"/>
        <w:tabs>
          <w:tab w:val="left" w:pos="1260"/>
        </w:tabs>
        <w:spacing w:before="480" w:after="240"/>
        <w:ind w:left="1260" w:hanging="1260"/>
        <w:outlineLvl w:val="3"/>
        <w:rPr>
          <w:rFonts w:eastAsia="SimSun"/>
          <w:b/>
          <w:szCs w:val="20"/>
        </w:rPr>
      </w:pPr>
      <w:bookmarkStart w:id="611" w:name="_Toc60038333"/>
      <w:r w:rsidRPr="000901EC">
        <w:rPr>
          <w:rFonts w:eastAsia="SimSun"/>
          <w:b/>
          <w:szCs w:val="20"/>
        </w:rPr>
        <w:t>5.2.2.2</w:t>
      </w:r>
      <w:r w:rsidRPr="000901EC">
        <w:rPr>
          <w:rFonts w:eastAsia="SimSun"/>
          <w:b/>
          <w:szCs w:val="20"/>
        </w:rPr>
        <w:tab/>
        <w:t>RUC Process Timeline After an Aborted Day-Ahead Market</w:t>
      </w:r>
      <w:bookmarkEnd w:id="611"/>
    </w:p>
    <w:p w14:paraId="44C9AF40"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0854F64E" w14:textId="77777777" w:rsidR="000901EC" w:rsidRPr="000901EC" w:rsidRDefault="000901EC" w:rsidP="000901EC">
      <w:pPr>
        <w:spacing w:after="240"/>
        <w:ind w:left="720" w:hanging="720"/>
        <w:rPr>
          <w:rFonts w:eastAsia="SimSun"/>
          <w:szCs w:val="20"/>
        </w:rPr>
      </w:pPr>
      <w:r w:rsidRPr="000901EC">
        <w:rPr>
          <w:rFonts w:eastAsia="SimSun"/>
          <w:szCs w:val="20"/>
        </w:rPr>
        <w:t>(2)</w:t>
      </w:r>
      <w:r w:rsidRPr="000901EC">
        <w:rPr>
          <w:rFonts w:eastAsia="SimSun"/>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3E79CFD3"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After the issuance of the Watch described in paragraph (2) above and prior to the beginning of this SASM, a Qualified Scheduling Entity (QSE) may cancel unexpired Ancillary Service Offers that were submitted for the aborted DAM.</w:t>
      </w:r>
    </w:p>
    <w:p w14:paraId="6226A20C" w14:textId="77777777" w:rsidR="000901EC" w:rsidRPr="000901EC" w:rsidRDefault="000901EC" w:rsidP="000901EC">
      <w:pPr>
        <w:spacing w:after="240"/>
        <w:ind w:left="720" w:hanging="720"/>
        <w:rPr>
          <w:rFonts w:eastAsia="SimSun"/>
          <w:szCs w:val="20"/>
        </w:rPr>
      </w:pPr>
      <w:r w:rsidRPr="000901EC">
        <w:rPr>
          <w:rFonts w:eastAsia="SimSun"/>
          <w:szCs w:val="20"/>
        </w:rPr>
        <w:lastRenderedPageBreak/>
        <w:t>(4)</w:t>
      </w:r>
      <w:r w:rsidRPr="000901EC">
        <w:rPr>
          <w:rFonts w:eastAsia="SimSun"/>
          <w:szCs w:val="20"/>
        </w:rPr>
        <w:tab/>
        <w:t>A QSE may submit Ancillary Service Offers for this SASM after the issuance of the Watch described in paragraph (2) above and prior to the beginning of this SASM.</w:t>
      </w:r>
    </w:p>
    <w:p w14:paraId="7F23A2BD" w14:textId="77777777" w:rsidR="000901EC" w:rsidRPr="000901EC" w:rsidRDefault="000901EC" w:rsidP="000901EC">
      <w:pPr>
        <w:spacing w:after="240"/>
        <w:ind w:left="720" w:hanging="720"/>
        <w:rPr>
          <w:rFonts w:eastAsia="SimSun"/>
          <w:szCs w:val="20"/>
        </w:rPr>
      </w:pPr>
      <w:r w:rsidRPr="000901EC">
        <w:rPr>
          <w:rFonts w:eastAsia="SimSun"/>
          <w:szCs w:val="20"/>
        </w:rPr>
        <w:t>(5)</w:t>
      </w:r>
      <w:r w:rsidRPr="000901EC">
        <w:rPr>
          <w:rFonts w:eastAsia="SimSun"/>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15271A95"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18338B97"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This SASM will settle in accordance with Section 6.7, Real-Time Settlement Calculations for the Ancillary Services.</w:t>
      </w:r>
    </w:p>
    <w:p w14:paraId="0C7EE1F2"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AEBC54" w14:textId="77777777" w:rsidR="000901EC" w:rsidRPr="000901EC" w:rsidRDefault="000901EC" w:rsidP="000901EC">
      <w:pPr>
        <w:spacing w:after="240"/>
        <w:ind w:left="720" w:hanging="720"/>
        <w:rPr>
          <w:rFonts w:eastAsia="SimSun"/>
          <w:szCs w:val="20"/>
        </w:rPr>
      </w:pPr>
      <w:r w:rsidRPr="000901EC">
        <w:rPr>
          <w:rFonts w:eastAsia="SimSun"/>
          <w:szCs w:val="20"/>
        </w:rPr>
        <w:t>(9)</w:t>
      </w:r>
      <w:r w:rsidRPr="000901EC">
        <w:rPr>
          <w:rFonts w:eastAsia="SimSun"/>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1C7BE44B"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As soon as practicable, but no later than the time specified in paragraph (3) of Section 6.4.9.2, ERCOT shall post on the ERCOT website the hourly:</w:t>
      </w:r>
    </w:p>
    <w:p w14:paraId="57F1DBC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SASM MCPC for each type of Ancillary Service for each hour;</w:t>
      </w:r>
    </w:p>
    <w:p w14:paraId="748A170B"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Total Ancillary Service procured in MW by Ancillary Service  type for each hour; and</w:t>
      </w:r>
    </w:p>
    <w:p w14:paraId="70A2FD73"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Aggregated Ancillary Service Offer Curve for each Ancillary Service for each hour.</w:t>
      </w:r>
    </w:p>
    <w:p w14:paraId="37E219BE"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 xml:space="preserve">No sooner than 1800 in the Day-Ahead and after the completion of the SASM process described in this Section 5.2.2.2, ERCOT shall execute an HRUC process. </w:t>
      </w:r>
    </w:p>
    <w:p w14:paraId="7802565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RUC Study Period for this HRUC process is the balance of the current Operating Day plus the next Operating Day.  This HRUC process may be a post-1800 HRUC for the current Operating Day.</w:t>
      </w:r>
    </w:p>
    <w:p w14:paraId="0CB6B939"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COP and Trades Snapshot taken just prior to the execution of the HRUC process described in this Section 5.2.2.2 will be used to settle RUC charges in the Operating Day affected by the aborted DAM.</w:t>
      </w:r>
    </w:p>
    <w:p w14:paraId="58EC77FA" w14:textId="77777777" w:rsidR="000901EC" w:rsidRPr="000901EC" w:rsidRDefault="000901EC" w:rsidP="000901EC">
      <w:pPr>
        <w:tabs>
          <w:tab w:val="left" w:pos="900"/>
        </w:tabs>
        <w:spacing w:after="240"/>
        <w:ind w:left="1440" w:hanging="720"/>
        <w:rPr>
          <w:rFonts w:eastAsia="SimSun"/>
          <w:szCs w:val="20"/>
        </w:rPr>
      </w:pPr>
      <w:bookmarkStart w:id="612" w:name="_Toc274727445"/>
      <w:bookmarkStart w:id="613" w:name="_Toc291753087"/>
      <w:bookmarkStart w:id="614" w:name="_Toc304793728"/>
      <w:bookmarkStart w:id="615" w:name="_Toc323214522"/>
      <w:bookmarkStart w:id="616" w:name="_Toc330907144"/>
      <w:bookmarkStart w:id="617" w:name="_Toc341692560"/>
      <w:bookmarkStart w:id="618" w:name="_Toc343244296"/>
      <w:r w:rsidRPr="000901EC">
        <w:rPr>
          <w:rFonts w:eastAsia="SimSun"/>
          <w:szCs w:val="20"/>
        </w:rPr>
        <w:lastRenderedPageBreak/>
        <w:t>(c)</w:t>
      </w:r>
      <w:r w:rsidRPr="000901EC">
        <w:rPr>
          <w:rFonts w:eastAsia="SimSun"/>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12"/>
      <w:bookmarkEnd w:id="613"/>
      <w:bookmarkEnd w:id="614"/>
      <w:bookmarkEnd w:id="615"/>
      <w:bookmarkEnd w:id="616"/>
      <w:bookmarkEnd w:id="617"/>
      <w:bookmarkEnd w:id="618"/>
    </w:p>
    <w:p w14:paraId="02C39B79" w14:textId="77777777" w:rsidR="000901EC" w:rsidRPr="000901EC" w:rsidRDefault="000901EC" w:rsidP="000901EC">
      <w:pPr>
        <w:tabs>
          <w:tab w:val="left" w:pos="900"/>
        </w:tabs>
        <w:spacing w:after="240"/>
        <w:ind w:left="1440" w:hanging="720"/>
        <w:rPr>
          <w:rFonts w:eastAsia="SimSun"/>
          <w:szCs w:val="20"/>
        </w:rPr>
      </w:pPr>
      <w:r w:rsidRPr="000901EC">
        <w:rPr>
          <w:rFonts w:eastAsia="SimSun"/>
          <w:szCs w:val="20"/>
        </w:rPr>
        <w:t>(d)</w:t>
      </w:r>
      <w:r w:rsidRPr="000901EC">
        <w:rPr>
          <w:rFonts w:eastAsia="SimSun"/>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901EC">
        <w:rPr>
          <w:rFonts w:eastAsia="SimSun"/>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CE4DD4" w14:textId="77777777" w:rsidTr="009C0551">
        <w:trPr>
          <w:trHeight w:val="1205"/>
        </w:trPr>
        <w:tc>
          <w:tcPr>
            <w:tcW w:w="9350" w:type="dxa"/>
            <w:shd w:val="pct12" w:color="auto" w:fill="auto"/>
          </w:tcPr>
          <w:p w14:paraId="253028C8" w14:textId="77777777" w:rsidR="000901EC" w:rsidRPr="000901EC" w:rsidRDefault="000901EC" w:rsidP="000901EC">
            <w:pPr>
              <w:spacing w:after="240"/>
              <w:rPr>
                <w:rFonts w:eastAsia="SimSun"/>
                <w:b/>
                <w:i/>
                <w:iCs/>
                <w:szCs w:val="20"/>
              </w:rPr>
            </w:pPr>
            <w:r w:rsidRPr="000901EC">
              <w:rPr>
                <w:rFonts w:eastAsia="SimSun"/>
                <w:b/>
                <w:i/>
                <w:iCs/>
                <w:szCs w:val="20"/>
              </w:rPr>
              <w:t>[NPRR1009:  Replace Section 5.2.2.2 above with the following upon system implementation of the Real-Time Co-Optimization (RTC) project:]</w:t>
            </w:r>
          </w:p>
          <w:p w14:paraId="4399407F" w14:textId="77777777" w:rsidR="000901EC" w:rsidRPr="000901EC" w:rsidRDefault="000901EC" w:rsidP="000901EC">
            <w:pPr>
              <w:keepNext/>
              <w:widowControl w:val="0"/>
              <w:tabs>
                <w:tab w:val="left" w:pos="1260"/>
              </w:tabs>
              <w:spacing w:before="240" w:after="240"/>
              <w:ind w:left="1260" w:hanging="1260"/>
              <w:outlineLvl w:val="3"/>
              <w:rPr>
                <w:rFonts w:eastAsia="SimSun"/>
                <w:b/>
                <w:szCs w:val="20"/>
              </w:rPr>
            </w:pPr>
            <w:bookmarkStart w:id="619" w:name="_Toc60038334"/>
            <w:r w:rsidRPr="000901EC">
              <w:rPr>
                <w:rFonts w:eastAsia="SimSun"/>
                <w:b/>
                <w:szCs w:val="20"/>
              </w:rPr>
              <w:t>5.2.2.2</w:t>
            </w:r>
            <w:r w:rsidRPr="000901EC">
              <w:rPr>
                <w:rFonts w:eastAsia="SimSun"/>
                <w:b/>
                <w:szCs w:val="20"/>
              </w:rPr>
              <w:tab/>
              <w:t>RUC Process Timeline After an Aborted Day-Ahead Market</w:t>
            </w:r>
            <w:bookmarkEnd w:id="619"/>
          </w:p>
          <w:p w14:paraId="694C2FAF"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20" w:author="ERCOT" w:date="2024-02-21T14:19:00Z">
              <w:r w:rsidRPr="000901EC">
                <w:rPr>
                  <w:rFonts w:eastAsia="SimSun"/>
                  <w:szCs w:val="20"/>
                </w:rPr>
                <w:t>,</w:t>
              </w:r>
            </w:ins>
            <w:del w:id="621" w:author="ERCOT" w:date="2024-02-21T14:19:00Z">
              <w:r w:rsidRPr="000901EC" w:rsidDel="001C0178">
                <w:rPr>
                  <w:rFonts w:eastAsia="SimSun"/>
                  <w:szCs w:val="20"/>
                </w:rPr>
                <w:delText>.</w:delText>
              </w:r>
            </w:del>
            <w:r w:rsidRPr="000901EC">
              <w:rPr>
                <w:rFonts w:eastAsia="SimSun"/>
                <w:szCs w:val="20"/>
              </w:rPr>
              <w:t xml:space="preserve"> </w:t>
            </w:r>
            <w:ins w:id="622" w:author="ERCOT" w:date="2024-02-21T14:19:00Z">
              <w:r w:rsidRPr="000901EC">
                <w:rPr>
                  <w:rFonts w:eastAsia="SimSun"/>
                  <w:szCs w:val="20"/>
                </w:rPr>
                <w:t xml:space="preserve">and ERCOT shall not </w:t>
              </w:r>
            </w:ins>
            <w:ins w:id="623" w:author="ERCOT" w:date="2024-02-21T14:20:00Z">
              <w:r w:rsidRPr="000901EC">
                <w:rPr>
                  <w:rFonts w:eastAsia="SimSun"/>
                  <w:szCs w:val="20"/>
                </w:rPr>
                <w:t>procure</w:t>
              </w:r>
            </w:ins>
            <w:ins w:id="624" w:author="ERCOT" w:date="2024-02-21T14:19:00Z">
              <w:r w:rsidRPr="000901EC">
                <w:rPr>
                  <w:rFonts w:eastAsia="SimSun"/>
                  <w:szCs w:val="20"/>
                </w:rPr>
                <w:t xml:space="preserve"> </w:t>
              </w:r>
            </w:ins>
            <w:ins w:id="625" w:author="ERCOT" w:date="2024-02-21T14:21:00Z">
              <w:r w:rsidRPr="000901EC">
                <w:rPr>
                  <w:rFonts w:eastAsia="SimSun"/>
                  <w:szCs w:val="20"/>
                </w:rPr>
                <w:t>Dispatchable Reliability Reserve Services (</w:t>
              </w:r>
            </w:ins>
            <w:ins w:id="626" w:author="ERCOT" w:date="2024-02-21T14:19:00Z">
              <w:r w:rsidRPr="000901EC">
                <w:rPr>
                  <w:rFonts w:eastAsia="SimSun"/>
                  <w:szCs w:val="20"/>
                </w:rPr>
                <w:t>DRRS</w:t>
              </w:r>
            </w:ins>
            <w:ins w:id="627" w:author="ERCOT" w:date="2024-02-21T14:21:00Z">
              <w:r w:rsidRPr="000901EC">
                <w:rPr>
                  <w:rFonts w:eastAsia="SimSun"/>
                  <w:szCs w:val="20"/>
                </w:rPr>
                <w:t>)</w:t>
              </w:r>
            </w:ins>
            <w:ins w:id="628" w:author="ERCOT" w:date="2024-02-21T14:20:00Z">
              <w:r w:rsidRPr="000901EC">
                <w:rPr>
                  <w:rFonts w:eastAsia="SimSun"/>
                  <w:szCs w:val="20"/>
                </w:rPr>
                <w:t xml:space="preserve"> for the </w:t>
              </w:r>
            </w:ins>
            <w:ins w:id="629" w:author="ERCOT" w:date="2024-02-21T14:21:00Z">
              <w:r w:rsidRPr="000901EC">
                <w:rPr>
                  <w:rFonts w:eastAsia="SimSun"/>
                  <w:szCs w:val="20"/>
                </w:rPr>
                <w:t xml:space="preserve">corresponding </w:t>
              </w:r>
            </w:ins>
            <w:ins w:id="630" w:author="ERCOT" w:date="2024-02-21T14:20:00Z">
              <w:r w:rsidRPr="000901EC">
                <w:rPr>
                  <w:rFonts w:eastAsia="SimSun"/>
                  <w:szCs w:val="20"/>
                </w:rPr>
                <w:t>Operating Day.</w:t>
              </w:r>
            </w:ins>
            <w:ins w:id="631" w:author="ERCOT" w:date="2024-02-21T14:19:00Z">
              <w:r w:rsidRPr="000901EC">
                <w:rPr>
                  <w:rFonts w:eastAsia="SimSun"/>
                  <w:szCs w:val="20"/>
                </w:rPr>
                <w:t xml:space="preserve"> </w:t>
              </w:r>
            </w:ins>
            <w:r w:rsidRPr="000901EC">
              <w:rPr>
                <w:rFonts w:eastAsia="SimSun"/>
                <w:szCs w:val="20"/>
              </w:rPr>
              <w:t xml:space="preserve"> If ERCOT aborts the Day-Ahead process due to a Market Suspension, it shall act in accordance with Section 25.3, Market Restart Processes.</w:t>
            </w:r>
            <w:ins w:id="632" w:author="ERCOT" w:date="2024-02-21T14:18:00Z">
              <w:r w:rsidRPr="000901EC">
                <w:rPr>
                  <w:rFonts w:eastAsia="SimSun"/>
                  <w:szCs w:val="20"/>
                </w:rPr>
                <w:t xml:space="preserve"> </w:t>
              </w:r>
            </w:ins>
          </w:p>
        </w:tc>
      </w:tr>
    </w:tbl>
    <w:p w14:paraId="478C7E27" w14:textId="77777777" w:rsidR="000901EC" w:rsidRPr="000901EC" w:rsidRDefault="000901EC" w:rsidP="000901EC">
      <w:pPr>
        <w:rPr>
          <w:rFonts w:eastAsia="SimSun"/>
        </w:rPr>
      </w:pPr>
    </w:p>
    <w:p w14:paraId="73D08A96"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633" w:name="_Toc400547176"/>
      <w:bookmarkStart w:id="634" w:name="_Toc405384281"/>
      <w:bookmarkStart w:id="635" w:name="_Toc405543548"/>
      <w:bookmarkStart w:id="636" w:name="_Toc428178057"/>
      <w:bookmarkStart w:id="637" w:name="_Toc440872688"/>
      <w:bookmarkStart w:id="638" w:name="_Toc458766233"/>
      <w:bookmarkStart w:id="639" w:name="_Toc459292638"/>
      <w:bookmarkStart w:id="640" w:name="_Toc60038340"/>
      <w:r w:rsidRPr="000901EC">
        <w:rPr>
          <w:rFonts w:eastAsia="SimSun"/>
          <w:b/>
          <w:i/>
          <w:szCs w:val="20"/>
          <w:lang w:val="x-none" w:eastAsia="x-none"/>
        </w:rPr>
        <w:t>5.5.2</w:t>
      </w:r>
      <w:r w:rsidRPr="000901EC">
        <w:rPr>
          <w:rFonts w:eastAsia="SimSun"/>
          <w:b/>
          <w:i/>
          <w:szCs w:val="20"/>
          <w:lang w:val="x-none" w:eastAsia="x-none"/>
        </w:rPr>
        <w:tab/>
        <w:t>Reliability Unit Commitment (RUC) Process</w:t>
      </w:r>
      <w:bookmarkEnd w:id="633"/>
      <w:bookmarkEnd w:id="634"/>
      <w:bookmarkEnd w:id="635"/>
      <w:bookmarkEnd w:id="636"/>
      <w:bookmarkEnd w:id="637"/>
      <w:bookmarkEnd w:id="638"/>
      <w:bookmarkEnd w:id="639"/>
      <w:bookmarkEnd w:id="640"/>
    </w:p>
    <w:p w14:paraId="22619654"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0901EC">
        <w:rPr>
          <w:rFonts w:ascii="Courier New" w:eastAsia="SimSun" w:hAnsi="Courier New" w:cs="Courier New"/>
          <w:sz w:val="20"/>
          <w:szCs w:val="20"/>
        </w:rPr>
        <w:t xml:space="preserve">  </w:t>
      </w:r>
      <w:r w:rsidRPr="000901EC">
        <w:rPr>
          <w:rFonts w:eastAsia="SimSun"/>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4D0D57B" w14:textId="77777777" w:rsidR="000901EC" w:rsidRPr="000901EC" w:rsidRDefault="000901EC" w:rsidP="000901EC">
      <w:pPr>
        <w:spacing w:after="240"/>
        <w:ind w:left="720" w:hanging="720"/>
        <w:rPr>
          <w:rFonts w:eastAsia="SimSun"/>
          <w:szCs w:val="20"/>
        </w:rPr>
      </w:pPr>
      <w:r w:rsidRPr="000901EC">
        <w:rPr>
          <w:rFonts w:eastAsia="SimSun"/>
          <w:szCs w:val="20"/>
        </w:rPr>
        <w:lastRenderedPageBreak/>
        <w:t>(2)</w:t>
      </w:r>
      <w:r w:rsidRPr="000901EC">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A9A95AB" w14:textId="77777777" w:rsidR="000901EC" w:rsidRPr="000901EC" w:rsidRDefault="000901EC" w:rsidP="000901EC">
      <w:pPr>
        <w:spacing w:after="240"/>
        <w:ind w:left="720" w:hanging="720"/>
        <w:rPr>
          <w:rFonts w:eastAsia="SimSun"/>
          <w:szCs w:val="20"/>
        </w:rPr>
      </w:pPr>
      <w:r w:rsidRPr="000901EC">
        <w:rPr>
          <w:rFonts w:eastAsia="SimSun"/>
          <w:iCs/>
          <w:szCs w:val="20"/>
        </w:rPr>
        <w:t>(3)</w:t>
      </w:r>
      <w:r w:rsidRPr="000901EC">
        <w:rPr>
          <w:rFonts w:eastAsia="SimSun"/>
          <w:iCs/>
          <w:szCs w:val="20"/>
        </w:rPr>
        <w:tab/>
        <w:t xml:space="preserve">ERCOT shall review the RUC-recommended Resource commitments </w:t>
      </w:r>
      <w:r w:rsidRPr="000901EC">
        <w:rPr>
          <w:rFonts w:eastAsia="SimSun"/>
          <w:szCs w:val="20"/>
        </w:rPr>
        <w:t>and the list of Off-Line Available Resources having a start-up time of one hour or less</w:t>
      </w:r>
      <w:r w:rsidRPr="000901EC">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901EC">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901EC">
        <w:rPr>
          <w:rFonts w:eastAsia="SimSun"/>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76C8DA0"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A81F80F" w14:textId="77777777" w:rsidR="000901EC" w:rsidRPr="000901EC" w:rsidRDefault="000901EC" w:rsidP="000901EC">
      <w:pPr>
        <w:spacing w:after="240"/>
        <w:ind w:left="1440" w:hanging="720"/>
        <w:rPr>
          <w:rFonts w:eastAsia="SimSun"/>
          <w:iCs/>
          <w:szCs w:val="20"/>
        </w:rPr>
      </w:pPr>
      <w:r w:rsidRPr="000901EC">
        <w:rPr>
          <w:rFonts w:eastAsia="SimSun"/>
          <w:szCs w:val="20"/>
        </w:rPr>
        <w:t xml:space="preserve">(a) </w:t>
      </w:r>
      <w:r w:rsidRPr="000901EC">
        <w:rPr>
          <w:rFonts w:eastAsia="SimSun"/>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901EC">
        <w:rPr>
          <w:rFonts w:eastAsia="SimSun"/>
          <w:iCs/>
          <w:szCs w:val="20"/>
        </w:rPr>
        <w:t xml:space="preserve"> </w:t>
      </w:r>
    </w:p>
    <w:p w14:paraId="1716357D" w14:textId="77777777" w:rsidR="000901EC" w:rsidRPr="000901EC" w:rsidRDefault="000901EC" w:rsidP="000901EC">
      <w:pPr>
        <w:spacing w:after="240"/>
        <w:ind w:left="1440" w:hanging="720"/>
        <w:rPr>
          <w:rFonts w:eastAsia="SimSun"/>
          <w:szCs w:val="20"/>
        </w:rPr>
      </w:pPr>
      <w:r w:rsidRPr="000901EC">
        <w:rPr>
          <w:rFonts w:eastAsia="SimSun"/>
          <w:szCs w:val="20"/>
        </w:rPr>
        <w:t xml:space="preserve">(b) </w:t>
      </w:r>
      <w:r w:rsidRPr="000901EC">
        <w:rPr>
          <w:rFonts w:eastAsia="SimSun"/>
          <w:szCs w:val="20"/>
        </w:rPr>
        <w:tab/>
        <w:t xml:space="preserve">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t>
      </w:r>
      <w:r w:rsidRPr="000901EC">
        <w:rPr>
          <w:rFonts w:eastAsia="SimSun"/>
          <w:szCs w:val="20"/>
        </w:rPr>
        <w:lastRenderedPageBreak/>
        <w:t>which it received the RUC instruction, ERCOT may instead cancel the RUC Dispatch Instruction.</w:t>
      </w:r>
    </w:p>
    <w:p w14:paraId="4A0EAE50" w14:textId="77777777" w:rsidR="000901EC" w:rsidRPr="000901EC" w:rsidRDefault="000901EC" w:rsidP="000901EC">
      <w:pPr>
        <w:spacing w:after="240"/>
        <w:ind w:left="720" w:hanging="720"/>
        <w:rPr>
          <w:rFonts w:eastAsia="SimSun"/>
          <w:iCs/>
          <w:szCs w:val="20"/>
        </w:rPr>
      </w:pPr>
      <w:r w:rsidRPr="000901EC">
        <w:rPr>
          <w:rFonts w:eastAsia="SimSun"/>
          <w:szCs w:val="20"/>
        </w:rPr>
        <w:t>(5)</w:t>
      </w:r>
      <w:r w:rsidRPr="000901EC">
        <w:rPr>
          <w:rFonts w:eastAsia="SimSun"/>
          <w:iCs/>
          <w:szCs w:val="20"/>
        </w:rPr>
        <w:t xml:space="preserve"> </w:t>
      </w:r>
      <w:r w:rsidRPr="000901EC">
        <w:rPr>
          <w:rFonts w:eastAsia="SimSun"/>
          <w:iCs/>
          <w:szCs w:val="20"/>
        </w:rPr>
        <w:tab/>
        <w:t xml:space="preserve">A QSE shall be excused from complying with any portion of a RUC Dispatch Instruction that it could not meet due to a physical limitation that was reflected, at the time of the </w:t>
      </w:r>
      <w:r w:rsidRPr="000901EC">
        <w:rPr>
          <w:rFonts w:eastAsia="SimSun"/>
          <w:szCs w:val="20"/>
        </w:rPr>
        <w:t>RUC Dispatch I</w:t>
      </w:r>
      <w:r w:rsidRPr="000901EC">
        <w:rPr>
          <w:rFonts w:eastAsia="SimSun"/>
          <w:iCs/>
          <w:szCs w:val="20"/>
        </w:rPr>
        <w:t>nstruction, in the Resource’s COP, startup time, minimum On-Line time, or minimum Off-Line time.</w:t>
      </w:r>
    </w:p>
    <w:p w14:paraId="30420BDB"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0CD8D66"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901EC">
        <w:rPr>
          <w:rFonts w:eastAsia="SimSun"/>
          <w:iCs/>
          <w:szCs w:val="20"/>
        </w:rPr>
        <w:t xml:space="preserve"> that have not been removed from special consideration under paragraph (9) below pursuant to paragraph (4) of Section 8.1.2, Current Operating Plan (COP) Performance Requirements</w:t>
      </w:r>
      <w:r w:rsidRPr="000901EC">
        <w:rPr>
          <w:rFonts w:eastAsia="SimSun"/>
          <w:szCs w:val="20"/>
        </w:rPr>
        <w:t xml:space="preserve">, the Startup Offers and Minimum-Energy Offer from a Resource’s Three-Part Supply Offer shall not be used in the RUC process. </w:t>
      </w:r>
    </w:p>
    <w:p w14:paraId="18B66EC7"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901EC">
        <w:rPr>
          <w:rFonts w:eastAsia="SimSun"/>
          <w:iCs/>
          <w:szCs w:val="20"/>
        </w:rPr>
        <w:t xml:space="preserve"> that have not been removed from special consideration under paragraph (9) below pursuant to paragraph (4) of Section 8.1.2</w:t>
      </w:r>
      <w:r w:rsidRPr="000901EC">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9C4915A" w14:textId="77777777" w:rsidR="000901EC" w:rsidRPr="000901EC" w:rsidRDefault="000901EC" w:rsidP="000901EC">
      <w:pPr>
        <w:spacing w:after="240"/>
        <w:ind w:left="720" w:hanging="720"/>
        <w:rPr>
          <w:rFonts w:eastAsia="SimSun"/>
          <w:szCs w:val="20"/>
        </w:rPr>
      </w:pPr>
      <w:r w:rsidRPr="000901EC">
        <w:rPr>
          <w:rFonts w:eastAsia="SimSun"/>
          <w:szCs w:val="20"/>
        </w:rPr>
        <w:t>(9)</w:t>
      </w:r>
      <w:r w:rsidRPr="000901EC">
        <w:rPr>
          <w:rFonts w:eastAsia="SimSun"/>
          <w:szCs w:val="20"/>
        </w:rPr>
        <w:tab/>
      </w:r>
      <w:r w:rsidRPr="000901EC">
        <w:rPr>
          <w:rFonts w:eastAsia="SimSun"/>
          <w:iCs/>
          <w:szCs w:val="20"/>
        </w:rPr>
        <w:t xml:space="preserve">For all available Off-Line Resources having a cold start time of one hour or less and not removed from special consideration pursuant to paragraph (4) of Section 8.1.2, </w:t>
      </w:r>
      <w:r w:rsidRPr="000901EC">
        <w:rPr>
          <w:rFonts w:eastAsia="SimSun"/>
          <w:szCs w:val="20"/>
        </w:rPr>
        <w:t xml:space="preserve">ERCOT shall scale any approved verifiable Startup Cost and verifiable minimum-energy cost or if verifiable costs have not been approved, the applicable Resource Category Generic </w:t>
      </w:r>
      <w:r w:rsidRPr="000901EC">
        <w:rPr>
          <w:rFonts w:eastAsia="SimSun"/>
          <w:szCs w:val="20"/>
        </w:rPr>
        <w:lastRenderedPageBreak/>
        <w:t xml:space="preserve">Startup Offer Cost and the applicable Resource Category Generic Minimum-Energy Offer Cost as specified in Section 4.4.9.2.3 for use in the RUC process.  </w:t>
      </w:r>
    </w:p>
    <w:p w14:paraId="7508E0FD" w14:textId="77777777" w:rsidR="000901EC" w:rsidRPr="000901EC" w:rsidRDefault="000901EC" w:rsidP="000901EC">
      <w:pPr>
        <w:ind w:left="720"/>
        <w:rPr>
          <w:rFonts w:eastAsia="SimSun"/>
          <w:szCs w:val="20"/>
        </w:rPr>
      </w:pPr>
      <w:r w:rsidRPr="000901EC">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0901EC" w:rsidRPr="000901EC" w14:paraId="5961C533" w14:textId="77777777" w:rsidTr="009C0551">
        <w:trPr>
          <w:trHeight w:val="386"/>
        </w:trPr>
        <w:tc>
          <w:tcPr>
            <w:tcW w:w="2610" w:type="dxa"/>
          </w:tcPr>
          <w:p w14:paraId="70AC4C0F" w14:textId="77777777" w:rsidR="000901EC" w:rsidRPr="000901EC" w:rsidRDefault="000901EC" w:rsidP="000901EC">
            <w:pPr>
              <w:rPr>
                <w:rFonts w:eastAsia="SimSun"/>
                <w:b/>
                <w:sz w:val="20"/>
                <w:szCs w:val="20"/>
              </w:rPr>
            </w:pPr>
            <w:r w:rsidRPr="000901EC">
              <w:rPr>
                <w:rFonts w:eastAsia="SimSun"/>
                <w:b/>
                <w:sz w:val="20"/>
                <w:szCs w:val="20"/>
              </w:rPr>
              <w:t>Parameter</w:t>
            </w:r>
          </w:p>
        </w:tc>
        <w:tc>
          <w:tcPr>
            <w:tcW w:w="1634" w:type="dxa"/>
            <w:shd w:val="clear" w:color="auto" w:fill="auto"/>
          </w:tcPr>
          <w:p w14:paraId="1CEEC8EC" w14:textId="77777777" w:rsidR="000901EC" w:rsidRPr="000901EC" w:rsidRDefault="000901EC" w:rsidP="000901EC">
            <w:pPr>
              <w:rPr>
                <w:rFonts w:eastAsia="SimSun"/>
                <w:b/>
                <w:sz w:val="20"/>
                <w:szCs w:val="20"/>
              </w:rPr>
            </w:pPr>
            <w:r w:rsidRPr="000901EC">
              <w:rPr>
                <w:rFonts w:eastAsia="SimSun"/>
                <w:b/>
                <w:sz w:val="20"/>
                <w:szCs w:val="20"/>
              </w:rPr>
              <w:t>Unit</w:t>
            </w:r>
          </w:p>
        </w:tc>
        <w:tc>
          <w:tcPr>
            <w:tcW w:w="4578" w:type="dxa"/>
            <w:shd w:val="clear" w:color="auto" w:fill="auto"/>
          </w:tcPr>
          <w:p w14:paraId="0F9EC7C0" w14:textId="77777777" w:rsidR="000901EC" w:rsidRPr="000901EC" w:rsidRDefault="000901EC" w:rsidP="000901EC">
            <w:pPr>
              <w:rPr>
                <w:rFonts w:eastAsia="SimSun"/>
                <w:b/>
                <w:sz w:val="20"/>
                <w:szCs w:val="20"/>
              </w:rPr>
            </w:pPr>
            <w:r w:rsidRPr="000901EC">
              <w:rPr>
                <w:rFonts w:eastAsia="SimSun"/>
                <w:b/>
                <w:sz w:val="20"/>
                <w:szCs w:val="20"/>
              </w:rPr>
              <w:t>Current Value*</w:t>
            </w:r>
          </w:p>
        </w:tc>
      </w:tr>
      <w:tr w:rsidR="000901EC" w:rsidRPr="000901EC" w14:paraId="5983C7D8" w14:textId="77777777" w:rsidTr="009C0551">
        <w:trPr>
          <w:trHeight w:val="359"/>
        </w:trPr>
        <w:tc>
          <w:tcPr>
            <w:tcW w:w="2610" w:type="dxa"/>
          </w:tcPr>
          <w:p w14:paraId="16D71510" w14:textId="77777777" w:rsidR="000901EC" w:rsidRPr="000901EC" w:rsidRDefault="000901EC" w:rsidP="000901EC">
            <w:pPr>
              <w:spacing w:after="240"/>
              <w:rPr>
                <w:rFonts w:eastAsia="SimSun"/>
                <w:sz w:val="20"/>
                <w:szCs w:val="20"/>
              </w:rPr>
            </w:pPr>
            <w:r w:rsidRPr="000901EC">
              <w:rPr>
                <w:rFonts w:eastAsia="SimSun"/>
                <w:sz w:val="20"/>
                <w:szCs w:val="20"/>
              </w:rPr>
              <w:t>1HRLESSCOSTSCALING</w:t>
            </w:r>
          </w:p>
        </w:tc>
        <w:tc>
          <w:tcPr>
            <w:tcW w:w="1634" w:type="dxa"/>
            <w:shd w:val="clear" w:color="auto" w:fill="auto"/>
          </w:tcPr>
          <w:p w14:paraId="544FD0FE" w14:textId="77777777" w:rsidR="000901EC" w:rsidRPr="000901EC" w:rsidRDefault="000901EC" w:rsidP="000901EC">
            <w:pPr>
              <w:spacing w:after="240"/>
              <w:rPr>
                <w:rFonts w:eastAsia="SimSun"/>
                <w:sz w:val="20"/>
                <w:szCs w:val="20"/>
              </w:rPr>
            </w:pPr>
            <w:r w:rsidRPr="000901EC">
              <w:rPr>
                <w:rFonts w:eastAsia="SimSun"/>
                <w:sz w:val="20"/>
                <w:szCs w:val="20"/>
              </w:rPr>
              <w:t>Percentage</w:t>
            </w:r>
          </w:p>
        </w:tc>
        <w:tc>
          <w:tcPr>
            <w:tcW w:w="4578" w:type="dxa"/>
            <w:shd w:val="clear" w:color="auto" w:fill="auto"/>
          </w:tcPr>
          <w:p w14:paraId="1511735F" w14:textId="77777777" w:rsidR="000901EC" w:rsidRPr="000901EC" w:rsidRDefault="000901EC" w:rsidP="000901EC">
            <w:pPr>
              <w:spacing w:after="240"/>
              <w:rPr>
                <w:rFonts w:eastAsia="SimSun"/>
                <w:sz w:val="20"/>
                <w:szCs w:val="20"/>
              </w:rPr>
            </w:pPr>
            <w:r w:rsidRPr="000901EC">
              <w:rPr>
                <w:rFonts w:eastAsia="SimSun"/>
                <w:sz w:val="20"/>
                <w:szCs w:val="20"/>
              </w:rPr>
              <w:t>Maximum value of 100%</w:t>
            </w:r>
          </w:p>
        </w:tc>
      </w:tr>
      <w:tr w:rsidR="000901EC" w:rsidRPr="000901EC" w14:paraId="3FFE13EB" w14:textId="77777777" w:rsidTr="009C0551">
        <w:trPr>
          <w:trHeight w:val="1178"/>
        </w:trPr>
        <w:tc>
          <w:tcPr>
            <w:tcW w:w="8822" w:type="dxa"/>
            <w:gridSpan w:val="3"/>
          </w:tcPr>
          <w:p w14:paraId="2F969C7C" w14:textId="77777777" w:rsidR="000901EC" w:rsidRPr="000901EC" w:rsidRDefault="000901EC" w:rsidP="000901EC">
            <w:pPr>
              <w:rPr>
                <w:rFonts w:eastAsia="SimSun"/>
                <w:sz w:val="20"/>
                <w:szCs w:val="20"/>
              </w:rPr>
            </w:pPr>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14EF42B" w14:textId="77777777" w:rsidR="000901EC" w:rsidRPr="000901EC" w:rsidRDefault="000901EC" w:rsidP="000901EC">
      <w:pPr>
        <w:spacing w:before="240" w:after="240"/>
        <w:ind w:left="720" w:hanging="720"/>
        <w:rPr>
          <w:rFonts w:eastAsia="SimSun"/>
          <w:szCs w:val="20"/>
        </w:rPr>
      </w:pPr>
      <w:r w:rsidRPr="000901EC">
        <w:rPr>
          <w:rFonts w:eastAsia="SimSun"/>
          <w:szCs w:val="20"/>
        </w:rPr>
        <w:t>(10)</w:t>
      </w:r>
      <w:r w:rsidRPr="000901EC">
        <w:rPr>
          <w:rFonts w:eastAsia="SimSun"/>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CF9C846" w14:textId="77777777" w:rsidR="000901EC" w:rsidRPr="000901EC" w:rsidRDefault="000901EC" w:rsidP="000901EC">
      <w:pPr>
        <w:spacing w:after="240"/>
        <w:ind w:left="1440" w:hanging="720"/>
        <w:rPr>
          <w:rFonts w:eastAsia="SimSun"/>
          <w:szCs w:val="20"/>
        </w:rPr>
      </w:pPr>
      <w:r w:rsidRPr="000901EC">
        <w:rPr>
          <w:rFonts w:eastAsia="SimSun"/>
          <w:szCs w:val="20"/>
        </w:rPr>
        <w:t xml:space="preserve">(a) </w:t>
      </w:r>
      <w:r w:rsidRPr="000901EC">
        <w:rPr>
          <w:rFonts w:eastAsia="SimSun"/>
          <w:szCs w:val="20"/>
        </w:rPr>
        <w:tab/>
        <w:t>Substitute capacity from Resources represented by that QSE;</w:t>
      </w:r>
    </w:p>
    <w:p w14:paraId="3584F72D"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Substitute capacity from other QSE using Ancillary Service Trades; or </w:t>
      </w:r>
    </w:p>
    <w:p w14:paraId="490B59B5"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Ask ERCOT to replace the capacity.   </w:t>
      </w:r>
    </w:p>
    <w:p w14:paraId="537D3EDB"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 xml:space="preserve">Factors included in the RUC process are: </w:t>
      </w:r>
    </w:p>
    <w:p w14:paraId="06E14A0E"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ERCOT System-wide hourly Load forecast allocated appropriately over Load buses;</w:t>
      </w:r>
    </w:p>
    <w:p w14:paraId="0BE29D2F"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Transmission constraints – Transfer limits on energy flows through the electricity network;</w:t>
      </w:r>
    </w:p>
    <w:p w14:paraId="0FB4B9F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Thermal constraints – protect transmission facilities against thermal overload;</w:t>
      </w:r>
    </w:p>
    <w:p w14:paraId="234FF54E"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Generic constraints – protect the transmission system against transient instability, dynamic, instability or voltage collapse;</w:t>
      </w:r>
    </w:p>
    <w:p w14:paraId="4D82755F"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Planned transmission topology;</w:t>
      </w:r>
    </w:p>
    <w:p w14:paraId="20DD94A8"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Energy sufficiency constraints;</w:t>
      </w:r>
    </w:p>
    <w:p w14:paraId="6F9CAE05"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Inputs from the COP, as appropriate;</w:t>
      </w:r>
    </w:p>
    <w:p w14:paraId="68CCF079"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(f)</w:t>
      </w:r>
      <w:r w:rsidRPr="000901EC">
        <w:rPr>
          <w:rFonts w:eastAsia="SimSun"/>
          <w:szCs w:val="20"/>
        </w:rPr>
        <w:tab/>
        <w:t>Inputs from Resource Parameters, including a list of Off-Line Available Resources having a start-up time of one hour or less, as appropriate;</w:t>
      </w:r>
    </w:p>
    <w:p w14:paraId="19323923"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Each Generation Resource’s Minimum-Energy Offer and Startup Offer, from its Three-Part Supply Offer;</w:t>
      </w:r>
    </w:p>
    <w:p w14:paraId="36C6ABC3"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Any Generation Resource that is Off-Line and available but does not have a Three-Part Supply Offer;</w:t>
      </w:r>
    </w:p>
    <w:p w14:paraId="7EB82C95"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Forced Outage information; and</w:t>
      </w:r>
    </w:p>
    <w:p w14:paraId="7A933AAC"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D3EE413" w14:textId="77777777" w:rsidR="000901EC" w:rsidRPr="000901EC" w:rsidRDefault="000901EC" w:rsidP="000901EC">
      <w:pPr>
        <w:spacing w:after="240"/>
        <w:ind w:left="720" w:hanging="720"/>
        <w:rPr>
          <w:rFonts w:eastAsia="SimSun"/>
          <w:szCs w:val="20"/>
        </w:rPr>
      </w:pPr>
      <w:r w:rsidRPr="000901EC">
        <w:rPr>
          <w:rFonts w:eastAsia="SimSun"/>
          <w:szCs w:val="20"/>
        </w:rPr>
        <w:t>(12)</w:t>
      </w:r>
      <w:r w:rsidRPr="000901EC">
        <w:rPr>
          <w:rFonts w:eastAsia="SimSun"/>
          <w:szCs w:val="20"/>
        </w:rPr>
        <w:tab/>
        <w:t>The HRUC process and the DRUC process are as follows:</w:t>
      </w:r>
    </w:p>
    <w:p w14:paraId="70C09606"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7485E64"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E59DFB2"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The DRUC process uses the Day-Ahead weather forecast for each hour of the Operating Day.  The HRUC process uses the weather forecast information for each hour of the balance of the RUC Study Period.</w:t>
      </w:r>
    </w:p>
    <w:p w14:paraId="78E7806F" w14:textId="77777777" w:rsidR="000901EC" w:rsidRPr="000901EC" w:rsidRDefault="000901EC" w:rsidP="000901EC">
      <w:pPr>
        <w:spacing w:after="240"/>
        <w:ind w:left="720" w:hanging="720"/>
        <w:rPr>
          <w:rFonts w:eastAsia="SimSun"/>
          <w:szCs w:val="20"/>
        </w:rPr>
      </w:pPr>
      <w:r w:rsidRPr="000901EC">
        <w:rPr>
          <w:rFonts w:eastAsia="SimSun"/>
          <w:szCs w:val="20"/>
        </w:rPr>
        <w:t>(13)</w:t>
      </w:r>
      <w:r w:rsidRPr="000901EC">
        <w:rPr>
          <w:rFonts w:eastAsia="SimSun"/>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4371B2F" w14:textId="77777777" w:rsidR="000901EC" w:rsidRPr="000901EC" w:rsidRDefault="000901EC" w:rsidP="000901EC">
      <w:pPr>
        <w:spacing w:after="240"/>
        <w:ind w:left="720" w:hanging="720"/>
        <w:rPr>
          <w:szCs w:val="20"/>
        </w:rPr>
      </w:pPr>
      <w:r w:rsidRPr="000901EC">
        <w:rPr>
          <w:iCs/>
          <w:szCs w:val="20"/>
        </w:rPr>
        <w:lastRenderedPageBreak/>
        <w:t>(14)</w:t>
      </w:r>
      <w:r w:rsidRPr="000901EC">
        <w:rPr>
          <w:iCs/>
          <w:szCs w:val="20"/>
        </w:rPr>
        <w:tab/>
      </w:r>
      <w:r w:rsidRPr="000901EC">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11AB377" w14:textId="77777777" w:rsidR="000901EC" w:rsidRPr="000901EC" w:rsidRDefault="000901EC" w:rsidP="000901EC">
      <w:pPr>
        <w:spacing w:after="240"/>
        <w:ind w:left="720" w:hanging="720"/>
        <w:rPr>
          <w:iCs/>
          <w:szCs w:val="20"/>
        </w:rPr>
      </w:pPr>
      <w:r w:rsidRPr="000901EC">
        <w:rPr>
          <w:iCs/>
          <w:szCs w:val="20"/>
        </w:rPr>
        <w:t>(15)</w:t>
      </w:r>
      <w:r w:rsidRPr="000901EC">
        <w:rPr>
          <w:iCs/>
          <w:szCs w:val="20"/>
        </w:rPr>
        <w:tab/>
        <w:t>ERCOT shall, as soon as practicable, post to the MIS Secure Area a report identifying those hours that were considered RUC Buy-Back Hours, along with the name of each RUC-committed Resource whose QSE opted out of RUC Settlement.</w:t>
      </w:r>
    </w:p>
    <w:p w14:paraId="6863AA74" w14:textId="77777777" w:rsidR="000901EC" w:rsidRPr="000901EC" w:rsidRDefault="000901EC" w:rsidP="000901EC">
      <w:pPr>
        <w:spacing w:after="240"/>
        <w:ind w:left="720" w:hanging="720"/>
        <w:rPr>
          <w:szCs w:val="20"/>
        </w:rPr>
      </w:pPr>
      <w:r w:rsidRPr="000901EC">
        <w:rPr>
          <w:iCs/>
          <w:szCs w:val="20"/>
        </w:rPr>
        <w:t>(16)</w:t>
      </w:r>
      <w:r w:rsidRPr="000901EC">
        <w:rPr>
          <w:iCs/>
          <w:szCs w:val="20"/>
        </w:rPr>
        <w:tab/>
      </w:r>
      <w:r w:rsidRPr="000901EC">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528F1641" w14:textId="77777777" w:rsidR="000901EC" w:rsidRPr="000901EC" w:rsidRDefault="000901EC" w:rsidP="000901EC">
      <w:pPr>
        <w:spacing w:after="240"/>
        <w:ind w:left="720" w:hanging="720"/>
        <w:rPr>
          <w:szCs w:val="20"/>
        </w:rPr>
      </w:pPr>
      <w:r w:rsidRPr="000901EC">
        <w:rPr>
          <w:szCs w:val="20"/>
        </w:rPr>
        <w:t>(17)</w:t>
      </w:r>
      <w:r w:rsidRPr="000901EC">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0901EC" w:rsidRPr="000901EC" w14:paraId="7A121CE3" w14:textId="77777777" w:rsidTr="009C0551">
        <w:trPr>
          <w:trHeight w:val="1205"/>
        </w:trPr>
        <w:tc>
          <w:tcPr>
            <w:tcW w:w="9445" w:type="dxa"/>
            <w:shd w:val="clear" w:color="auto" w:fill="D9D9D9" w:themeFill="background1" w:themeFillShade="D9"/>
          </w:tcPr>
          <w:p w14:paraId="5655ADF4" w14:textId="77777777" w:rsidR="000901EC" w:rsidRPr="000901EC" w:rsidRDefault="000901EC" w:rsidP="000901EC">
            <w:pPr>
              <w:spacing w:after="240"/>
              <w:rPr>
                <w:rFonts w:eastAsia="SimSun"/>
                <w:b/>
                <w:i/>
                <w:iCs/>
                <w:szCs w:val="20"/>
              </w:rPr>
            </w:pPr>
            <w:r w:rsidRPr="000901EC">
              <w:rPr>
                <w:rFonts w:eastAsia="SimSun"/>
                <w:b/>
                <w:i/>
                <w:iCs/>
                <w:szCs w:val="20"/>
              </w:rPr>
              <w:lastRenderedPageBreak/>
              <w:t>[NPRR1009, NPRR1032, and NPRR1204:  Replace applicable portions of Section 5.5.2 above with the following upon system implementation of the Real-Time Co-Optimization (RTC) project for NPRR1009 and NPRR1204; or upon system implementation for NPRR1032:]</w:t>
            </w:r>
          </w:p>
          <w:p w14:paraId="2FFF4A86"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641" w:name="_Toc60038341"/>
            <w:r w:rsidRPr="000901EC">
              <w:rPr>
                <w:rFonts w:eastAsia="SimSun"/>
                <w:b/>
                <w:i/>
                <w:szCs w:val="20"/>
                <w:lang w:val="x-none" w:eastAsia="x-none"/>
              </w:rPr>
              <w:t>5.5.2</w:t>
            </w:r>
            <w:r w:rsidRPr="000901EC">
              <w:rPr>
                <w:rFonts w:eastAsia="SimSun"/>
                <w:b/>
                <w:i/>
                <w:szCs w:val="20"/>
                <w:lang w:val="x-none" w:eastAsia="x-none"/>
              </w:rPr>
              <w:tab/>
              <w:t>Reliability Unit Commitment (RUC) Process</w:t>
            </w:r>
            <w:bookmarkEnd w:id="641"/>
          </w:p>
          <w:p w14:paraId="6FDACB32" w14:textId="77777777" w:rsidR="000901EC" w:rsidRPr="000901EC" w:rsidRDefault="000901EC" w:rsidP="000901EC">
            <w:pPr>
              <w:spacing w:after="240"/>
              <w:ind w:left="720" w:hanging="720"/>
              <w:rPr>
                <w:rFonts w:ascii="Courier New" w:eastAsia="SimSun" w:hAnsi="Courier New" w:cs="Courier New"/>
                <w:sz w:val="20"/>
                <w:szCs w:val="20"/>
              </w:rPr>
            </w:pPr>
            <w:r w:rsidRPr="000901EC">
              <w:rPr>
                <w:rFonts w:eastAsia="SimSun"/>
              </w:rPr>
              <w:t>(1)</w:t>
            </w:r>
            <w:r w:rsidRPr="000901EC">
              <w:rPr>
                <w:rFonts w:eastAsia="SimSun"/>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w:t>
            </w:r>
            <w:ins w:id="642" w:author="ERCOT" w:date="2024-01-11T16:14:00Z">
              <w:r w:rsidRPr="000901EC">
                <w:rPr>
                  <w:rFonts w:eastAsia="SimSun"/>
                </w:rPr>
                <w:t xml:space="preserve">Resources with </w:t>
              </w:r>
            </w:ins>
            <w:ins w:id="643" w:author="ERCOT" w:date="2024-01-29T17:08:00Z">
              <w:r w:rsidRPr="000901EC">
                <w:rPr>
                  <w:rFonts w:eastAsia="SimSun"/>
                </w:rPr>
                <w:t xml:space="preserve">Ancillary Service Resource </w:t>
              </w:r>
            </w:ins>
            <w:ins w:id="644" w:author="ERCOT" w:date="2024-01-11T16:14:00Z">
              <w:r w:rsidRPr="000901EC">
                <w:rPr>
                  <w:rFonts w:eastAsia="SimSun"/>
                </w:rPr>
                <w:t>Responsibility</w:t>
              </w:r>
            </w:ins>
            <w:ins w:id="645" w:author="ERCOT" w:date="2024-01-11T16:15:00Z">
              <w:r w:rsidRPr="000901EC">
                <w:rPr>
                  <w:rFonts w:eastAsia="SimSun"/>
                </w:rPr>
                <w:t xml:space="preserve"> </w:t>
              </w:r>
            </w:ins>
            <w:ins w:id="646" w:author="ERCOT" w:date="2024-01-29T17:09:00Z">
              <w:r w:rsidRPr="000901EC">
                <w:rPr>
                  <w:rFonts w:eastAsia="SimSun"/>
                </w:rPr>
                <w:t xml:space="preserve">for DRRS </w:t>
              </w:r>
            </w:ins>
            <w:ins w:id="647" w:author="ERCOT" w:date="2024-01-11T16:15:00Z">
              <w:r w:rsidRPr="000901EC">
                <w:rPr>
                  <w:rFonts w:eastAsia="SimSun"/>
                </w:rPr>
                <w:t>in the COP,</w:t>
              </w:r>
            </w:ins>
            <w:ins w:id="648" w:author="ERCOT" w:date="2024-01-11T16:14:00Z">
              <w:r w:rsidRPr="000901EC">
                <w:rPr>
                  <w:rFonts w:eastAsia="SimSun"/>
                </w:rPr>
                <w:t xml:space="preserve"> </w:t>
              </w:r>
            </w:ins>
            <w:r w:rsidRPr="000901EC">
              <w:rPr>
                <w:rFonts w:eastAsia="SimSun"/>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49" w:author="ERCOT" w:date="2024-05-02T16:56:00Z">
              <w:r w:rsidRPr="000901EC">
                <w:rPr>
                  <w:rFonts w:eastAsia="SimSun"/>
                </w:rPr>
                <w:delText>State of Charge (</w:delText>
              </w:r>
            </w:del>
            <w:r w:rsidRPr="000901EC">
              <w:rPr>
                <w:rFonts w:eastAsia="SimSun"/>
              </w:rPr>
              <w:t>SOC</w:t>
            </w:r>
            <w:del w:id="650" w:author="ERCOT" w:date="2024-05-02T16:56:00Z">
              <w:r w:rsidRPr="000901EC">
                <w:rPr>
                  <w:rFonts w:eastAsia="SimSun"/>
                </w:rPr>
                <w:delText>)</w:delText>
              </w:r>
            </w:del>
            <w:r w:rsidRPr="000901EC">
              <w:rPr>
                <w:rFonts w:eastAsia="SimSun"/>
              </w:rP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0901EC">
              <w:rPr>
                <w:rFonts w:ascii="Courier New" w:eastAsia="SimSun" w:hAnsi="Courier New" w:cs="Courier New"/>
                <w:sz w:val="20"/>
                <w:szCs w:val="20"/>
              </w:rPr>
              <w:t xml:space="preserve"> </w:t>
            </w:r>
            <w:r w:rsidRPr="000901EC">
              <w:rPr>
                <w:rFonts w:eastAsia="SimSun"/>
              </w:rPr>
              <w:t>ESR energy dispatch costs and Ancillary Service Offer costs are not included in the RUC objective function.</w:t>
            </w:r>
          </w:p>
          <w:p w14:paraId="37B2392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ERCOT shall create an ASDC for each Ancillary Service for use in RUC</w:t>
            </w:r>
            <w:ins w:id="651" w:author="ERCOT" w:date="2024-05-10T19:34:00Z">
              <w:r w:rsidRPr="000901EC">
                <w:rPr>
                  <w:rFonts w:eastAsia="SimSun"/>
                </w:rPr>
                <w:t>,</w:t>
              </w:r>
            </w:ins>
            <w:ins w:id="652" w:author="ERCOT" w:date="2024-01-09T10:21:00Z">
              <w:r w:rsidRPr="000901EC">
                <w:rPr>
                  <w:rFonts w:eastAsia="SimSun"/>
                </w:rPr>
                <w:t xml:space="preserve"> except DRRS</w:t>
              </w:r>
            </w:ins>
            <w:r w:rsidRPr="000901EC">
              <w:rPr>
                <w:rFonts w:eastAsia="SimSun"/>
              </w:rPr>
              <w:t>.  ERCOT shall post the ASDCs to the ERCOT website as soon as practicable after any change to the ASDCs.</w:t>
            </w:r>
          </w:p>
          <w:p w14:paraId="4B481823"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ERCOT shall post the following Ancillary Service Deployment Factor data on the ERCOT website:</w:t>
            </w:r>
          </w:p>
          <w:p w14:paraId="27D2D7AD"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Following each execution of RUC, ERCOT shall post the Ancillary Service Deployment Factors used by that RUC process for each hour in the RUC Study Period;</w:t>
            </w:r>
          </w:p>
          <w:p w14:paraId="5EA8BCF8"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No later than 0600 in the Day-Ahead for each Operating Day, ERCOT shall post the Ancillary Service Deployment</w:t>
            </w:r>
            <w:del w:id="653" w:author="ERCOT" w:date="2024-05-02T16:59:00Z">
              <w:r w:rsidRPr="000901EC">
                <w:rPr>
                  <w:rFonts w:eastAsia="SimSun"/>
                </w:rPr>
                <w:delText>s</w:delText>
              </w:r>
            </w:del>
            <w:r w:rsidRPr="000901EC">
              <w:rPr>
                <w:rFonts w:eastAsia="SimSun"/>
              </w:rPr>
              <w:t xml:space="preserve"> Factors that are projected to be used in the RUC process for that Operating Day; and</w:t>
            </w:r>
          </w:p>
          <w:p w14:paraId="0A666DFC"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(c)</w:t>
            </w:r>
            <w:r w:rsidRPr="000901EC">
              <w:rPr>
                <w:rFonts w:eastAsia="SimSun"/>
                <w:szCs w:val="20"/>
              </w:rPr>
              <w:tab/>
              <w:t>Following each month, ERCOT shall post the average, minimum, and maximum Ancillary Service Deployment Factors used in the RUC process by type of Ancillary Service and hour of the day for the month.</w:t>
            </w:r>
          </w:p>
          <w:p w14:paraId="169601A4" w14:textId="77777777" w:rsidR="000901EC" w:rsidRPr="000901EC" w:rsidRDefault="000901EC" w:rsidP="000901EC">
            <w:pPr>
              <w:spacing w:after="240"/>
              <w:ind w:left="720" w:hanging="720"/>
              <w:rPr>
                <w:rFonts w:eastAsia="SimSun"/>
                <w:szCs w:val="20"/>
              </w:rPr>
            </w:pPr>
            <w:r w:rsidRPr="000901EC">
              <w:rPr>
                <w:rFonts w:eastAsia="SimSun"/>
                <w:szCs w:val="20"/>
              </w:rPr>
              <w:t>(4)</w:t>
            </w:r>
            <w:r w:rsidRPr="000901EC">
              <w:rPr>
                <w:rFonts w:eastAsia="SimSu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3C9A0AF" w14:textId="77777777" w:rsidR="000901EC" w:rsidRPr="000901EC" w:rsidRDefault="000901EC" w:rsidP="000901EC">
            <w:pPr>
              <w:spacing w:after="240"/>
              <w:ind w:left="720" w:hanging="720"/>
              <w:rPr>
                <w:rFonts w:eastAsia="SimSun"/>
                <w:szCs w:val="20"/>
              </w:rPr>
            </w:pPr>
            <w:r w:rsidRPr="000901EC">
              <w:rPr>
                <w:rFonts w:eastAsia="SimSun"/>
                <w:szCs w:val="20"/>
              </w:rPr>
              <w:t>(5)</w:t>
            </w:r>
            <w:r w:rsidRPr="000901EC">
              <w:rPr>
                <w:rFonts w:eastAsia="SimSun"/>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9262494"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75614CA"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C6846C1"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 xml:space="preserve">ERCOT shall review the RUC-recommended Resource commitments </w:t>
            </w:r>
            <w:r w:rsidRPr="000901EC">
              <w:rPr>
                <w:rFonts w:eastAsia="SimSun"/>
                <w:szCs w:val="20"/>
              </w:rPr>
              <w:t>and the list of Off-Line Available Resources having a start-up time of one hour or less</w:t>
            </w:r>
            <w:r w:rsidRPr="000901EC">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0901EC">
              <w:rPr>
                <w:rFonts w:eastAsia="SimSun"/>
                <w:szCs w:val="20"/>
              </w:rPr>
              <w:t xml:space="preserve">A Generation Resource shown as On-Line and available for SCED dispatch for an hour in its COP prior to a DRUC or HRUC process execution, according to Section 5.3, ERCOT Security Sequence Responsibilities, will be considered self-committed for that </w:t>
            </w:r>
            <w:r w:rsidRPr="000901EC">
              <w:rPr>
                <w:rFonts w:eastAsia="SimSun"/>
                <w:szCs w:val="20"/>
              </w:rPr>
              <w:lastRenderedPageBreak/>
              <w:t>hour.  For purpose of Settlement, snapshot data will be used as specified in paragraph (2) of Section 5.3.</w:t>
            </w:r>
            <w:r w:rsidRPr="000901EC">
              <w:rPr>
                <w:rFonts w:eastAsia="SimSun"/>
                <w:iCs/>
                <w:szCs w:val="20"/>
              </w:rPr>
              <w:t xml:space="preserve">  </w:t>
            </w:r>
          </w:p>
          <w:p w14:paraId="176F0487" w14:textId="77777777" w:rsidR="000901EC" w:rsidRPr="000901EC" w:rsidRDefault="000901EC" w:rsidP="000901EC">
            <w:pPr>
              <w:spacing w:after="240"/>
              <w:ind w:left="720" w:hanging="720"/>
              <w:rPr>
                <w:rFonts w:eastAsia="SimSun"/>
                <w:szCs w:val="20"/>
              </w:rPr>
            </w:pPr>
            <w:r w:rsidRPr="000901EC">
              <w:rPr>
                <w:rFonts w:eastAsia="SimSun"/>
                <w:iCs/>
                <w:szCs w:val="20"/>
              </w:rPr>
              <w:t>(9)</w:t>
            </w:r>
            <w:r w:rsidRPr="000901EC">
              <w:rPr>
                <w:rFonts w:eastAsia="SimSun"/>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90D5B2E"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0901EC">
              <w:rPr>
                <w:rFonts w:eastAsia="SimSun"/>
                <w:iCs/>
                <w:szCs w:val="20"/>
              </w:rPr>
              <w:t xml:space="preserve"> that have not been removed from special consideration under paragraph (16) below pursuant to paragraph (4) of Section 8.1.2, Current Operating Plan (COP) Performance Requirements</w:t>
            </w:r>
            <w:r w:rsidRPr="000901EC">
              <w:rPr>
                <w:rFonts w:eastAsia="SimSun"/>
                <w:szCs w:val="20"/>
              </w:rPr>
              <w:t xml:space="preserve">, the Startup Offers and Minimum-Energy Offer from a Resource’s Three-Part Supply Offer shall not be used in the RUC process. </w:t>
            </w:r>
          </w:p>
          <w:p w14:paraId="306FA6AA"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901EC">
              <w:rPr>
                <w:rFonts w:eastAsia="SimSun"/>
                <w:iCs/>
                <w:szCs w:val="20"/>
              </w:rPr>
              <w:t xml:space="preserve"> that have not been removed from special consideration under paragraph (14) below pursuant to paragraph (4) of Section 8.1.2</w:t>
            </w:r>
            <w:r w:rsidRPr="000901EC">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6598F04" w14:textId="77777777" w:rsidR="000901EC" w:rsidRPr="000901EC" w:rsidRDefault="000901EC" w:rsidP="000901EC">
            <w:pPr>
              <w:spacing w:after="240"/>
              <w:ind w:left="720" w:hanging="720"/>
              <w:rPr>
                <w:rFonts w:eastAsia="SimSun"/>
                <w:iCs/>
                <w:szCs w:val="20"/>
              </w:rPr>
            </w:pPr>
            <w:r w:rsidRPr="000901EC">
              <w:rPr>
                <w:rFonts w:eastAsia="SimSun"/>
                <w:iCs/>
                <w:szCs w:val="20"/>
              </w:rPr>
              <w:t>(12)</w:t>
            </w:r>
            <w:r w:rsidRPr="000901EC">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4D05C53" w14:textId="77777777" w:rsidR="000901EC" w:rsidRPr="000901EC" w:rsidRDefault="000901EC" w:rsidP="000901EC">
            <w:pPr>
              <w:spacing w:after="240"/>
              <w:ind w:left="1440" w:hanging="720"/>
              <w:rPr>
                <w:rFonts w:eastAsia="SimSun"/>
                <w:iCs/>
                <w:szCs w:val="20"/>
              </w:rPr>
            </w:pPr>
            <w:r w:rsidRPr="000901EC">
              <w:rPr>
                <w:rFonts w:eastAsia="SimSun"/>
                <w:szCs w:val="20"/>
              </w:rPr>
              <w:t xml:space="preserve">(a) </w:t>
            </w:r>
            <w:r w:rsidRPr="000901EC">
              <w:rPr>
                <w:rFonts w:eastAsia="SimSu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0901EC">
              <w:rPr>
                <w:rFonts w:eastAsia="SimSun"/>
                <w:szCs w:val="20"/>
              </w:rPr>
              <w:lastRenderedPageBreak/>
              <w:t xml:space="preserve">occurs, the QSE shall be excused from complying with the portion of the RUC Dispatch Instruction that it could not meet due to the identified limitation. </w:t>
            </w:r>
            <w:r w:rsidRPr="000901EC">
              <w:rPr>
                <w:rFonts w:eastAsia="SimSun"/>
                <w:iCs/>
                <w:szCs w:val="20"/>
              </w:rPr>
              <w:t xml:space="preserve"> </w:t>
            </w:r>
          </w:p>
          <w:p w14:paraId="7872CE1D" w14:textId="77777777" w:rsidR="000901EC" w:rsidRPr="000901EC" w:rsidRDefault="000901EC" w:rsidP="000901EC">
            <w:pPr>
              <w:spacing w:after="240"/>
              <w:ind w:left="1440" w:hanging="720"/>
              <w:rPr>
                <w:rFonts w:eastAsia="SimSun"/>
                <w:szCs w:val="20"/>
              </w:rPr>
            </w:pPr>
            <w:r w:rsidRPr="000901EC">
              <w:rPr>
                <w:rFonts w:eastAsia="SimSun"/>
                <w:szCs w:val="20"/>
              </w:rPr>
              <w:t xml:space="preserve">(b) </w:t>
            </w:r>
            <w:r w:rsidRPr="000901EC">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75A3960" w14:textId="77777777" w:rsidR="000901EC" w:rsidRPr="000901EC" w:rsidRDefault="000901EC" w:rsidP="000901EC">
            <w:pPr>
              <w:spacing w:after="240"/>
              <w:ind w:left="720" w:hanging="720"/>
              <w:rPr>
                <w:rFonts w:eastAsia="SimSun"/>
                <w:szCs w:val="20"/>
              </w:rPr>
            </w:pPr>
            <w:r w:rsidRPr="000901EC">
              <w:rPr>
                <w:rFonts w:eastAsia="SimSun"/>
                <w:szCs w:val="20"/>
              </w:rPr>
              <w:t>(13)</w:t>
            </w:r>
            <w:r w:rsidRPr="000901EC">
              <w:rPr>
                <w:rFonts w:eastAsia="SimSun"/>
                <w:iCs/>
                <w:szCs w:val="20"/>
              </w:rPr>
              <w:tab/>
              <w:t xml:space="preserve">A QSE shall be excused from complying with any portion of a RUC Dispatch Instruction that it could not meet due to a physical limitation that was reflected, at the time of the </w:t>
            </w:r>
            <w:r w:rsidRPr="000901EC">
              <w:rPr>
                <w:rFonts w:eastAsia="SimSun"/>
                <w:szCs w:val="20"/>
              </w:rPr>
              <w:t>RUC Dispatch I</w:t>
            </w:r>
            <w:r w:rsidRPr="000901EC">
              <w:rPr>
                <w:rFonts w:eastAsia="SimSun"/>
                <w:iCs/>
                <w:szCs w:val="20"/>
              </w:rPr>
              <w:t>nstruction, in the Resource’s COP, startup time, minimum On-Line time, or minimum Off-Line time.</w:t>
            </w:r>
          </w:p>
          <w:p w14:paraId="0B58080C" w14:textId="77777777" w:rsidR="000901EC" w:rsidRPr="000901EC" w:rsidDel="00B23B98" w:rsidRDefault="000901EC" w:rsidP="000901EC">
            <w:pPr>
              <w:spacing w:after="240"/>
              <w:ind w:left="720" w:hanging="720"/>
              <w:rPr>
                <w:rFonts w:eastAsia="SimSun"/>
                <w:szCs w:val="20"/>
              </w:rPr>
            </w:pPr>
            <w:r w:rsidRPr="000901EC">
              <w:rPr>
                <w:rFonts w:eastAsia="SimSun"/>
                <w:szCs w:val="20"/>
              </w:rPr>
              <w:t>(14</w:t>
            </w:r>
            <w:r w:rsidRPr="000901EC" w:rsidDel="00B23B98">
              <w:rPr>
                <w:rFonts w:eastAsia="SimSun"/>
                <w:szCs w:val="20"/>
              </w:rPr>
              <w:t>)</w:t>
            </w:r>
            <w:r w:rsidRPr="000901EC" w:rsidDel="00B23B98">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0901EC">
              <w:rPr>
                <w:rFonts w:eastAsia="SimSun"/>
                <w:szCs w:val="20"/>
              </w:rPr>
              <w:t xml:space="preserve">  For ESRs, energy dispatch costs are not considered in determining projected energy output levels.</w:t>
            </w:r>
          </w:p>
          <w:p w14:paraId="4B39649D" w14:textId="77777777" w:rsidR="000901EC" w:rsidRPr="000901EC" w:rsidRDefault="000901EC" w:rsidP="000901EC">
            <w:pPr>
              <w:spacing w:after="240"/>
              <w:ind w:left="720" w:hanging="720"/>
              <w:rPr>
                <w:rFonts w:eastAsia="SimSun"/>
                <w:szCs w:val="20"/>
              </w:rPr>
            </w:pPr>
            <w:r w:rsidRPr="000901EC">
              <w:rPr>
                <w:rFonts w:eastAsia="SimSun"/>
                <w:szCs w:val="20"/>
              </w:rPr>
              <w:t>(15)</w:t>
            </w:r>
            <w:r w:rsidRPr="000901EC">
              <w:rPr>
                <w:rFonts w:eastAsia="SimSun"/>
                <w:szCs w:val="20"/>
              </w:rPr>
              <w:tab/>
              <w:t>ERCOT shall calculate proxy Ancillary Service Offer Curves for use in RUC based on validated Ancillary Service Offers as specified in Section 4.4.7.2, Ancillary Service Offers</w:t>
            </w:r>
            <w:ins w:id="654" w:author="ERCOT" w:date="2024-02-06T09:50:00Z">
              <w:r w:rsidRPr="000901EC">
                <w:rPr>
                  <w:rFonts w:eastAsia="SimSun"/>
                  <w:szCs w:val="20"/>
                </w:rPr>
                <w:t>, except for DRRS</w:t>
              </w:r>
            </w:ins>
            <w:r w:rsidRPr="000901EC">
              <w:rPr>
                <w:rFonts w:eastAsia="SimSun"/>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73D5B3F9" w14:textId="77777777" w:rsidR="000901EC" w:rsidRPr="000901EC" w:rsidRDefault="000901EC" w:rsidP="000901EC">
            <w:pPr>
              <w:spacing w:after="240"/>
              <w:ind w:left="720" w:hanging="720"/>
              <w:rPr>
                <w:rFonts w:eastAsia="SimSun"/>
                <w:szCs w:val="20"/>
              </w:rPr>
            </w:pPr>
            <w:r w:rsidRPr="000901EC">
              <w:rPr>
                <w:rFonts w:eastAsia="SimSun"/>
                <w:szCs w:val="20"/>
              </w:rPr>
              <w:t>(16)</w:t>
            </w:r>
            <w:r w:rsidRPr="000901EC">
              <w:rPr>
                <w:rFonts w:eastAsia="SimSun"/>
                <w:szCs w:val="20"/>
              </w:rPr>
              <w:tab/>
            </w:r>
            <w:r w:rsidRPr="000901EC">
              <w:rPr>
                <w:rFonts w:eastAsia="SimSun"/>
                <w:iCs/>
                <w:szCs w:val="20"/>
              </w:rPr>
              <w:t xml:space="preserve">For all available Off-Line Resources having a cold start time of one hour or less and not removed from special consideration pursuant to paragraph (4) of Section 8.1.2, </w:t>
            </w:r>
            <w:r w:rsidRPr="000901EC">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8664899" w14:textId="77777777" w:rsidR="000901EC" w:rsidRPr="000901EC" w:rsidRDefault="000901EC" w:rsidP="000901EC">
            <w:pPr>
              <w:ind w:left="720"/>
              <w:rPr>
                <w:rFonts w:eastAsia="SimSun"/>
                <w:szCs w:val="20"/>
              </w:rPr>
            </w:pPr>
            <w:r w:rsidRPr="000901EC">
              <w:rPr>
                <w:rFonts w:eastAsia="SimSun"/>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0901EC" w:rsidRPr="000901EC" w14:paraId="7D1665FB" w14:textId="77777777" w:rsidTr="009C0551">
              <w:trPr>
                <w:trHeight w:val="386"/>
              </w:trPr>
              <w:tc>
                <w:tcPr>
                  <w:tcW w:w="2550" w:type="dxa"/>
                </w:tcPr>
                <w:p w14:paraId="36FBFA36" w14:textId="77777777" w:rsidR="000901EC" w:rsidRPr="000901EC" w:rsidRDefault="000901EC" w:rsidP="000901EC">
                  <w:pPr>
                    <w:rPr>
                      <w:rFonts w:eastAsia="SimSun"/>
                      <w:b/>
                      <w:sz w:val="20"/>
                      <w:szCs w:val="20"/>
                    </w:rPr>
                  </w:pPr>
                  <w:r w:rsidRPr="000901EC">
                    <w:rPr>
                      <w:rFonts w:eastAsia="SimSun"/>
                      <w:b/>
                      <w:sz w:val="20"/>
                      <w:szCs w:val="20"/>
                    </w:rPr>
                    <w:t>Parameter</w:t>
                  </w:r>
                </w:p>
              </w:tc>
              <w:tc>
                <w:tcPr>
                  <w:tcW w:w="1694" w:type="dxa"/>
                  <w:shd w:val="clear" w:color="auto" w:fill="auto"/>
                </w:tcPr>
                <w:p w14:paraId="7BBAC148" w14:textId="77777777" w:rsidR="000901EC" w:rsidRPr="000901EC" w:rsidRDefault="000901EC" w:rsidP="000901EC">
                  <w:pPr>
                    <w:rPr>
                      <w:rFonts w:eastAsia="SimSun"/>
                      <w:b/>
                      <w:sz w:val="20"/>
                      <w:szCs w:val="20"/>
                    </w:rPr>
                  </w:pPr>
                  <w:r w:rsidRPr="000901EC">
                    <w:rPr>
                      <w:rFonts w:eastAsia="SimSun"/>
                      <w:b/>
                      <w:sz w:val="20"/>
                      <w:szCs w:val="20"/>
                    </w:rPr>
                    <w:t>Unit</w:t>
                  </w:r>
                </w:p>
              </w:tc>
              <w:tc>
                <w:tcPr>
                  <w:tcW w:w="4578" w:type="dxa"/>
                  <w:shd w:val="clear" w:color="auto" w:fill="auto"/>
                </w:tcPr>
                <w:p w14:paraId="4695D4ED" w14:textId="77777777" w:rsidR="000901EC" w:rsidRPr="000901EC" w:rsidRDefault="000901EC" w:rsidP="000901EC">
                  <w:pPr>
                    <w:rPr>
                      <w:rFonts w:eastAsia="SimSun"/>
                      <w:b/>
                      <w:sz w:val="20"/>
                      <w:szCs w:val="20"/>
                    </w:rPr>
                  </w:pPr>
                  <w:r w:rsidRPr="000901EC">
                    <w:rPr>
                      <w:rFonts w:eastAsia="SimSun"/>
                      <w:b/>
                      <w:sz w:val="20"/>
                      <w:szCs w:val="20"/>
                    </w:rPr>
                    <w:t>Current Value*</w:t>
                  </w:r>
                </w:p>
              </w:tc>
            </w:tr>
            <w:tr w:rsidR="000901EC" w:rsidRPr="000901EC" w14:paraId="5CEF418F" w14:textId="77777777" w:rsidTr="009C0551">
              <w:trPr>
                <w:trHeight w:val="359"/>
              </w:trPr>
              <w:tc>
                <w:tcPr>
                  <w:tcW w:w="2550" w:type="dxa"/>
                </w:tcPr>
                <w:p w14:paraId="5F533EE0" w14:textId="77777777" w:rsidR="000901EC" w:rsidRPr="000901EC" w:rsidRDefault="000901EC" w:rsidP="000901EC">
                  <w:pPr>
                    <w:spacing w:after="240"/>
                    <w:rPr>
                      <w:rFonts w:eastAsia="SimSun"/>
                      <w:sz w:val="20"/>
                      <w:szCs w:val="20"/>
                    </w:rPr>
                  </w:pPr>
                  <w:r w:rsidRPr="000901EC">
                    <w:rPr>
                      <w:rFonts w:eastAsia="SimSun"/>
                      <w:sz w:val="20"/>
                      <w:szCs w:val="20"/>
                    </w:rPr>
                    <w:t>1HRLESSCOSTSCALING</w:t>
                  </w:r>
                </w:p>
              </w:tc>
              <w:tc>
                <w:tcPr>
                  <w:tcW w:w="1694" w:type="dxa"/>
                  <w:shd w:val="clear" w:color="auto" w:fill="auto"/>
                </w:tcPr>
                <w:p w14:paraId="179FF869" w14:textId="77777777" w:rsidR="000901EC" w:rsidRPr="000901EC" w:rsidRDefault="000901EC" w:rsidP="000901EC">
                  <w:pPr>
                    <w:spacing w:after="240"/>
                    <w:rPr>
                      <w:rFonts w:eastAsia="SimSun"/>
                      <w:sz w:val="20"/>
                      <w:szCs w:val="20"/>
                    </w:rPr>
                  </w:pPr>
                  <w:r w:rsidRPr="000901EC">
                    <w:rPr>
                      <w:rFonts w:eastAsia="SimSun"/>
                      <w:sz w:val="20"/>
                      <w:szCs w:val="20"/>
                    </w:rPr>
                    <w:t>Percentage</w:t>
                  </w:r>
                </w:p>
              </w:tc>
              <w:tc>
                <w:tcPr>
                  <w:tcW w:w="4578" w:type="dxa"/>
                  <w:shd w:val="clear" w:color="auto" w:fill="auto"/>
                </w:tcPr>
                <w:p w14:paraId="6F09903C" w14:textId="77777777" w:rsidR="000901EC" w:rsidRPr="000901EC" w:rsidRDefault="000901EC" w:rsidP="000901EC">
                  <w:pPr>
                    <w:spacing w:after="240"/>
                    <w:rPr>
                      <w:rFonts w:eastAsia="SimSun"/>
                      <w:sz w:val="20"/>
                      <w:szCs w:val="20"/>
                    </w:rPr>
                  </w:pPr>
                  <w:r w:rsidRPr="000901EC">
                    <w:rPr>
                      <w:rFonts w:eastAsia="SimSun"/>
                      <w:sz w:val="20"/>
                      <w:szCs w:val="20"/>
                    </w:rPr>
                    <w:t>Maximum value of 100%</w:t>
                  </w:r>
                </w:p>
              </w:tc>
            </w:tr>
            <w:tr w:rsidR="000901EC" w:rsidRPr="000901EC" w14:paraId="2AA900E5" w14:textId="77777777" w:rsidTr="009C0551">
              <w:trPr>
                <w:trHeight w:val="1178"/>
              </w:trPr>
              <w:tc>
                <w:tcPr>
                  <w:tcW w:w="8822" w:type="dxa"/>
                  <w:gridSpan w:val="3"/>
                </w:tcPr>
                <w:p w14:paraId="61B2FD37" w14:textId="77777777" w:rsidR="000901EC" w:rsidRPr="000901EC" w:rsidRDefault="000901EC" w:rsidP="000901EC">
                  <w:pPr>
                    <w:rPr>
                      <w:rFonts w:eastAsia="SimSun"/>
                      <w:sz w:val="20"/>
                      <w:szCs w:val="20"/>
                    </w:rPr>
                  </w:pPr>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9429D5" w14:textId="77777777" w:rsidR="000901EC" w:rsidRPr="000901EC" w:rsidRDefault="000901EC" w:rsidP="000901EC">
            <w:pPr>
              <w:spacing w:before="240" w:after="240"/>
              <w:ind w:left="720" w:hanging="720"/>
              <w:rPr>
                <w:ins w:id="655" w:author="ERCOT" w:date="2024-02-05T13:33:00Z"/>
                <w:rFonts w:eastAsia="SimSun"/>
                <w:szCs w:val="20"/>
              </w:rPr>
            </w:pPr>
            <w:ins w:id="656" w:author="ERCOT" w:date="2024-02-05T13:10:00Z">
              <w:r w:rsidRPr="000901EC">
                <w:rPr>
                  <w:rFonts w:eastAsia="SimSun"/>
                  <w:szCs w:val="20"/>
                </w:rPr>
                <w:t>(1</w:t>
              </w:r>
            </w:ins>
            <w:ins w:id="657" w:author="ERCOT" w:date="2024-02-06T09:52:00Z">
              <w:r w:rsidRPr="000901EC">
                <w:rPr>
                  <w:rFonts w:eastAsia="SimSun"/>
                  <w:szCs w:val="20"/>
                </w:rPr>
                <w:t>7</w:t>
              </w:r>
            </w:ins>
            <w:ins w:id="658" w:author="ERCOT" w:date="2024-02-05T13:10:00Z">
              <w:r w:rsidRPr="000901EC">
                <w:rPr>
                  <w:rFonts w:eastAsia="SimSun"/>
                  <w:szCs w:val="20"/>
                </w:rPr>
                <w:t>)</w:t>
              </w:r>
            </w:ins>
            <w:ins w:id="659" w:author="ERCOT" w:date="2024-02-06T09:51:00Z">
              <w:r w:rsidRPr="000901EC">
                <w:rPr>
                  <w:rFonts w:eastAsia="SimSun"/>
                  <w:szCs w:val="20"/>
                </w:rPr>
                <w:tab/>
              </w:r>
            </w:ins>
            <w:ins w:id="660" w:author="ERCOT" w:date="2024-02-05T13:10:00Z">
              <w:r w:rsidRPr="000901EC">
                <w:rPr>
                  <w:rFonts w:eastAsia="SimSun"/>
                  <w:szCs w:val="20"/>
                </w:rPr>
                <w:t>The RUC pr</w:t>
              </w:r>
            </w:ins>
            <w:ins w:id="661" w:author="ERCOT" w:date="2024-02-05T13:11:00Z">
              <w:r w:rsidRPr="000901EC">
                <w:rPr>
                  <w:rFonts w:eastAsia="SimSun"/>
                  <w:szCs w:val="20"/>
                </w:rPr>
                <w:t xml:space="preserve">ocess, including </w:t>
              </w:r>
            </w:ins>
            <w:ins w:id="662" w:author="ERCOT" w:date="2024-03-18T09:46:00Z">
              <w:r w:rsidRPr="000901EC">
                <w:rPr>
                  <w:rFonts w:eastAsia="SimSun"/>
                  <w:szCs w:val="20"/>
                </w:rPr>
                <w:t xml:space="preserve">any </w:t>
              </w:r>
            </w:ins>
            <w:ins w:id="663" w:author="ERCOT" w:date="2024-02-05T13:11:00Z">
              <w:r w:rsidRPr="000901EC">
                <w:rPr>
                  <w:rFonts w:eastAsia="SimSun"/>
                  <w:szCs w:val="20"/>
                </w:rPr>
                <w:t>Verbal Dispatch Instruction</w:t>
              </w:r>
            </w:ins>
            <w:ins w:id="664" w:author="ERCOT" w:date="2024-03-18T09:46:00Z">
              <w:r w:rsidRPr="000901EC">
                <w:rPr>
                  <w:rFonts w:eastAsia="SimSun"/>
                  <w:szCs w:val="20"/>
                </w:rPr>
                <w:t>s</w:t>
              </w:r>
            </w:ins>
            <w:ins w:id="665" w:author="ERCOT" w:date="2024-02-05T13:11:00Z">
              <w:r w:rsidRPr="000901EC">
                <w:rPr>
                  <w:rFonts w:eastAsia="SimSun"/>
                  <w:szCs w:val="20"/>
                </w:rPr>
                <w:t xml:space="preserve"> (VDI</w:t>
              </w:r>
            </w:ins>
            <w:ins w:id="666" w:author="ERCOT" w:date="2024-03-18T09:46:00Z">
              <w:r w:rsidRPr="000901EC">
                <w:rPr>
                  <w:rFonts w:eastAsia="SimSun"/>
                  <w:szCs w:val="20"/>
                </w:rPr>
                <w:t>s</w:t>
              </w:r>
            </w:ins>
            <w:ins w:id="667" w:author="ERCOT" w:date="2024-02-05T13:11:00Z">
              <w:r w:rsidRPr="000901EC">
                <w:rPr>
                  <w:rFonts w:eastAsia="SimSun"/>
                  <w:szCs w:val="20"/>
                </w:rPr>
                <w:t>), will be used to deploy DRRS</w:t>
              </w:r>
            </w:ins>
            <w:ins w:id="668" w:author="ERCOT" w:date="2024-02-05T13:23:00Z">
              <w:r w:rsidRPr="000901EC">
                <w:rPr>
                  <w:rFonts w:eastAsia="SimSun"/>
                  <w:szCs w:val="20"/>
                </w:rPr>
                <w:t xml:space="preserve"> from Resources</w:t>
              </w:r>
            </w:ins>
            <w:ins w:id="669" w:author="ERCOT" w:date="2024-04-11T16:55:00Z">
              <w:r w:rsidRPr="000901EC">
                <w:rPr>
                  <w:rFonts w:eastAsia="SimSun"/>
                  <w:szCs w:val="20"/>
                </w:rPr>
                <w:t xml:space="preserve"> with an Ancillary Service Resource Responsibility for DRRS</w:t>
              </w:r>
            </w:ins>
            <w:ins w:id="670" w:author="ERCOT" w:date="2024-02-05T13:11:00Z">
              <w:r w:rsidRPr="000901EC">
                <w:rPr>
                  <w:rFonts w:eastAsia="SimSun"/>
                  <w:szCs w:val="20"/>
                </w:rPr>
                <w:t>.</w:t>
              </w:r>
            </w:ins>
            <w:ins w:id="671" w:author="ERCOT" w:date="2024-02-05T13:23:00Z">
              <w:r w:rsidRPr="000901EC">
                <w:rPr>
                  <w:rFonts w:eastAsia="SimSun"/>
                  <w:szCs w:val="20"/>
                </w:rPr>
                <w:t xml:space="preserve">  A </w:t>
              </w:r>
            </w:ins>
            <w:ins w:id="672" w:author="ERCOT" w:date="2024-03-18T09:47:00Z">
              <w:r w:rsidRPr="000901EC">
                <w:rPr>
                  <w:rFonts w:eastAsia="SimSun"/>
                  <w:szCs w:val="20"/>
                </w:rPr>
                <w:t>comm</w:t>
              </w:r>
            </w:ins>
            <w:ins w:id="673" w:author="ERCOT" w:date="2024-03-18T09:48:00Z">
              <w:r w:rsidRPr="000901EC">
                <w:rPr>
                  <w:rFonts w:eastAsia="SimSun"/>
                  <w:szCs w:val="20"/>
                </w:rPr>
                <w:t>itment</w:t>
              </w:r>
            </w:ins>
            <w:ins w:id="674" w:author="ERCOT" w:date="2024-02-05T13:23:00Z">
              <w:r w:rsidRPr="000901EC">
                <w:rPr>
                  <w:rFonts w:eastAsia="SimSun"/>
                  <w:szCs w:val="20"/>
                </w:rPr>
                <w:t xml:space="preserve"> instruction issued to a Re</w:t>
              </w:r>
            </w:ins>
            <w:ins w:id="675" w:author="ERCOT" w:date="2024-02-05T13:24:00Z">
              <w:r w:rsidRPr="000901EC">
                <w:rPr>
                  <w:rFonts w:eastAsia="SimSun"/>
                  <w:szCs w:val="20"/>
                </w:rPr>
                <w:t>source that is providing DRRS will be treated as a DRRS deployment for any hours in which the Resource has an Anci</w:t>
              </w:r>
            </w:ins>
            <w:ins w:id="676" w:author="ERCOT" w:date="2024-02-05T13:25:00Z">
              <w:r w:rsidRPr="000901EC">
                <w:rPr>
                  <w:rFonts w:eastAsia="SimSun"/>
                  <w:szCs w:val="20"/>
                </w:rPr>
                <w:t xml:space="preserve">llary Service </w:t>
              </w:r>
            </w:ins>
            <w:ins w:id="677" w:author="ERCOT" w:date="2024-03-15T17:39:00Z">
              <w:r w:rsidRPr="000901EC">
                <w:rPr>
                  <w:rFonts w:eastAsia="SimSun"/>
                  <w:szCs w:val="20"/>
                </w:rPr>
                <w:t>Resource</w:t>
              </w:r>
            </w:ins>
            <w:ins w:id="678" w:author="ERCOT" w:date="2024-02-05T13:25:00Z">
              <w:r w:rsidRPr="000901EC">
                <w:rPr>
                  <w:rFonts w:eastAsia="SimSun"/>
                  <w:szCs w:val="20"/>
                </w:rPr>
                <w:t xml:space="preserve"> Responsibility</w:t>
              </w:r>
            </w:ins>
            <w:ins w:id="679" w:author="ERCOT" w:date="2024-03-15T17:39:00Z">
              <w:r w:rsidRPr="000901EC">
                <w:rPr>
                  <w:rFonts w:eastAsia="SimSun"/>
                  <w:szCs w:val="20"/>
                </w:rPr>
                <w:t xml:space="preserve"> for DRRS</w:t>
              </w:r>
            </w:ins>
            <w:ins w:id="680" w:author="ERCOT" w:date="2024-02-05T13:28:00Z">
              <w:r w:rsidRPr="000901EC">
                <w:rPr>
                  <w:rFonts w:eastAsia="SimSun"/>
                  <w:szCs w:val="20"/>
                </w:rPr>
                <w:t xml:space="preserve">.  </w:t>
              </w:r>
            </w:ins>
          </w:p>
          <w:p w14:paraId="3F15A5A6" w14:textId="77777777" w:rsidR="000901EC" w:rsidRPr="000901EC" w:rsidRDefault="000901EC" w:rsidP="000901EC">
            <w:pPr>
              <w:spacing w:before="240" w:after="240"/>
              <w:ind w:left="720" w:hanging="720"/>
              <w:rPr>
                <w:ins w:id="681" w:author="ERCOT" w:date="2024-02-05T13:34:00Z"/>
                <w:rFonts w:eastAsia="SimSun"/>
              </w:rPr>
            </w:pPr>
            <w:ins w:id="682" w:author="ERCOT" w:date="2024-02-05T13:33:00Z">
              <w:r w:rsidRPr="000901EC">
                <w:rPr>
                  <w:rFonts w:eastAsia="SimSun"/>
                </w:rPr>
                <w:t>(1</w:t>
              </w:r>
            </w:ins>
            <w:ins w:id="683" w:author="ERCOT" w:date="2024-02-06T09:52:00Z">
              <w:r w:rsidRPr="000901EC">
                <w:rPr>
                  <w:rFonts w:eastAsia="SimSun"/>
                </w:rPr>
                <w:t>8</w:t>
              </w:r>
            </w:ins>
            <w:ins w:id="684" w:author="ERCOT" w:date="2024-02-05T13:33:00Z">
              <w:r w:rsidRPr="000901EC">
                <w:rPr>
                  <w:rFonts w:eastAsia="SimSun"/>
                </w:rPr>
                <w:t>)</w:t>
              </w:r>
            </w:ins>
            <w:ins w:id="685" w:author="ERCOT" w:date="2024-02-06T09:51:00Z">
              <w:r w:rsidRPr="000901EC">
                <w:rPr>
                  <w:rFonts w:eastAsia="SimSun"/>
                </w:rPr>
                <w:tab/>
              </w:r>
            </w:ins>
            <w:ins w:id="686" w:author="ERCOT" w:date="2024-02-05T13:29:00Z">
              <w:r w:rsidRPr="000901EC">
                <w:rPr>
                  <w:rFonts w:eastAsia="SimSun"/>
                </w:rPr>
                <w:t xml:space="preserve">To </w:t>
              </w:r>
            </w:ins>
            <w:ins w:id="687" w:author="ERCOT" w:date="2024-02-05T13:30:00Z">
              <w:r w:rsidRPr="000901EC">
                <w:rPr>
                  <w:rFonts w:eastAsia="SimSun"/>
                </w:rPr>
                <w:t xml:space="preserve">prioritize the </w:t>
              </w:r>
            </w:ins>
            <w:ins w:id="688" w:author="ERCOT" w:date="2024-02-05T13:29:00Z">
              <w:r w:rsidRPr="000901EC">
                <w:rPr>
                  <w:rFonts w:eastAsia="SimSun"/>
                </w:rPr>
                <w:t>utiliz</w:t>
              </w:r>
            </w:ins>
            <w:ins w:id="689" w:author="ERCOT" w:date="2024-02-05T13:30:00Z">
              <w:r w:rsidRPr="000901EC">
                <w:rPr>
                  <w:rFonts w:eastAsia="SimSun"/>
                </w:rPr>
                <w:t>ation</w:t>
              </w:r>
            </w:ins>
            <w:ins w:id="690" w:author="ERCOT" w:date="2024-02-05T13:31:00Z">
              <w:r w:rsidRPr="000901EC">
                <w:rPr>
                  <w:rFonts w:eastAsia="SimSun"/>
                </w:rPr>
                <w:t xml:space="preserve"> of</w:t>
              </w:r>
            </w:ins>
            <w:ins w:id="691" w:author="ERCOT" w:date="2024-02-05T13:29:00Z">
              <w:r w:rsidRPr="000901EC">
                <w:rPr>
                  <w:rFonts w:eastAsia="SimSun"/>
                </w:rPr>
                <w:t xml:space="preserve"> DRRS </w:t>
              </w:r>
            </w:ins>
            <w:ins w:id="692" w:author="ERCOT" w:date="2024-02-05T13:31:00Z">
              <w:r w:rsidRPr="000901EC">
                <w:rPr>
                  <w:rFonts w:eastAsia="SimSun"/>
                </w:rPr>
                <w:t>ahead</w:t>
              </w:r>
            </w:ins>
            <w:ins w:id="693" w:author="ERCOT" w:date="2024-02-05T13:32:00Z">
              <w:r w:rsidRPr="000901EC">
                <w:rPr>
                  <w:rFonts w:eastAsia="SimSun"/>
                </w:rPr>
                <w:t xml:space="preserve"> of</w:t>
              </w:r>
            </w:ins>
            <w:ins w:id="694" w:author="ERCOT" w:date="2024-02-05T13:31:00Z">
              <w:r w:rsidRPr="000901EC">
                <w:rPr>
                  <w:rFonts w:eastAsia="SimSun"/>
                </w:rPr>
                <w:t xml:space="preserve"> the commitment of other Resources</w:t>
              </w:r>
            </w:ins>
            <w:ins w:id="695" w:author="ERCOT" w:date="2024-04-16T11:40:00Z">
              <w:r w:rsidRPr="000901EC">
                <w:rPr>
                  <w:rFonts w:eastAsia="SimSun"/>
                </w:rPr>
                <w:t xml:space="preserve"> and to maximize the use of Resour</w:t>
              </w:r>
            </w:ins>
            <w:ins w:id="696" w:author="ERCOT" w:date="2024-04-16T11:41:00Z">
              <w:r w:rsidRPr="000901EC">
                <w:rPr>
                  <w:rFonts w:eastAsia="SimSun"/>
                </w:rPr>
                <w:t>ces that are planned to be On-Line before deploying DRRS</w:t>
              </w:r>
            </w:ins>
            <w:ins w:id="697" w:author="ERCOT" w:date="2024-05-08T17:08:00Z">
              <w:r w:rsidRPr="000901EC">
                <w:rPr>
                  <w:rFonts w:eastAsia="SimSun"/>
                </w:rPr>
                <w:t>, ERCOT shall scale any approved verifiable Startup Cost and verifiable minimum-energy cost or</w:t>
              </w:r>
            </w:ins>
            <w:ins w:id="698" w:author="ERCOT" w:date="2024-05-10T19:36:00Z">
              <w:r w:rsidRPr="000901EC">
                <w:rPr>
                  <w:rFonts w:eastAsia="SimSun"/>
                </w:rPr>
                <w:t>,</w:t>
              </w:r>
            </w:ins>
            <w:ins w:id="699" w:author="ERCOT" w:date="2024-05-08T17:08:00Z">
              <w:r w:rsidRPr="000901EC">
                <w:rPr>
                  <w:rFonts w:eastAsia="SimSun"/>
                </w:rPr>
                <w:t xml:space="preserve"> if verifiable costs have not been approved, the applicable Resource Category Generic Startup Offer Cost and the applicable Resource Category Generic Minimum-Energy Offer Cost as specified in Section 4.4.9.2.3 for use in the RUC process for that Operating Hour for all</w:t>
              </w:r>
            </w:ins>
            <w:ins w:id="700" w:author="ERCOT" w:date="2024-05-08T17:10:00Z">
              <w:r w:rsidRPr="000901EC">
                <w:rPr>
                  <w:rFonts w:eastAsia="SimSun"/>
                </w:rPr>
                <w:t xml:space="preserve"> Off-Line Generation Resources with an Ancillary Service Resource Responsibility for DRRS in an Operating Hour, based on the Resource’s COP.  This scaling factor will be set </w:t>
              </w:r>
            </w:ins>
            <w:ins w:id="701" w:author="ERCOT" w:date="2024-05-08T17:11:00Z">
              <w:r w:rsidRPr="000901EC">
                <w:rPr>
                  <w:rFonts w:eastAsia="SimSun"/>
                </w:rPr>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0901EC" w:rsidRPr="000901EC" w14:paraId="672D7CE8" w14:textId="77777777" w:rsidTr="009C0551">
              <w:trPr>
                <w:trHeight w:val="386"/>
                <w:ins w:id="702" w:author="ERCOT" w:date="2024-02-05T17:29:00Z"/>
              </w:trPr>
              <w:tc>
                <w:tcPr>
                  <w:tcW w:w="4830" w:type="dxa"/>
                </w:tcPr>
                <w:p w14:paraId="3C809FE8" w14:textId="77777777" w:rsidR="000901EC" w:rsidRPr="000901EC" w:rsidRDefault="000901EC" w:rsidP="000901EC">
                  <w:pPr>
                    <w:rPr>
                      <w:ins w:id="703" w:author="ERCOT" w:date="2024-02-05T17:29:00Z"/>
                      <w:rFonts w:eastAsia="SimSun"/>
                      <w:b/>
                      <w:sz w:val="20"/>
                      <w:szCs w:val="20"/>
                    </w:rPr>
                  </w:pPr>
                  <w:ins w:id="704" w:author="ERCOT" w:date="2024-02-05T17:29:00Z">
                    <w:r w:rsidRPr="000901EC">
                      <w:rPr>
                        <w:rFonts w:eastAsia="SimSun"/>
                        <w:b/>
                        <w:sz w:val="20"/>
                        <w:szCs w:val="20"/>
                      </w:rPr>
                      <w:t>Parameter</w:t>
                    </w:r>
                  </w:ins>
                </w:p>
              </w:tc>
              <w:tc>
                <w:tcPr>
                  <w:tcW w:w="1130" w:type="dxa"/>
                  <w:shd w:val="clear" w:color="auto" w:fill="auto"/>
                </w:tcPr>
                <w:p w14:paraId="2D834F83" w14:textId="77777777" w:rsidR="000901EC" w:rsidRPr="000901EC" w:rsidRDefault="000901EC" w:rsidP="000901EC">
                  <w:pPr>
                    <w:rPr>
                      <w:ins w:id="705" w:author="ERCOT" w:date="2024-02-05T17:29:00Z"/>
                      <w:rFonts w:eastAsia="SimSun"/>
                      <w:b/>
                      <w:sz w:val="20"/>
                      <w:szCs w:val="20"/>
                    </w:rPr>
                  </w:pPr>
                  <w:ins w:id="706" w:author="ERCOT" w:date="2024-02-05T17:29:00Z">
                    <w:r w:rsidRPr="000901EC">
                      <w:rPr>
                        <w:rFonts w:eastAsia="SimSun"/>
                        <w:b/>
                        <w:sz w:val="20"/>
                        <w:szCs w:val="20"/>
                      </w:rPr>
                      <w:t>Unit</w:t>
                    </w:r>
                  </w:ins>
                </w:p>
              </w:tc>
              <w:tc>
                <w:tcPr>
                  <w:tcW w:w="2341" w:type="dxa"/>
                  <w:shd w:val="clear" w:color="auto" w:fill="auto"/>
                </w:tcPr>
                <w:p w14:paraId="218E3254" w14:textId="77777777" w:rsidR="000901EC" w:rsidRPr="000901EC" w:rsidRDefault="000901EC" w:rsidP="000901EC">
                  <w:pPr>
                    <w:rPr>
                      <w:ins w:id="707" w:author="ERCOT" w:date="2024-02-05T17:29:00Z"/>
                      <w:rFonts w:eastAsia="SimSun"/>
                      <w:b/>
                      <w:sz w:val="20"/>
                      <w:szCs w:val="20"/>
                    </w:rPr>
                  </w:pPr>
                  <w:ins w:id="708" w:author="ERCOT" w:date="2024-02-05T17:29:00Z">
                    <w:r w:rsidRPr="000901EC">
                      <w:rPr>
                        <w:rFonts w:eastAsia="SimSun"/>
                        <w:b/>
                        <w:sz w:val="20"/>
                        <w:szCs w:val="20"/>
                      </w:rPr>
                      <w:t>Current Value*</w:t>
                    </w:r>
                  </w:ins>
                </w:p>
              </w:tc>
            </w:tr>
            <w:tr w:rsidR="000901EC" w:rsidRPr="000901EC" w14:paraId="099F4FFB" w14:textId="77777777" w:rsidTr="009C0551">
              <w:trPr>
                <w:trHeight w:val="359"/>
                <w:ins w:id="709" w:author="ERCOT" w:date="2024-02-05T17:29:00Z"/>
              </w:trPr>
              <w:tc>
                <w:tcPr>
                  <w:tcW w:w="4830" w:type="dxa"/>
                </w:tcPr>
                <w:p w14:paraId="571DB98E" w14:textId="77777777" w:rsidR="000901EC" w:rsidRPr="000901EC" w:rsidRDefault="000901EC" w:rsidP="000901EC">
                  <w:pPr>
                    <w:spacing w:after="240"/>
                    <w:rPr>
                      <w:ins w:id="710" w:author="ERCOT" w:date="2024-02-05T17:29:00Z"/>
                      <w:rFonts w:eastAsia="SimSun"/>
                      <w:sz w:val="20"/>
                      <w:szCs w:val="20"/>
                    </w:rPr>
                  </w:pPr>
                  <w:ins w:id="711" w:author="ERCOT" w:date="2024-04-16T11:45:00Z">
                    <w:r w:rsidRPr="000901EC">
                      <w:rPr>
                        <w:rFonts w:eastAsia="SimSun"/>
                        <w:sz w:val="20"/>
                        <w:szCs w:val="20"/>
                      </w:rPr>
                      <w:t>GEN</w:t>
                    </w:r>
                  </w:ins>
                  <w:ins w:id="712" w:author="ERCOT" w:date="2024-02-05T17:29:00Z">
                    <w:r w:rsidRPr="000901EC">
                      <w:rPr>
                        <w:rFonts w:eastAsia="SimSun"/>
                        <w:sz w:val="20"/>
                        <w:szCs w:val="20"/>
                      </w:rPr>
                      <w:t>DRRSCOSTSCALING</w:t>
                    </w:r>
                  </w:ins>
                </w:p>
              </w:tc>
              <w:tc>
                <w:tcPr>
                  <w:tcW w:w="1130" w:type="dxa"/>
                  <w:shd w:val="clear" w:color="auto" w:fill="auto"/>
                </w:tcPr>
                <w:p w14:paraId="2A645E4B" w14:textId="77777777" w:rsidR="000901EC" w:rsidRPr="000901EC" w:rsidRDefault="000901EC" w:rsidP="000901EC">
                  <w:pPr>
                    <w:spacing w:after="240"/>
                    <w:rPr>
                      <w:ins w:id="713" w:author="ERCOT" w:date="2024-02-05T17:29:00Z"/>
                      <w:rFonts w:eastAsia="SimSun"/>
                      <w:sz w:val="20"/>
                      <w:szCs w:val="20"/>
                    </w:rPr>
                  </w:pPr>
                  <w:ins w:id="714" w:author="ERCOT" w:date="2024-02-05T17:29:00Z">
                    <w:r w:rsidRPr="000901EC">
                      <w:rPr>
                        <w:rFonts w:eastAsia="SimSun"/>
                        <w:sz w:val="20"/>
                        <w:szCs w:val="20"/>
                      </w:rPr>
                      <w:t>Percentage</w:t>
                    </w:r>
                  </w:ins>
                </w:p>
              </w:tc>
              <w:tc>
                <w:tcPr>
                  <w:tcW w:w="2341" w:type="dxa"/>
                  <w:shd w:val="clear" w:color="auto" w:fill="auto"/>
                </w:tcPr>
                <w:p w14:paraId="678237B0" w14:textId="77777777" w:rsidR="000901EC" w:rsidRPr="000901EC" w:rsidRDefault="000901EC" w:rsidP="000901EC">
                  <w:pPr>
                    <w:spacing w:after="240"/>
                    <w:rPr>
                      <w:ins w:id="715" w:author="ERCOT" w:date="2024-02-05T17:29:00Z"/>
                      <w:rFonts w:eastAsia="SimSun"/>
                      <w:sz w:val="20"/>
                      <w:szCs w:val="20"/>
                    </w:rPr>
                  </w:pPr>
                  <w:ins w:id="716" w:author="ERCOT" w:date="2024-02-05T17:29:00Z">
                    <w:r w:rsidRPr="000901EC">
                      <w:rPr>
                        <w:rFonts w:eastAsia="SimSun"/>
                        <w:sz w:val="20"/>
                        <w:szCs w:val="20"/>
                      </w:rPr>
                      <w:t>Maximum value of 20%</w:t>
                    </w:r>
                  </w:ins>
                </w:p>
              </w:tc>
            </w:tr>
            <w:tr w:rsidR="000901EC" w:rsidRPr="000901EC" w14:paraId="0F1D0E6F" w14:textId="77777777" w:rsidTr="009C0551">
              <w:trPr>
                <w:trHeight w:val="1178"/>
                <w:ins w:id="717" w:author="ERCOT" w:date="2024-02-05T17:29:00Z"/>
              </w:trPr>
              <w:tc>
                <w:tcPr>
                  <w:tcW w:w="8301" w:type="dxa"/>
                  <w:gridSpan w:val="3"/>
                </w:tcPr>
                <w:p w14:paraId="3FCBF905" w14:textId="77777777" w:rsidR="000901EC" w:rsidRPr="000901EC" w:rsidRDefault="000901EC" w:rsidP="000901EC">
                  <w:pPr>
                    <w:rPr>
                      <w:ins w:id="718" w:author="ERCOT" w:date="2024-02-05T17:29:00Z"/>
                      <w:rFonts w:eastAsia="SimSun"/>
                      <w:sz w:val="20"/>
                      <w:szCs w:val="20"/>
                    </w:rPr>
                  </w:pPr>
                  <w:ins w:id="719" w:author="ERCOT" w:date="2024-02-05T17:29:00Z">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68BF7517" w14:textId="77777777" w:rsidR="000901EC" w:rsidRPr="000901EC" w:rsidRDefault="000901EC" w:rsidP="000901EC">
            <w:pPr>
              <w:spacing w:before="240" w:after="240"/>
              <w:ind w:left="720" w:hanging="720"/>
              <w:rPr>
                <w:rFonts w:eastAsia="SimSun"/>
                <w:szCs w:val="20"/>
              </w:rPr>
            </w:pPr>
            <w:r w:rsidRPr="000901EC">
              <w:rPr>
                <w:rFonts w:eastAsia="SimSun"/>
                <w:szCs w:val="20"/>
              </w:rPr>
              <w:t xml:space="preserve"> (1</w:t>
            </w:r>
            <w:del w:id="720" w:author="ERCOT" w:date="2024-03-19T11:03:00Z">
              <w:r w:rsidRPr="000901EC" w:rsidDel="00CD7FAA">
                <w:rPr>
                  <w:rFonts w:eastAsia="SimSun"/>
                  <w:szCs w:val="20"/>
                </w:rPr>
                <w:delText>7</w:delText>
              </w:r>
            </w:del>
            <w:ins w:id="721" w:author="ERCOT" w:date="2024-02-06T09:52:00Z">
              <w:r w:rsidRPr="000901EC">
                <w:rPr>
                  <w:rFonts w:eastAsia="SimSun"/>
                  <w:szCs w:val="20"/>
                </w:rPr>
                <w:t>9</w:t>
              </w:r>
            </w:ins>
            <w:r w:rsidRPr="000901EC">
              <w:rPr>
                <w:rFonts w:eastAsia="SimSun"/>
                <w:szCs w:val="20"/>
              </w:rPr>
              <w:t>)</w:t>
            </w:r>
            <w:r w:rsidRPr="000901EC">
              <w:rPr>
                <w:rFonts w:eastAsia="SimSun"/>
                <w:szCs w:val="20"/>
              </w:rPr>
              <w:tab/>
              <w:t xml:space="preserve">Factors included in the RUC process are: </w:t>
            </w:r>
          </w:p>
          <w:p w14:paraId="13FBD91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ERCOT System-wide hourly Load forecast allocated appropriately over Load buses;</w:t>
            </w:r>
          </w:p>
          <w:p w14:paraId="3FC4D446"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ERCOT’s Ancillary Service Plans in the form of ASDCs;</w:t>
            </w:r>
          </w:p>
          <w:p w14:paraId="7D1057BE"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Transmission constraints – Transfer limits on energy flows through the electricity network;</w:t>
            </w:r>
          </w:p>
          <w:p w14:paraId="77031DD0"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Thermal constraints – protect transmission facilities against thermal overload;</w:t>
            </w:r>
          </w:p>
          <w:p w14:paraId="4D9BB643"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Generic constraints – protect the transmission system against transient instability, dynamic instability or voltage collapse;</w:t>
            </w:r>
          </w:p>
          <w:p w14:paraId="69AC125C"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Planned transmission topology;</w:t>
            </w:r>
          </w:p>
          <w:p w14:paraId="09495474"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Energy sufficiency constraints, including RUC duration requirements for energy and Ancillary Services;</w:t>
            </w:r>
          </w:p>
          <w:p w14:paraId="5D39915F"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Inputs from the COP, as appropriate;</w:t>
            </w:r>
          </w:p>
          <w:p w14:paraId="048AE24D"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Inputs from Resource Parameters, including a list of Off-Line Available Resources having a start-up time of one hour or less, as appropriate;</w:t>
            </w:r>
          </w:p>
          <w:p w14:paraId="5F184FF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Each Generation Resource’s Minimum-Energy Offer and Startup Offer, from its Three-Part Supply Offer;</w:t>
            </w:r>
          </w:p>
          <w:p w14:paraId="42C03562"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Any Generation Resource that is Off-Line and available but does not have a Three-Part Supply Offer;</w:t>
            </w:r>
          </w:p>
          <w:p w14:paraId="62CCC019" w14:textId="77777777" w:rsidR="000901EC" w:rsidRPr="000901EC" w:rsidRDefault="000901EC" w:rsidP="000901EC">
            <w:pPr>
              <w:spacing w:after="240"/>
              <w:ind w:left="1440" w:hanging="720"/>
              <w:rPr>
                <w:ins w:id="722" w:author="ERCOT" w:date="2024-02-06T09:54:00Z"/>
                <w:rFonts w:eastAsia="SimSun"/>
                <w:szCs w:val="20"/>
              </w:rPr>
            </w:pPr>
            <w:ins w:id="723" w:author="ERCOT" w:date="2024-02-06T09:54:00Z">
              <w:r w:rsidRPr="000901EC">
                <w:rPr>
                  <w:rFonts w:eastAsia="SimSun"/>
                  <w:szCs w:val="20"/>
                </w:rPr>
                <w:t>(j)</w:t>
              </w:r>
              <w:r w:rsidRPr="000901EC">
                <w:rPr>
                  <w:rFonts w:eastAsia="SimSun"/>
                  <w:szCs w:val="20"/>
                </w:rPr>
                <w:tab/>
                <w:t xml:space="preserve">Any Resource that is providing DRRS based on the QSE-submitted COP; </w:t>
              </w:r>
            </w:ins>
          </w:p>
          <w:p w14:paraId="63F27491" w14:textId="77777777" w:rsidR="000901EC" w:rsidRPr="000901EC" w:rsidRDefault="000901EC" w:rsidP="000901EC">
            <w:pPr>
              <w:spacing w:after="240"/>
              <w:ind w:left="1440" w:hanging="720"/>
              <w:rPr>
                <w:rFonts w:eastAsia="SimSun"/>
                <w:szCs w:val="20"/>
              </w:rPr>
            </w:pPr>
            <w:r w:rsidRPr="000901EC">
              <w:rPr>
                <w:rFonts w:eastAsia="SimSun"/>
                <w:szCs w:val="20"/>
              </w:rPr>
              <w:t>(</w:t>
            </w:r>
            <w:del w:id="724" w:author="ERCOT" w:date="2024-03-19T11:04:00Z">
              <w:r w:rsidRPr="000901EC" w:rsidDel="00CD7FAA">
                <w:rPr>
                  <w:rFonts w:eastAsia="SimSun"/>
                  <w:szCs w:val="20"/>
                </w:rPr>
                <w:delText>j</w:delText>
              </w:r>
            </w:del>
            <w:ins w:id="725" w:author="ERCOT" w:date="2024-02-06T09:54:00Z">
              <w:r w:rsidRPr="000901EC">
                <w:rPr>
                  <w:rFonts w:eastAsia="SimSun"/>
                  <w:szCs w:val="20"/>
                </w:rPr>
                <w:t>k</w:t>
              </w:r>
            </w:ins>
            <w:r w:rsidRPr="000901EC">
              <w:rPr>
                <w:rFonts w:eastAsia="SimSun"/>
                <w:szCs w:val="20"/>
              </w:rPr>
              <w:t>)</w:t>
            </w:r>
            <w:r w:rsidRPr="000901EC">
              <w:rPr>
                <w:rFonts w:eastAsia="SimSun"/>
                <w:szCs w:val="20"/>
              </w:rPr>
              <w:tab/>
              <w:t>Forced Outage information;</w:t>
            </w:r>
          </w:p>
          <w:p w14:paraId="676ED7AF" w14:textId="77777777" w:rsidR="000901EC" w:rsidRPr="000901EC" w:rsidRDefault="000901EC" w:rsidP="000901EC">
            <w:pPr>
              <w:spacing w:after="240"/>
              <w:ind w:left="1440" w:hanging="720"/>
              <w:rPr>
                <w:rFonts w:eastAsia="SimSun"/>
                <w:szCs w:val="20"/>
              </w:rPr>
            </w:pPr>
            <w:r w:rsidRPr="000901EC">
              <w:rPr>
                <w:rFonts w:eastAsia="SimSun"/>
                <w:szCs w:val="20"/>
              </w:rPr>
              <w:t>(</w:t>
            </w:r>
            <w:del w:id="726" w:author="ERCOT" w:date="2024-03-19T11:04:00Z">
              <w:r w:rsidRPr="000901EC" w:rsidDel="00CD7FAA">
                <w:rPr>
                  <w:rFonts w:eastAsia="SimSun"/>
                  <w:szCs w:val="20"/>
                </w:rPr>
                <w:delText>k</w:delText>
              </w:r>
            </w:del>
            <w:ins w:id="727" w:author="ERCOT" w:date="2024-02-06T09:54:00Z">
              <w:r w:rsidRPr="000901EC">
                <w:rPr>
                  <w:rFonts w:eastAsia="SimSun"/>
                  <w:szCs w:val="20"/>
                </w:rPr>
                <w:t>l</w:t>
              </w:r>
            </w:ins>
            <w:r w:rsidRPr="000901EC">
              <w:rPr>
                <w:rFonts w:eastAsia="SimSun"/>
                <w:szCs w:val="20"/>
              </w:rPr>
              <w:t>)</w:t>
            </w:r>
            <w:r w:rsidRPr="000901EC">
              <w:rPr>
                <w:rFonts w:eastAsia="SimSu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22553BD4" w14:textId="77777777" w:rsidR="000901EC" w:rsidRPr="000901EC" w:rsidRDefault="000901EC" w:rsidP="000901EC">
            <w:pPr>
              <w:spacing w:after="240"/>
              <w:ind w:left="1440" w:hanging="720"/>
              <w:rPr>
                <w:rFonts w:eastAsia="SimSun"/>
                <w:szCs w:val="20"/>
              </w:rPr>
            </w:pPr>
            <w:r w:rsidRPr="000901EC">
              <w:rPr>
                <w:rFonts w:eastAsia="SimSun"/>
                <w:szCs w:val="20"/>
              </w:rPr>
              <w:t>(</w:t>
            </w:r>
            <w:del w:id="728" w:author="ERCOT" w:date="2024-03-19T11:04:00Z">
              <w:r w:rsidRPr="000901EC" w:rsidDel="00CD7FAA">
                <w:rPr>
                  <w:rFonts w:eastAsia="SimSun"/>
                  <w:szCs w:val="20"/>
                </w:rPr>
                <w:delText>l</w:delText>
              </w:r>
            </w:del>
            <w:ins w:id="729" w:author="ERCOT" w:date="2024-02-06T09:54:00Z">
              <w:r w:rsidRPr="000901EC">
                <w:rPr>
                  <w:rFonts w:eastAsia="SimSun"/>
                  <w:szCs w:val="20"/>
                </w:rPr>
                <w:t>m</w:t>
              </w:r>
            </w:ins>
            <w:r w:rsidRPr="000901EC">
              <w:rPr>
                <w:rFonts w:eastAsia="SimSun"/>
                <w:szCs w:val="20"/>
              </w:rPr>
              <w:t>)</w:t>
            </w:r>
            <w:r w:rsidRPr="000901EC">
              <w:rPr>
                <w:rFonts w:eastAsia="SimSun"/>
                <w:szCs w:val="20"/>
              </w:rPr>
              <w:tab/>
              <w:t xml:space="preserve">Ancillary Service Deployment Factors. </w:t>
            </w:r>
          </w:p>
          <w:p w14:paraId="3AE4F308" w14:textId="77777777" w:rsidR="000901EC" w:rsidRPr="000901EC" w:rsidRDefault="000901EC" w:rsidP="000901EC">
            <w:pPr>
              <w:spacing w:after="240"/>
              <w:ind w:left="720" w:hanging="720"/>
              <w:rPr>
                <w:rFonts w:eastAsia="SimSun"/>
                <w:szCs w:val="20"/>
              </w:rPr>
            </w:pPr>
            <w:r w:rsidRPr="000901EC">
              <w:rPr>
                <w:rFonts w:eastAsia="SimSun"/>
                <w:szCs w:val="20"/>
              </w:rPr>
              <w:t>(</w:t>
            </w:r>
            <w:del w:id="730" w:author="ERCOT" w:date="2024-03-19T11:04:00Z">
              <w:r w:rsidRPr="000901EC" w:rsidDel="00CD7FAA">
                <w:rPr>
                  <w:rFonts w:eastAsia="SimSun"/>
                  <w:szCs w:val="20"/>
                </w:rPr>
                <w:delText>18</w:delText>
              </w:r>
            </w:del>
            <w:ins w:id="731" w:author="ERCOT" w:date="2024-02-06T09:52:00Z">
              <w:r w:rsidRPr="000901EC">
                <w:rPr>
                  <w:rFonts w:eastAsia="SimSun"/>
                  <w:szCs w:val="20"/>
                </w:rPr>
                <w:t>20</w:t>
              </w:r>
            </w:ins>
            <w:r w:rsidRPr="000901EC">
              <w:rPr>
                <w:rFonts w:eastAsia="SimSun"/>
                <w:szCs w:val="20"/>
              </w:rPr>
              <w:t>)</w:t>
            </w:r>
            <w:r w:rsidRPr="000901EC">
              <w:rPr>
                <w:rFonts w:eastAsia="SimSun"/>
                <w:szCs w:val="20"/>
              </w:rPr>
              <w:tab/>
              <w:t>The HRUC process and the DRUC process are as follows:</w:t>
            </w:r>
          </w:p>
          <w:p w14:paraId="7C4C4A87"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5D407F8"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242705E"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(c)</w:t>
            </w:r>
            <w:r w:rsidRPr="000901EC">
              <w:rPr>
                <w:rFonts w:eastAsia="SimSun"/>
                <w:szCs w:val="20"/>
              </w:rPr>
              <w:tab/>
              <w:t>The DRUC process uses the Day-Ahead weather forecast for each hour of the Operating Day.  The HRUC process uses the weather forecast information for each hour of the balance of the RUC Study Period.</w:t>
            </w:r>
          </w:p>
          <w:p w14:paraId="49DD6D43"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 xml:space="preserve">For the HRUC, DRUC, and </w:t>
            </w:r>
            <w:r w:rsidRPr="000901EC">
              <w:rPr>
                <w:rFonts w:eastAsia="SimSun"/>
              </w:rPr>
              <w:t>Weekly Reliability Unit Commitment (</w:t>
            </w:r>
            <w:r w:rsidRPr="000901EC">
              <w:rPr>
                <w:rFonts w:eastAsia="SimSun"/>
                <w:szCs w:val="20"/>
              </w:rPr>
              <w:t>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4EB57623" w14:textId="77777777" w:rsidR="000901EC" w:rsidRPr="000901EC" w:rsidRDefault="000901EC" w:rsidP="000901EC">
            <w:pPr>
              <w:spacing w:after="240"/>
              <w:ind w:left="720" w:hanging="720"/>
              <w:rPr>
                <w:rFonts w:eastAsia="SimSun"/>
                <w:szCs w:val="20"/>
              </w:rPr>
            </w:pPr>
            <w:r w:rsidRPr="000901EC">
              <w:rPr>
                <w:rFonts w:eastAsia="SimSun"/>
                <w:iCs/>
                <w:szCs w:val="20"/>
              </w:rPr>
              <w:t>(</w:t>
            </w:r>
            <w:del w:id="732" w:author="ERCOT" w:date="2024-03-19T11:05:00Z">
              <w:r w:rsidRPr="000901EC" w:rsidDel="00CD7FAA">
                <w:rPr>
                  <w:rFonts w:eastAsia="SimSun"/>
                  <w:iCs/>
                  <w:szCs w:val="20"/>
                </w:rPr>
                <w:delText>19</w:delText>
              </w:r>
            </w:del>
            <w:ins w:id="733" w:author="ERCOT" w:date="2024-02-06T09:53:00Z">
              <w:r w:rsidRPr="000901EC">
                <w:rPr>
                  <w:rFonts w:eastAsia="SimSun"/>
                  <w:iCs/>
                  <w:szCs w:val="20"/>
                </w:rPr>
                <w:t>21</w:t>
              </w:r>
            </w:ins>
            <w:r w:rsidRPr="000901EC">
              <w:rPr>
                <w:rFonts w:eastAsia="SimSun"/>
                <w:iCs/>
                <w:szCs w:val="20"/>
              </w:rPr>
              <w:t>)</w:t>
            </w:r>
            <w:r w:rsidRPr="000901EC">
              <w:rPr>
                <w:rFonts w:eastAsia="SimSun"/>
                <w:iCs/>
                <w:szCs w:val="20"/>
              </w:rPr>
              <w:tab/>
            </w:r>
            <w:r w:rsidRPr="000901EC">
              <w:rPr>
                <w:rFonts w:eastAsia="SimSun"/>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2282028B" w14:textId="77777777" w:rsidR="000901EC" w:rsidRPr="000901EC" w:rsidRDefault="000901EC" w:rsidP="000901EC">
            <w:pPr>
              <w:spacing w:after="240"/>
              <w:ind w:left="720" w:hanging="720"/>
              <w:rPr>
                <w:rFonts w:eastAsia="SimSun"/>
                <w:iCs/>
                <w:szCs w:val="20"/>
              </w:rPr>
            </w:pPr>
            <w:r w:rsidRPr="000901EC">
              <w:rPr>
                <w:rFonts w:eastAsia="SimSun"/>
                <w:iCs/>
                <w:szCs w:val="20"/>
              </w:rPr>
              <w:t>(2</w:t>
            </w:r>
            <w:del w:id="734" w:author="ERCOT" w:date="2024-03-19T11:05:00Z">
              <w:r w:rsidRPr="000901EC" w:rsidDel="00CD7FAA">
                <w:rPr>
                  <w:rFonts w:eastAsia="SimSun"/>
                  <w:iCs/>
                  <w:szCs w:val="20"/>
                </w:rPr>
                <w:delText>0</w:delText>
              </w:r>
            </w:del>
            <w:ins w:id="735" w:author="ERCOT" w:date="2024-02-06T09:53:00Z">
              <w:r w:rsidRPr="000901EC">
                <w:rPr>
                  <w:rFonts w:eastAsia="SimSun"/>
                  <w:iCs/>
                  <w:szCs w:val="20"/>
                </w:rPr>
                <w:t>2</w:t>
              </w:r>
            </w:ins>
            <w:r w:rsidRPr="000901EC">
              <w:rPr>
                <w:rFonts w:eastAsia="SimSun"/>
                <w:iCs/>
                <w:szCs w:val="20"/>
              </w:rPr>
              <w:t>)</w:t>
            </w:r>
            <w:r w:rsidRPr="000901EC">
              <w:rPr>
                <w:rFonts w:eastAsia="SimSun"/>
                <w:iCs/>
                <w:szCs w:val="20"/>
              </w:rPr>
              <w:tab/>
              <w:t>ERCOT shall, as soon as practicable, post to the MIS Secure Area a report identifying those hours that were considered RUC Buy-Back Hours, along with the name of each RUC-committed Resource whose QSE opted out of RUC Settlement.</w:t>
            </w:r>
          </w:p>
          <w:p w14:paraId="70A86290" w14:textId="77777777" w:rsidR="000901EC" w:rsidRPr="000901EC" w:rsidRDefault="000901EC" w:rsidP="000901EC">
            <w:pPr>
              <w:spacing w:after="240"/>
              <w:ind w:left="720" w:hanging="720"/>
              <w:rPr>
                <w:rFonts w:eastAsia="SimSun"/>
                <w:szCs w:val="20"/>
              </w:rPr>
            </w:pPr>
            <w:r w:rsidRPr="000901EC">
              <w:rPr>
                <w:rFonts w:eastAsia="SimSun"/>
                <w:iCs/>
                <w:szCs w:val="20"/>
              </w:rPr>
              <w:t>(2</w:t>
            </w:r>
            <w:del w:id="736" w:author="ERCOT" w:date="2024-03-19T11:05:00Z">
              <w:r w:rsidRPr="000901EC" w:rsidDel="00CD7FAA">
                <w:rPr>
                  <w:rFonts w:eastAsia="SimSun"/>
                  <w:iCs/>
                  <w:szCs w:val="20"/>
                </w:rPr>
                <w:delText>1</w:delText>
              </w:r>
            </w:del>
            <w:ins w:id="737" w:author="ERCOT" w:date="2024-02-06T09:53:00Z">
              <w:r w:rsidRPr="000901EC">
                <w:rPr>
                  <w:rFonts w:eastAsia="SimSun"/>
                  <w:iCs/>
                  <w:szCs w:val="20"/>
                </w:rPr>
                <w:t>3</w:t>
              </w:r>
            </w:ins>
            <w:r w:rsidRPr="000901EC">
              <w:rPr>
                <w:rFonts w:eastAsia="SimSun"/>
                <w:iCs/>
                <w:szCs w:val="20"/>
              </w:rPr>
              <w:t>)</w:t>
            </w:r>
            <w:r w:rsidRPr="000901EC">
              <w:rPr>
                <w:rFonts w:eastAsia="SimSun"/>
                <w:iCs/>
                <w:szCs w:val="20"/>
              </w:rPr>
              <w:tab/>
            </w:r>
            <w:r w:rsidRPr="000901EC">
              <w:rPr>
                <w:rFonts w:eastAsia="SimSun"/>
                <w:szCs w:val="20"/>
              </w:rPr>
              <w:t xml:space="preserve">A Resource that has a Three-Part Supply Offer cleared in the Day-Ahead Market (DAM) and subsequently receives a RUC commitment for the Operating Hour for which it was awarded will be treated as if the Resource Status was ONOPTOUT for </w:t>
            </w:r>
            <w:r w:rsidRPr="000901EC">
              <w:rPr>
                <w:rFonts w:eastAsia="SimSun"/>
                <w:szCs w:val="20"/>
              </w:rPr>
              <w:lastRenderedPageBreak/>
              <w:t>purposes of Section 6.5.7.3 and Section 6.5.7.3.1, Determination of Real-Time Reliability Deployment Price Adders.</w:t>
            </w:r>
          </w:p>
          <w:p w14:paraId="06DA26E0" w14:textId="77777777" w:rsidR="000901EC" w:rsidRPr="000901EC" w:rsidRDefault="000901EC" w:rsidP="000901EC">
            <w:pPr>
              <w:spacing w:after="240"/>
              <w:ind w:left="720" w:hanging="720"/>
              <w:rPr>
                <w:rFonts w:eastAsia="SimSun"/>
                <w:iCs/>
                <w:szCs w:val="20"/>
              </w:rPr>
            </w:pPr>
            <w:r w:rsidRPr="000901EC">
              <w:rPr>
                <w:rFonts w:eastAsia="SimSun"/>
                <w:szCs w:val="20"/>
              </w:rPr>
              <w:t>(2</w:t>
            </w:r>
            <w:del w:id="738" w:author="ERCOT" w:date="2024-03-19T11:06:00Z">
              <w:r w:rsidRPr="000901EC" w:rsidDel="00CD7FAA">
                <w:rPr>
                  <w:rFonts w:eastAsia="SimSun"/>
                  <w:szCs w:val="20"/>
                </w:rPr>
                <w:delText>2</w:delText>
              </w:r>
            </w:del>
            <w:ins w:id="739" w:author="ERCOT" w:date="2024-02-06T09:53:00Z">
              <w:r w:rsidRPr="000901EC">
                <w:rPr>
                  <w:rFonts w:eastAsia="SimSun"/>
                  <w:szCs w:val="20"/>
                </w:rPr>
                <w:t>4</w:t>
              </w:r>
            </w:ins>
            <w:r w:rsidRPr="000901EC">
              <w:rPr>
                <w:rFonts w:eastAsia="SimSun"/>
                <w:szCs w:val="20"/>
              </w:rPr>
              <w:t>)</w:t>
            </w:r>
            <w:r w:rsidRPr="000901EC">
              <w:rPr>
                <w:rFonts w:eastAsia="SimSun"/>
                <w:iCs/>
                <w:szCs w:val="20"/>
              </w:rPr>
              <w:t xml:space="preserve"> </w:t>
            </w:r>
            <w:r w:rsidRPr="000901EC">
              <w:rPr>
                <w:rFonts w:eastAsia="SimSun"/>
                <w:iCs/>
                <w:szCs w:val="20"/>
              </w:rPr>
              <w:tab/>
            </w:r>
            <w:r w:rsidRPr="000901EC">
              <w:rPr>
                <w:rFonts w:eastAsia="SimSu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23EB358A" w14:textId="77777777" w:rsidR="000901EC" w:rsidRPr="000901EC" w:rsidRDefault="000901EC" w:rsidP="000901EC">
      <w:pPr>
        <w:keepNext/>
        <w:tabs>
          <w:tab w:val="left" w:pos="1080"/>
        </w:tabs>
        <w:spacing w:before="240" w:after="240"/>
        <w:outlineLvl w:val="2"/>
        <w:rPr>
          <w:rFonts w:eastAsia="SimSun"/>
          <w:bCs/>
          <w:szCs w:val="20"/>
        </w:rPr>
      </w:pPr>
      <w:bookmarkStart w:id="740" w:name="_Toc101091053"/>
      <w:bookmarkStart w:id="741" w:name="_Toc400547182"/>
      <w:bookmarkStart w:id="742" w:name="_Toc405384287"/>
      <w:bookmarkStart w:id="743" w:name="_Toc405543554"/>
      <w:bookmarkStart w:id="744" w:name="_Toc428178063"/>
      <w:bookmarkStart w:id="745" w:name="_Toc440872694"/>
      <w:bookmarkStart w:id="746" w:name="_Toc458766239"/>
      <w:bookmarkStart w:id="747" w:name="_Toc459292644"/>
      <w:bookmarkStart w:id="748" w:name="_Toc60038347"/>
      <w:bookmarkStart w:id="749" w:name="_Toc400547189"/>
      <w:bookmarkStart w:id="750" w:name="_Toc405384294"/>
      <w:bookmarkStart w:id="751" w:name="_Toc405543561"/>
      <w:bookmarkStart w:id="752" w:name="_Toc428178070"/>
      <w:bookmarkStart w:id="753" w:name="_Toc440872701"/>
      <w:bookmarkStart w:id="754" w:name="_Toc458766246"/>
      <w:bookmarkStart w:id="755" w:name="_Toc459292651"/>
      <w:bookmarkStart w:id="756" w:name="_Toc60038358"/>
      <w:bookmarkStart w:id="757" w:name="_Toc72925597"/>
      <w:bookmarkStart w:id="758" w:name="_Toc74113622"/>
      <w:bookmarkStart w:id="759" w:name="_Toc88017254"/>
      <w:bookmarkStart w:id="760" w:name="_Toc101091058"/>
      <w:bookmarkStart w:id="761" w:name="_Toc400547193"/>
      <w:bookmarkStart w:id="762" w:name="_Toc405384298"/>
      <w:bookmarkStart w:id="763" w:name="_Toc405543565"/>
      <w:bookmarkStart w:id="764" w:name="_Toc428178074"/>
      <w:bookmarkStart w:id="765" w:name="_Toc440872705"/>
      <w:bookmarkStart w:id="766" w:name="_Toc458766250"/>
      <w:bookmarkStart w:id="767" w:name="_Toc459292655"/>
      <w:bookmarkStart w:id="768" w:name="_Toc60038362"/>
      <w:bookmarkStart w:id="769" w:name="_Toc400547194"/>
      <w:bookmarkStart w:id="770" w:name="_Toc405384299"/>
      <w:bookmarkStart w:id="771" w:name="_Toc405543566"/>
      <w:bookmarkStart w:id="772" w:name="_Toc428178075"/>
      <w:bookmarkStart w:id="773" w:name="_Toc440872706"/>
      <w:bookmarkStart w:id="774" w:name="_Toc458766251"/>
      <w:bookmarkStart w:id="775" w:name="_Toc459292656"/>
      <w:bookmarkStart w:id="776" w:name="_Toc60038363"/>
      <w:r w:rsidRPr="000901EC">
        <w:rPr>
          <w:rFonts w:eastAsia="SimSun"/>
          <w:b/>
          <w:bCs/>
          <w:i/>
          <w:szCs w:val="20"/>
        </w:rPr>
        <w:lastRenderedPageBreak/>
        <w:t>5.6.2</w:t>
      </w:r>
      <w:r w:rsidRPr="000901EC">
        <w:rPr>
          <w:rFonts w:eastAsia="SimSun"/>
          <w:b/>
          <w:bCs/>
          <w:i/>
          <w:szCs w:val="20"/>
        </w:rPr>
        <w:tab/>
        <w:t>RUC Startup Cost Eligibility</w:t>
      </w:r>
      <w:bookmarkEnd w:id="740"/>
      <w:bookmarkEnd w:id="741"/>
      <w:bookmarkEnd w:id="742"/>
      <w:bookmarkEnd w:id="743"/>
      <w:bookmarkEnd w:id="744"/>
      <w:bookmarkEnd w:id="745"/>
      <w:bookmarkEnd w:id="746"/>
      <w:bookmarkEnd w:id="747"/>
      <w:bookmarkEnd w:id="748"/>
    </w:p>
    <w:p w14:paraId="1171B964"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For purposes of this Section 5.6.2, all contiguous RUC-Committed Hours are considered as one RUC instruction.  For each Resource, only one Startup Cost is eligible per block of contiguous RUC-Committed Hours.</w:t>
      </w:r>
    </w:p>
    <w:p w14:paraId="52E1E507"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 xml:space="preserve">For a Resource’s Startup Costs in the Operating Day, per RUC instruction, to be included in the calculation of the RUC guarantee for that Operating Day, all the criteria below must be met: </w:t>
      </w:r>
    </w:p>
    <w:p w14:paraId="3F1C241F"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27182FD" w14:textId="77777777" w:rsidTr="009C0551">
        <w:trPr>
          <w:trHeight w:val="566"/>
        </w:trPr>
        <w:tc>
          <w:tcPr>
            <w:tcW w:w="9350" w:type="dxa"/>
            <w:shd w:val="pct12" w:color="auto" w:fill="auto"/>
          </w:tcPr>
          <w:p w14:paraId="35A2864A" w14:textId="77777777" w:rsidR="000901EC" w:rsidRPr="000901EC" w:rsidRDefault="000901EC" w:rsidP="000901EC">
            <w:pPr>
              <w:spacing w:after="240"/>
              <w:rPr>
                <w:rFonts w:eastAsia="SimSun"/>
                <w:b/>
                <w:i/>
                <w:iCs/>
              </w:rPr>
            </w:pPr>
            <w:r w:rsidRPr="000901EC">
              <w:rPr>
                <w:rFonts w:eastAsia="SimSun"/>
                <w:b/>
                <w:i/>
                <w:iCs/>
              </w:rPr>
              <w:t>[NPRR1009:  Replace paragraph (a) above with the following upon system implementation of the Real-Time Co-Optimization (RTC) project:]</w:t>
            </w:r>
          </w:p>
          <w:p w14:paraId="3706943C"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According to the RUC Snapshot for the RUC process that committed the Resource, the Resource must not be QSE-committed </w:t>
            </w:r>
            <w:ins w:id="777" w:author="ERCOT" w:date="2024-03-07T11:51:00Z">
              <w:r w:rsidRPr="000901EC">
                <w:rPr>
                  <w:rFonts w:eastAsia="SimSun"/>
                </w:rPr>
                <w:t xml:space="preserve">or deployed for Dispatchable Reliability Service (DRRS) </w:t>
              </w:r>
            </w:ins>
            <w:r w:rsidRPr="000901EC">
              <w:rPr>
                <w:rFonts w:eastAsia="SimSun"/>
              </w:rPr>
              <w:t>in the Settlement Interval immediately before the designated start hour or after the last hour of the RUC instruction;</w:t>
            </w:r>
          </w:p>
        </w:tc>
      </w:tr>
    </w:tbl>
    <w:p w14:paraId="27BAD870" w14:textId="77777777" w:rsidR="000901EC" w:rsidRPr="000901EC" w:rsidRDefault="000901EC" w:rsidP="000901EC">
      <w:pPr>
        <w:spacing w:before="240" w:after="240"/>
        <w:ind w:left="1440" w:hanging="720"/>
        <w:rPr>
          <w:rFonts w:eastAsia="SimSun"/>
          <w:szCs w:val="20"/>
        </w:rPr>
      </w:pPr>
      <w:r w:rsidRPr="000901EC">
        <w:rPr>
          <w:rFonts w:eastAsia="SimSun"/>
          <w:szCs w:val="20"/>
        </w:rPr>
        <w:t>(b)</w:t>
      </w:r>
      <w:r w:rsidRPr="000901EC">
        <w:rPr>
          <w:rFonts w:eastAsia="SimSun"/>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963B86C" w14:textId="77777777" w:rsidTr="009C0551">
        <w:trPr>
          <w:trHeight w:val="566"/>
        </w:trPr>
        <w:tc>
          <w:tcPr>
            <w:tcW w:w="9350" w:type="dxa"/>
            <w:shd w:val="clear" w:color="auto" w:fill="D9D9D9" w:themeFill="background1" w:themeFillShade="D9"/>
          </w:tcPr>
          <w:p w14:paraId="460E00D3" w14:textId="77777777" w:rsidR="000901EC" w:rsidRPr="000901EC" w:rsidRDefault="000901EC" w:rsidP="000901EC">
            <w:pPr>
              <w:spacing w:after="240"/>
              <w:rPr>
                <w:rFonts w:eastAsia="SimSun"/>
                <w:b/>
                <w:i/>
                <w:iCs/>
              </w:rPr>
            </w:pPr>
            <w:r w:rsidRPr="000901EC">
              <w:rPr>
                <w:rFonts w:eastAsia="SimSun"/>
                <w:b/>
                <w:i/>
                <w:iCs/>
              </w:rPr>
              <w:lastRenderedPageBreak/>
              <w:t>[NPRR1009:  Replace paragraph (b) above with the following upon system implementation of the Real-Time Co-Optimization (RTC) project:]</w:t>
            </w:r>
          </w:p>
          <w:p w14:paraId="22428B13" w14:textId="77777777" w:rsidR="000901EC" w:rsidRPr="000901EC" w:rsidRDefault="000901EC" w:rsidP="000901EC">
            <w:pPr>
              <w:spacing w:after="240"/>
              <w:ind w:left="1440" w:hanging="720"/>
              <w:rPr>
                <w:ins w:id="778" w:author="ERCOT" w:date="2024-05-20T10:02:00Z"/>
                <w:rFonts w:eastAsia="SimSun"/>
              </w:rPr>
            </w:pPr>
            <w:r w:rsidRPr="000901EC">
              <w:rPr>
                <w:rFonts w:eastAsia="SimSun"/>
              </w:rPr>
              <w:t>(b)</w:t>
            </w:r>
            <w:r w:rsidRPr="000901EC">
              <w:rPr>
                <w:rFonts w:eastAsia="SimSun"/>
              </w:rPr>
              <w:tab/>
              <w:t>A later RUC instruction or QSE commitment must not connect the designated start hour or last hour of the RUC instruction to</w:t>
            </w:r>
            <w:ins w:id="779" w:author="ERCOT" w:date="2024-05-20T10:02:00Z">
              <w:r w:rsidRPr="000901EC">
                <w:rPr>
                  <w:rFonts w:eastAsia="SimSun"/>
                </w:rPr>
                <w:t>:</w:t>
              </w:r>
            </w:ins>
          </w:p>
          <w:p w14:paraId="6DDE2B5F" w14:textId="77777777" w:rsidR="000901EC" w:rsidRPr="000901EC" w:rsidRDefault="000901EC" w:rsidP="000901EC">
            <w:pPr>
              <w:spacing w:after="240"/>
              <w:ind w:left="2136" w:hanging="720"/>
              <w:rPr>
                <w:ins w:id="780" w:author="ERCOT" w:date="2024-05-20T10:03:00Z"/>
                <w:rFonts w:eastAsia="SimSun"/>
              </w:rPr>
            </w:pPr>
            <w:ins w:id="781" w:author="ERCOT" w:date="2024-05-20T10:02:00Z">
              <w:r w:rsidRPr="000901EC">
                <w:rPr>
                  <w:rFonts w:eastAsia="SimSun"/>
                </w:rPr>
                <w:t>(i)</w:t>
              </w:r>
            </w:ins>
            <w:ins w:id="782" w:author="ERCOT" w:date="2024-05-28T07:46:00Z">
              <w:r w:rsidRPr="000901EC">
                <w:rPr>
                  <w:rFonts w:eastAsia="SimSun"/>
                </w:rPr>
                <w:t xml:space="preserve"> </w:t>
              </w:r>
              <w:r w:rsidRPr="000901EC">
                <w:rPr>
                  <w:rFonts w:eastAsia="SimSun"/>
                </w:rPr>
                <w:tab/>
              </w:r>
            </w:ins>
            <w:ins w:id="783" w:author="ERCOT" w:date="2024-05-20T10:02:00Z">
              <w:r w:rsidRPr="000901EC">
                <w:rPr>
                  <w:rFonts w:eastAsia="SimSun"/>
                </w:rPr>
                <w:t>A block of DRRS</w:t>
              </w:r>
            </w:ins>
            <w:ins w:id="784" w:author="ERCOT" w:date="2024-05-29T07:41:00Z">
              <w:r w:rsidRPr="000901EC">
                <w:rPr>
                  <w:rFonts w:eastAsia="SimSun"/>
                </w:rPr>
                <w:t>-</w:t>
              </w:r>
            </w:ins>
            <w:ins w:id="785" w:author="ERCOT" w:date="2024-05-20T10:02:00Z">
              <w:r w:rsidRPr="000901EC">
                <w:rPr>
                  <w:rFonts w:eastAsia="SimSun"/>
                </w:rPr>
                <w:t>deployed</w:t>
              </w:r>
            </w:ins>
            <w:ins w:id="786" w:author="ERCOT" w:date="2024-05-20T10:03:00Z">
              <w:r w:rsidRPr="000901EC">
                <w:rPr>
                  <w:rFonts w:eastAsia="SimSun"/>
                </w:rPr>
                <w:t xml:space="preserve"> Intervals; or </w:t>
              </w:r>
            </w:ins>
          </w:p>
          <w:p w14:paraId="7F32C2AF" w14:textId="77777777" w:rsidR="000901EC" w:rsidRPr="000901EC" w:rsidRDefault="000901EC">
            <w:pPr>
              <w:spacing w:after="240"/>
              <w:ind w:left="2136" w:hanging="720"/>
              <w:rPr>
                <w:rFonts w:eastAsia="SimSun"/>
              </w:rPr>
              <w:pPrChange w:id="787" w:author="ERCOT" w:date="2024-05-28T07:46:00Z">
                <w:pPr>
                  <w:spacing w:after="240"/>
                  <w:ind w:left="1440" w:hanging="720"/>
                </w:pPr>
              </w:pPrChange>
            </w:pPr>
            <w:ins w:id="788" w:author="ERCOT" w:date="2024-05-20T10:03:00Z">
              <w:r w:rsidRPr="000901EC">
                <w:rPr>
                  <w:rFonts w:eastAsia="SimSun"/>
                </w:rPr>
                <w:t>(ii)</w:t>
              </w:r>
            </w:ins>
            <w:ins w:id="789" w:author="ERCOT" w:date="2024-05-28T07:46:00Z">
              <w:r w:rsidRPr="000901EC">
                <w:rPr>
                  <w:rFonts w:eastAsia="SimSun"/>
                </w:rPr>
                <w:t xml:space="preserve"> </w:t>
              </w:r>
              <w:r w:rsidRPr="000901EC">
                <w:rPr>
                  <w:rFonts w:eastAsia="SimSun"/>
                </w:rPr>
                <w:tab/>
              </w:r>
            </w:ins>
            <w:del w:id="790" w:author="ERCOT" w:date="2024-05-20T10:03:00Z">
              <w:r w:rsidRPr="000901EC" w:rsidDel="00E21917">
                <w:rPr>
                  <w:rFonts w:eastAsia="SimSun"/>
                </w:rPr>
                <w:delText>a</w:delText>
              </w:r>
            </w:del>
            <w:ins w:id="791" w:author="ERCOT" w:date="2024-05-20T10:03:00Z">
              <w:r w:rsidRPr="000901EC">
                <w:rPr>
                  <w:rFonts w:eastAsia="SimSun"/>
                </w:rPr>
                <w:t>A</w:t>
              </w:r>
            </w:ins>
            <w:r w:rsidRPr="000901EC">
              <w:rPr>
                <w:rFonts w:eastAsia="SimSun"/>
              </w:rPr>
              <w:t xml:space="preserve"> block of QSE-committed Intervals that was QSE-committed before the RUC instruction was given, according to the RUC Snapshot for the RUC process that committed the Resource</w:t>
            </w:r>
            <w:ins w:id="792" w:author="ERCOT" w:date="2024-05-20T10:04:00Z">
              <w:r w:rsidRPr="000901EC">
                <w:rPr>
                  <w:rFonts w:eastAsia="SimSun"/>
                </w:rPr>
                <w:t>.</w:t>
              </w:r>
            </w:ins>
            <w:del w:id="793" w:author="ERCOT" w:date="2024-05-20T10:04:00Z">
              <w:r w:rsidRPr="000901EC">
                <w:rPr>
                  <w:rFonts w:eastAsia="SimSun"/>
                </w:rPr>
                <w:delText>;</w:delText>
              </w:r>
            </w:del>
          </w:p>
        </w:tc>
      </w:tr>
    </w:tbl>
    <w:p w14:paraId="61A6E305" w14:textId="77777777" w:rsidR="000901EC" w:rsidRPr="000901EC" w:rsidRDefault="000901EC" w:rsidP="000901EC">
      <w:pPr>
        <w:spacing w:before="240" w:after="240"/>
        <w:ind w:left="1440" w:hanging="720"/>
        <w:rPr>
          <w:rFonts w:eastAsia="SimSun"/>
          <w:szCs w:val="20"/>
        </w:rPr>
      </w:pPr>
      <w:r w:rsidRPr="000901EC">
        <w:rPr>
          <w:rFonts w:eastAsia="SimSun"/>
          <w:szCs w:val="20"/>
        </w:rPr>
        <w:t>(c)</w:t>
      </w:r>
      <w:r w:rsidRPr="000901EC">
        <w:rPr>
          <w:rFonts w:eastAsia="SimSun"/>
          <w:szCs w:val="20"/>
        </w:rPr>
        <w:tab/>
        <w:t xml:space="preserve">The generation breakers must have been open, as indicated by a telemetered Resource Status of Off-Line, for at least five minutes during the </w:t>
      </w:r>
      <w:ins w:id="794" w:author="ERCOT" w:date="2024-03-07T11:53:00Z">
        <w:r w:rsidRPr="000901EC">
          <w:rPr>
            <w:rFonts w:eastAsia="SimSun"/>
            <w:szCs w:val="20"/>
          </w:rPr>
          <w:t xml:space="preserve">lesser of </w:t>
        </w:r>
      </w:ins>
      <w:r w:rsidRPr="000901EC">
        <w:rPr>
          <w:rFonts w:eastAsia="SimSun"/>
          <w:szCs w:val="20"/>
        </w:rPr>
        <w:t>six hours preceding the first RUC-Committed Hour</w:t>
      </w:r>
      <w:ins w:id="795" w:author="ERCOT" w:date="2024-03-07T11:53:00Z">
        <w:r w:rsidRPr="000901EC">
          <w:rPr>
            <w:rFonts w:eastAsia="SimSun"/>
            <w:szCs w:val="20"/>
          </w:rPr>
          <w:t>, or the time between the most recent DAM</w:t>
        </w:r>
      </w:ins>
      <w:ins w:id="796" w:author="ERCOT" w:date="2024-05-10T19:41:00Z">
        <w:r w:rsidRPr="000901EC">
          <w:rPr>
            <w:rFonts w:eastAsia="SimSun"/>
            <w:szCs w:val="20"/>
          </w:rPr>
          <w:t xml:space="preserve"> </w:t>
        </w:r>
      </w:ins>
      <w:ins w:id="797" w:author="ERCOT" w:date="2024-03-07T11:53:00Z">
        <w:r w:rsidRPr="000901EC">
          <w:rPr>
            <w:rFonts w:eastAsia="SimSun"/>
            <w:szCs w:val="20"/>
          </w:rPr>
          <w:t>Commitment, RUC</w:t>
        </w:r>
      </w:ins>
      <w:ins w:id="798" w:author="ERCOT" w:date="2024-05-10T19:41:00Z">
        <w:r w:rsidRPr="000901EC">
          <w:rPr>
            <w:rFonts w:eastAsia="SimSun"/>
            <w:szCs w:val="20"/>
          </w:rPr>
          <w:t xml:space="preserve"> </w:t>
        </w:r>
      </w:ins>
      <w:ins w:id="799" w:author="ERCOT" w:date="2024-03-07T11:53:00Z">
        <w:r w:rsidRPr="000901EC">
          <w:rPr>
            <w:rFonts w:eastAsia="SimSun"/>
            <w:szCs w:val="20"/>
          </w:rPr>
          <w:t xml:space="preserve">Commitment or DRRS </w:t>
        </w:r>
      </w:ins>
      <w:ins w:id="800" w:author="ERCOT" w:date="2024-05-29T07:35:00Z">
        <w:r w:rsidRPr="000901EC">
          <w:rPr>
            <w:rFonts w:eastAsia="SimSun"/>
            <w:szCs w:val="20"/>
          </w:rPr>
          <w:t>d</w:t>
        </w:r>
      </w:ins>
      <w:ins w:id="801" w:author="ERCOT" w:date="2024-03-07T11:53:00Z">
        <w:r w:rsidRPr="000901EC">
          <w:rPr>
            <w:rFonts w:eastAsia="SimSun"/>
            <w:szCs w:val="20"/>
          </w:rPr>
          <w:t>eployment and the first RUC-Committed Hour</w:t>
        </w:r>
      </w:ins>
      <w:r w:rsidRPr="000901EC">
        <w:rPr>
          <w:rFonts w:eastAsia="SimSun"/>
          <w:szCs w:val="20"/>
        </w:rPr>
        <w:t>; and</w:t>
      </w:r>
    </w:p>
    <w:p w14:paraId="5A602436" w14:textId="77777777" w:rsidR="000901EC" w:rsidRPr="000901EC" w:rsidRDefault="000901EC" w:rsidP="000901EC">
      <w:pPr>
        <w:spacing w:after="240"/>
        <w:ind w:left="1440" w:hanging="720"/>
        <w:rPr>
          <w:ins w:id="802" w:author="ERCOT" w:date="2024-01-29T17:23:00Z"/>
          <w:rFonts w:eastAsia="SimSun"/>
          <w:szCs w:val="20"/>
        </w:rPr>
      </w:pPr>
      <w:r w:rsidRPr="000901EC">
        <w:rPr>
          <w:rFonts w:eastAsia="SimSun"/>
          <w:szCs w:val="20"/>
        </w:rPr>
        <w:t>(d)</w:t>
      </w:r>
      <w:r w:rsidRPr="000901EC">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803" w:author="ERCOT" w:date="2024-03-07T11:53:00Z">
        <w:r w:rsidRPr="000901EC">
          <w:rPr>
            <w:rFonts w:eastAsia="SimSun"/>
            <w:szCs w:val="20"/>
          </w:rPr>
          <w:t>as described in</w:t>
        </w:r>
      </w:ins>
      <w:ins w:id="804" w:author="ERCOT" w:date="2024-05-11T20:35:00Z">
        <w:r w:rsidRPr="000901EC">
          <w:rPr>
            <w:rFonts w:eastAsia="SimSun"/>
            <w:szCs w:val="20"/>
          </w:rPr>
          <w:t xml:space="preserve"> paragraph</w:t>
        </w:r>
      </w:ins>
      <w:ins w:id="805" w:author="ERCOT" w:date="2024-03-07T11:53:00Z">
        <w:r w:rsidRPr="000901EC">
          <w:rPr>
            <w:rFonts w:eastAsia="SimSun"/>
            <w:szCs w:val="20"/>
          </w:rPr>
          <w:t xml:space="preserve"> (c) above</w:t>
        </w:r>
      </w:ins>
      <w:del w:id="806" w:author="ERCOT" w:date="2024-03-07T11:54:00Z">
        <w:r w:rsidRPr="000901EC">
          <w:rPr>
            <w:rFonts w:eastAsia="SimSun"/>
            <w:szCs w:val="20"/>
          </w:rPr>
          <w:delText>in the six hours prece</w:delText>
        </w:r>
      </w:del>
      <w:del w:id="807" w:author="ERCOT" w:date="2024-05-10T09:25:00Z">
        <w:r w:rsidRPr="000901EC" w:rsidDel="000313C9">
          <w:rPr>
            <w:rFonts w:eastAsia="SimSun"/>
            <w:szCs w:val="20"/>
          </w:rPr>
          <w:delText>din</w:delText>
        </w:r>
      </w:del>
      <w:del w:id="808" w:author="ERCOT" w:date="2024-03-07T11:54:00Z">
        <w:r w:rsidRPr="000901EC">
          <w:rPr>
            <w:rFonts w:eastAsia="SimSun"/>
            <w:szCs w:val="20"/>
          </w:rPr>
          <w:delText>g the first RUC-Committed Hour</w:delText>
        </w:r>
      </w:del>
      <w:r w:rsidRPr="000901EC">
        <w:rPr>
          <w:rFonts w:eastAsia="SimSun"/>
          <w:szCs w:val="20"/>
        </w:rPr>
        <w:t>.</w:t>
      </w:r>
    </w:p>
    <w:p w14:paraId="355A0CF3" w14:textId="77777777" w:rsidR="000901EC" w:rsidRPr="000901EC" w:rsidRDefault="000901EC" w:rsidP="000901EC">
      <w:pPr>
        <w:spacing w:after="240"/>
        <w:ind w:left="720" w:hanging="720"/>
        <w:rPr>
          <w:rFonts w:eastAsia="SimSun"/>
          <w:iCs/>
        </w:rPr>
      </w:pPr>
      <w:r w:rsidRPr="000901EC">
        <w:rPr>
          <w:rFonts w:eastAsia="SimSun"/>
        </w:rPr>
        <w:t>(3)</w:t>
      </w:r>
      <w:r w:rsidRPr="000901EC">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0901EC">
        <w:rPr>
          <w:rFonts w:eastAsia="SimSun"/>
          <w:iCs/>
        </w:rPr>
        <w:t>subject to verification and approval by ERCOT based on the criteria below:</w:t>
      </w:r>
    </w:p>
    <w:p w14:paraId="5AAF9E3E"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1E5693C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7A711329"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5EF8F71E"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The startup time used to process the dispute will be the startup time considered by the ERCOT Operator at the time the RUC instruction was issued.</w:t>
      </w:r>
    </w:p>
    <w:p w14:paraId="102D110B" w14:textId="77777777" w:rsidR="000901EC" w:rsidRPr="000901EC" w:rsidRDefault="000901EC" w:rsidP="000901EC">
      <w:pPr>
        <w:spacing w:after="240"/>
        <w:ind w:left="720" w:hanging="720"/>
        <w:rPr>
          <w:rFonts w:eastAsia="SimSun"/>
        </w:rPr>
      </w:pPr>
      <w:r w:rsidRPr="000901EC">
        <w:rPr>
          <w:rFonts w:eastAsia="SimSun"/>
        </w:rPr>
        <w:lastRenderedPageBreak/>
        <w:t>(4)</w:t>
      </w:r>
      <w:r w:rsidRPr="000901EC">
        <w:rPr>
          <w:rFonts w:eastAsia="SimSun"/>
        </w:rPr>
        <w:tab/>
        <w:t>For purposes of this Section 5.6.2, the telemetered Resource Status of OFFQS shall be considered as Off-Line.</w:t>
      </w:r>
    </w:p>
    <w:p w14:paraId="2BF38FFD" w14:textId="77777777" w:rsidR="000901EC" w:rsidRPr="000901EC" w:rsidRDefault="000901EC" w:rsidP="000901EC">
      <w:pPr>
        <w:spacing w:after="240"/>
        <w:ind w:left="720" w:hanging="720"/>
        <w:rPr>
          <w:rFonts w:eastAsia="SimSun"/>
        </w:rPr>
      </w:pPr>
      <w:r w:rsidRPr="000901EC">
        <w:rPr>
          <w:rFonts w:eastAsia="SimSun"/>
        </w:rPr>
        <w:t>(5)</w:t>
      </w:r>
      <w:r w:rsidRPr="000901EC">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39E7B135"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809" w:name="_Toc74113614"/>
      <w:bookmarkStart w:id="810" w:name="_Toc88017245"/>
      <w:bookmarkStart w:id="811" w:name="_Toc101091055"/>
      <w:bookmarkStart w:id="812" w:name="_Toc400547186"/>
      <w:bookmarkStart w:id="813" w:name="_Toc405384291"/>
      <w:bookmarkStart w:id="814" w:name="_Toc405543558"/>
      <w:bookmarkStart w:id="815" w:name="_Toc428178067"/>
      <w:bookmarkStart w:id="816" w:name="_Toc440872698"/>
      <w:bookmarkStart w:id="817" w:name="_Toc458766243"/>
      <w:bookmarkStart w:id="818" w:name="_Toc459292648"/>
      <w:bookmarkStart w:id="819" w:name="_Toc60038355"/>
      <w:bookmarkEnd w:id="749"/>
      <w:bookmarkEnd w:id="750"/>
      <w:bookmarkEnd w:id="751"/>
      <w:bookmarkEnd w:id="752"/>
      <w:bookmarkEnd w:id="753"/>
      <w:bookmarkEnd w:id="754"/>
      <w:bookmarkEnd w:id="755"/>
      <w:bookmarkEnd w:id="756"/>
      <w:r w:rsidRPr="000901EC">
        <w:rPr>
          <w:rFonts w:eastAsia="SimSun"/>
          <w:b/>
          <w:i/>
          <w:szCs w:val="20"/>
          <w:lang w:val="x-none" w:eastAsia="x-none"/>
        </w:rPr>
        <w:t>5.7.1</w:t>
      </w:r>
      <w:r w:rsidRPr="000901EC">
        <w:rPr>
          <w:rFonts w:eastAsia="SimSun"/>
          <w:b/>
          <w:i/>
          <w:szCs w:val="20"/>
          <w:lang w:val="x-none" w:eastAsia="x-none"/>
        </w:rPr>
        <w:tab/>
        <w:t>RUC Make-Whole Payment</w:t>
      </w:r>
      <w:bookmarkEnd w:id="809"/>
      <w:bookmarkEnd w:id="810"/>
      <w:bookmarkEnd w:id="811"/>
      <w:bookmarkEnd w:id="812"/>
      <w:bookmarkEnd w:id="813"/>
      <w:bookmarkEnd w:id="814"/>
      <w:bookmarkEnd w:id="815"/>
      <w:bookmarkEnd w:id="816"/>
      <w:bookmarkEnd w:id="817"/>
      <w:bookmarkEnd w:id="818"/>
      <w:bookmarkEnd w:id="819"/>
    </w:p>
    <w:p w14:paraId="0885FEFF"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E898024" w14:textId="77777777" w:rsidTr="009C0551">
        <w:trPr>
          <w:trHeight w:val="1205"/>
        </w:trPr>
        <w:tc>
          <w:tcPr>
            <w:tcW w:w="9350" w:type="dxa"/>
            <w:shd w:val="pct12" w:color="auto" w:fill="auto"/>
          </w:tcPr>
          <w:p w14:paraId="17942DB8" w14:textId="77777777" w:rsidR="000901EC" w:rsidRPr="000901EC" w:rsidRDefault="000901EC" w:rsidP="000901EC">
            <w:pPr>
              <w:spacing w:after="240"/>
              <w:rPr>
                <w:rFonts w:eastAsia="SimSun"/>
                <w:b/>
                <w:i/>
                <w:iCs/>
                <w:szCs w:val="20"/>
              </w:rPr>
            </w:pPr>
            <w:r w:rsidRPr="000901EC">
              <w:rPr>
                <w:rFonts w:eastAsia="SimSun"/>
                <w:b/>
                <w:i/>
                <w:iCs/>
                <w:szCs w:val="20"/>
              </w:rPr>
              <w:t>[NPRR1014:  Replace paragraph (1) above with the following upon system implementation:]</w:t>
            </w:r>
          </w:p>
          <w:p w14:paraId="2AAA9E59"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20" w:author="ERCOT" w:date="2024-03-07T12:20:00Z">
              <w:r w:rsidRPr="000901EC">
                <w:rPr>
                  <w:rFonts w:eastAsia="SimSun"/>
                  <w:szCs w:val="20"/>
                </w:rPr>
                <w:t xml:space="preserve"> or for DRRS deployments</w:t>
              </w:r>
            </w:ins>
            <w:r w:rsidRPr="000901EC">
              <w:rPr>
                <w:rFonts w:eastAsia="SimSun"/>
                <w:szCs w:val="20"/>
              </w:rPr>
              <w:t>.</w:t>
            </w:r>
          </w:p>
        </w:tc>
      </w:tr>
    </w:tbl>
    <w:p w14:paraId="2C05CDAE" w14:textId="77777777" w:rsidR="000901EC" w:rsidRPr="000901EC" w:rsidRDefault="000901EC" w:rsidP="000901EC">
      <w:pPr>
        <w:spacing w:before="240" w:after="240"/>
        <w:ind w:left="720" w:hanging="720"/>
        <w:rPr>
          <w:rFonts w:eastAsia="SimSun"/>
          <w:szCs w:val="20"/>
        </w:rPr>
      </w:pPr>
      <w:r w:rsidRPr="000901EC">
        <w:rPr>
          <w:rFonts w:eastAsia="SimSun"/>
          <w:szCs w:val="20"/>
        </w:rPr>
        <w:t>(2)</w:t>
      </w:r>
      <w:r w:rsidRPr="000901EC">
        <w:rPr>
          <w:rFonts w:eastAsia="SimSun"/>
          <w:szCs w:val="20"/>
        </w:rPr>
        <w:tab/>
        <w:t>ERCOT shall pay to the Qualified Scheduling Entity (QSE) for the Resource a Make-Whole Payment if the RUC Guarantee calculated in Section 5.7.1.1, RUC Guarantee, is greater than the sum of:</w:t>
      </w:r>
    </w:p>
    <w:p w14:paraId="75B05590" w14:textId="77777777" w:rsidR="000901EC" w:rsidRPr="000901EC" w:rsidRDefault="000901EC" w:rsidP="000901EC">
      <w:pPr>
        <w:spacing w:after="240"/>
        <w:ind w:left="1440" w:hanging="720"/>
        <w:rPr>
          <w:rFonts w:eastAsia="SimSun"/>
          <w:szCs w:val="20"/>
        </w:rPr>
      </w:pPr>
      <w:bookmarkStart w:id="821" w:name="_Toc106616860"/>
      <w:r w:rsidRPr="000901EC">
        <w:rPr>
          <w:rFonts w:eastAsia="SimSun"/>
          <w:szCs w:val="20"/>
        </w:rPr>
        <w:t>(a)</w:t>
      </w:r>
      <w:r w:rsidRPr="000901EC">
        <w:rPr>
          <w:rFonts w:eastAsia="SimSun"/>
          <w:szCs w:val="20"/>
        </w:rPr>
        <w:tab/>
        <w:t>RUC Minimum-Energy Revenue calculated in Section 5.7.1.2, RUC Minimum-Energy Revenue;</w:t>
      </w:r>
    </w:p>
    <w:p w14:paraId="08CF6EDA"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Revenue less cost above Low Sustained Limited (LSL) during RUC-Committed Hours calculated in Section 5.7.1.3, Revenue Less Cost Above LSL During RUC-Committed Hours; and</w:t>
      </w:r>
      <w:bookmarkEnd w:id="821"/>
      <w:r w:rsidRPr="000901EC">
        <w:rPr>
          <w:rFonts w:eastAsia="SimSun"/>
          <w:szCs w:val="20"/>
        </w:rPr>
        <w:t xml:space="preserve"> </w:t>
      </w:r>
    </w:p>
    <w:p w14:paraId="18DC464A" w14:textId="77777777" w:rsidR="000901EC" w:rsidRPr="000901EC" w:rsidRDefault="000901EC" w:rsidP="000901EC">
      <w:pPr>
        <w:spacing w:after="240"/>
        <w:ind w:left="1440" w:hanging="720"/>
        <w:rPr>
          <w:rFonts w:eastAsia="SimSun"/>
          <w:szCs w:val="20"/>
        </w:rPr>
      </w:pPr>
      <w:bookmarkStart w:id="822" w:name="_Toc106616861"/>
      <w:r w:rsidRPr="000901EC">
        <w:rPr>
          <w:rFonts w:eastAsia="SimSun"/>
          <w:szCs w:val="20"/>
        </w:rPr>
        <w:t>(c)</w:t>
      </w:r>
      <w:r w:rsidRPr="000901EC">
        <w:rPr>
          <w:rFonts w:eastAsia="SimSun"/>
          <w:szCs w:val="20"/>
        </w:rPr>
        <w:tab/>
        <w:t>Revenue less cost during QSE Clawback Intervals calculated in Section 5.7.1.4, Revenue Less Cost During QSE Clawback Intervals.</w:t>
      </w:r>
      <w:bookmarkEnd w:id="822"/>
      <w:r w:rsidRPr="000901EC">
        <w:rPr>
          <w:rFonts w:eastAsia="SimSun"/>
          <w:szCs w:val="20"/>
        </w:rPr>
        <w:t xml:space="preserve"> </w:t>
      </w:r>
    </w:p>
    <w:p w14:paraId="558134FC"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The RUC Make-Whole Payment to the QSE for each RUC-committed Resource, including Reliability Must-Run (RMR) Units, for each RUC-Committed Hour in an Operating Day is calculated as follows:</w:t>
      </w:r>
    </w:p>
    <w:p w14:paraId="58DA98EA" w14:textId="77777777" w:rsidR="000901EC" w:rsidRPr="000901EC" w:rsidRDefault="000901EC" w:rsidP="000901EC">
      <w:pPr>
        <w:tabs>
          <w:tab w:val="left" w:pos="2340"/>
          <w:tab w:val="left" w:pos="2880"/>
        </w:tabs>
        <w:spacing w:after="240"/>
        <w:ind w:left="3067" w:hanging="2347"/>
        <w:rPr>
          <w:rFonts w:eastAsia="SimSun"/>
          <w:b/>
          <w:i/>
          <w:vertAlign w:val="subscript"/>
          <w:lang w:val="x-none" w:eastAsia="x-none"/>
        </w:rPr>
      </w:pPr>
      <w:r w:rsidRPr="000901EC">
        <w:rPr>
          <w:rFonts w:eastAsia="SimSun"/>
          <w:b/>
          <w:lang w:val="x-none" w:eastAsia="x-none"/>
        </w:rPr>
        <w:t>RUCMWAMT</w:t>
      </w:r>
      <w:r w:rsidRPr="000901EC">
        <w:rPr>
          <w:rFonts w:eastAsia="SimSun"/>
          <w:b/>
          <w:i/>
          <w:vertAlign w:val="subscript"/>
          <w:lang w:val="x-none" w:eastAsia="x-none"/>
        </w:rPr>
        <w:t>q,r,h</w:t>
      </w:r>
      <w:r w:rsidRPr="000901EC">
        <w:rPr>
          <w:rFonts w:eastAsia="SimSun"/>
          <w:b/>
          <w:lang w:val="x-none" w:eastAsia="x-none"/>
        </w:rPr>
        <w:tab/>
        <w:t>=</w:t>
      </w:r>
      <w:r w:rsidRPr="000901EC">
        <w:rPr>
          <w:rFonts w:eastAsia="SimSun"/>
          <w:b/>
          <w:lang w:val="x-none" w:eastAsia="x-none"/>
        </w:rPr>
        <w:tab/>
        <w:t>(-1) * Max (0, RUCG</w:t>
      </w:r>
      <w:r w:rsidRPr="000901EC">
        <w:rPr>
          <w:rFonts w:eastAsia="SimSun"/>
          <w:b/>
          <w:i/>
          <w:vertAlign w:val="subscript"/>
          <w:lang w:val="x-none" w:eastAsia="x-none"/>
        </w:rPr>
        <w:t>q,r,d</w:t>
      </w:r>
      <w:r w:rsidRPr="000901EC">
        <w:rPr>
          <w:rFonts w:eastAsia="SimSun"/>
          <w:b/>
          <w:lang w:val="x-none" w:eastAsia="x-none"/>
        </w:rPr>
        <w:t xml:space="preserve"> – RUCMEREV</w:t>
      </w:r>
      <w:r w:rsidRPr="000901EC">
        <w:rPr>
          <w:rFonts w:eastAsia="SimSun"/>
          <w:b/>
          <w:i/>
          <w:vertAlign w:val="subscript"/>
          <w:lang w:val="x-none" w:eastAsia="x-none"/>
        </w:rPr>
        <w:t>q,r,d</w:t>
      </w:r>
      <w:r w:rsidRPr="000901EC">
        <w:rPr>
          <w:rFonts w:eastAsia="SimSun"/>
          <w:b/>
          <w:lang w:val="x-none" w:eastAsia="x-none"/>
        </w:rPr>
        <w:t xml:space="preserve"> – RUCEXRR</w:t>
      </w:r>
      <w:r w:rsidRPr="000901EC">
        <w:rPr>
          <w:rFonts w:eastAsia="SimSun"/>
          <w:b/>
          <w:i/>
          <w:vertAlign w:val="subscript"/>
          <w:lang w:val="x-none" w:eastAsia="x-none"/>
        </w:rPr>
        <w:t>q,r,d</w:t>
      </w:r>
      <w:r w:rsidRPr="000901EC">
        <w:rPr>
          <w:rFonts w:eastAsia="SimSun"/>
          <w:b/>
          <w:lang w:val="x-none" w:eastAsia="x-none"/>
        </w:rPr>
        <w:t xml:space="preserve"> – RUCEXRQC</w:t>
      </w:r>
      <w:r w:rsidRPr="000901EC">
        <w:rPr>
          <w:rFonts w:eastAsia="SimSun"/>
          <w:b/>
          <w:i/>
          <w:vertAlign w:val="subscript"/>
          <w:lang w:val="x-none" w:eastAsia="x-none"/>
        </w:rPr>
        <w:t>q,r,d</w:t>
      </w:r>
      <w:r w:rsidRPr="000901EC">
        <w:rPr>
          <w:rFonts w:eastAsia="SimSun"/>
          <w:b/>
          <w:lang w:val="x-none" w:eastAsia="x-none"/>
        </w:rPr>
        <w:t>) / RUCHR</w:t>
      </w:r>
      <w:r w:rsidRPr="000901EC">
        <w:rPr>
          <w:rFonts w:eastAsia="SimSun"/>
          <w:b/>
          <w:i/>
          <w:vertAlign w:val="subscript"/>
          <w:lang w:val="x-none" w:eastAsia="x-none"/>
        </w:rPr>
        <w:t>q,r,d</w:t>
      </w:r>
    </w:p>
    <w:p w14:paraId="55291C07" w14:textId="77777777" w:rsidR="000901EC" w:rsidRPr="000901EC" w:rsidRDefault="000901EC" w:rsidP="000901EC">
      <w:pPr>
        <w:spacing w:before="120"/>
        <w:rPr>
          <w:rFonts w:eastAsia="SimSun"/>
          <w:iCs/>
          <w:szCs w:val="20"/>
        </w:rPr>
      </w:pPr>
      <w:r w:rsidRPr="000901EC">
        <w:rPr>
          <w:rFonts w:eastAsia="SimSun"/>
          <w:iCs/>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0901EC" w:rsidRPr="000901EC" w14:paraId="78628247" w14:textId="77777777" w:rsidTr="009C0551">
        <w:trPr>
          <w:cantSplit/>
          <w:tblHeader/>
        </w:trPr>
        <w:tc>
          <w:tcPr>
            <w:tcW w:w="1026" w:type="pct"/>
          </w:tcPr>
          <w:p w14:paraId="25251C46"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07" w:type="pct"/>
          </w:tcPr>
          <w:p w14:paraId="1BBA7A34"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567" w:type="pct"/>
          </w:tcPr>
          <w:p w14:paraId="5BEEEF63"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5C05610E" w14:textId="77777777" w:rsidTr="009C0551">
        <w:trPr>
          <w:cantSplit/>
        </w:trPr>
        <w:tc>
          <w:tcPr>
            <w:tcW w:w="1026" w:type="pct"/>
          </w:tcPr>
          <w:p w14:paraId="762CCB69" w14:textId="77777777" w:rsidR="000901EC" w:rsidRPr="000901EC" w:rsidRDefault="000901EC" w:rsidP="000901EC">
            <w:pPr>
              <w:spacing w:after="60"/>
              <w:rPr>
                <w:rFonts w:eastAsia="SimSun"/>
                <w:iCs/>
                <w:sz w:val="20"/>
                <w:szCs w:val="20"/>
              </w:rPr>
            </w:pPr>
            <w:r w:rsidRPr="000901EC">
              <w:rPr>
                <w:rFonts w:eastAsia="SimSun"/>
                <w:iCs/>
                <w:sz w:val="20"/>
                <w:szCs w:val="20"/>
              </w:rPr>
              <w:t>RUCMWAMT</w:t>
            </w:r>
            <w:r w:rsidRPr="000901EC">
              <w:rPr>
                <w:rFonts w:eastAsia="SimSun"/>
                <w:i/>
                <w:iCs/>
                <w:sz w:val="20"/>
                <w:szCs w:val="20"/>
                <w:vertAlign w:val="subscript"/>
              </w:rPr>
              <w:t>q,r,h</w:t>
            </w:r>
          </w:p>
        </w:tc>
        <w:tc>
          <w:tcPr>
            <w:tcW w:w="407" w:type="pct"/>
          </w:tcPr>
          <w:p w14:paraId="2F84717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07016827"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Payment</w:t>
            </w:r>
            <w:r w:rsidRPr="000901EC">
              <w:rPr>
                <w:rFonts w:eastAsia="SimSun"/>
                <w:iCs/>
                <w:sz w:val="20"/>
                <w:szCs w:val="20"/>
              </w:rPr>
              <w:t xml:space="preserve">—The RUC Make-Whole Payment to the QSE for Resource </w:t>
            </w:r>
            <w:r w:rsidRPr="000901EC">
              <w:rPr>
                <w:rFonts w:eastAsia="SimSun"/>
                <w:i/>
                <w:iCs/>
                <w:sz w:val="20"/>
                <w:szCs w:val="20"/>
              </w:rPr>
              <w:t>r</w:t>
            </w:r>
            <w:r w:rsidRPr="000901EC">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0901EC" w:rsidRPr="000901EC" w14:paraId="46EB9274" w14:textId="77777777" w:rsidTr="009C0551">
        <w:trPr>
          <w:cantSplit/>
        </w:trPr>
        <w:tc>
          <w:tcPr>
            <w:tcW w:w="1026" w:type="pct"/>
          </w:tcPr>
          <w:p w14:paraId="55693B77" w14:textId="77777777" w:rsidR="000901EC" w:rsidRPr="000901EC" w:rsidRDefault="000901EC" w:rsidP="000901EC">
            <w:pPr>
              <w:spacing w:after="60"/>
              <w:rPr>
                <w:rFonts w:eastAsia="SimSun"/>
                <w:iCs/>
                <w:sz w:val="20"/>
                <w:szCs w:val="20"/>
              </w:rPr>
            </w:pPr>
            <w:r w:rsidRPr="000901EC">
              <w:rPr>
                <w:rFonts w:eastAsia="SimSun"/>
                <w:iCs/>
                <w:sz w:val="20"/>
                <w:szCs w:val="20"/>
              </w:rPr>
              <w:t>RUCG</w:t>
            </w:r>
            <w:r w:rsidRPr="000901EC">
              <w:rPr>
                <w:rFonts w:eastAsia="SimSun"/>
                <w:i/>
                <w:iCs/>
                <w:sz w:val="20"/>
                <w:szCs w:val="20"/>
                <w:vertAlign w:val="subscript"/>
              </w:rPr>
              <w:t>q,r,d</w:t>
            </w:r>
          </w:p>
        </w:tc>
        <w:tc>
          <w:tcPr>
            <w:tcW w:w="407" w:type="pct"/>
          </w:tcPr>
          <w:p w14:paraId="411B14D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46FBDA1E"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0901EC" w:rsidRPr="000901EC" w14:paraId="64494514" w14:textId="77777777" w:rsidTr="009C0551">
        <w:trPr>
          <w:cantSplit/>
        </w:trPr>
        <w:tc>
          <w:tcPr>
            <w:tcW w:w="1026" w:type="pct"/>
          </w:tcPr>
          <w:p w14:paraId="565E5903" w14:textId="77777777" w:rsidR="000901EC" w:rsidRPr="000901EC" w:rsidRDefault="000901EC" w:rsidP="000901EC">
            <w:pPr>
              <w:spacing w:after="60"/>
              <w:rPr>
                <w:rFonts w:eastAsia="SimSun"/>
                <w:iCs/>
                <w:sz w:val="20"/>
                <w:szCs w:val="20"/>
              </w:rPr>
            </w:pPr>
            <w:r w:rsidRPr="000901EC">
              <w:rPr>
                <w:rFonts w:eastAsia="SimSun"/>
                <w:iCs/>
                <w:sz w:val="20"/>
                <w:szCs w:val="20"/>
              </w:rPr>
              <w:t>RUCMEREV</w:t>
            </w:r>
            <w:r w:rsidRPr="000901EC">
              <w:rPr>
                <w:rFonts w:eastAsia="SimSun"/>
                <w:i/>
                <w:iCs/>
                <w:sz w:val="20"/>
                <w:szCs w:val="20"/>
                <w:vertAlign w:val="subscript"/>
              </w:rPr>
              <w:t>q,r,d</w:t>
            </w:r>
          </w:p>
        </w:tc>
        <w:tc>
          <w:tcPr>
            <w:tcW w:w="407" w:type="pct"/>
          </w:tcPr>
          <w:p w14:paraId="7C899F0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46A5DE2D"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Resource </w:t>
            </w:r>
            <w:r w:rsidRPr="000901EC">
              <w:rPr>
                <w:rFonts w:eastAsia="SimSun"/>
                <w:i/>
                <w:iCs/>
                <w:sz w:val="20"/>
                <w:szCs w:val="20"/>
              </w:rPr>
              <w:t>r</w:t>
            </w:r>
            <w:r w:rsidRPr="000901EC">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0901EC" w:rsidRPr="000901EC" w14:paraId="37F2C9D5" w14:textId="77777777" w:rsidTr="009C0551">
        <w:trPr>
          <w:cantSplit/>
        </w:trPr>
        <w:tc>
          <w:tcPr>
            <w:tcW w:w="1026" w:type="pct"/>
          </w:tcPr>
          <w:p w14:paraId="69EBFD36" w14:textId="77777777" w:rsidR="000901EC" w:rsidRPr="000901EC" w:rsidRDefault="000901EC" w:rsidP="000901EC">
            <w:pPr>
              <w:spacing w:after="60"/>
              <w:rPr>
                <w:rFonts w:eastAsia="SimSun"/>
                <w:iCs/>
                <w:sz w:val="20"/>
                <w:szCs w:val="20"/>
              </w:rPr>
            </w:pPr>
            <w:r w:rsidRPr="000901EC">
              <w:rPr>
                <w:rFonts w:eastAsia="SimSun"/>
                <w:iCs/>
                <w:sz w:val="20"/>
                <w:szCs w:val="20"/>
              </w:rPr>
              <w:t>RUCEXRR</w:t>
            </w:r>
            <w:r w:rsidRPr="000901EC">
              <w:rPr>
                <w:rFonts w:eastAsia="SimSun"/>
                <w:i/>
                <w:iCs/>
                <w:sz w:val="20"/>
                <w:szCs w:val="20"/>
                <w:vertAlign w:val="subscript"/>
              </w:rPr>
              <w:t>q,r,d</w:t>
            </w:r>
          </w:p>
        </w:tc>
        <w:tc>
          <w:tcPr>
            <w:tcW w:w="407" w:type="pct"/>
          </w:tcPr>
          <w:p w14:paraId="1D5DDE8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352DC531"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0901EC" w:rsidRPr="000901EC" w14:paraId="7CA8D5E1" w14:textId="77777777" w:rsidTr="009C0551">
        <w:trPr>
          <w:cantSplit/>
        </w:trPr>
        <w:tc>
          <w:tcPr>
            <w:tcW w:w="1026" w:type="pct"/>
          </w:tcPr>
          <w:p w14:paraId="7835D2D5" w14:textId="77777777" w:rsidR="000901EC" w:rsidRPr="000901EC" w:rsidRDefault="000901EC" w:rsidP="000901EC">
            <w:pPr>
              <w:spacing w:after="60"/>
              <w:rPr>
                <w:rFonts w:eastAsia="SimSun"/>
                <w:iCs/>
                <w:sz w:val="20"/>
                <w:szCs w:val="20"/>
              </w:rPr>
            </w:pPr>
            <w:r w:rsidRPr="000901EC">
              <w:rPr>
                <w:rFonts w:eastAsia="SimSun"/>
                <w:iCs/>
                <w:sz w:val="20"/>
                <w:szCs w:val="20"/>
              </w:rPr>
              <w:t>RUCEXRQC</w:t>
            </w:r>
            <w:r w:rsidRPr="000901EC">
              <w:rPr>
                <w:rFonts w:eastAsia="SimSun"/>
                <w:i/>
                <w:iCs/>
                <w:sz w:val="20"/>
                <w:szCs w:val="20"/>
                <w:vertAlign w:val="subscript"/>
              </w:rPr>
              <w:t>q,r,d</w:t>
            </w:r>
          </w:p>
        </w:tc>
        <w:tc>
          <w:tcPr>
            <w:tcW w:w="407" w:type="pct"/>
          </w:tcPr>
          <w:p w14:paraId="43E6292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6FC53C57"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During QSE Clawback Intervals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0901EC" w:rsidRPr="000901EC" w14:paraId="527B46D3" w14:textId="77777777" w:rsidTr="009C0551">
        <w:trPr>
          <w:cantSplit/>
        </w:trPr>
        <w:tc>
          <w:tcPr>
            <w:tcW w:w="1026" w:type="pct"/>
          </w:tcPr>
          <w:p w14:paraId="742217BD" w14:textId="77777777" w:rsidR="000901EC" w:rsidRPr="000901EC" w:rsidRDefault="000901EC" w:rsidP="000901EC">
            <w:pPr>
              <w:spacing w:after="60"/>
              <w:rPr>
                <w:rFonts w:eastAsia="SimSun"/>
                <w:iCs/>
                <w:sz w:val="20"/>
                <w:szCs w:val="20"/>
              </w:rPr>
            </w:pPr>
            <w:r w:rsidRPr="000901EC">
              <w:rPr>
                <w:rFonts w:eastAsia="SimSun"/>
                <w:iCs/>
                <w:sz w:val="20"/>
                <w:szCs w:val="20"/>
              </w:rPr>
              <w:t>RUCHR</w:t>
            </w:r>
            <w:r w:rsidRPr="000901EC">
              <w:rPr>
                <w:rFonts w:eastAsia="SimSun"/>
                <w:i/>
                <w:iCs/>
                <w:sz w:val="20"/>
                <w:szCs w:val="20"/>
                <w:vertAlign w:val="subscript"/>
              </w:rPr>
              <w:t>q,r,d</w:t>
            </w:r>
          </w:p>
        </w:tc>
        <w:tc>
          <w:tcPr>
            <w:tcW w:w="407" w:type="pct"/>
          </w:tcPr>
          <w:p w14:paraId="5AF5A95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1D6F50C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 Hour—The total number of RUC-Committed Hours, for Resource </w:t>
            </w:r>
            <w:r w:rsidRPr="000901EC">
              <w:rPr>
                <w:rFonts w:eastAsia="SimSun"/>
                <w:i/>
                <w:iCs/>
                <w:sz w:val="20"/>
                <w:szCs w:val="20"/>
              </w:rPr>
              <w:t>r</w:t>
            </w:r>
            <w:r w:rsidRPr="000901EC">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0901EC" w:rsidRPr="000901EC" w14:paraId="0A6ECC78" w14:textId="77777777" w:rsidTr="009C0551">
        <w:trPr>
          <w:cantSplit/>
        </w:trPr>
        <w:tc>
          <w:tcPr>
            <w:tcW w:w="1026" w:type="pct"/>
          </w:tcPr>
          <w:p w14:paraId="5E58E6A4"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07" w:type="pct"/>
          </w:tcPr>
          <w:p w14:paraId="1395013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565B5F95"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97B5197" w14:textId="77777777" w:rsidTr="009C0551">
        <w:trPr>
          <w:cantSplit/>
        </w:trPr>
        <w:tc>
          <w:tcPr>
            <w:tcW w:w="1026" w:type="pct"/>
          </w:tcPr>
          <w:p w14:paraId="57A6DC4D"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07" w:type="pct"/>
          </w:tcPr>
          <w:p w14:paraId="375E657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3B676ADC"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5E5EC032" w14:textId="77777777" w:rsidTr="009C0551">
        <w:trPr>
          <w:cantSplit/>
        </w:trPr>
        <w:tc>
          <w:tcPr>
            <w:tcW w:w="1026" w:type="pct"/>
          </w:tcPr>
          <w:p w14:paraId="5AF5D543"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07" w:type="pct"/>
          </w:tcPr>
          <w:p w14:paraId="2403492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2D1A2088"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6C8BF1EC" w14:textId="77777777" w:rsidTr="009C0551">
        <w:trPr>
          <w:cantSplit/>
        </w:trPr>
        <w:tc>
          <w:tcPr>
            <w:tcW w:w="1026" w:type="pct"/>
          </w:tcPr>
          <w:p w14:paraId="7400203E"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07" w:type="pct"/>
          </w:tcPr>
          <w:p w14:paraId="43E1E1CF"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4BA0A2A2"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bl>
    <w:p w14:paraId="4FCCD91A" w14:textId="77777777" w:rsidR="000901EC" w:rsidRPr="000901EC" w:rsidRDefault="000901EC" w:rsidP="000901EC">
      <w:pPr>
        <w:keepNext/>
        <w:widowControl w:val="0"/>
        <w:tabs>
          <w:tab w:val="left" w:pos="1260"/>
        </w:tabs>
        <w:spacing w:before="480" w:after="240"/>
        <w:ind w:left="1267" w:hanging="1267"/>
        <w:outlineLvl w:val="3"/>
        <w:rPr>
          <w:b/>
          <w:bCs/>
          <w:snapToGrid w:val="0"/>
          <w:szCs w:val="20"/>
        </w:rPr>
      </w:pPr>
      <w:bookmarkStart w:id="823" w:name="_Toc400547187"/>
      <w:bookmarkStart w:id="824" w:name="_Toc405384292"/>
      <w:bookmarkStart w:id="825" w:name="_Toc405543559"/>
      <w:bookmarkStart w:id="826" w:name="_Toc428178068"/>
      <w:bookmarkStart w:id="827" w:name="_Toc440872699"/>
      <w:bookmarkStart w:id="828" w:name="_Toc458766244"/>
      <w:bookmarkStart w:id="829" w:name="_Toc459292649"/>
      <w:bookmarkStart w:id="830" w:name="_Toc60038356"/>
      <w:bookmarkStart w:id="831" w:name="_Toc400547191"/>
      <w:bookmarkStart w:id="832" w:name="_Toc405384296"/>
      <w:bookmarkStart w:id="833" w:name="_Toc405543563"/>
      <w:bookmarkStart w:id="834" w:name="_Toc428178072"/>
      <w:bookmarkStart w:id="835" w:name="_Toc440872703"/>
      <w:bookmarkStart w:id="836" w:name="_Toc458766248"/>
      <w:bookmarkStart w:id="837" w:name="_Toc459292653"/>
      <w:bookmarkStart w:id="838" w:name="_Toc60038360"/>
      <w:r w:rsidRPr="000901EC">
        <w:rPr>
          <w:b/>
          <w:bCs/>
          <w:snapToGrid w:val="0"/>
          <w:szCs w:val="20"/>
        </w:rPr>
        <w:t>5.7.1.1</w:t>
      </w:r>
      <w:r w:rsidRPr="000901EC">
        <w:rPr>
          <w:b/>
          <w:bCs/>
          <w:snapToGrid w:val="0"/>
          <w:szCs w:val="20"/>
        </w:rPr>
        <w:tab/>
        <w:t>RUC Guarantee</w:t>
      </w:r>
      <w:bookmarkEnd w:id="823"/>
      <w:bookmarkEnd w:id="824"/>
      <w:bookmarkEnd w:id="825"/>
      <w:bookmarkEnd w:id="826"/>
      <w:bookmarkEnd w:id="827"/>
      <w:bookmarkEnd w:id="828"/>
      <w:bookmarkEnd w:id="829"/>
      <w:bookmarkEnd w:id="830"/>
    </w:p>
    <w:p w14:paraId="00B1A9B8" w14:textId="77777777" w:rsidR="000901EC" w:rsidRPr="000901EC" w:rsidRDefault="000901EC" w:rsidP="000901EC">
      <w:pPr>
        <w:spacing w:after="240"/>
        <w:ind w:left="720" w:hanging="720"/>
        <w:rPr>
          <w:szCs w:val="20"/>
        </w:rPr>
      </w:pPr>
      <w:r w:rsidRPr="000901EC">
        <w:rPr>
          <w:szCs w:val="20"/>
        </w:rPr>
        <w:t>(1)</w:t>
      </w:r>
      <w:r w:rsidRPr="000901EC">
        <w:rPr>
          <w:szCs w:val="20"/>
        </w:rPr>
        <w:tab/>
      </w:r>
      <w:r w:rsidRPr="000901EC">
        <w:rPr>
          <w:iCs/>
          <w:szCs w:val="20"/>
        </w:rPr>
        <w:t xml:space="preserve">The allowable Startup Costs and minimum-energy costs of a Resource committed by RUC is the RUC Guarantee. </w:t>
      </w:r>
      <w:r w:rsidRPr="000901EC">
        <w:rPr>
          <w:szCs w:val="20"/>
        </w:rPr>
        <w:t xml:space="preserve"> The RUC Guarantee minimum-energy costs are prorated according to the actual generation when the Resource’s average output during a 15-minute Settlement Interval is below the corresponding LSL.</w:t>
      </w:r>
    </w:p>
    <w:p w14:paraId="3AC8A134" w14:textId="77777777" w:rsidR="000901EC" w:rsidRPr="000901EC" w:rsidRDefault="000901EC" w:rsidP="000901EC">
      <w:pPr>
        <w:spacing w:after="240"/>
        <w:ind w:left="720" w:hanging="720"/>
        <w:rPr>
          <w:szCs w:val="20"/>
        </w:rPr>
      </w:pPr>
      <w:r w:rsidRPr="000901EC">
        <w:rPr>
          <w:szCs w:val="20"/>
        </w:rPr>
        <w:lastRenderedPageBreak/>
        <w:t>(2)</w:t>
      </w:r>
      <w:r w:rsidRPr="000901EC">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39" w:author="ERCOT" w:date="2024-05-20T15:10:00Z">
        <w:r w:rsidRPr="000901EC">
          <w:rPr>
            <w:szCs w:val="20"/>
          </w:rPr>
          <w:t>or DRRS</w:t>
        </w:r>
      </w:ins>
      <w:ins w:id="840" w:author="ERCOT" w:date="2024-05-29T08:19:00Z">
        <w:r w:rsidRPr="000901EC">
          <w:rPr>
            <w:szCs w:val="20"/>
          </w:rPr>
          <w:t>-</w:t>
        </w:r>
      </w:ins>
      <w:ins w:id="841" w:author="ERCOT" w:date="2024-05-20T15:10:00Z">
        <w:r w:rsidRPr="000901EC">
          <w:rPr>
            <w:szCs w:val="20"/>
          </w:rPr>
          <w:t xml:space="preserve">deployed </w:t>
        </w:r>
      </w:ins>
      <w:r w:rsidRPr="000901EC">
        <w:rPr>
          <w:szCs w:val="20"/>
        </w:rPr>
        <w:t>Combined Cycle Generation Resource is also used to calculate RUC Guarantee for a Combined Cycle Train.</w:t>
      </w:r>
    </w:p>
    <w:p w14:paraId="3DDD2BEC" w14:textId="77777777" w:rsidR="000901EC" w:rsidRPr="000901EC" w:rsidRDefault="000901EC" w:rsidP="000901EC">
      <w:pPr>
        <w:spacing w:after="240"/>
        <w:ind w:left="720" w:hanging="720"/>
        <w:rPr>
          <w:szCs w:val="20"/>
        </w:rPr>
      </w:pPr>
      <w:r w:rsidRPr="000901EC">
        <w:rPr>
          <w:iCs/>
          <w:szCs w:val="20"/>
        </w:rPr>
        <w:t>(3)</w:t>
      </w:r>
      <w:r w:rsidRPr="000901EC">
        <w:rPr>
          <w:iCs/>
          <w:szCs w:val="20"/>
        </w:rPr>
        <w:tab/>
        <w:t xml:space="preserve">For an Aggregate Generation Resource (AGR), the Startup Cost shall be scaled according to the </w:t>
      </w:r>
      <w:r w:rsidRPr="000901EC">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68EACE7B" w14:textId="77777777" w:rsidR="000901EC" w:rsidRPr="000901EC" w:rsidRDefault="000901EC" w:rsidP="000901EC">
      <w:pPr>
        <w:spacing w:after="240"/>
        <w:ind w:left="720" w:hanging="720"/>
        <w:rPr>
          <w:szCs w:val="20"/>
        </w:rPr>
      </w:pPr>
      <w:r w:rsidRPr="000901EC">
        <w:rPr>
          <w:szCs w:val="20"/>
        </w:rPr>
        <w:t>(4)</w:t>
      </w:r>
      <w:r w:rsidRPr="000901EC">
        <w:rPr>
          <w:szCs w:val="20"/>
        </w:rPr>
        <w:tab/>
        <w:t>The RUC Guarantee is calculated for non-Combined Cycle Trains as follows:</w:t>
      </w:r>
      <w:r w:rsidRPr="000901EC">
        <w:rPr>
          <w:szCs w:val="20"/>
          <w:highlight w:val="green"/>
        </w:rPr>
        <w:t xml:space="preserve"> </w:t>
      </w:r>
    </w:p>
    <w:p w14:paraId="1300250B" w14:textId="77777777" w:rsidR="000901EC" w:rsidRPr="000901EC" w:rsidRDefault="000901EC" w:rsidP="000901EC">
      <w:pPr>
        <w:tabs>
          <w:tab w:val="left" w:pos="2340"/>
          <w:tab w:val="left" w:pos="2880"/>
        </w:tabs>
        <w:spacing w:after="240"/>
        <w:ind w:left="3067" w:hanging="2347"/>
        <w:rPr>
          <w:b/>
          <w:lang w:val="x-none" w:eastAsia="x-none"/>
        </w:rPr>
      </w:pPr>
      <w:r w:rsidRPr="000901EC">
        <w:rPr>
          <w:b/>
          <w:lang w:val="x-none" w:eastAsia="x-none"/>
        </w:rPr>
        <w:t>RUCG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d</w:t>
      </w:r>
      <w:r w:rsidRPr="000901EC">
        <w:rPr>
          <w:b/>
          <w:lang w:val="x-none" w:eastAsia="x-none"/>
        </w:rPr>
        <w:tab/>
        <w:t>=</w:t>
      </w:r>
      <w:r w:rsidRPr="000901EC">
        <w:rPr>
          <w:b/>
          <w:lang w:val="x-none" w:eastAsia="x-none"/>
        </w:rPr>
        <w:tab/>
        <w:t xml:space="preserve"> </w:t>
      </w:r>
      <w:r w:rsidRPr="000901EC">
        <w:rPr>
          <w:b/>
          <w:position w:val="-20"/>
          <w:lang w:val="pt-BR" w:eastAsia="x-none"/>
        </w:rPr>
        <w:object w:dxaOrig="220" w:dyaOrig="440" w14:anchorId="68925471">
          <v:shape id="_x0000_i1030" type="#_x0000_t75" style="width:9pt;height:22.8pt" o:ole="">
            <v:imagedata r:id="rId21" o:title=""/>
          </v:shape>
          <o:OLEObject Type="Embed" ProgID="Equation.3" ShapeID="_x0000_i1030" DrawAspect="Content" ObjectID="_1789280153" r:id="rId22"/>
        </w:object>
      </w:r>
      <w:r w:rsidRPr="000901EC">
        <w:rPr>
          <w:b/>
          <w:lang w:val="x-none" w:eastAsia="x-none"/>
        </w:rPr>
        <w:t>(SUPR</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s</w:t>
      </w:r>
      <w:r w:rsidRPr="000901EC">
        <w:rPr>
          <w:b/>
          <w:lang w:val="x-none" w:eastAsia="x-none"/>
        </w:rPr>
        <w:t xml:space="preserve"> * RUCSUFLAG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s</w:t>
      </w:r>
      <w:r w:rsidRPr="000901EC">
        <w:rPr>
          <w:b/>
          <w:lang w:val="x-none" w:eastAsia="x-none"/>
        </w:rPr>
        <w:t xml:space="preserve">) + </w:t>
      </w:r>
      <w:r w:rsidRPr="000901EC">
        <w:rPr>
          <w:b/>
          <w:position w:val="-20"/>
          <w:lang w:val="x-none" w:eastAsia="x-none"/>
        </w:rPr>
        <w:object w:dxaOrig="220" w:dyaOrig="440" w14:anchorId="50BE6D1C">
          <v:shape id="_x0000_i1031" type="#_x0000_t75" style="width:11.4pt;height:20.4pt" o:ole="">
            <v:imagedata r:id="rId23" o:title=""/>
          </v:shape>
          <o:OLEObject Type="Embed" ProgID="Equation.3" ShapeID="_x0000_i1031" DrawAspect="Content" ObjectID="_1789280154" r:id="rId24"/>
        </w:object>
      </w:r>
      <w:r w:rsidRPr="000901EC">
        <w:rPr>
          <w:b/>
          <w:lang w:val="x-none" w:eastAsia="x-none"/>
        </w:rPr>
        <w:t>(MEPR</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 xml:space="preserve"> * Min ((LSL</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 xml:space="preserve"> * (¼)), RTMG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w:t>
      </w:r>
    </w:p>
    <w:p w14:paraId="0799E11B" w14:textId="77777777" w:rsidR="000901EC" w:rsidRPr="000901EC" w:rsidRDefault="000901EC" w:rsidP="000901EC">
      <w:pPr>
        <w:spacing w:after="240"/>
        <w:ind w:left="720" w:hanging="720"/>
        <w:rPr>
          <w:szCs w:val="20"/>
        </w:rPr>
      </w:pPr>
      <w:r w:rsidRPr="000901EC">
        <w:rPr>
          <w:szCs w:val="20"/>
        </w:rPr>
        <w:t>(5)</w:t>
      </w:r>
      <w:r w:rsidRPr="000901EC">
        <w:rPr>
          <w:szCs w:val="20"/>
        </w:rPr>
        <w:tab/>
        <w:t>The RUC Guarantee is calculated for Combined Cycle Trains as follows:</w:t>
      </w:r>
    </w:p>
    <w:p w14:paraId="355D6E93" w14:textId="77777777" w:rsidR="000901EC" w:rsidRPr="000901EC" w:rsidRDefault="000901EC" w:rsidP="000901EC">
      <w:pPr>
        <w:tabs>
          <w:tab w:val="left" w:pos="1440"/>
          <w:tab w:val="left" w:pos="2340"/>
        </w:tabs>
        <w:spacing w:after="240"/>
        <w:ind w:left="720"/>
        <w:rPr>
          <w:bCs/>
          <w:szCs w:val="20"/>
          <w:lang w:val="x-none" w:eastAsia="x-none"/>
        </w:rPr>
      </w:pPr>
      <w:r w:rsidRPr="000901EC">
        <w:rPr>
          <w:bCs/>
          <w:szCs w:val="20"/>
          <w:lang w:val="x-none" w:eastAsia="x-none"/>
        </w:rPr>
        <w:t>RUCG</w:t>
      </w:r>
      <w:r w:rsidRPr="000901EC">
        <w:rPr>
          <w:bCs/>
          <w:szCs w:val="20"/>
          <w:lang w:eastAsia="x-none"/>
        </w:rPr>
        <w:t xml:space="preserve"> </w:t>
      </w:r>
      <w:r w:rsidRPr="000901EC">
        <w:rPr>
          <w:bCs/>
          <w:i/>
          <w:szCs w:val="20"/>
          <w:vertAlign w:val="subscript"/>
          <w:lang w:val="x-none" w:eastAsia="x-none"/>
        </w:rPr>
        <w:t>q</w:t>
      </w:r>
      <w:r w:rsidRPr="000901EC">
        <w:rPr>
          <w:bCs/>
          <w:i/>
          <w:iCs/>
          <w:szCs w:val="20"/>
          <w:vertAlign w:val="subscript"/>
          <w:lang w:val="x-none" w:eastAsia="x-none"/>
        </w:rPr>
        <w:t>,</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
          <w:iCs/>
          <w:szCs w:val="20"/>
          <w:vertAlign w:val="subscript"/>
          <w:lang w:val="x-none" w:eastAsia="x-none"/>
        </w:rPr>
        <w:t>d</w:t>
      </w:r>
      <w:r w:rsidRPr="000901EC">
        <w:rPr>
          <w:bCs/>
          <w:iCs/>
          <w:szCs w:val="20"/>
          <w:lang w:val="x-none" w:eastAsia="x-none"/>
        </w:rPr>
        <w:tab/>
        <w:t>=</w:t>
      </w:r>
      <w:r w:rsidRPr="000901EC">
        <w:rPr>
          <w:bCs/>
          <w:iCs/>
          <w:szCs w:val="20"/>
          <w:lang w:val="x-none" w:eastAsia="x-none"/>
        </w:rPr>
        <w:tab/>
      </w:r>
      <w:r w:rsidRPr="000901EC">
        <w:rPr>
          <w:bCs/>
          <w:szCs w:val="20"/>
          <w:lang w:val="x-none" w:eastAsia="x-none"/>
        </w:rPr>
        <w:fldChar w:fldCharType="begin"/>
      </w:r>
      <w:r w:rsidRPr="000901EC">
        <w:rPr>
          <w:bCs/>
          <w:szCs w:val="20"/>
          <w:lang w:val="x-none" w:eastAsia="x-none"/>
        </w:rPr>
        <w:fldChar w:fldCharType="separate"/>
      </w:r>
      <w:r w:rsidRPr="000901EC">
        <w:rPr>
          <w:b/>
          <w:bCs/>
          <w:i/>
          <w:noProof/>
          <w:position w:val="-20"/>
          <w:szCs w:val="20"/>
        </w:rPr>
        <w:drawing>
          <wp:inline distT="0" distB="0" distL="0" distR="0" wp14:anchorId="4F61DF6D" wp14:editId="78C53D39">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bCs/>
          <w:szCs w:val="20"/>
          <w:lang w:val="x-none" w:eastAsia="x-none"/>
        </w:rPr>
        <w:fldChar w:fldCharType="end"/>
      </w:r>
      <w:r w:rsidRPr="000901EC">
        <w:rPr>
          <w:bCs/>
          <w:iCs/>
          <w:szCs w:val="20"/>
          <w:lang w:val="x-none" w:eastAsia="x-none"/>
        </w:rPr>
        <w:t>(SUPR</w:t>
      </w:r>
      <w:r w:rsidRPr="000901EC">
        <w:rPr>
          <w:bCs/>
          <w:iCs/>
          <w:szCs w:val="20"/>
          <w:lang w:eastAsia="x-none"/>
        </w:rPr>
        <w:t xml:space="preserve"> </w:t>
      </w:r>
      <w:r w:rsidRPr="000901EC">
        <w:rPr>
          <w:bCs/>
          <w:i/>
          <w:iCs/>
          <w:szCs w:val="20"/>
          <w:vertAlign w:val="subscript"/>
          <w:lang w:val="x-none" w:eastAsia="x-none"/>
        </w:rPr>
        <w:t>q,</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Cs/>
          <w:szCs w:val="20"/>
          <w:vertAlign w:val="subscript"/>
          <w:lang w:val="x-none" w:eastAsia="x-none"/>
        </w:rPr>
        <w:t>s</w:t>
      </w:r>
      <w:r w:rsidRPr="000901EC">
        <w:rPr>
          <w:bCs/>
          <w:iCs/>
          <w:szCs w:val="20"/>
          <w:lang w:val="x-none" w:eastAsia="x-none"/>
        </w:rPr>
        <w:t xml:space="preserve"> * RUCSUFLAG</w:t>
      </w:r>
      <w:r w:rsidRPr="000901EC">
        <w:rPr>
          <w:bCs/>
          <w:iCs/>
          <w:szCs w:val="20"/>
          <w:lang w:eastAsia="x-none"/>
        </w:rPr>
        <w:t xml:space="preserve"> </w:t>
      </w:r>
      <w:r w:rsidRPr="000901EC">
        <w:rPr>
          <w:bCs/>
          <w:i/>
          <w:iCs/>
          <w:szCs w:val="20"/>
          <w:vertAlign w:val="subscript"/>
          <w:lang w:val="x-none" w:eastAsia="x-none"/>
        </w:rPr>
        <w:t>q,</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Cs/>
          <w:szCs w:val="20"/>
          <w:vertAlign w:val="subscript"/>
          <w:lang w:val="x-none" w:eastAsia="x-none"/>
        </w:rPr>
        <w:t>s</w:t>
      </w:r>
      <w:r w:rsidRPr="000901EC">
        <w:rPr>
          <w:bCs/>
          <w:iCs/>
          <w:szCs w:val="20"/>
          <w:lang w:val="x-none" w:eastAsia="x-none"/>
        </w:rPr>
        <w:t xml:space="preserve">) + </w:t>
      </w:r>
    </w:p>
    <w:p w14:paraId="5C67C5DB" w14:textId="77777777" w:rsidR="000901EC" w:rsidRPr="000901EC" w:rsidRDefault="000901EC" w:rsidP="000901EC">
      <w:pPr>
        <w:tabs>
          <w:tab w:val="left" w:pos="2340"/>
          <w:tab w:val="left" w:pos="2880"/>
        </w:tabs>
        <w:spacing w:after="240"/>
        <w:ind w:left="3067" w:hanging="2347"/>
        <w:rPr>
          <w:bCs/>
          <w:szCs w:val="20"/>
          <w:lang w:val="x-none" w:eastAsia="x-none"/>
        </w:rPr>
      </w:pPr>
      <w:r w:rsidRPr="000901EC">
        <w:rPr>
          <w:bCs/>
          <w:szCs w:val="20"/>
          <w:lang w:val="x-none" w:eastAsia="x-none"/>
        </w:rPr>
        <w:tab/>
      </w:r>
      <w:r w:rsidRPr="000901EC">
        <w:rPr>
          <w:b/>
          <w:bCs/>
          <w:i/>
          <w:szCs w:val="20"/>
          <w:lang w:val="x-none" w:eastAsia="x-none"/>
        </w:rPr>
        <w:tab/>
      </w:r>
      <w:r w:rsidRPr="000901EC">
        <w:rPr>
          <w:b/>
          <w:bCs/>
          <w:i/>
          <w:noProof/>
          <w:position w:val="-20"/>
          <w:szCs w:val="20"/>
        </w:rPr>
        <w:drawing>
          <wp:inline distT="0" distB="0" distL="0" distR="0" wp14:anchorId="41CAB1BD" wp14:editId="18116738">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0901EC">
        <w:rPr>
          <w:bCs/>
          <w:szCs w:val="20"/>
          <w:lang w:val="x-none" w:eastAsia="x-none"/>
        </w:rPr>
        <w:t xml:space="preserve">(MAX (0, SUPR - SUPR)) + </w:t>
      </w:r>
      <w:r w:rsidRPr="000901EC">
        <w:rPr>
          <w:bCs/>
          <w:noProof/>
          <w:position w:val="-20"/>
          <w:szCs w:val="20"/>
        </w:rPr>
        <w:drawing>
          <wp:inline distT="0" distB="0" distL="0" distR="0" wp14:anchorId="6EB194BA" wp14:editId="2DA3850E">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bCs/>
          <w:szCs w:val="20"/>
          <w:lang w:val="x-none" w:eastAsia="x-none"/>
        </w:rPr>
        <w:t>(</w:t>
      </w:r>
      <w:r w:rsidRPr="000901EC">
        <w:rPr>
          <w:szCs w:val="20"/>
        </w:rPr>
        <w:t>RUCGME</w:t>
      </w:r>
      <w:r w:rsidRPr="000901EC">
        <w:rPr>
          <w:i/>
          <w:szCs w:val="20"/>
          <w:vertAlign w:val="subscript"/>
          <w:lang w:val="it-IT"/>
        </w:rPr>
        <w:t xml:space="preserve"> q, r, i</w:t>
      </w:r>
      <w:r w:rsidRPr="000901EC">
        <w:rPr>
          <w:bCs/>
          <w:szCs w:val="20"/>
          <w:lang w:val="x-none" w:eastAsia="x-none"/>
        </w:rPr>
        <w:t>)</w:t>
      </w:r>
    </w:p>
    <w:p w14:paraId="141E5534" w14:textId="77777777" w:rsidR="000901EC" w:rsidRPr="000901EC" w:rsidRDefault="000901EC" w:rsidP="000901EC">
      <w:pPr>
        <w:spacing w:after="240"/>
        <w:ind w:firstLine="720"/>
        <w:rPr>
          <w:iCs/>
          <w:szCs w:val="20"/>
        </w:rPr>
      </w:pPr>
      <w:r w:rsidRPr="000901EC">
        <w:rPr>
          <w:iCs/>
          <w:szCs w:val="20"/>
        </w:rPr>
        <w:t>Where,</w:t>
      </w:r>
    </w:p>
    <w:p w14:paraId="6AB75BEB" w14:textId="77777777" w:rsidR="000901EC" w:rsidRPr="000901EC" w:rsidRDefault="000901EC" w:rsidP="000901EC">
      <w:pPr>
        <w:spacing w:after="240"/>
        <w:ind w:left="720" w:hanging="720"/>
        <w:rPr>
          <w:b/>
          <w:bCs/>
          <w:iCs/>
        </w:rPr>
      </w:pPr>
      <w:r w:rsidRPr="000901EC">
        <w:rPr>
          <w:iCs/>
          <w:szCs w:val="20"/>
        </w:rPr>
        <w:tab/>
        <w:t>If a Combined Cycle Train transitions to a RUC-committed configuration from a QSE-committed</w:t>
      </w:r>
      <w:ins w:id="842" w:author="ERCOT" w:date="2024-05-20T11:15:00Z">
        <w:r w:rsidRPr="000901EC">
          <w:rPr>
            <w:iCs/>
            <w:szCs w:val="20"/>
          </w:rPr>
          <w:t>, DRRS</w:t>
        </w:r>
      </w:ins>
      <w:ins w:id="843" w:author="ERCOT" w:date="2024-05-29T07:36:00Z">
        <w:r w:rsidRPr="000901EC">
          <w:rPr>
            <w:iCs/>
            <w:szCs w:val="20"/>
          </w:rPr>
          <w:t>-</w:t>
        </w:r>
      </w:ins>
      <w:ins w:id="844" w:author="ERCOT" w:date="2024-05-20T11:15:00Z">
        <w:r w:rsidRPr="000901EC">
          <w:rPr>
            <w:iCs/>
            <w:szCs w:val="20"/>
          </w:rPr>
          <w:t>deployed</w:t>
        </w:r>
      </w:ins>
      <w:ins w:id="845" w:author="ERCOT" w:date="2024-05-29T07:36:00Z">
        <w:r w:rsidRPr="000901EC">
          <w:rPr>
            <w:iCs/>
            <w:szCs w:val="20"/>
          </w:rPr>
          <w:t>,</w:t>
        </w:r>
      </w:ins>
      <w:r w:rsidRPr="000901EC">
        <w:rPr>
          <w:iCs/>
          <w:szCs w:val="20"/>
        </w:rPr>
        <w:t xml:space="preserve"> or other RUC-committed configuration between two contiguous hours, or to a RUC-committed configuration from a QSE-committed </w:t>
      </w:r>
      <w:ins w:id="846" w:author="ERCOT" w:date="2024-05-20T11:15:00Z">
        <w:r w:rsidRPr="000901EC">
          <w:rPr>
            <w:iCs/>
            <w:szCs w:val="20"/>
          </w:rPr>
          <w:t>or DRRS</w:t>
        </w:r>
      </w:ins>
      <w:ins w:id="847" w:author="ERCOT" w:date="2024-05-29T07:36:00Z">
        <w:r w:rsidRPr="000901EC">
          <w:rPr>
            <w:iCs/>
            <w:szCs w:val="20"/>
          </w:rPr>
          <w:t>-</w:t>
        </w:r>
      </w:ins>
      <w:ins w:id="848" w:author="ERCOT" w:date="2024-05-20T11:15:00Z">
        <w:r w:rsidRPr="000901EC">
          <w:rPr>
            <w:iCs/>
            <w:szCs w:val="20"/>
          </w:rPr>
          <w:t>de</w:t>
        </w:r>
      </w:ins>
      <w:ins w:id="849" w:author="ERCOT" w:date="2024-05-20T11:16:00Z">
        <w:r w:rsidRPr="000901EC">
          <w:rPr>
            <w:iCs/>
            <w:szCs w:val="20"/>
          </w:rPr>
          <w:t xml:space="preserve">ployed </w:t>
        </w:r>
      </w:ins>
      <w:r w:rsidRPr="000901EC">
        <w:rPr>
          <w:iCs/>
          <w:szCs w:val="20"/>
        </w:rPr>
        <w:t>configuration within the same hour due to a RUCAC, the transition is calculated as follows:</w:t>
      </w:r>
    </w:p>
    <w:p w14:paraId="174E30C6" w14:textId="77777777" w:rsidR="000901EC" w:rsidRPr="000901EC" w:rsidRDefault="000901EC" w:rsidP="000901EC">
      <w:pPr>
        <w:tabs>
          <w:tab w:val="left" w:pos="1440"/>
          <w:tab w:val="left" w:pos="2340"/>
        </w:tabs>
        <w:spacing w:after="240"/>
        <w:ind w:left="720"/>
        <w:rPr>
          <w:b/>
          <w:bCs/>
          <w:iCs/>
        </w:rPr>
      </w:pPr>
      <w:r w:rsidRPr="000901EC">
        <w:rPr>
          <w:bCs/>
          <w:lang w:val="x-none" w:eastAsia="x-none"/>
        </w:rPr>
        <w:t>MAX (0, SUPR</w:t>
      </w:r>
      <w:r w:rsidRPr="000901EC">
        <w:rPr>
          <w:bCs/>
          <w:lang w:eastAsia="x-none"/>
        </w:rPr>
        <w:t xml:space="preserve"> </w:t>
      </w:r>
      <w:r w:rsidRPr="000901EC">
        <w:rPr>
          <w:bCs/>
          <w:i/>
          <w:vertAlign w:val="subscript"/>
          <w:lang w:val="x-none" w:eastAsia="x-none"/>
        </w:rPr>
        <w:t>afterCCGR</w:t>
      </w:r>
      <w:r w:rsidRPr="000901EC">
        <w:rPr>
          <w:bCs/>
          <w:lang w:val="x-none" w:eastAsia="x-none"/>
        </w:rPr>
        <w:t xml:space="preserve"> – SUPR</w:t>
      </w:r>
      <w:r w:rsidRPr="000901EC">
        <w:rPr>
          <w:bCs/>
          <w:lang w:eastAsia="x-none"/>
        </w:rPr>
        <w:t xml:space="preserve"> </w:t>
      </w:r>
      <w:r w:rsidRPr="000901EC">
        <w:rPr>
          <w:bCs/>
          <w:i/>
          <w:vertAlign w:val="subscript"/>
          <w:lang w:val="x-none" w:eastAsia="x-none"/>
        </w:rPr>
        <w:t>beforeCCGR</w:t>
      </w:r>
      <w:r w:rsidRPr="000901EC">
        <w:rPr>
          <w:bCs/>
          <w:lang w:val="x-none" w:eastAsia="x-none"/>
        </w:rPr>
        <w:t>)</w:t>
      </w:r>
    </w:p>
    <w:p w14:paraId="2DB1CCB6" w14:textId="77777777" w:rsidR="000901EC" w:rsidRPr="000901EC" w:rsidRDefault="000901EC" w:rsidP="000901EC">
      <w:pPr>
        <w:spacing w:after="240"/>
        <w:ind w:left="720" w:hanging="720"/>
        <w:rPr>
          <w:b/>
          <w:bCs/>
          <w:iCs/>
        </w:rPr>
      </w:pPr>
      <w:r w:rsidRPr="000901EC">
        <w:rPr>
          <w:iCs/>
          <w:szCs w:val="20"/>
        </w:rPr>
        <w:tab/>
        <w:t xml:space="preserve">If a Combined Cycle Train transitions to a QSE-committed </w:t>
      </w:r>
      <w:ins w:id="850" w:author="ERCOT" w:date="2024-05-20T15:13:00Z">
        <w:r w:rsidRPr="000901EC">
          <w:rPr>
            <w:iCs/>
            <w:szCs w:val="20"/>
          </w:rPr>
          <w:t>or DRRS</w:t>
        </w:r>
      </w:ins>
      <w:ins w:id="851" w:author="ERCOT" w:date="2024-05-29T07:36:00Z">
        <w:r w:rsidRPr="000901EC">
          <w:rPr>
            <w:iCs/>
            <w:szCs w:val="20"/>
          </w:rPr>
          <w:t>-</w:t>
        </w:r>
      </w:ins>
      <w:ins w:id="852" w:author="ERCOT" w:date="2024-05-20T15:13:00Z">
        <w:r w:rsidRPr="000901EC">
          <w:rPr>
            <w:iCs/>
            <w:szCs w:val="20"/>
          </w:rPr>
          <w:t xml:space="preserve">deployed </w:t>
        </w:r>
      </w:ins>
      <w:r w:rsidRPr="000901EC">
        <w:rPr>
          <w:iCs/>
          <w:szCs w:val="20"/>
        </w:rPr>
        <w:t>configuration from a RUC-committed configuration</w:t>
      </w:r>
      <w:ins w:id="853" w:author="ERCOT" w:date="2024-05-20T15:14:00Z">
        <w:r w:rsidRPr="000901EC">
          <w:rPr>
            <w:iCs/>
            <w:szCs w:val="20"/>
          </w:rPr>
          <w:t xml:space="preserve"> between two contiguous hours</w:t>
        </w:r>
      </w:ins>
      <w:r w:rsidRPr="000901EC">
        <w:rPr>
          <w:iCs/>
          <w:szCs w:val="20"/>
        </w:rPr>
        <w:t>, the transition is calculated as follows:</w:t>
      </w:r>
    </w:p>
    <w:p w14:paraId="19071F1D" w14:textId="77777777" w:rsidR="000901EC" w:rsidRPr="000901EC" w:rsidRDefault="000901EC" w:rsidP="000901EC">
      <w:pPr>
        <w:tabs>
          <w:tab w:val="left" w:pos="1440"/>
          <w:tab w:val="left" w:pos="2340"/>
        </w:tabs>
        <w:spacing w:after="240"/>
        <w:ind w:left="720"/>
        <w:rPr>
          <w:bCs/>
          <w:lang w:val="x-none" w:eastAsia="x-none"/>
        </w:rPr>
      </w:pPr>
      <w:r w:rsidRPr="000901EC">
        <w:rPr>
          <w:bCs/>
          <w:lang w:val="x-none" w:eastAsia="x-none"/>
        </w:rPr>
        <w:t>MAX (0, SUPR</w:t>
      </w:r>
      <w:r w:rsidRPr="000901EC">
        <w:rPr>
          <w:bCs/>
          <w:lang w:eastAsia="x-none"/>
        </w:rPr>
        <w:t xml:space="preserve"> </w:t>
      </w:r>
      <w:r w:rsidRPr="000901EC">
        <w:rPr>
          <w:bCs/>
          <w:i/>
          <w:vertAlign w:val="subscript"/>
          <w:lang w:val="x-none" w:eastAsia="x-none"/>
        </w:rPr>
        <w:t>beforeCCGR</w:t>
      </w:r>
      <w:r w:rsidRPr="000901EC">
        <w:rPr>
          <w:bCs/>
          <w:lang w:val="x-none" w:eastAsia="x-none"/>
        </w:rPr>
        <w:t xml:space="preserve"> – SUPR</w:t>
      </w:r>
      <w:r w:rsidRPr="000901EC">
        <w:rPr>
          <w:bCs/>
          <w:lang w:eastAsia="x-none"/>
        </w:rPr>
        <w:t xml:space="preserve"> </w:t>
      </w:r>
      <w:r w:rsidRPr="000901EC">
        <w:rPr>
          <w:bCs/>
          <w:i/>
          <w:vertAlign w:val="subscript"/>
          <w:lang w:val="x-none" w:eastAsia="x-none"/>
        </w:rPr>
        <w:t>afterCCGR</w:t>
      </w:r>
      <w:r w:rsidRPr="000901EC">
        <w:rPr>
          <w:bCs/>
          <w:lang w:val="x-none" w:eastAsia="x-none"/>
        </w:rPr>
        <w:t>)</w:t>
      </w:r>
    </w:p>
    <w:p w14:paraId="41414977"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RUC-Committed Interval that is not a RUCAC, then:</w:t>
      </w:r>
    </w:p>
    <w:p w14:paraId="00AC4156" w14:textId="77777777" w:rsidR="000901EC" w:rsidRPr="000901EC" w:rsidRDefault="000901EC" w:rsidP="000901EC">
      <w:pPr>
        <w:tabs>
          <w:tab w:val="left" w:pos="1710"/>
        </w:tabs>
        <w:spacing w:after="240"/>
        <w:ind w:left="2610" w:hanging="1890"/>
        <w:rPr>
          <w:szCs w:val="20"/>
        </w:rPr>
      </w:pPr>
      <w:r w:rsidRPr="000901EC">
        <w:rPr>
          <w:szCs w:val="20"/>
        </w:rPr>
        <w:t xml:space="preserve">RUCGME </w:t>
      </w:r>
      <w:r w:rsidRPr="000901EC">
        <w:rPr>
          <w:i/>
          <w:iCs/>
          <w:szCs w:val="20"/>
          <w:vertAlign w:val="subscript"/>
          <w:lang w:val="it-IT"/>
        </w:rPr>
        <w:t>q, r, i</w:t>
      </w:r>
      <w:r w:rsidRPr="000901EC">
        <w:rPr>
          <w:iCs/>
          <w:szCs w:val="20"/>
          <w:lang w:val="it-IT"/>
        </w:rPr>
        <w:tab/>
        <w:t xml:space="preserve">=  </w:t>
      </w:r>
      <w:r w:rsidRPr="000901EC">
        <w:rPr>
          <w:iCs/>
          <w:szCs w:val="20"/>
        </w:rPr>
        <w:t xml:space="preserve">MEPR </w:t>
      </w:r>
      <w:r w:rsidRPr="000901EC">
        <w:rPr>
          <w:i/>
          <w:iCs/>
          <w:szCs w:val="20"/>
          <w:vertAlign w:val="subscript"/>
        </w:rPr>
        <w:t>q, r, i</w:t>
      </w:r>
      <w:r w:rsidRPr="000901EC">
        <w:rPr>
          <w:iCs/>
          <w:szCs w:val="20"/>
        </w:rPr>
        <w:t xml:space="preserve"> * Min ((LSL </w:t>
      </w:r>
      <w:r w:rsidRPr="000901EC">
        <w:rPr>
          <w:i/>
          <w:iCs/>
          <w:szCs w:val="20"/>
          <w:vertAlign w:val="subscript"/>
        </w:rPr>
        <w:t>q, r, i</w:t>
      </w:r>
      <w:r w:rsidRPr="000901EC">
        <w:rPr>
          <w:iCs/>
          <w:szCs w:val="20"/>
        </w:rPr>
        <w:t xml:space="preserve"> * (¼)), RTMG </w:t>
      </w:r>
      <w:r w:rsidRPr="000901EC">
        <w:rPr>
          <w:i/>
          <w:iCs/>
          <w:szCs w:val="20"/>
          <w:vertAlign w:val="subscript"/>
        </w:rPr>
        <w:t>q, r, i</w:t>
      </w:r>
      <w:r w:rsidRPr="000901EC">
        <w:rPr>
          <w:iCs/>
          <w:szCs w:val="20"/>
        </w:rPr>
        <w:t>)</w:t>
      </w:r>
    </w:p>
    <w:p w14:paraId="6B533151"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RUCAC of a previously QSE-Committed </w:t>
      </w:r>
      <w:ins w:id="854" w:author="ERCOT" w:date="2024-05-20T15:19:00Z">
        <w:r w:rsidRPr="000901EC">
          <w:rPr>
            <w:szCs w:val="20"/>
          </w:rPr>
          <w:t>or DRRS</w:t>
        </w:r>
      </w:ins>
      <w:ins w:id="855" w:author="ERCOT" w:date="2024-05-29T07:35:00Z">
        <w:r w:rsidRPr="000901EC">
          <w:rPr>
            <w:szCs w:val="20"/>
          </w:rPr>
          <w:t>-</w:t>
        </w:r>
      </w:ins>
      <w:ins w:id="856" w:author="ERCOT" w:date="2024-05-20T15:19:00Z">
        <w:r w:rsidRPr="000901EC">
          <w:rPr>
            <w:szCs w:val="20"/>
          </w:rPr>
          <w:t xml:space="preserve">deployed </w:t>
        </w:r>
      </w:ins>
      <w:r w:rsidRPr="000901EC">
        <w:rPr>
          <w:szCs w:val="20"/>
        </w:rPr>
        <w:t>Interval, then:</w:t>
      </w:r>
    </w:p>
    <w:p w14:paraId="7197EFA7" w14:textId="77777777" w:rsidR="000901EC" w:rsidRPr="000901EC" w:rsidRDefault="000901EC" w:rsidP="000901EC">
      <w:pPr>
        <w:tabs>
          <w:tab w:val="left" w:pos="1170"/>
        </w:tabs>
        <w:ind w:left="2610" w:hanging="1890"/>
        <w:rPr>
          <w:iCs/>
          <w:szCs w:val="20"/>
        </w:rPr>
      </w:pPr>
      <w:r w:rsidRPr="000901EC">
        <w:rPr>
          <w:szCs w:val="20"/>
        </w:rPr>
        <w:lastRenderedPageBreak/>
        <w:t xml:space="preserve">RUCGME </w:t>
      </w:r>
      <w:r w:rsidRPr="000901EC">
        <w:rPr>
          <w:i/>
          <w:iCs/>
          <w:szCs w:val="20"/>
          <w:vertAlign w:val="subscript"/>
          <w:lang w:val="it-IT"/>
        </w:rPr>
        <w:t>q, r, i</w:t>
      </w:r>
      <w:r w:rsidRPr="000901EC">
        <w:rPr>
          <w:iCs/>
          <w:szCs w:val="20"/>
          <w:lang w:val="it-IT"/>
        </w:rPr>
        <w:tab/>
        <w:t xml:space="preserve">=  </w:t>
      </w:r>
      <w:r w:rsidRPr="000901EC">
        <w:rPr>
          <w:iCs/>
          <w:szCs w:val="20"/>
        </w:rPr>
        <w:t xml:space="preserve">Max [0, MEPR </w:t>
      </w:r>
      <w:r w:rsidRPr="000901EC">
        <w:rPr>
          <w:i/>
          <w:iCs/>
          <w:szCs w:val="20"/>
          <w:vertAlign w:val="subscript"/>
        </w:rPr>
        <w:t>q, afterCCGR, i</w:t>
      </w:r>
      <w:r w:rsidRPr="000901EC">
        <w:rPr>
          <w:iCs/>
          <w:szCs w:val="20"/>
        </w:rPr>
        <w:t xml:space="preserve"> * Min ((LSL </w:t>
      </w:r>
      <w:r w:rsidRPr="000901EC">
        <w:rPr>
          <w:i/>
          <w:iCs/>
          <w:szCs w:val="20"/>
          <w:vertAlign w:val="subscript"/>
        </w:rPr>
        <w:t>q, afterCCGR, i</w:t>
      </w:r>
      <w:r w:rsidRPr="000901EC">
        <w:rPr>
          <w:iCs/>
          <w:szCs w:val="20"/>
        </w:rPr>
        <w:t xml:space="preserve"> * </w:t>
      </w:r>
    </w:p>
    <w:p w14:paraId="6CD1CF61" w14:textId="77777777" w:rsidR="000901EC" w:rsidRPr="000901EC" w:rsidRDefault="000901EC" w:rsidP="000901EC">
      <w:pPr>
        <w:tabs>
          <w:tab w:val="left" w:pos="1440"/>
          <w:tab w:val="left" w:pos="2340"/>
        </w:tabs>
        <w:spacing w:after="240"/>
        <w:ind w:left="720"/>
        <w:rPr>
          <w:bCs/>
          <w:lang w:val="x-none" w:eastAsia="x-none"/>
        </w:rPr>
      </w:pPr>
      <w:r w:rsidRPr="000901EC">
        <w:rPr>
          <w:bCs/>
          <w:lang w:val="x-none" w:eastAsia="x-none"/>
        </w:rPr>
        <w:tab/>
      </w:r>
      <w:r w:rsidRPr="000901EC">
        <w:rPr>
          <w:bCs/>
          <w:lang w:val="x-none" w:eastAsia="x-none"/>
        </w:rPr>
        <w:tab/>
        <w:t xml:space="preserve">(¼)), RTMG </w:t>
      </w:r>
      <w:r w:rsidRPr="000901EC">
        <w:rPr>
          <w:bCs/>
          <w:vertAlign w:val="subscript"/>
          <w:lang w:val="x-none" w:eastAsia="x-none"/>
        </w:rPr>
        <w:t>q, r, i</w:t>
      </w:r>
      <w:r w:rsidRPr="000901EC">
        <w:rPr>
          <w:bCs/>
          <w:lang w:val="x-none" w:eastAsia="x-none"/>
        </w:rPr>
        <w:t xml:space="preserve">) – MEPR </w:t>
      </w:r>
      <w:r w:rsidRPr="000901EC">
        <w:rPr>
          <w:bCs/>
          <w:vertAlign w:val="subscript"/>
          <w:lang w:val="x-none" w:eastAsia="x-none"/>
        </w:rPr>
        <w:t>q, beforeCCGR, i</w:t>
      </w:r>
      <w:r w:rsidRPr="000901EC">
        <w:rPr>
          <w:bCs/>
          <w:lang w:val="x-none" w:eastAsia="x-none"/>
        </w:rPr>
        <w:t xml:space="preserve"> * (LSL </w:t>
      </w:r>
      <w:r w:rsidRPr="000901EC">
        <w:rPr>
          <w:bCs/>
          <w:vertAlign w:val="subscript"/>
          <w:lang w:val="x-none" w:eastAsia="x-none"/>
        </w:rPr>
        <w:t>q, beforeCCGR, i</w:t>
      </w:r>
      <w:r w:rsidRPr="000901EC">
        <w:rPr>
          <w:bCs/>
          <w:lang w:val="x-none" w:eastAsia="x-none"/>
        </w:rPr>
        <w:t xml:space="preserve"> * (¼))]</w:t>
      </w:r>
    </w:p>
    <w:p w14:paraId="480DA3DD" w14:textId="77777777" w:rsidR="000901EC" w:rsidRPr="000901EC" w:rsidRDefault="000901EC" w:rsidP="000901EC">
      <w:pPr>
        <w:spacing w:after="240"/>
        <w:ind w:left="720" w:hanging="720"/>
        <w:rPr>
          <w:szCs w:val="20"/>
        </w:rPr>
      </w:pPr>
      <w:r w:rsidRPr="000901EC">
        <w:rPr>
          <w:szCs w:val="20"/>
        </w:rPr>
        <w:t>(6)</w:t>
      </w:r>
      <w:r w:rsidRPr="000901EC">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4E543737" w14:textId="77777777" w:rsidR="000901EC" w:rsidRPr="000901EC" w:rsidRDefault="000901EC" w:rsidP="000901EC">
      <w:pPr>
        <w:spacing w:after="240"/>
        <w:ind w:left="1440" w:hanging="720"/>
        <w:rPr>
          <w:b/>
          <w:szCs w:val="20"/>
        </w:rPr>
      </w:pPr>
      <w:r w:rsidRPr="000901EC">
        <w:rPr>
          <w:b/>
          <w:szCs w:val="20"/>
        </w:rPr>
        <w:t xml:space="preserve">For a Resource which is not an AGR, </w:t>
      </w:r>
    </w:p>
    <w:p w14:paraId="0FD72255" w14:textId="77777777" w:rsidR="000901EC" w:rsidRPr="000901EC" w:rsidRDefault="000901EC" w:rsidP="000901EC">
      <w:pPr>
        <w:tabs>
          <w:tab w:val="left" w:pos="1440"/>
          <w:tab w:val="left" w:pos="2340"/>
        </w:tabs>
        <w:spacing w:after="240"/>
        <w:ind w:left="720"/>
        <w:rPr>
          <w:bCs/>
        </w:rPr>
      </w:pPr>
      <w:r w:rsidRPr="000901EC">
        <w:rPr>
          <w:bCs/>
          <w:iCs/>
        </w:rPr>
        <w:t xml:space="preserve">If the QSE submitted a validated Three-Part Supply Offer, </w:t>
      </w:r>
    </w:p>
    <w:p w14:paraId="4B4CD931" w14:textId="77777777" w:rsidR="000901EC" w:rsidRPr="000901EC" w:rsidRDefault="000901EC" w:rsidP="000901EC">
      <w:pPr>
        <w:tabs>
          <w:tab w:val="left" w:pos="1440"/>
          <w:tab w:val="left" w:pos="2340"/>
        </w:tabs>
        <w:spacing w:after="240"/>
        <w:ind w:left="720"/>
        <w:rPr>
          <w:bCs/>
        </w:rPr>
      </w:pPr>
      <w:r w:rsidRPr="000901EC">
        <w:rPr>
          <w:bCs/>
          <w:iCs/>
        </w:rPr>
        <w:tab/>
        <w:t xml:space="preserve">Then, </w:t>
      </w:r>
      <w:r w:rsidRPr="000901EC">
        <w:rPr>
          <w:bCs/>
          <w:iCs/>
        </w:rPr>
        <w:tab/>
      </w:r>
      <w:r w:rsidRPr="000901EC">
        <w:rPr>
          <w:bCs/>
          <w:iCs/>
        </w:rPr>
        <w:tab/>
        <w:t xml:space="preserve">SUPR </w:t>
      </w:r>
      <w:r w:rsidRPr="000901EC">
        <w:rPr>
          <w:bCs/>
          <w:i/>
          <w:vertAlign w:val="subscript"/>
          <w:lang w:val="x-none" w:eastAsia="x-none"/>
        </w:rPr>
        <w:t xml:space="preserve">q, r, </w:t>
      </w:r>
      <w:r w:rsidRPr="000901EC">
        <w:rPr>
          <w:bCs/>
          <w:iCs/>
          <w:vertAlign w:val="subscript"/>
        </w:rPr>
        <w:t>s</w:t>
      </w:r>
      <w:r w:rsidRPr="000901EC">
        <w:rPr>
          <w:bCs/>
          <w:iCs/>
        </w:rPr>
        <w:tab/>
        <w:t>=</w:t>
      </w:r>
      <w:r w:rsidRPr="000901EC">
        <w:rPr>
          <w:bCs/>
          <w:iCs/>
        </w:rPr>
        <w:tab/>
        <w:t xml:space="preserve">Min (SUO </w:t>
      </w:r>
      <w:r w:rsidRPr="000901EC">
        <w:rPr>
          <w:bCs/>
          <w:i/>
          <w:vertAlign w:val="subscript"/>
          <w:lang w:val="x-none" w:eastAsia="x-none"/>
        </w:rPr>
        <w:t>q, r, s</w:t>
      </w:r>
      <w:r w:rsidRPr="000901EC">
        <w:rPr>
          <w:bCs/>
          <w:lang w:val="x-none" w:eastAsia="x-none"/>
        </w:rPr>
        <w:t xml:space="preserve">, SUCAP </w:t>
      </w:r>
      <w:r w:rsidRPr="000901EC">
        <w:rPr>
          <w:bCs/>
          <w:i/>
          <w:vertAlign w:val="subscript"/>
          <w:lang w:val="x-none" w:eastAsia="x-none"/>
        </w:rPr>
        <w:t>q, r, s</w:t>
      </w:r>
      <w:r w:rsidRPr="000901EC">
        <w:rPr>
          <w:bCs/>
          <w:lang w:val="x-none" w:eastAsia="x-none"/>
        </w:rPr>
        <w:t>)</w:t>
      </w:r>
    </w:p>
    <w:p w14:paraId="5E34FD1F" w14:textId="77777777" w:rsidR="000901EC" w:rsidRPr="000901EC" w:rsidRDefault="000901EC" w:rsidP="000901EC">
      <w:pPr>
        <w:tabs>
          <w:tab w:val="left" w:pos="1440"/>
          <w:tab w:val="left" w:pos="2340"/>
        </w:tabs>
        <w:spacing w:after="240"/>
        <w:ind w:left="720"/>
        <w:rPr>
          <w:bCs/>
          <w:lang w:val="it-IT"/>
        </w:rPr>
      </w:pPr>
      <w:r w:rsidRPr="000901EC">
        <w:rPr>
          <w:bCs/>
          <w:iCs/>
        </w:rPr>
        <w:tab/>
      </w:r>
      <w:r w:rsidRPr="000901EC">
        <w:rPr>
          <w:bCs/>
          <w:iCs/>
        </w:rPr>
        <w:tab/>
      </w:r>
      <w:r w:rsidRPr="000901EC">
        <w:rPr>
          <w:bCs/>
          <w:iCs/>
        </w:rPr>
        <w:tab/>
      </w:r>
      <w:r w:rsidRPr="000901EC">
        <w:rPr>
          <w:bCs/>
          <w:iCs/>
          <w:lang w:val="it-IT"/>
        </w:rPr>
        <w:t xml:space="preserve">MEPR </w:t>
      </w:r>
      <w:r w:rsidRPr="000901EC">
        <w:rPr>
          <w:bCs/>
          <w:i/>
          <w:vertAlign w:val="subscript"/>
          <w:lang w:val="x-none" w:eastAsia="x-none"/>
        </w:rPr>
        <w:t>q, r, i</w:t>
      </w:r>
      <w:r w:rsidRPr="000901EC">
        <w:rPr>
          <w:bCs/>
          <w:iCs/>
          <w:lang w:val="it-IT"/>
        </w:rPr>
        <w:tab/>
        <w:t>=</w:t>
      </w:r>
      <w:r w:rsidRPr="000901EC">
        <w:rPr>
          <w:bCs/>
          <w:iCs/>
          <w:lang w:val="it-IT"/>
        </w:rPr>
        <w:tab/>
      </w:r>
      <w:r w:rsidRPr="000901EC">
        <w:rPr>
          <w:bCs/>
          <w:iCs/>
        </w:rPr>
        <w:t>Min (</w:t>
      </w:r>
      <w:r w:rsidRPr="000901EC">
        <w:rPr>
          <w:bCs/>
          <w:iCs/>
          <w:lang w:val="it-IT"/>
        </w:rPr>
        <w:t xml:space="preserve">MEO </w:t>
      </w:r>
      <w:r w:rsidRPr="000901EC">
        <w:rPr>
          <w:bCs/>
          <w:i/>
          <w:vertAlign w:val="subscript"/>
          <w:lang w:val="x-none" w:eastAsia="x-none"/>
        </w:rPr>
        <w:t>q, r, i</w:t>
      </w:r>
      <w:r w:rsidRPr="000901EC">
        <w:rPr>
          <w:bCs/>
          <w:lang w:val="x-none" w:eastAsia="x-none"/>
        </w:rPr>
        <w:t xml:space="preserve">, MECAP </w:t>
      </w:r>
      <w:r w:rsidRPr="000901EC">
        <w:rPr>
          <w:bCs/>
          <w:i/>
          <w:vertAlign w:val="subscript"/>
          <w:lang w:val="x-none" w:eastAsia="x-none"/>
        </w:rPr>
        <w:t>q,</w:t>
      </w:r>
      <w:r w:rsidRPr="000901EC">
        <w:rPr>
          <w:bCs/>
          <w:i/>
          <w:vertAlign w:val="subscript"/>
          <w:lang w:eastAsia="x-none"/>
        </w:rPr>
        <w:t xml:space="preserve"> </w:t>
      </w:r>
      <w:r w:rsidRPr="000901EC">
        <w:rPr>
          <w:bCs/>
          <w:i/>
          <w:vertAlign w:val="subscript"/>
          <w:lang w:val="x-none" w:eastAsia="x-none"/>
        </w:rPr>
        <w:t>r,</w:t>
      </w:r>
      <w:r w:rsidRPr="000901EC">
        <w:rPr>
          <w:bCs/>
          <w:i/>
          <w:vertAlign w:val="subscript"/>
          <w:lang w:eastAsia="x-none"/>
        </w:rPr>
        <w:t xml:space="preserve"> </w:t>
      </w:r>
      <w:r w:rsidRPr="000901EC">
        <w:rPr>
          <w:bCs/>
          <w:i/>
          <w:vertAlign w:val="subscript"/>
          <w:lang w:val="x-none" w:eastAsia="x-none"/>
        </w:rPr>
        <w:t>i</w:t>
      </w:r>
      <w:r w:rsidRPr="000901EC">
        <w:rPr>
          <w:bCs/>
          <w:lang w:val="x-none" w:eastAsia="x-none"/>
        </w:rPr>
        <w:t>)</w:t>
      </w:r>
    </w:p>
    <w:p w14:paraId="31DF83AD" w14:textId="77777777" w:rsidR="000901EC" w:rsidRPr="000901EC" w:rsidRDefault="000901EC" w:rsidP="000901EC">
      <w:pPr>
        <w:tabs>
          <w:tab w:val="left" w:pos="1440"/>
          <w:tab w:val="left" w:pos="2340"/>
        </w:tabs>
        <w:spacing w:after="240"/>
        <w:ind w:left="720"/>
        <w:rPr>
          <w:bCs/>
        </w:rPr>
      </w:pPr>
      <w:r w:rsidRPr="000901EC">
        <w:rPr>
          <w:bCs/>
          <w:iCs/>
          <w:lang w:val="it-IT"/>
        </w:rPr>
        <w:tab/>
      </w:r>
      <w:r w:rsidRPr="000901EC">
        <w:rPr>
          <w:bCs/>
          <w:iCs/>
        </w:rPr>
        <w:t xml:space="preserve">Otherwise, </w:t>
      </w:r>
      <w:r w:rsidRPr="000901EC">
        <w:rPr>
          <w:bCs/>
          <w:iCs/>
        </w:rPr>
        <w:tab/>
        <w:t xml:space="preserve">SUPR </w:t>
      </w:r>
      <w:r w:rsidRPr="000901EC">
        <w:rPr>
          <w:bCs/>
          <w:i/>
          <w:vertAlign w:val="subscript"/>
          <w:lang w:val="x-none" w:eastAsia="x-none"/>
        </w:rPr>
        <w:t>q, r, s</w:t>
      </w:r>
      <w:r w:rsidRPr="000901EC">
        <w:rPr>
          <w:bCs/>
          <w:iCs/>
        </w:rPr>
        <w:t xml:space="preserve"> </w:t>
      </w:r>
      <w:r w:rsidRPr="000901EC">
        <w:rPr>
          <w:bCs/>
          <w:iCs/>
        </w:rPr>
        <w:tab/>
        <w:t xml:space="preserve">= </w:t>
      </w:r>
      <w:r w:rsidRPr="000901EC">
        <w:rPr>
          <w:bCs/>
          <w:iCs/>
        </w:rPr>
        <w:tab/>
        <w:t xml:space="preserve">SUCAP </w:t>
      </w:r>
      <w:r w:rsidRPr="000901EC">
        <w:rPr>
          <w:bCs/>
          <w:i/>
          <w:vertAlign w:val="subscript"/>
          <w:lang w:val="x-none" w:eastAsia="x-none"/>
        </w:rPr>
        <w:t>q, r, s</w:t>
      </w:r>
    </w:p>
    <w:p w14:paraId="66CB4F86" w14:textId="77777777" w:rsidR="000901EC" w:rsidRPr="000901EC" w:rsidRDefault="000901EC" w:rsidP="000901EC">
      <w:pPr>
        <w:tabs>
          <w:tab w:val="left" w:pos="1440"/>
          <w:tab w:val="left" w:pos="2340"/>
        </w:tabs>
        <w:spacing w:after="240"/>
        <w:ind w:left="720"/>
        <w:rPr>
          <w:bCs/>
          <w:lang w:val="it-IT"/>
        </w:rPr>
      </w:pPr>
      <w:r w:rsidRPr="000901EC">
        <w:rPr>
          <w:bCs/>
          <w:iCs/>
        </w:rPr>
        <w:tab/>
      </w:r>
      <w:r w:rsidRPr="000901EC">
        <w:rPr>
          <w:bCs/>
          <w:iCs/>
        </w:rPr>
        <w:tab/>
      </w:r>
      <w:r w:rsidRPr="000901EC">
        <w:rPr>
          <w:bCs/>
          <w:iCs/>
        </w:rPr>
        <w:tab/>
      </w:r>
      <w:r w:rsidRPr="000901EC">
        <w:rPr>
          <w:bCs/>
          <w:iCs/>
          <w:lang w:val="it-IT"/>
        </w:rPr>
        <w:t xml:space="preserve">MEPR </w:t>
      </w:r>
      <w:r w:rsidRPr="000901EC">
        <w:rPr>
          <w:bCs/>
          <w:i/>
          <w:vertAlign w:val="subscript"/>
          <w:lang w:val="x-none" w:eastAsia="x-none"/>
        </w:rPr>
        <w:t>q, r, i</w:t>
      </w:r>
      <w:r w:rsidRPr="000901EC">
        <w:rPr>
          <w:bCs/>
          <w:iCs/>
          <w:lang w:val="it-IT"/>
        </w:rPr>
        <w:t xml:space="preserve"> </w:t>
      </w:r>
      <w:r w:rsidRPr="000901EC">
        <w:rPr>
          <w:bCs/>
          <w:iCs/>
          <w:lang w:val="it-IT"/>
        </w:rPr>
        <w:tab/>
        <w:t xml:space="preserve">= </w:t>
      </w:r>
      <w:r w:rsidRPr="000901EC">
        <w:rPr>
          <w:bCs/>
          <w:iCs/>
          <w:lang w:val="it-IT"/>
        </w:rPr>
        <w:tab/>
        <w:t xml:space="preserve">MECAP </w:t>
      </w:r>
      <w:r w:rsidRPr="000901EC">
        <w:rPr>
          <w:bCs/>
          <w:i/>
          <w:vertAlign w:val="subscript"/>
          <w:lang w:val="x-none" w:eastAsia="x-none"/>
        </w:rPr>
        <w:t>q, r, i</w:t>
      </w:r>
    </w:p>
    <w:p w14:paraId="20B6B30E" w14:textId="77777777" w:rsidR="000901EC" w:rsidRPr="000901EC" w:rsidRDefault="000901EC" w:rsidP="000901EC">
      <w:pPr>
        <w:spacing w:after="240"/>
        <w:ind w:left="720"/>
        <w:rPr>
          <w:szCs w:val="20"/>
        </w:rPr>
      </w:pPr>
      <w:r w:rsidRPr="000901EC">
        <w:rPr>
          <w:iCs/>
          <w:szCs w:val="20"/>
        </w:rPr>
        <w:t>If ERCOT has approved verifiable Startup Costs and minimum-energy costs for the Resource,</w:t>
      </w:r>
    </w:p>
    <w:p w14:paraId="1BFFDEBB" w14:textId="77777777" w:rsidR="000901EC" w:rsidRPr="000901EC" w:rsidRDefault="000901EC" w:rsidP="000901EC">
      <w:pPr>
        <w:tabs>
          <w:tab w:val="left" w:pos="1440"/>
          <w:tab w:val="left" w:pos="2340"/>
        </w:tabs>
        <w:spacing w:after="240"/>
        <w:ind w:left="720"/>
        <w:rPr>
          <w:bCs/>
        </w:rPr>
      </w:pPr>
      <w:r w:rsidRPr="000901EC">
        <w:rPr>
          <w:bCs/>
          <w:iCs/>
        </w:rPr>
        <w:tab/>
        <w:t xml:space="preserve">Then, </w:t>
      </w:r>
      <w:r w:rsidRPr="000901EC">
        <w:rPr>
          <w:bCs/>
          <w:iCs/>
        </w:rPr>
        <w:tab/>
      </w:r>
      <w:r w:rsidRPr="000901EC">
        <w:rPr>
          <w:bCs/>
          <w:iCs/>
        </w:rPr>
        <w:tab/>
        <w:t xml:space="preserve">SUCAP </w:t>
      </w:r>
      <w:r w:rsidRPr="000901EC">
        <w:rPr>
          <w:bCs/>
          <w:i/>
          <w:vertAlign w:val="subscript"/>
          <w:lang w:val="x-none" w:eastAsia="x-none"/>
        </w:rPr>
        <w:t>q, r, s</w:t>
      </w:r>
      <w:r w:rsidRPr="000901EC">
        <w:rPr>
          <w:bCs/>
          <w:iCs/>
        </w:rPr>
        <w:tab/>
        <w:t>=</w:t>
      </w:r>
      <w:r w:rsidRPr="000901EC">
        <w:rPr>
          <w:bCs/>
          <w:iCs/>
        </w:rPr>
        <w:tab/>
        <w:t xml:space="preserve">verifiable Startup Costs </w:t>
      </w:r>
      <w:r w:rsidRPr="000901EC">
        <w:rPr>
          <w:bCs/>
          <w:i/>
          <w:vertAlign w:val="subscript"/>
          <w:lang w:val="x-none" w:eastAsia="x-none"/>
        </w:rPr>
        <w:t>q, r, s</w:t>
      </w:r>
    </w:p>
    <w:p w14:paraId="421059B7" w14:textId="77777777" w:rsidR="000901EC" w:rsidRPr="000901EC" w:rsidRDefault="000901EC" w:rsidP="000901EC">
      <w:pPr>
        <w:tabs>
          <w:tab w:val="left" w:pos="1440"/>
          <w:tab w:val="left" w:pos="2340"/>
        </w:tabs>
        <w:spacing w:after="240"/>
        <w:ind w:left="720"/>
        <w:rPr>
          <w:bCs/>
        </w:rPr>
      </w:pPr>
      <w:r w:rsidRPr="000901EC">
        <w:rPr>
          <w:bCs/>
          <w:iCs/>
        </w:rPr>
        <w:tab/>
      </w:r>
      <w:r w:rsidRPr="000901EC">
        <w:rPr>
          <w:bCs/>
          <w:iCs/>
        </w:rPr>
        <w:tab/>
      </w:r>
      <w:r w:rsidRPr="000901EC">
        <w:rPr>
          <w:bCs/>
          <w:iCs/>
        </w:rPr>
        <w:tab/>
        <w:t xml:space="preserve">MECAP </w:t>
      </w:r>
      <w:r w:rsidRPr="000901EC">
        <w:rPr>
          <w:bCs/>
          <w:i/>
          <w:vertAlign w:val="subscript"/>
          <w:lang w:val="x-none" w:eastAsia="x-none"/>
        </w:rPr>
        <w:t>q, r, i</w:t>
      </w:r>
      <w:r w:rsidRPr="000901EC">
        <w:rPr>
          <w:bCs/>
          <w:iCs/>
        </w:rPr>
        <w:tab/>
        <w:t>=</w:t>
      </w:r>
      <w:r w:rsidRPr="000901EC">
        <w:rPr>
          <w:bCs/>
          <w:iCs/>
        </w:rPr>
        <w:tab/>
        <w:t xml:space="preserve">verifiable minimum-energy costs </w:t>
      </w:r>
      <w:r w:rsidRPr="000901EC">
        <w:rPr>
          <w:bCs/>
          <w:i/>
          <w:vertAlign w:val="subscript"/>
          <w:lang w:val="x-none" w:eastAsia="x-none"/>
        </w:rPr>
        <w:t>q, r, i</w:t>
      </w:r>
    </w:p>
    <w:p w14:paraId="084E9AA6" w14:textId="77777777" w:rsidR="000901EC" w:rsidRPr="000901EC" w:rsidRDefault="000901EC" w:rsidP="000901EC">
      <w:pPr>
        <w:tabs>
          <w:tab w:val="left" w:pos="1440"/>
          <w:tab w:val="left" w:pos="2340"/>
        </w:tabs>
        <w:spacing w:after="240"/>
        <w:ind w:left="720"/>
        <w:rPr>
          <w:bCs/>
        </w:rPr>
      </w:pPr>
      <w:r w:rsidRPr="000901EC">
        <w:rPr>
          <w:bCs/>
          <w:iCs/>
        </w:rPr>
        <w:tab/>
        <w:t xml:space="preserve">Otherwise, </w:t>
      </w:r>
      <w:r w:rsidRPr="000901EC">
        <w:rPr>
          <w:bCs/>
          <w:iCs/>
        </w:rPr>
        <w:tab/>
        <w:t xml:space="preserve">SUCAP </w:t>
      </w:r>
      <w:r w:rsidRPr="000901EC">
        <w:rPr>
          <w:bCs/>
          <w:i/>
          <w:vertAlign w:val="subscript"/>
          <w:lang w:val="x-none" w:eastAsia="x-none"/>
        </w:rPr>
        <w:t>q, r, s</w:t>
      </w:r>
      <w:r w:rsidRPr="000901EC">
        <w:rPr>
          <w:bCs/>
          <w:iCs/>
        </w:rPr>
        <w:t xml:space="preserve"> </w:t>
      </w:r>
      <w:r w:rsidRPr="000901EC">
        <w:rPr>
          <w:bCs/>
          <w:iCs/>
        </w:rPr>
        <w:tab/>
        <w:t xml:space="preserve">= </w:t>
      </w:r>
      <w:r w:rsidRPr="000901EC">
        <w:rPr>
          <w:bCs/>
          <w:iCs/>
        </w:rPr>
        <w:tab/>
        <w:t xml:space="preserve">RCGSC </w:t>
      </w:r>
      <w:r w:rsidRPr="000901EC">
        <w:rPr>
          <w:bCs/>
          <w:i/>
          <w:vertAlign w:val="subscript"/>
          <w:lang w:val="x-none" w:eastAsia="x-none"/>
        </w:rPr>
        <w:t>s</w:t>
      </w:r>
    </w:p>
    <w:p w14:paraId="4A8F8BA0" w14:textId="77777777" w:rsidR="000901EC" w:rsidRPr="000901EC" w:rsidRDefault="000901EC" w:rsidP="000901EC">
      <w:pPr>
        <w:tabs>
          <w:tab w:val="left" w:pos="1440"/>
          <w:tab w:val="left" w:pos="2340"/>
        </w:tabs>
        <w:spacing w:after="240"/>
        <w:ind w:left="720"/>
        <w:rPr>
          <w:bCs/>
          <w:i/>
          <w:vertAlign w:val="subscript"/>
          <w:lang w:val="x-none" w:eastAsia="x-none"/>
        </w:rPr>
      </w:pPr>
      <w:r w:rsidRPr="000901EC">
        <w:rPr>
          <w:bCs/>
          <w:iCs/>
        </w:rPr>
        <w:tab/>
      </w:r>
      <w:r w:rsidRPr="000901EC">
        <w:rPr>
          <w:bCs/>
          <w:iCs/>
        </w:rPr>
        <w:tab/>
      </w:r>
      <w:r w:rsidRPr="000901EC">
        <w:rPr>
          <w:bCs/>
          <w:iCs/>
        </w:rPr>
        <w:tab/>
        <w:t xml:space="preserve">MECAP </w:t>
      </w:r>
      <w:r w:rsidRPr="000901EC">
        <w:rPr>
          <w:bCs/>
          <w:i/>
          <w:vertAlign w:val="subscript"/>
          <w:lang w:val="x-none" w:eastAsia="x-none"/>
        </w:rPr>
        <w:t>q, r, i</w:t>
      </w:r>
      <w:r w:rsidRPr="000901EC">
        <w:rPr>
          <w:bCs/>
          <w:iCs/>
        </w:rPr>
        <w:tab/>
        <w:t xml:space="preserve">= </w:t>
      </w:r>
      <w:r w:rsidRPr="000901EC">
        <w:rPr>
          <w:bCs/>
          <w:iCs/>
        </w:rPr>
        <w:tab/>
        <w:t xml:space="preserve">RCGMEC </w:t>
      </w:r>
      <w:r w:rsidRPr="000901EC">
        <w:rPr>
          <w:bCs/>
          <w:i/>
          <w:vertAlign w:val="subscript"/>
          <w:lang w:val="x-none" w:eastAsia="x-none"/>
        </w:rPr>
        <w:t>i</w:t>
      </w:r>
    </w:p>
    <w:p w14:paraId="7FEC513D" w14:textId="77777777" w:rsidR="000901EC" w:rsidRPr="000901EC" w:rsidRDefault="000901EC" w:rsidP="000901EC">
      <w:pPr>
        <w:spacing w:after="240"/>
        <w:ind w:left="720"/>
        <w:rPr>
          <w:b/>
          <w:bCs/>
          <w:iCs/>
          <w:szCs w:val="20"/>
        </w:rPr>
      </w:pPr>
      <w:r w:rsidRPr="000901EC">
        <w:rPr>
          <w:b/>
          <w:bCs/>
          <w:iCs/>
          <w:szCs w:val="20"/>
        </w:rPr>
        <w:t>For AGRs,</w:t>
      </w:r>
    </w:p>
    <w:p w14:paraId="27F58261" w14:textId="77777777" w:rsidR="000901EC" w:rsidRPr="000901EC" w:rsidRDefault="000901EC" w:rsidP="000901EC">
      <w:pPr>
        <w:tabs>
          <w:tab w:val="left" w:pos="1440"/>
          <w:tab w:val="left" w:pos="2340"/>
        </w:tabs>
        <w:spacing w:after="240"/>
        <w:ind w:left="720"/>
        <w:rPr>
          <w:bCs/>
          <w:szCs w:val="20"/>
        </w:rPr>
      </w:pPr>
      <w:r w:rsidRPr="000901EC">
        <w:rPr>
          <w:bCs/>
          <w:iCs/>
          <w:szCs w:val="20"/>
        </w:rPr>
        <w:t xml:space="preserve">If the QSE submitted a validated Three-Part Supply Offer, </w:t>
      </w:r>
    </w:p>
    <w:p w14:paraId="10978866" w14:textId="77777777" w:rsidR="000901EC" w:rsidRPr="000901EC" w:rsidRDefault="000901EC" w:rsidP="000901EC">
      <w:pPr>
        <w:tabs>
          <w:tab w:val="left" w:pos="1440"/>
          <w:tab w:val="left" w:pos="2340"/>
        </w:tabs>
        <w:spacing w:after="240"/>
        <w:ind w:left="1440"/>
        <w:rPr>
          <w:bCs/>
          <w:szCs w:val="20"/>
        </w:rPr>
      </w:pPr>
      <w:r w:rsidRPr="000901EC">
        <w:rPr>
          <w:bCs/>
          <w:iCs/>
          <w:szCs w:val="20"/>
        </w:rPr>
        <w:t xml:space="preserve">Then, </w:t>
      </w:r>
      <w:r w:rsidRPr="000901EC">
        <w:rPr>
          <w:bCs/>
          <w:iCs/>
          <w:szCs w:val="20"/>
        </w:rPr>
        <w:tab/>
      </w:r>
      <w:r w:rsidRPr="000901EC">
        <w:rPr>
          <w:bCs/>
          <w:iCs/>
          <w:szCs w:val="20"/>
        </w:rPr>
        <w:tab/>
        <w:t xml:space="preserve">SUPR  </w:t>
      </w:r>
      <w:r w:rsidRPr="000901EC">
        <w:rPr>
          <w:bCs/>
          <w:i/>
          <w:szCs w:val="20"/>
          <w:vertAlign w:val="subscript"/>
        </w:rPr>
        <w:t xml:space="preserve">q, r, </w:t>
      </w:r>
      <w:r w:rsidRPr="000901EC">
        <w:rPr>
          <w:bCs/>
          <w:iCs/>
          <w:szCs w:val="20"/>
          <w:vertAlign w:val="subscript"/>
        </w:rPr>
        <w:t>s</w:t>
      </w:r>
      <w:r w:rsidRPr="000901EC">
        <w:rPr>
          <w:bCs/>
          <w:iCs/>
          <w:szCs w:val="20"/>
        </w:rPr>
        <w:tab/>
        <w:t>=</w:t>
      </w:r>
      <w:r w:rsidRPr="000901EC">
        <w:rPr>
          <w:bCs/>
          <w:iCs/>
          <w:szCs w:val="20"/>
        </w:rPr>
        <w:tab/>
        <w:t xml:space="preserve">Min (SUO </w:t>
      </w:r>
      <w:r w:rsidRPr="000901EC">
        <w:rPr>
          <w:bCs/>
          <w:i/>
          <w:szCs w:val="20"/>
          <w:vertAlign w:val="subscript"/>
        </w:rPr>
        <w:t>q, r, s</w:t>
      </w:r>
      <w:r w:rsidRPr="000901EC">
        <w:rPr>
          <w:bCs/>
          <w:szCs w:val="20"/>
        </w:rPr>
        <w:t xml:space="preserve">, SUCAP </w:t>
      </w:r>
      <w:r w:rsidRPr="000901EC">
        <w:rPr>
          <w:bCs/>
          <w:i/>
          <w:szCs w:val="20"/>
          <w:vertAlign w:val="subscript"/>
        </w:rPr>
        <w:t>q, r, s</w:t>
      </w:r>
      <w:r w:rsidRPr="000901EC">
        <w:rPr>
          <w:bCs/>
          <w:szCs w:val="20"/>
        </w:rPr>
        <w:t>)</w:t>
      </w:r>
    </w:p>
    <w:p w14:paraId="20587DA2" w14:textId="77777777" w:rsidR="000901EC" w:rsidRPr="000901EC" w:rsidRDefault="000901EC" w:rsidP="000901EC">
      <w:pPr>
        <w:tabs>
          <w:tab w:val="left" w:pos="1440"/>
          <w:tab w:val="left" w:pos="2340"/>
        </w:tabs>
        <w:spacing w:after="240"/>
        <w:ind w:left="720"/>
        <w:rPr>
          <w:bCs/>
          <w:szCs w:val="20"/>
          <w:lang w:val="it-IT"/>
        </w:rPr>
      </w:pPr>
      <w:r w:rsidRPr="000901EC">
        <w:rPr>
          <w:bCs/>
          <w:iCs/>
          <w:szCs w:val="20"/>
        </w:rPr>
        <w:tab/>
      </w:r>
      <w:r w:rsidRPr="000901EC">
        <w:rPr>
          <w:bCs/>
          <w:iCs/>
          <w:szCs w:val="20"/>
        </w:rPr>
        <w:tab/>
      </w:r>
      <w:r w:rsidRPr="000901EC">
        <w:rPr>
          <w:bCs/>
          <w:iCs/>
          <w:szCs w:val="20"/>
        </w:rPr>
        <w:tab/>
      </w:r>
      <w:r w:rsidRPr="000901EC">
        <w:rPr>
          <w:bCs/>
          <w:iCs/>
          <w:szCs w:val="20"/>
          <w:lang w:val="it-IT"/>
        </w:rPr>
        <w:t xml:space="preserve">MEPR </w:t>
      </w:r>
      <w:r w:rsidRPr="000901EC">
        <w:rPr>
          <w:bCs/>
          <w:i/>
          <w:szCs w:val="20"/>
          <w:vertAlign w:val="subscript"/>
          <w:lang w:val="it-IT"/>
        </w:rPr>
        <w:t>q, r, i</w:t>
      </w:r>
      <w:r w:rsidRPr="000901EC">
        <w:rPr>
          <w:bCs/>
          <w:iCs/>
          <w:szCs w:val="20"/>
          <w:lang w:val="it-IT"/>
        </w:rPr>
        <w:tab/>
        <w:t>=</w:t>
      </w:r>
      <w:r w:rsidRPr="000901EC">
        <w:rPr>
          <w:bCs/>
          <w:iCs/>
          <w:szCs w:val="20"/>
          <w:lang w:val="it-IT"/>
        </w:rPr>
        <w:tab/>
        <w:t xml:space="preserve">Min (MEO </w:t>
      </w:r>
      <w:r w:rsidRPr="000901EC">
        <w:rPr>
          <w:bCs/>
          <w:i/>
          <w:szCs w:val="20"/>
          <w:vertAlign w:val="subscript"/>
          <w:lang w:val="it-IT"/>
        </w:rPr>
        <w:t>q, r, i</w:t>
      </w:r>
      <w:r w:rsidRPr="000901EC">
        <w:rPr>
          <w:szCs w:val="20"/>
        </w:rPr>
        <w:t xml:space="preserve">, MECAP </w:t>
      </w:r>
      <w:r w:rsidRPr="000901EC">
        <w:rPr>
          <w:bCs/>
          <w:i/>
          <w:szCs w:val="20"/>
          <w:vertAlign w:val="subscript"/>
        </w:rPr>
        <w:t>q, r, i</w:t>
      </w:r>
      <w:r w:rsidRPr="000901EC">
        <w:rPr>
          <w:bCs/>
          <w:szCs w:val="20"/>
        </w:rPr>
        <w:t>)</w:t>
      </w:r>
    </w:p>
    <w:p w14:paraId="7DD87BC0" w14:textId="77777777" w:rsidR="000901EC" w:rsidRPr="000901EC" w:rsidRDefault="000901EC" w:rsidP="000901EC">
      <w:pPr>
        <w:tabs>
          <w:tab w:val="left" w:pos="1440"/>
          <w:tab w:val="left" w:pos="2340"/>
        </w:tabs>
        <w:spacing w:after="240"/>
        <w:ind w:left="720"/>
        <w:rPr>
          <w:bCs/>
          <w:szCs w:val="20"/>
        </w:rPr>
      </w:pPr>
      <w:r w:rsidRPr="000901EC">
        <w:rPr>
          <w:bCs/>
          <w:iCs/>
          <w:szCs w:val="20"/>
          <w:lang w:val="it-IT"/>
        </w:rPr>
        <w:tab/>
      </w:r>
      <w:r w:rsidRPr="000901EC">
        <w:rPr>
          <w:bCs/>
          <w:iCs/>
          <w:szCs w:val="20"/>
        </w:rPr>
        <w:t xml:space="preserve">Otherwise, </w:t>
      </w:r>
      <w:r w:rsidRPr="000901EC">
        <w:rPr>
          <w:bCs/>
          <w:iCs/>
          <w:szCs w:val="20"/>
        </w:rPr>
        <w:tab/>
        <w:t xml:space="preserve">SUPR </w:t>
      </w:r>
      <w:r w:rsidRPr="000901EC">
        <w:rPr>
          <w:bCs/>
          <w:i/>
          <w:szCs w:val="20"/>
          <w:vertAlign w:val="subscript"/>
        </w:rPr>
        <w:t>q, r, s</w:t>
      </w:r>
      <w:r w:rsidRPr="000901EC">
        <w:rPr>
          <w:bCs/>
          <w:iCs/>
          <w:szCs w:val="20"/>
        </w:rPr>
        <w:t xml:space="preserve"> </w:t>
      </w:r>
      <w:r w:rsidRPr="000901EC">
        <w:rPr>
          <w:bCs/>
          <w:iCs/>
          <w:szCs w:val="20"/>
        </w:rPr>
        <w:tab/>
        <w:t xml:space="preserve">= </w:t>
      </w:r>
      <w:r w:rsidRPr="000901EC">
        <w:rPr>
          <w:bCs/>
          <w:iCs/>
          <w:szCs w:val="20"/>
        </w:rPr>
        <w:tab/>
        <w:t xml:space="preserve">SUCAP </w:t>
      </w:r>
      <w:r w:rsidRPr="000901EC">
        <w:rPr>
          <w:bCs/>
          <w:i/>
          <w:szCs w:val="20"/>
          <w:vertAlign w:val="subscript"/>
        </w:rPr>
        <w:t>q, r, s</w:t>
      </w:r>
    </w:p>
    <w:p w14:paraId="75107506" w14:textId="77777777" w:rsidR="000901EC" w:rsidRPr="000901EC" w:rsidRDefault="000901EC" w:rsidP="000901EC">
      <w:pPr>
        <w:tabs>
          <w:tab w:val="left" w:pos="1440"/>
          <w:tab w:val="left" w:pos="2340"/>
        </w:tabs>
        <w:spacing w:after="240"/>
        <w:ind w:left="720"/>
        <w:rPr>
          <w:bCs/>
          <w:szCs w:val="20"/>
          <w:lang w:val="it-IT"/>
        </w:rPr>
      </w:pPr>
      <w:r w:rsidRPr="000901EC">
        <w:rPr>
          <w:bCs/>
          <w:iCs/>
          <w:szCs w:val="20"/>
        </w:rPr>
        <w:lastRenderedPageBreak/>
        <w:tab/>
      </w:r>
      <w:r w:rsidRPr="000901EC">
        <w:rPr>
          <w:bCs/>
          <w:iCs/>
          <w:szCs w:val="20"/>
        </w:rPr>
        <w:tab/>
      </w:r>
      <w:r w:rsidRPr="000901EC">
        <w:rPr>
          <w:bCs/>
          <w:iCs/>
          <w:szCs w:val="20"/>
        </w:rPr>
        <w:tab/>
      </w:r>
      <w:r w:rsidRPr="000901EC">
        <w:rPr>
          <w:bCs/>
          <w:iCs/>
          <w:szCs w:val="20"/>
          <w:lang w:val="it-IT"/>
        </w:rPr>
        <w:t xml:space="preserve">MEPR </w:t>
      </w:r>
      <w:r w:rsidRPr="000901EC">
        <w:rPr>
          <w:bCs/>
          <w:i/>
          <w:szCs w:val="20"/>
          <w:vertAlign w:val="subscript"/>
          <w:lang w:val="it-IT"/>
        </w:rPr>
        <w:t>q, r, i</w:t>
      </w:r>
      <w:r w:rsidRPr="000901EC">
        <w:rPr>
          <w:bCs/>
          <w:iCs/>
          <w:szCs w:val="20"/>
          <w:lang w:val="it-IT"/>
        </w:rPr>
        <w:t xml:space="preserve"> </w:t>
      </w:r>
      <w:r w:rsidRPr="000901EC">
        <w:rPr>
          <w:bCs/>
          <w:iCs/>
          <w:szCs w:val="20"/>
          <w:lang w:val="it-IT"/>
        </w:rPr>
        <w:tab/>
        <w:t xml:space="preserve">= </w:t>
      </w:r>
      <w:r w:rsidRPr="000901EC">
        <w:rPr>
          <w:bCs/>
          <w:iCs/>
          <w:szCs w:val="20"/>
          <w:lang w:val="it-IT"/>
        </w:rPr>
        <w:tab/>
        <w:t xml:space="preserve">MECAP </w:t>
      </w:r>
      <w:r w:rsidRPr="000901EC">
        <w:rPr>
          <w:bCs/>
          <w:i/>
          <w:szCs w:val="20"/>
          <w:vertAlign w:val="subscript"/>
          <w:lang w:val="it-IT"/>
        </w:rPr>
        <w:t>q, r, i</w:t>
      </w:r>
    </w:p>
    <w:p w14:paraId="13666630" w14:textId="77777777" w:rsidR="000901EC" w:rsidRPr="000901EC" w:rsidRDefault="000901EC" w:rsidP="000901EC">
      <w:pPr>
        <w:spacing w:after="240"/>
        <w:ind w:left="720"/>
        <w:rPr>
          <w:szCs w:val="20"/>
        </w:rPr>
      </w:pPr>
      <w:r w:rsidRPr="000901EC">
        <w:rPr>
          <w:iCs/>
          <w:szCs w:val="20"/>
        </w:rPr>
        <w:t>If ERCOT has approved verifiable Startup Costs and minimum-energy costs for the Resource,</w:t>
      </w:r>
    </w:p>
    <w:p w14:paraId="5A6AEE6B" w14:textId="77777777" w:rsidR="000901EC" w:rsidRPr="000901EC" w:rsidRDefault="000901EC" w:rsidP="000901EC">
      <w:pPr>
        <w:tabs>
          <w:tab w:val="left" w:pos="1440"/>
          <w:tab w:val="left" w:pos="2340"/>
        </w:tabs>
        <w:spacing w:after="240"/>
        <w:ind w:left="2880" w:hanging="2160"/>
        <w:rPr>
          <w:bCs/>
          <w:szCs w:val="20"/>
        </w:rPr>
      </w:pPr>
      <w:r w:rsidRPr="000901EC">
        <w:rPr>
          <w:bCs/>
          <w:iCs/>
          <w:szCs w:val="20"/>
        </w:rPr>
        <w:tab/>
        <w:t xml:space="preserve">Then, </w:t>
      </w:r>
      <w:r w:rsidRPr="000901EC">
        <w:rPr>
          <w:bCs/>
          <w:iCs/>
          <w:szCs w:val="20"/>
        </w:rPr>
        <w:tab/>
      </w:r>
      <w:r w:rsidRPr="000901EC">
        <w:rPr>
          <w:bCs/>
          <w:iCs/>
          <w:szCs w:val="20"/>
        </w:rPr>
        <w:tab/>
        <w:t xml:space="preserve">SUCAP </w:t>
      </w:r>
      <w:r w:rsidRPr="000901EC">
        <w:rPr>
          <w:bCs/>
          <w:i/>
          <w:szCs w:val="20"/>
          <w:vertAlign w:val="subscript"/>
        </w:rPr>
        <w:t>q, r, s</w:t>
      </w:r>
      <w:r w:rsidRPr="000901EC">
        <w:rPr>
          <w:bCs/>
          <w:iCs/>
          <w:szCs w:val="20"/>
        </w:rPr>
        <w:tab/>
        <w:t>=</w:t>
      </w:r>
      <w:r w:rsidRPr="000901EC">
        <w:rPr>
          <w:bCs/>
          <w:iCs/>
          <w:szCs w:val="20"/>
        </w:rPr>
        <w:tab/>
      </w:r>
      <w:r w:rsidRPr="000901EC">
        <w:rPr>
          <w:iCs/>
          <w:szCs w:val="20"/>
        </w:rPr>
        <w:t xml:space="preserve">Max </w:t>
      </w:r>
      <w:r w:rsidRPr="000901EC">
        <w:rPr>
          <w:iCs/>
          <w:szCs w:val="20"/>
          <w:vertAlign w:val="subscript"/>
        </w:rPr>
        <w:t>c</w:t>
      </w:r>
      <w:r w:rsidRPr="000901EC">
        <w:rPr>
          <w:szCs w:val="20"/>
          <w:lang w:val="pt-BR"/>
        </w:rPr>
        <w:t xml:space="preserve"> (AGRRATIO</w:t>
      </w:r>
      <w:r w:rsidRPr="000901EC">
        <w:rPr>
          <w:i/>
          <w:szCs w:val="20"/>
          <w:vertAlign w:val="subscript"/>
          <w:lang w:val="pt-BR"/>
        </w:rPr>
        <w:t xml:space="preserve"> q, p, r</w:t>
      </w:r>
      <w:r w:rsidRPr="000901EC">
        <w:rPr>
          <w:iCs/>
          <w:szCs w:val="20"/>
        </w:rPr>
        <w:t xml:space="preserve">) * </w:t>
      </w:r>
      <w:r w:rsidRPr="000901EC">
        <w:rPr>
          <w:bCs/>
          <w:iCs/>
          <w:szCs w:val="20"/>
        </w:rPr>
        <w:t xml:space="preserve">verifiable Startup Costs </w:t>
      </w:r>
      <w:r w:rsidRPr="000901EC">
        <w:rPr>
          <w:bCs/>
          <w:i/>
          <w:szCs w:val="20"/>
          <w:vertAlign w:val="subscript"/>
        </w:rPr>
        <w:t>q, r, s</w:t>
      </w:r>
    </w:p>
    <w:p w14:paraId="53495470" w14:textId="77777777" w:rsidR="000901EC" w:rsidRPr="000901EC" w:rsidRDefault="000901EC" w:rsidP="000901EC">
      <w:pPr>
        <w:tabs>
          <w:tab w:val="left" w:pos="1440"/>
          <w:tab w:val="left" w:pos="2340"/>
        </w:tabs>
        <w:spacing w:after="240"/>
        <w:ind w:left="720"/>
        <w:rPr>
          <w:bCs/>
          <w:i/>
          <w:szCs w:val="20"/>
          <w:vertAlign w:val="subscript"/>
        </w:rPr>
      </w:pPr>
      <w:r w:rsidRPr="000901EC">
        <w:rPr>
          <w:bCs/>
          <w:iCs/>
          <w:szCs w:val="20"/>
        </w:rPr>
        <w:tab/>
      </w:r>
      <w:r w:rsidRPr="000901EC">
        <w:rPr>
          <w:bCs/>
          <w:iCs/>
          <w:szCs w:val="20"/>
        </w:rPr>
        <w:tab/>
      </w:r>
      <w:r w:rsidRPr="000901EC">
        <w:rPr>
          <w:bCs/>
          <w:iCs/>
          <w:szCs w:val="20"/>
        </w:rPr>
        <w:tab/>
        <w:t xml:space="preserve">MECAP </w:t>
      </w:r>
      <w:r w:rsidRPr="000901EC">
        <w:rPr>
          <w:bCs/>
          <w:i/>
          <w:szCs w:val="20"/>
          <w:vertAlign w:val="subscript"/>
        </w:rPr>
        <w:t>q, r, i</w:t>
      </w:r>
      <w:r w:rsidRPr="000901EC">
        <w:rPr>
          <w:bCs/>
          <w:iCs/>
          <w:szCs w:val="20"/>
        </w:rPr>
        <w:tab/>
        <w:t>=</w:t>
      </w:r>
      <w:r w:rsidRPr="000901EC">
        <w:rPr>
          <w:bCs/>
          <w:iCs/>
          <w:szCs w:val="20"/>
        </w:rPr>
        <w:tab/>
        <w:t xml:space="preserve">verifiable minimum-energy costs </w:t>
      </w:r>
      <w:r w:rsidRPr="000901EC">
        <w:rPr>
          <w:bCs/>
          <w:i/>
          <w:szCs w:val="20"/>
          <w:vertAlign w:val="subscript"/>
        </w:rPr>
        <w:t>q, r, i</w:t>
      </w:r>
    </w:p>
    <w:p w14:paraId="3F393729" w14:textId="77777777" w:rsidR="000901EC" w:rsidRPr="000901EC" w:rsidRDefault="000901EC" w:rsidP="000901EC">
      <w:pPr>
        <w:tabs>
          <w:tab w:val="left" w:pos="1440"/>
          <w:tab w:val="left" w:pos="2340"/>
        </w:tabs>
        <w:spacing w:after="240"/>
        <w:ind w:left="720"/>
        <w:rPr>
          <w:bCs/>
          <w:szCs w:val="20"/>
        </w:rPr>
      </w:pPr>
      <w:r w:rsidRPr="000901EC">
        <w:rPr>
          <w:bCs/>
          <w:iCs/>
          <w:szCs w:val="20"/>
        </w:rPr>
        <w:tab/>
        <w:t xml:space="preserve">Where, </w:t>
      </w:r>
      <w:r w:rsidRPr="000901EC">
        <w:rPr>
          <w:bCs/>
          <w:iCs/>
          <w:szCs w:val="20"/>
        </w:rPr>
        <w:tab/>
      </w:r>
      <w:r w:rsidRPr="000901EC">
        <w:rPr>
          <w:bCs/>
          <w:iCs/>
          <w:szCs w:val="20"/>
        </w:rPr>
        <w:tab/>
        <w:t xml:space="preserve">AGRRATIO </w:t>
      </w:r>
      <w:r w:rsidRPr="000901EC">
        <w:rPr>
          <w:bCs/>
          <w:i/>
          <w:szCs w:val="20"/>
          <w:vertAlign w:val="subscript"/>
        </w:rPr>
        <w:t>q, p, r</w:t>
      </w:r>
      <w:r w:rsidRPr="000901EC">
        <w:rPr>
          <w:bCs/>
          <w:i/>
          <w:szCs w:val="20"/>
          <w:vertAlign w:val="subscript"/>
        </w:rPr>
        <w:tab/>
        <w:t xml:space="preserve"> </w:t>
      </w:r>
      <w:r w:rsidRPr="000901EC">
        <w:rPr>
          <w:szCs w:val="20"/>
          <w:lang w:val="pt-BR"/>
        </w:rPr>
        <w:t>=</w:t>
      </w:r>
      <w:r w:rsidRPr="000901EC">
        <w:rPr>
          <w:szCs w:val="20"/>
          <w:lang w:val="pt-BR"/>
        </w:rPr>
        <w:tab/>
        <w:t>AGRMAXON</w:t>
      </w:r>
      <w:r w:rsidRPr="000901EC">
        <w:rPr>
          <w:i/>
          <w:szCs w:val="20"/>
          <w:vertAlign w:val="subscript"/>
          <w:lang w:val="pt-BR"/>
        </w:rPr>
        <w:t xml:space="preserve"> q, p, r</w:t>
      </w:r>
      <w:r w:rsidRPr="000901EC">
        <w:rPr>
          <w:szCs w:val="20"/>
          <w:lang w:val="pt-BR"/>
        </w:rPr>
        <w:t xml:space="preserve"> / AGRTOT</w:t>
      </w:r>
      <w:r w:rsidRPr="000901EC">
        <w:rPr>
          <w:i/>
          <w:szCs w:val="20"/>
          <w:vertAlign w:val="subscript"/>
          <w:lang w:val="pt-BR"/>
        </w:rPr>
        <w:t xml:space="preserve"> q, p, r</w:t>
      </w:r>
    </w:p>
    <w:p w14:paraId="1105FE02" w14:textId="77777777" w:rsidR="000901EC" w:rsidRPr="000901EC" w:rsidRDefault="000901EC" w:rsidP="000901EC">
      <w:pPr>
        <w:tabs>
          <w:tab w:val="left" w:pos="1440"/>
          <w:tab w:val="left" w:pos="2340"/>
        </w:tabs>
        <w:spacing w:after="240"/>
        <w:ind w:left="720"/>
        <w:rPr>
          <w:bCs/>
          <w:szCs w:val="20"/>
        </w:rPr>
      </w:pPr>
      <w:r w:rsidRPr="000901EC">
        <w:rPr>
          <w:bCs/>
          <w:iCs/>
          <w:szCs w:val="20"/>
        </w:rPr>
        <w:tab/>
        <w:t xml:space="preserve">Otherwise, </w:t>
      </w:r>
      <w:r w:rsidRPr="000901EC">
        <w:rPr>
          <w:bCs/>
          <w:iCs/>
          <w:szCs w:val="20"/>
        </w:rPr>
        <w:tab/>
        <w:t xml:space="preserve">SUCAP </w:t>
      </w:r>
      <w:r w:rsidRPr="000901EC">
        <w:rPr>
          <w:bCs/>
          <w:i/>
          <w:szCs w:val="20"/>
          <w:vertAlign w:val="subscript"/>
        </w:rPr>
        <w:t>q, r, s</w:t>
      </w:r>
      <w:r w:rsidRPr="000901EC">
        <w:rPr>
          <w:bCs/>
          <w:iCs/>
          <w:szCs w:val="20"/>
        </w:rPr>
        <w:t xml:space="preserve"> </w:t>
      </w:r>
      <w:r w:rsidRPr="000901EC">
        <w:rPr>
          <w:bCs/>
          <w:iCs/>
          <w:szCs w:val="20"/>
        </w:rPr>
        <w:tab/>
        <w:t xml:space="preserve">= </w:t>
      </w:r>
      <w:r w:rsidRPr="000901EC">
        <w:rPr>
          <w:bCs/>
          <w:iCs/>
          <w:szCs w:val="20"/>
        </w:rPr>
        <w:tab/>
      </w:r>
      <w:r w:rsidRPr="000901EC">
        <w:rPr>
          <w:iCs/>
          <w:szCs w:val="20"/>
        </w:rPr>
        <w:t xml:space="preserve">Max </w:t>
      </w:r>
      <w:r w:rsidRPr="000901EC">
        <w:rPr>
          <w:iCs/>
          <w:szCs w:val="20"/>
          <w:vertAlign w:val="subscript"/>
        </w:rPr>
        <w:t>c</w:t>
      </w:r>
      <w:r w:rsidRPr="000901EC">
        <w:rPr>
          <w:szCs w:val="20"/>
          <w:lang w:val="pt-BR"/>
        </w:rPr>
        <w:t xml:space="preserve"> (AGRRATIO</w:t>
      </w:r>
      <w:r w:rsidRPr="000901EC">
        <w:rPr>
          <w:i/>
          <w:szCs w:val="20"/>
          <w:vertAlign w:val="subscript"/>
          <w:lang w:val="pt-BR"/>
        </w:rPr>
        <w:t xml:space="preserve"> q, p, r</w:t>
      </w:r>
      <w:r w:rsidRPr="000901EC">
        <w:rPr>
          <w:iCs/>
          <w:szCs w:val="20"/>
        </w:rPr>
        <w:t xml:space="preserve">) * </w:t>
      </w:r>
      <w:r w:rsidRPr="000901EC">
        <w:rPr>
          <w:bCs/>
          <w:iCs/>
          <w:szCs w:val="20"/>
        </w:rPr>
        <w:t xml:space="preserve">RCGSC </w:t>
      </w:r>
      <w:r w:rsidRPr="000901EC">
        <w:rPr>
          <w:bCs/>
          <w:i/>
          <w:szCs w:val="20"/>
          <w:vertAlign w:val="subscript"/>
        </w:rPr>
        <w:t>s</w:t>
      </w:r>
    </w:p>
    <w:p w14:paraId="2DEE4B99" w14:textId="77777777" w:rsidR="000901EC" w:rsidRPr="000901EC" w:rsidRDefault="000901EC" w:rsidP="000901EC">
      <w:pPr>
        <w:tabs>
          <w:tab w:val="left" w:pos="1440"/>
          <w:tab w:val="left" w:pos="2340"/>
        </w:tabs>
        <w:spacing w:after="240"/>
        <w:ind w:left="720"/>
        <w:rPr>
          <w:bCs/>
          <w:i/>
          <w:szCs w:val="20"/>
          <w:vertAlign w:val="subscript"/>
        </w:rPr>
      </w:pPr>
      <w:r w:rsidRPr="000901EC">
        <w:rPr>
          <w:bCs/>
          <w:iCs/>
          <w:szCs w:val="20"/>
        </w:rPr>
        <w:tab/>
      </w:r>
      <w:r w:rsidRPr="000901EC">
        <w:rPr>
          <w:bCs/>
          <w:iCs/>
          <w:szCs w:val="20"/>
        </w:rPr>
        <w:tab/>
      </w:r>
      <w:r w:rsidRPr="000901EC">
        <w:rPr>
          <w:bCs/>
          <w:iCs/>
          <w:szCs w:val="20"/>
        </w:rPr>
        <w:tab/>
        <w:t xml:space="preserve">MECAP </w:t>
      </w:r>
      <w:r w:rsidRPr="000901EC">
        <w:rPr>
          <w:bCs/>
          <w:i/>
          <w:szCs w:val="20"/>
          <w:vertAlign w:val="subscript"/>
        </w:rPr>
        <w:t>q, r, i</w:t>
      </w:r>
      <w:r w:rsidRPr="000901EC">
        <w:rPr>
          <w:bCs/>
          <w:iCs/>
          <w:szCs w:val="20"/>
        </w:rPr>
        <w:tab/>
        <w:t xml:space="preserve">= </w:t>
      </w:r>
      <w:r w:rsidRPr="000901EC">
        <w:rPr>
          <w:bCs/>
          <w:iCs/>
          <w:szCs w:val="20"/>
        </w:rPr>
        <w:tab/>
        <w:t xml:space="preserve">RCGMEC </w:t>
      </w:r>
      <w:r w:rsidRPr="000901EC">
        <w:rPr>
          <w:bCs/>
          <w:i/>
          <w:szCs w:val="20"/>
          <w:vertAlign w:val="subscript"/>
        </w:rPr>
        <w:t>i</w:t>
      </w:r>
    </w:p>
    <w:p w14:paraId="29D70141" w14:textId="77777777" w:rsidR="000901EC" w:rsidRPr="000901EC" w:rsidRDefault="000901EC" w:rsidP="000901EC">
      <w:pPr>
        <w:rPr>
          <w:bCs/>
          <w:iCs/>
        </w:rPr>
      </w:pPr>
      <w:r w:rsidRPr="000901E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0901EC" w:rsidRPr="000901EC" w14:paraId="269BF469" w14:textId="77777777" w:rsidTr="009C0551">
        <w:trPr>
          <w:cantSplit/>
          <w:tblHeader/>
        </w:trPr>
        <w:tc>
          <w:tcPr>
            <w:tcW w:w="949" w:type="pct"/>
          </w:tcPr>
          <w:p w14:paraId="3857D7D5" w14:textId="77777777" w:rsidR="000901EC" w:rsidRPr="000901EC" w:rsidRDefault="000901EC" w:rsidP="000901EC">
            <w:pPr>
              <w:spacing w:after="120"/>
              <w:rPr>
                <w:b/>
                <w:iCs/>
                <w:sz w:val="20"/>
                <w:szCs w:val="20"/>
              </w:rPr>
            </w:pPr>
            <w:r w:rsidRPr="000901EC">
              <w:rPr>
                <w:b/>
                <w:iCs/>
                <w:sz w:val="20"/>
                <w:szCs w:val="20"/>
              </w:rPr>
              <w:t>Variable</w:t>
            </w:r>
          </w:p>
        </w:tc>
        <w:tc>
          <w:tcPr>
            <w:tcW w:w="448" w:type="pct"/>
          </w:tcPr>
          <w:p w14:paraId="1CFFC938" w14:textId="77777777" w:rsidR="000901EC" w:rsidRPr="000901EC" w:rsidRDefault="000901EC" w:rsidP="000901EC">
            <w:pPr>
              <w:spacing w:after="120"/>
              <w:rPr>
                <w:b/>
                <w:iCs/>
                <w:sz w:val="20"/>
                <w:szCs w:val="20"/>
              </w:rPr>
            </w:pPr>
            <w:r w:rsidRPr="000901EC">
              <w:rPr>
                <w:b/>
                <w:iCs/>
                <w:sz w:val="20"/>
                <w:szCs w:val="20"/>
              </w:rPr>
              <w:t>Unit</w:t>
            </w:r>
          </w:p>
        </w:tc>
        <w:tc>
          <w:tcPr>
            <w:tcW w:w="3603" w:type="pct"/>
          </w:tcPr>
          <w:p w14:paraId="1BD71DB9" w14:textId="77777777" w:rsidR="000901EC" w:rsidRPr="000901EC" w:rsidRDefault="000901EC" w:rsidP="000901EC">
            <w:pPr>
              <w:spacing w:after="120"/>
              <w:rPr>
                <w:b/>
                <w:iCs/>
                <w:sz w:val="20"/>
                <w:szCs w:val="20"/>
              </w:rPr>
            </w:pPr>
            <w:r w:rsidRPr="000901EC">
              <w:rPr>
                <w:b/>
                <w:iCs/>
                <w:sz w:val="20"/>
                <w:szCs w:val="20"/>
              </w:rPr>
              <w:t>Definition</w:t>
            </w:r>
          </w:p>
        </w:tc>
      </w:tr>
      <w:tr w:rsidR="000901EC" w:rsidRPr="000901EC" w14:paraId="6A32FE4B" w14:textId="77777777" w:rsidTr="009C0551">
        <w:trPr>
          <w:cantSplit/>
        </w:trPr>
        <w:tc>
          <w:tcPr>
            <w:tcW w:w="949" w:type="pct"/>
          </w:tcPr>
          <w:p w14:paraId="47FC2E72" w14:textId="77777777" w:rsidR="000901EC" w:rsidRPr="000901EC" w:rsidRDefault="000901EC" w:rsidP="000901EC">
            <w:pPr>
              <w:spacing w:after="60"/>
              <w:rPr>
                <w:iCs/>
                <w:sz w:val="20"/>
                <w:szCs w:val="20"/>
              </w:rPr>
            </w:pPr>
            <w:r w:rsidRPr="000901EC">
              <w:rPr>
                <w:iCs/>
                <w:sz w:val="20"/>
                <w:szCs w:val="20"/>
              </w:rPr>
              <w:t xml:space="preserve">RUCG </w:t>
            </w:r>
            <w:r w:rsidRPr="000901EC">
              <w:rPr>
                <w:i/>
                <w:iCs/>
                <w:sz w:val="20"/>
                <w:szCs w:val="20"/>
                <w:vertAlign w:val="subscript"/>
              </w:rPr>
              <w:t>q, r, d</w:t>
            </w:r>
          </w:p>
        </w:tc>
        <w:tc>
          <w:tcPr>
            <w:tcW w:w="448" w:type="pct"/>
          </w:tcPr>
          <w:p w14:paraId="308E9E23" w14:textId="77777777" w:rsidR="000901EC" w:rsidRPr="000901EC" w:rsidRDefault="000901EC" w:rsidP="000901EC">
            <w:pPr>
              <w:spacing w:after="60"/>
              <w:jc w:val="center"/>
              <w:rPr>
                <w:iCs/>
                <w:sz w:val="20"/>
                <w:szCs w:val="20"/>
              </w:rPr>
            </w:pPr>
            <w:r w:rsidRPr="000901EC">
              <w:rPr>
                <w:iCs/>
                <w:sz w:val="20"/>
                <w:szCs w:val="20"/>
              </w:rPr>
              <w:t>$</w:t>
            </w:r>
          </w:p>
        </w:tc>
        <w:tc>
          <w:tcPr>
            <w:tcW w:w="3603" w:type="pct"/>
          </w:tcPr>
          <w:p w14:paraId="6A556C92" w14:textId="77777777" w:rsidR="000901EC" w:rsidRPr="000901EC" w:rsidRDefault="000901EC" w:rsidP="000901EC">
            <w:pPr>
              <w:spacing w:after="60"/>
              <w:rPr>
                <w:iCs/>
                <w:sz w:val="20"/>
                <w:szCs w:val="20"/>
              </w:rPr>
            </w:pPr>
            <w:r w:rsidRPr="000901EC">
              <w:rPr>
                <w:i/>
                <w:iCs/>
                <w:sz w:val="20"/>
                <w:szCs w:val="20"/>
              </w:rPr>
              <w:t>RUC Guarantee</w:t>
            </w:r>
            <w:r w:rsidRPr="000901EC">
              <w:rPr>
                <w:iCs/>
                <w:sz w:val="20"/>
                <w:szCs w:val="20"/>
              </w:rPr>
              <w:t xml:space="preserve">—The sum of eligible Startup Costs and minimum-energy costs for Resource </w:t>
            </w:r>
            <w:r w:rsidRPr="000901EC">
              <w:rPr>
                <w:i/>
                <w:iCs/>
                <w:sz w:val="20"/>
                <w:szCs w:val="20"/>
              </w:rPr>
              <w:t xml:space="preserve">r </w:t>
            </w:r>
            <w:r w:rsidRPr="000901EC">
              <w:rPr>
                <w:iCs/>
                <w:sz w:val="20"/>
                <w:szCs w:val="20"/>
              </w:rPr>
              <w:t xml:space="preserve">represented by QSE </w:t>
            </w:r>
            <w:r w:rsidRPr="000901EC">
              <w:rPr>
                <w:i/>
                <w:iCs/>
                <w:sz w:val="20"/>
                <w:szCs w:val="20"/>
              </w:rPr>
              <w:t xml:space="preserve">q </w:t>
            </w:r>
            <w:r w:rsidRPr="000901EC">
              <w:rPr>
                <w:iCs/>
                <w:sz w:val="20"/>
                <w:szCs w:val="20"/>
              </w:rPr>
              <w:t xml:space="preserve">during all RUC-Committed Hours, for the Operating Day </w:t>
            </w:r>
            <w:r w:rsidRPr="000901EC">
              <w:rPr>
                <w:i/>
                <w:iCs/>
                <w:sz w:val="20"/>
                <w:szCs w:val="20"/>
              </w:rPr>
              <w:t>d</w:t>
            </w:r>
            <w:r w:rsidRPr="000901EC">
              <w:rPr>
                <w:iCs/>
                <w:sz w:val="20"/>
                <w:szCs w:val="20"/>
              </w:rPr>
              <w:t>.  When one or more Combined Cycle Generation Resources are committed by RUC, guaranteed costs are calculated for the Combined Cycle Train for all RUC-committed Combined Cycle Generation Resources.</w:t>
            </w:r>
          </w:p>
        </w:tc>
      </w:tr>
      <w:tr w:rsidR="000901EC" w:rsidRPr="000901EC" w14:paraId="4A17ACEB" w14:textId="77777777" w:rsidTr="009C0551">
        <w:trPr>
          <w:cantSplit/>
        </w:trPr>
        <w:tc>
          <w:tcPr>
            <w:tcW w:w="949" w:type="pct"/>
          </w:tcPr>
          <w:p w14:paraId="41527A9B" w14:textId="77777777" w:rsidR="000901EC" w:rsidRPr="000901EC" w:rsidRDefault="000901EC" w:rsidP="000901EC">
            <w:pPr>
              <w:spacing w:after="60"/>
              <w:rPr>
                <w:iCs/>
                <w:sz w:val="20"/>
                <w:szCs w:val="20"/>
              </w:rPr>
            </w:pPr>
            <w:r w:rsidRPr="000901EC">
              <w:rPr>
                <w:iCs/>
                <w:sz w:val="20"/>
                <w:szCs w:val="20"/>
              </w:rPr>
              <w:t xml:space="preserve">RUCGME </w:t>
            </w:r>
            <w:r w:rsidRPr="000901EC">
              <w:rPr>
                <w:i/>
                <w:iCs/>
                <w:sz w:val="20"/>
                <w:szCs w:val="20"/>
                <w:vertAlign w:val="subscript"/>
              </w:rPr>
              <w:t>q, r, i</w:t>
            </w:r>
          </w:p>
        </w:tc>
        <w:tc>
          <w:tcPr>
            <w:tcW w:w="448" w:type="pct"/>
          </w:tcPr>
          <w:p w14:paraId="143673B6" w14:textId="77777777" w:rsidR="000901EC" w:rsidRPr="000901EC" w:rsidRDefault="000901EC" w:rsidP="000901EC">
            <w:pPr>
              <w:spacing w:after="60"/>
              <w:jc w:val="center"/>
              <w:rPr>
                <w:iCs/>
                <w:sz w:val="20"/>
                <w:szCs w:val="20"/>
              </w:rPr>
            </w:pPr>
            <w:r w:rsidRPr="000901EC">
              <w:rPr>
                <w:iCs/>
                <w:sz w:val="20"/>
                <w:szCs w:val="20"/>
              </w:rPr>
              <w:t>$</w:t>
            </w:r>
          </w:p>
        </w:tc>
        <w:tc>
          <w:tcPr>
            <w:tcW w:w="3603" w:type="pct"/>
          </w:tcPr>
          <w:p w14:paraId="0801DA13" w14:textId="77777777" w:rsidR="000901EC" w:rsidRPr="000901EC" w:rsidRDefault="000901EC" w:rsidP="000901EC">
            <w:pPr>
              <w:spacing w:after="60"/>
              <w:rPr>
                <w:i/>
                <w:iCs/>
                <w:sz w:val="20"/>
                <w:szCs w:val="20"/>
              </w:rPr>
            </w:pPr>
            <w:r w:rsidRPr="000901EC">
              <w:rPr>
                <w:i/>
                <w:iCs/>
                <w:sz w:val="20"/>
                <w:szCs w:val="20"/>
              </w:rPr>
              <w:t>RUC Minimum-Energy Guarantee by interval</w:t>
            </w:r>
            <w:r w:rsidRPr="000901EC">
              <w:rPr>
                <w:iCs/>
                <w:sz w:val="20"/>
                <w:szCs w:val="20"/>
              </w:rPr>
              <w:t xml:space="preserve">—The guaranteed costs for Resource </w:t>
            </w:r>
            <w:r w:rsidRPr="000901EC">
              <w:rPr>
                <w:i/>
                <w:iCs/>
                <w:sz w:val="20"/>
                <w:szCs w:val="20"/>
              </w:rPr>
              <w:t>r</w:t>
            </w:r>
            <w:r w:rsidRPr="000901EC">
              <w:rPr>
                <w:iCs/>
                <w:sz w:val="20"/>
                <w:szCs w:val="20"/>
              </w:rPr>
              <w:t xml:space="preserve"> represented by QSE </w:t>
            </w:r>
            <w:r w:rsidRPr="000901EC">
              <w:rPr>
                <w:i/>
                <w:iCs/>
                <w:sz w:val="20"/>
                <w:szCs w:val="20"/>
              </w:rPr>
              <w:t xml:space="preserve">q </w:t>
            </w:r>
            <w:r w:rsidRPr="000901EC">
              <w:rPr>
                <w:iCs/>
                <w:sz w:val="20"/>
                <w:szCs w:val="20"/>
              </w:rPr>
              <w:t xml:space="preserve">for minimum energy for the Settlement Interval </w:t>
            </w:r>
            <w:r w:rsidRPr="000901EC">
              <w:rPr>
                <w:i/>
                <w:iCs/>
                <w:sz w:val="20"/>
                <w:szCs w:val="20"/>
              </w:rPr>
              <w:t>i</w:t>
            </w:r>
            <w:r w:rsidRPr="000901EC">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57" w:author="ERCOT" w:date="2024-05-20T15:20:00Z">
              <w:r w:rsidRPr="000901EC">
                <w:rPr>
                  <w:iCs/>
                  <w:sz w:val="20"/>
                  <w:szCs w:val="20"/>
                </w:rPr>
                <w:t>or DRRS</w:t>
              </w:r>
            </w:ins>
            <w:ins w:id="858" w:author="ERCOT" w:date="2024-05-29T07:36:00Z">
              <w:r w:rsidRPr="000901EC">
                <w:rPr>
                  <w:iCs/>
                  <w:sz w:val="20"/>
                  <w:szCs w:val="20"/>
                </w:rPr>
                <w:t>-</w:t>
              </w:r>
            </w:ins>
            <w:ins w:id="859" w:author="ERCOT" w:date="2024-05-20T15:20:00Z">
              <w:r w:rsidRPr="000901EC">
                <w:rPr>
                  <w:iCs/>
                  <w:sz w:val="20"/>
                  <w:szCs w:val="20"/>
                </w:rPr>
                <w:t xml:space="preserve">deployed </w:t>
              </w:r>
            </w:ins>
            <w:r w:rsidRPr="000901EC">
              <w:rPr>
                <w:iCs/>
                <w:sz w:val="20"/>
                <w:szCs w:val="20"/>
              </w:rPr>
              <w:t>configuration.</w:t>
            </w:r>
          </w:p>
        </w:tc>
      </w:tr>
      <w:tr w:rsidR="000901EC" w:rsidRPr="000901EC" w14:paraId="378BBDEA" w14:textId="77777777" w:rsidTr="009C0551">
        <w:trPr>
          <w:cantSplit/>
        </w:trPr>
        <w:tc>
          <w:tcPr>
            <w:tcW w:w="949" w:type="pct"/>
          </w:tcPr>
          <w:p w14:paraId="09519F0C" w14:textId="77777777" w:rsidR="000901EC" w:rsidRPr="000901EC" w:rsidRDefault="000901EC" w:rsidP="000901EC">
            <w:pPr>
              <w:spacing w:after="60"/>
              <w:rPr>
                <w:iCs/>
                <w:sz w:val="20"/>
                <w:szCs w:val="20"/>
              </w:rPr>
            </w:pPr>
            <w:r w:rsidRPr="000901EC">
              <w:rPr>
                <w:iCs/>
                <w:sz w:val="20"/>
                <w:szCs w:val="20"/>
              </w:rPr>
              <w:t xml:space="preserve">SUPR </w:t>
            </w:r>
            <w:r w:rsidRPr="000901EC">
              <w:rPr>
                <w:i/>
                <w:iCs/>
                <w:sz w:val="20"/>
                <w:szCs w:val="20"/>
                <w:vertAlign w:val="subscript"/>
              </w:rPr>
              <w:t>q, r, s</w:t>
            </w:r>
          </w:p>
        </w:tc>
        <w:tc>
          <w:tcPr>
            <w:tcW w:w="448" w:type="pct"/>
          </w:tcPr>
          <w:p w14:paraId="1B4F4383"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4ADDBC40" w14:textId="77777777" w:rsidR="000901EC" w:rsidRPr="000901EC" w:rsidRDefault="000901EC" w:rsidP="000901EC">
            <w:pPr>
              <w:spacing w:after="60"/>
              <w:rPr>
                <w:iCs/>
                <w:sz w:val="20"/>
                <w:szCs w:val="20"/>
              </w:rPr>
            </w:pPr>
            <w:r w:rsidRPr="000901EC">
              <w:rPr>
                <w:i/>
                <w:iCs/>
                <w:sz w:val="20"/>
                <w:szCs w:val="20"/>
              </w:rPr>
              <w:t>Startup Price per start</w:t>
            </w:r>
            <w:r w:rsidRPr="000901EC">
              <w:rPr>
                <w:iCs/>
                <w:sz w:val="20"/>
                <w:szCs w:val="20"/>
              </w:rPr>
              <w:t xml:space="preserve">—The Settlement price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for the start </w:t>
            </w:r>
            <w:r w:rsidRPr="000901EC">
              <w:rPr>
                <w:i/>
                <w:iCs/>
                <w:sz w:val="20"/>
                <w:szCs w:val="20"/>
              </w:rPr>
              <w:t>s</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51C73089" w14:textId="77777777" w:rsidTr="009C0551">
        <w:trPr>
          <w:cantSplit/>
        </w:trPr>
        <w:tc>
          <w:tcPr>
            <w:tcW w:w="949" w:type="pct"/>
          </w:tcPr>
          <w:p w14:paraId="07018B9C" w14:textId="77777777" w:rsidR="000901EC" w:rsidRPr="000901EC" w:rsidRDefault="000901EC" w:rsidP="000901EC">
            <w:pPr>
              <w:spacing w:after="60"/>
              <w:rPr>
                <w:iCs/>
                <w:sz w:val="20"/>
                <w:szCs w:val="20"/>
              </w:rPr>
            </w:pPr>
            <w:r w:rsidRPr="000901EC">
              <w:rPr>
                <w:iCs/>
                <w:sz w:val="20"/>
                <w:szCs w:val="20"/>
              </w:rPr>
              <w:t xml:space="preserve">SUO </w:t>
            </w:r>
            <w:r w:rsidRPr="000901EC">
              <w:rPr>
                <w:i/>
                <w:iCs/>
                <w:sz w:val="20"/>
                <w:szCs w:val="20"/>
                <w:vertAlign w:val="subscript"/>
              </w:rPr>
              <w:t>q, r, s</w:t>
            </w:r>
          </w:p>
        </w:tc>
        <w:tc>
          <w:tcPr>
            <w:tcW w:w="448" w:type="pct"/>
          </w:tcPr>
          <w:p w14:paraId="61558BBA"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29DE5748" w14:textId="77777777" w:rsidR="000901EC" w:rsidRPr="000901EC" w:rsidRDefault="000901EC" w:rsidP="000901EC">
            <w:pPr>
              <w:spacing w:after="60"/>
              <w:rPr>
                <w:iCs/>
                <w:sz w:val="20"/>
                <w:szCs w:val="20"/>
              </w:rPr>
            </w:pPr>
            <w:r w:rsidRPr="000901EC">
              <w:rPr>
                <w:i/>
                <w:iCs/>
                <w:sz w:val="20"/>
                <w:szCs w:val="20"/>
              </w:rPr>
              <w:t>Startup Offer per start</w:t>
            </w:r>
            <w:r w:rsidRPr="000901EC">
              <w:rPr>
                <w:iCs/>
                <w:sz w:val="20"/>
                <w:szCs w:val="20"/>
              </w:rPr>
              <w:t xml:space="preserve">—Represents an offer for all costs incurred by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in starting up and reaching the Resource’s LSL for the start </w:t>
            </w:r>
            <w:r w:rsidRPr="000901EC">
              <w:rPr>
                <w:i/>
                <w:iCs/>
                <w:sz w:val="20"/>
                <w:szCs w:val="20"/>
              </w:rPr>
              <w:t>s</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5674F7BD" w14:textId="77777777" w:rsidTr="009C0551">
        <w:trPr>
          <w:cantSplit/>
        </w:trPr>
        <w:tc>
          <w:tcPr>
            <w:tcW w:w="949" w:type="pct"/>
          </w:tcPr>
          <w:p w14:paraId="619DC744" w14:textId="77777777" w:rsidR="000901EC" w:rsidRPr="000901EC" w:rsidRDefault="000901EC" w:rsidP="000901EC">
            <w:pPr>
              <w:spacing w:after="60"/>
              <w:rPr>
                <w:iCs/>
                <w:sz w:val="20"/>
                <w:szCs w:val="20"/>
              </w:rPr>
            </w:pPr>
            <w:r w:rsidRPr="000901EC">
              <w:rPr>
                <w:iCs/>
                <w:sz w:val="20"/>
                <w:szCs w:val="20"/>
              </w:rPr>
              <w:t xml:space="preserve">SUCAP </w:t>
            </w:r>
            <w:r w:rsidRPr="000901EC">
              <w:rPr>
                <w:i/>
                <w:iCs/>
                <w:sz w:val="20"/>
                <w:szCs w:val="20"/>
                <w:vertAlign w:val="subscript"/>
              </w:rPr>
              <w:t>q, r, s</w:t>
            </w:r>
          </w:p>
        </w:tc>
        <w:tc>
          <w:tcPr>
            <w:tcW w:w="448" w:type="pct"/>
          </w:tcPr>
          <w:p w14:paraId="7CF27130"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7BED3772" w14:textId="77777777" w:rsidR="000901EC" w:rsidRPr="000901EC" w:rsidRDefault="000901EC" w:rsidP="000901EC">
            <w:pPr>
              <w:spacing w:after="60"/>
              <w:rPr>
                <w:i/>
                <w:iCs/>
                <w:sz w:val="20"/>
                <w:szCs w:val="20"/>
              </w:rPr>
            </w:pPr>
            <w:r w:rsidRPr="000901EC">
              <w:rPr>
                <w:i/>
                <w:iCs/>
                <w:sz w:val="20"/>
                <w:szCs w:val="20"/>
              </w:rPr>
              <w:t>Startup Cap</w:t>
            </w:r>
            <w:r w:rsidRPr="000901EC">
              <w:rPr>
                <w:iCs/>
                <w:sz w:val="20"/>
                <w:szCs w:val="20"/>
              </w:rPr>
              <w:t xml:space="preserve">—The amount used for AGR </w:t>
            </w:r>
            <w:r w:rsidRPr="000901EC">
              <w:rPr>
                <w:i/>
                <w:iCs/>
                <w:sz w:val="20"/>
                <w:szCs w:val="20"/>
              </w:rPr>
              <w:t>r</w:t>
            </w:r>
            <w:r w:rsidRPr="000901EC">
              <w:rPr>
                <w:iCs/>
                <w:sz w:val="20"/>
                <w:szCs w:val="20"/>
              </w:rPr>
              <w:t xml:space="preserve"> or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start </w:t>
            </w:r>
            <w:r w:rsidRPr="000901EC">
              <w:rPr>
                <w:i/>
                <w:iCs/>
                <w:sz w:val="20"/>
                <w:szCs w:val="20"/>
              </w:rPr>
              <w:t xml:space="preserve">s </w:t>
            </w:r>
            <w:r w:rsidRPr="000901EC">
              <w:rPr>
                <w:iCs/>
                <w:sz w:val="20"/>
                <w:szCs w:val="20"/>
              </w:rPr>
              <w:t xml:space="preserve">as Startup Costs.  The cap is the </w:t>
            </w:r>
            <w:r w:rsidRPr="000901EC">
              <w:rPr>
                <w:sz w:val="20"/>
                <w:szCs w:val="20"/>
              </w:rPr>
              <w:t>Resource Category Startup Offer Generic Cap (</w:t>
            </w:r>
            <w:r w:rsidRPr="000901EC">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0901EC">
              <w:rPr>
                <w:sz w:val="20"/>
                <w:szCs w:val="20"/>
              </w:rPr>
              <w:t xml:space="preserve">The verifiable unit-specific Startup Cost will be determined as described in Section 5.6.1, Verifiable Costs, </w:t>
            </w:r>
            <w:r w:rsidRPr="000901EC">
              <w:rPr>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6D0B7362" w14:textId="77777777" w:rsidTr="009C0551">
        <w:trPr>
          <w:cantSplit/>
        </w:trPr>
        <w:tc>
          <w:tcPr>
            <w:tcW w:w="949" w:type="pct"/>
          </w:tcPr>
          <w:p w14:paraId="6050FA14" w14:textId="77777777" w:rsidR="000901EC" w:rsidRPr="000901EC" w:rsidRDefault="000901EC" w:rsidP="000901EC">
            <w:pPr>
              <w:spacing w:after="60"/>
              <w:rPr>
                <w:iCs/>
                <w:sz w:val="20"/>
                <w:szCs w:val="20"/>
              </w:rPr>
            </w:pPr>
            <w:r w:rsidRPr="000901EC">
              <w:rPr>
                <w:iCs/>
                <w:sz w:val="20"/>
                <w:szCs w:val="20"/>
              </w:rPr>
              <w:lastRenderedPageBreak/>
              <w:t>AGRRATIO</w:t>
            </w:r>
            <w:r w:rsidRPr="000901EC">
              <w:rPr>
                <w:i/>
                <w:iCs/>
                <w:sz w:val="20"/>
                <w:szCs w:val="20"/>
                <w:vertAlign w:val="subscript"/>
              </w:rPr>
              <w:t xml:space="preserve"> q, p, r</w:t>
            </w:r>
          </w:p>
        </w:tc>
        <w:tc>
          <w:tcPr>
            <w:tcW w:w="448" w:type="pct"/>
          </w:tcPr>
          <w:p w14:paraId="1D96CB1A"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CFA6542" w14:textId="77777777" w:rsidR="000901EC" w:rsidRPr="000901EC" w:rsidRDefault="000901EC" w:rsidP="000901EC">
            <w:pPr>
              <w:spacing w:after="60"/>
              <w:rPr>
                <w:i/>
                <w:iCs/>
                <w:sz w:val="20"/>
                <w:szCs w:val="20"/>
              </w:rPr>
            </w:pPr>
            <w:r w:rsidRPr="000901EC">
              <w:rPr>
                <w:i/>
                <w:iCs/>
                <w:sz w:val="20"/>
                <w:szCs w:val="20"/>
              </w:rPr>
              <w:t>Aggregate Generation Resource Ratio per QSE per Settlement Point per Aggregate Generation Resource</w:t>
            </w:r>
            <w:r w:rsidRPr="000901EC">
              <w:rPr>
                <w:szCs w:val="20"/>
              </w:rPr>
              <w:t>—</w:t>
            </w:r>
            <w:r w:rsidRPr="000901EC">
              <w:rPr>
                <w:iCs/>
                <w:sz w:val="20"/>
                <w:szCs w:val="20"/>
              </w:rPr>
              <w:t xml:space="preserve">A value which represents the ratio of the maximum number of generators online during an hour, as indicated by telemetry, compared to the total number of generators registered to the AGR </w:t>
            </w:r>
            <w:r w:rsidRPr="000901EC">
              <w:rPr>
                <w:i/>
                <w:iCs/>
                <w:sz w:val="20"/>
                <w:szCs w:val="20"/>
              </w:rPr>
              <w:t xml:space="preserve">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and used in the approved verifiable cost for the AGR.  The value is only applicable if the Resource is an AGR.</w:t>
            </w:r>
          </w:p>
        </w:tc>
      </w:tr>
      <w:tr w:rsidR="000901EC" w:rsidRPr="000901EC" w14:paraId="1D7C79AD" w14:textId="77777777" w:rsidTr="009C0551">
        <w:trPr>
          <w:cantSplit/>
        </w:trPr>
        <w:tc>
          <w:tcPr>
            <w:tcW w:w="949" w:type="pct"/>
          </w:tcPr>
          <w:p w14:paraId="6B5671B5" w14:textId="77777777" w:rsidR="000901EC" w:rsidRPr="000901EC" w:rsidRDefault="000901EC" w:rsidP="000901EC">
            <w:pPr>
              <w:spacing w:after="60"/>
              <w:rPr>
                <w:iCs/>
                <w:sz w:val="20"/>
                <w:szCs w:val="20"/>
              </w:rPr>
            </w:pPr>
            <w:r w:rsidRPr="000901EC">
              <w:rPr>
                <w:iCs/>
                <w:sz w:val="20"/>
                <w:szCs w:val="20"/>
              </w:rPr>
              <w:t xml:space="preserve">AGRMAXON </w:t>
            </w:r>
            <w:r w:rsidRPr="000901EC">
              <w:rPr>
                <w:i/>
                <w:iCs/>
                <w:sz w:val="20"/>
                <w:szCs w:val="20"/>
                <w:vertAlign w:val="subscript"/>
              </w:rPr>
              <w:t>q, p, r</w:t>
            </w:r>
          </w:p>
        </w:tc>
        <w:tc>
          <w:tcPr>
            <w:tcW w:w="448" w:type="pct"/>
          </w:tcPr>
          <w:p w14:paraId="6E55176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516EA9FF" w14:textId="77777777" w:rsidR="000901EC" w:rsidRPr="000901EC" w:rsidRDefault="000901EC" w:rsidP="000901EC">
            <w:pPr>
              <w:spacing w:after="60"/>
              <w:rPr>
                <w:i/>
                <w:iCs/>
                <w:sz w:val="20"/>
                <w:szCs w:val="20"/>
              </w:rPr>
            </w:pPr>
            <w:r w:rsidRPr="000901EC">
              <w:rPr>
                <w:i/>
                <w:iCs/>
                <w:sz w:val="20"/>
                <w:szCs w:val="20"/>
              </w:rPr>
              <w:t>Aggregate Generation Resource Maximum Online per QSE per Settlement Point per Aggregate Generation Resource</w:t>
            </w:r>
            <w:r w:rsidRPr="000901EC">
              <w:rPr>
                <w:szCs w:val="20"/>
              </w:rPr>
              <w:t>—</w:t>
            </w:r>
            <w:r w:rsidRPr="000901EC">
              <w:rPr>
                <w:iCs/>
                <w:sz w:val="20"/>
                <w:szCs w:val="20"/>
              </w:rPr>
              <w:t xml:space="preserve">The maximum number of generators registered to the AGR </w:t>
            </w:r>
            <w:r w:rsidRPr="000901EC">
              <w:rPr>
                <w:i/>
                <w:iCs/>
                <w:sz w:val="20"/>
                <w:szCs w:val="20"/>
              </w:rPr>
              <w:t xml:space="preserve">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online during an hour, as indicated by telemetry.  The value is only applicable if the Resource is an AGR.</w:t>
            </w:r>
          </w:p>
        </w:tc>
      </w:tr>
      <w:tr w:rsidR="000901EC" w:rsidRPr="000901EC" w14:paraId="15A369F7" w14:textId="77777777" w:rsidTr="009C0551">
        <w:trPr>
          <w:cantSplit/>
        </w:trPr>
        <w:tc>
          <w:tcPr>
            <w:tcW w:w="949" w:type="pct"/>
          </w:tcPr>
          <w:p w14:paraId="4B5493C0" w14:textId="77777777" w:rsidR="000901EC" w:rsidRPr="000901EC" w:rsidRDefault="000901EC" w:rsidP="000901EC">
            <w:pPr>
              <w:spacing w:after="60"/>
              <w:rPr>
                <w:iCs/>
                <w:sz w:val="20"/>
                <w:szCs w:val="20"/>
              </w:rPr>
            </w:pPr>
            <w:r w:rsidRPr="000901EC">
              <w:rPr>
                <w:iCs/>
                <w:sz w:val="20"/>
                <w:szCs w:val="20"/>
              </w:rPr>
              <w:t>AGRTOT</w:t>
            </w:r>
            <w:r w:rsidRPr="000901EC">
              <w:rPr>
                <w:i/>
                <w:iCs/>
                <w:sz w:val="20"/>
                <w:szCs w:val="20"/>
                <w:vertAlign w:val="subscript"/>
              </w:rPr>
              <w:t xml:space="preserve"> q, p, r</w:t>
            </w:r>
          </w:p>
        </w:tc>
        <w:tc>
          <w:tcPr>
            <w:tcW w:w="448" w:type="pct"/>
          </w:tcPr>
          <w:p w14:paraId="06B5058B"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9A26256" w14:textId="77777777" w:rsidR="000901EC" w:rsidRPr="000901EC" w:rsidRDefault="000901EC" w:rsidP="000901EC">
            <w:pPr>
              <w:spacing w:after="60"/>
              <w:rPr>
                <w:i/>
                <w:iCs/>
                <w:sz w:val="20"/>
                <w:szCs w:val="20"/>
              </w:rPr>
            </w:pPr>
            <w:r w:rsidRPr="000901EC">
              <w:rPr>
                <w:i/>
                <w:iCs/>
                <w:sz w:val="20"/>
                <w:szCs w:val="20"/>
              </w:rPr>
              <w:t>Aggregate Generation Resource Total per QSE per Settlement Point per Aggregate Generation Resource</w:t>
            </w:r>
            <w:r w:rsidRPr="000901EC">
              <w:rPr>
                <w:szCs w:val="20"/>
              </w:rPr>
              <w:t>—</w:t>
            </w:r>
            <w:r w:rsidRPr="000901EC">
              <w:rPr>
                <w:iCs/>
                <w:sz w:val="20"/>
                <w:szCs w:val="20"/>
              </w:rPr>
              <w:t>The total number of generators registered to the AGR</w:t>
            </w:r>
            <w:r w:rsidRPr="000901EC">
              <w:rPr>
                <w:i/>
                <w:iCs/>
                <w:sz w:val="20"/>
                <w:szCs w:val="20"/>
              </w:rPr>
              <w:t xml:space="preserve"> 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and used in the approved verifiable cost for the AGR.  The value is only applicable if the Resource is an AGR.</w:t>
            </w:r>
          </w:p>
        </w:tc>
      </w:tr>
      <w:tr w:rsidR="000901EC" w:rsidRPr="000901EC" w14:paraId="6E2BDAD4" w14:textId="77777777" w:rsidTr="009C0551">
        <w:trPr>
          <w:cantSplit/>
        </w:trPr>
        <w:tc>
          <w:tcPr>
            <w:tcW w:w="949" w:type="pct"/>
          </w:tcPr>
          <w:p w14:paraId="3924F1B6" w14:textId="77777777" w:rsidR="000901EC" w:rsidRPr="000901EC" w:rsidRDefault="000901EC" w:rsidP="000901EC">
            <w:pPr>
              <w:spacing w:after="60"/>
              <w:rPr>
                <w:iCs/>
                <w:sz w:val="20"/>
                <w:szCs w:val="20"/>
              </w:rPr>
            </w:pPr>
            <w:r w:rsidRPr="000901EC">
              <w:rPr>
                <w:iCs/>
                <w:sz w:val="20"/>
                <w:szCs w:val="20"/>
              </w:rPr>
              <w:t xml:space="preserve">RCGSC </w:t>
            </w:r>
            <w:r w:rsidRPr="000901EC">
              <w:rPr>
                <w:i/>
                <w:iCs/>
                <w:sz w:val="20"/>
                <w:szCs w:val="20"/>
                <w:vertAlign w:val="subscript"/>
              </w:rPr>
              <w:t>s</w:t>
            </w:r>
          </w:p>
        </w:tc>
        <w:tc>
          <w:tcPr>
            <w:tcW w:w="448" w:type="pct"/>
          </w:tcPr>
          <w:p w14:paraId="5959A9CF"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5FD44A1B" w14:textId="77777777" w:rsidR="000901EC" w:rsidRPr="000901EC" w:rsidRDefault="000901EC" w:rsidP="000901EC">
            <w:pPr>
              <w:spacing w:after="60"/>
              <w:rPr>
                <w:iCs/>
                <w:sz w:val="20"/>
                <w:szCs w:val="20"/>
              </w:rPr>
            </w:pPr>
            <w:r w:rsidRPr="000901EC">
              <w:rPr>
                <w:i/>
                <w:iCs/>
                <w:sz w:val="20"/>
                <w:szCs w:val="20"/>
              </w:rPr>
              <w:t>Resource Category Generic Startup Cost</w:t>
            </w:r>
            <w:r w:rsidRPr="000901EC">
              <w:rPr>
                <w:iCs/>
                <w:sz w:val="20"/>
                <w:szCs w:val="20"/>
              </w:rPr>
              <w:t>—The Resource Category Generic Startup Cost cap for the category of the Resource, according to Section 4.4.9.2.3, Startup Offer and Minimum-Energy Offer Generic Caps, for the Operating Day.</w:t>
            </w:r>
          </w:p>
        </w:tc>
      </w:tr>
      <w:tr w:rsidR="000901EC" w:rsidRPr="000901EC" w14:paraId="048A4978" w14:textId="77777777" w:rsidTr="009C0551">
        <w:trPr>
          <w:cantSplit/>
        </w:trPr>
        <w:tc>
          <w:tcPr>
            <w:tcW w:w="949" w:type="pct"/>
          </w:tcPr>
          <w:p w14:paraId="2376DBDF" w14:textId="77777777" w:rsidR="000901EC" w:rsidRPr="000901EC" w:rsidRDefault="000901EC" w:rsidP="000901EC">
            <w:pPr>
              <w:spacing w:after="60"/>
              <w:rPr>
                <w:iCs/>
                <w:sz w:val="20"/>
                <w:szCs w:val="20"/>
              </w:rPr>
            </w:pPr>
            <w:r w:rsidRPr="000901EC">
              <w:rPr>
                <w:iCs/>
                <w:sz w:val="20"/>
                <w:szCs w:val="20"/>
              </w:rPr>
              <w:t xml:space="preserve">RUCSUFLAG </w:t>
            </w:r>
            <w:r w:rsidRPr="000901EC">
              <w:rPr>
                <w:i/>
                <w:iCs/>
                <w:sz w:val="20"/>
                <w:szCs w:val="20"/>
                <w:vertAlign w:val="subscript"/>
              </w:rPr>
              <w:t>q, r, s</w:t>
            </w:r>
          </w:p>
        </w:tc>
        <w:tc>
          <w:tcPr>
            <w:tcW w:w="448" w:type="pct"/>
          </w:tcPr>
          <w:p w14:paraId="21DDC05F"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5329C57E" w14:textId="77777777" w:rsidR="000901EC" w:rsidRPr="000901EC" w:rsidRDefault="000901EC" w:rsidP="000901EC">
            <w:pPr>
              <w:spacing w:after="60"/>
              <w:rPr>
                <w:iCs/>
                <w:sz w:val="20"/>
                <w:szCs w:val="20"/>
              </w:rPr>
            </w:pPr>
            <w:r w:rsidRPr="000901EC">
              <w:rPr>
                <w:i/>
                <w:iCs/>
                <w:sz w:val="20"/>
                <w:szCs w:val="20"/>
              </w:rPr>
              <w:t>RUC Startup Flag</w:t>
            </w:r>
            <w:r w:rsidRPr="000901EC">
              <w:rPr>
                <w:iCs/>
                <w:sz w:val="20"/>
                <w:szCs w:val="20"/>
              </w:rPr>
              <w:t xml:space="preserve">—The flag that indicates whether or not the start </w:t>
            </w:r>
            <w:r w:rsidRPr="000901EC">
              <w:rPr>
                <w:i/>
                <w:iCs/>
                <w:sz w:val="20"/>
                <w:szCs w:val="20"/>
              </w:rPr>
              <w:t>s</w:t>
            </w:r>
            <w:r w:rsidRPr="000901EC">
              <w:rPr>
                <w:iCs/>
                <w:sz w:val="20"/>
                <w:szCs w:val="20"/>
              </w:rPr>
              <w:t xml:space="preserv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0901EC">
              <w:rPr>
                <w:i/>
                <w:iCs/>
                <w:sz w:val="20"/>
                <w:szCs w:val="20"/>
              </w:rPr>
              <w:t>r</w:t>
            </w:r>
            <w:r w:rsidRPr="000901EC">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901EC" w:rsidRPr="000901EC" w14:paraId="7DCCB05F" w14:textId="77777777" w:rsidTr="009C0551">
        <w:trPr>
          <w:cantSplit/>
        </w:trPr>
        <w:tc>
          <w:tcPr>
            <w:tcW w:w="949" w:type="pct"/>
          </w:tcPr>
          <w:p w14:paraId="48313A23" w14:textId="77777777" w:rsidR="000901EC" w:rsidRPr="000901EC" w:rsidRDefault="000901EC" w:rsidP="000901EC">
            <w:pPr>
              <w:spacing w:after="60"/>
              <w:rPr>
                <w:iCs/>
                <w:sz w:val="20"/>
                <w:szCs w:val="20"/>
              </w:rPr>
            </w:pPr>
            <w:r w:rsidRPr="000901EC">
              <w:rPr>
                <w:iCs/>
                <w:sz w:val="20"/>
                <w:szCs w:val="20"/>
              </w:rPr>
              <w:t xml:space="preserve">MEPR </w:t>
            </w:r>
            <w:r w:rsidRPr="000901EC">
              <w:rPr>
                <w:i/>
                <w:iCs/>
                <w:sz w:val="20"/>
                <w:szCs w:val="20"/>
                <w:vertAlign w:val="subscript"/>
              </w:rPr>
              <w:t>q, r, i</w:t>
            </w:r>
          </w:p>
        </w:tc>
        <w:tc>
          <w:tcPr>
            <w:tcW w:w="448" w:type="pct"/>
          </w:tcPr>
          <w:p w14:paraId="23903DBD"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6F9D3A26" w14:textId="77777777" w:rsidR="000901EC" w:rsidRPr="000901EC" w:rsidRDefault="000901EC" w:rsidP="000901EC">
            <w:pPr>
              <w:spacing w:after="60"/>
              <w:rPr>
                <w:iCs/>
                <w:sz w:val="20"/>
                <w:szCs w:val="20"/>
              </w:rPr>
            </w:pPr>
            <w:r w:rsidRPr="000901EC">
              <w:rPr>
                <w:i/>
                <w:iCs/>
                <w:sz w:val="20"/>
                <w:szCs w:val="20"/>
              </w:rPr>
              <w:t>Minimum-Energy Price</w:t>
            </w:r>
            <w:r w:rsidRPr="000901EC">
              <w:rPr>
                <w:iCs/>
                <w:sz w:val="20"/>
                <w:szCs w:val="20"/>
              </w:rPr>
              <w:t xml:space="preserve">—The Settlement price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for minimum energy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119371C0" w14:textId="77777777" w:rsidTr="009C0551">
        <w:trPr>
          <w:cantSplit/>
        </w:trPr>
        <w:tc>
          <w:tcPr>
            <w:tcW w:w="949" w:type="pct"/>
          </w:tcPr>
          <w:p w14:paraId="3097345C" w14:textId="77777777" w:rsidR="000901EC" w:rsidRPr="000901EC" w:rsidRDefault="000901EC" w:rsidP="000901EC">
            <w:pPr>
              <w:spacing w:after="60"/>
              <w:rPr>
                <w:iCs/>
                <w:sz w:val="20"/>
                <w:szCs w:val="20"/>
              </w:rPr>
            </w:pPr>
            <w:r w:rsidRPr="000901EC">
              <w:rPr>
                <w:iCs/>
                <w:sz w:val="20"/>
                <w:szCs w:val="20"/>
              </w:rPr>
              <w:t xml:space="preserve">MEO </w:t>
            </w:r>
            <w:r w:rsidRPr="000901EC">
              <w:rPr>
                <w:i/>
                <w:iCs/>
                <w:sz w:val="20"/>
                <w:szCs w:val="20"/>
                <w:vertAlign w:val="subscript"/>
              </w:rPr>
              <w:t>q, r, i</w:t>
            </w:r>
          </w:p>
        </w:tc>
        <w:tc>
          <w:tcPr>
            <w:tcW w:w="448" w:type="pct"/>
          </w:tcPr>
          <w:p w14:paraId="33C06D09"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7823D446" w14:textId="77777777" w:rsidR="000901EC" w:rsidRPr="000901EC" w:rsidRDefault="000901EC" w:rsidP="000901EC">
            <w:pPr>
              <w:spacing w:after="60"/>
              <w:rPr>
                <w:iCs/>
                <w:sz w:val="20"/>
                <w:szCs w:val="20"/>
              </w:rPr>
            </w:pPr>
            <w:r w:rsidRPr="000901EC">
              <w:rPr>
                <w:i/>
                <w:iCs/>
                <w:sz w:val="20"/>
                <w:szCs w:val="20"/>
              </w:rPr>
              <w:t>Minimum-Energy Offer</w:t>
            </w:r>
            <w:r w:rsidRPr="000901EC">
              <w:rPr>
                <w:iCs/>
                <w:sz w:val="20"/>
                <w:szCs w:val="20"/>
              </w:rPr>
              <w:t xml:space="preserve">—Represents an offer for the costs incurred by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in producing energy at the Resource’s LSL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0E4347EF" w14:textId="77777777" w:rsidTr="009C0551">
        <w:trPr>
          <w:cantSplit/>
        </w:trPr>
        <w:tc>
          <w:tcPr>
            <w:tcW w:w="949" w:type="pct"/>
          </w:tcPr>
          <w:p w14:paraId="607F9104" w14:textId="77777777" w:rsidR="000901EC" w:rsidRPr="000901EC" w:rsidRDefault="000901EC" w:rsidP="000901EC">
            <w:pPr>
              <w:spacing w:after="60"/>
              <w:rPr>
                <w:iCs/>
                <w:sz w:val="20"/>
                <w:szCs w:val="20"/>
              </w:rPr>
            </w:pPr>
            <w:r w:rsidRPr="000901EC">
              <w:rPr>
                <w:iCs/>
                <w:sz w:val="20"/>
                <w:szCs w:val="20"/>
              </w:rPr>
              <w:t xml:space="preserve">MECAP </w:t>
            </w:r>
            <w:r w:rsidRPr="000901EC">
              <w:rPr>
                <w:i/>
                <w:iCs/>
                <w:sz w:val="20"/>
                <w:szCs w:val="20"/>
                <w:vertAlign w:val="subscript"/>
              </w:rPr>
              <w:t>q, r, i</w:t>
            </w:r>
          </w:p>
        </w:tc>
        <w:tc>
          <w:tcPr>
            <w:tcW w:w="448" w:type="pct"/>
          </w:tcPr>
          <w:p w14:paraId="18EB1E1F"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0EEF52AC" w14:textId="77777777" w:rsidR="000901EC" w:rsidRPr="000901EC" w:rsidRDefault="000901EC" w:rsidP="000901EC">
            <w:pPr>
              <w:spacing w:after="60"/>
              <w:rPr>
                <w:i/>
                <w:iCs/>
                <w:sz w:val="20"/>
                <w:szCs w:val="20"/>
              </w:rPr>
            </w:pPr>
            <w:r w:rsidRPr="000901EC">
              <w:rPr>
                <w:i/>
                <w:iCs/>
                <w:sz w:val="20"/>
                <w:szCs w:val="20"/>
              </w:rPr>
              <w:t>Minimum-Energy Cap</w:t>
            </w:r>
            <w:r w:rsidRPr="000901EC">
              <w:rPr>
                <w:iCs/>
                <w:sz w:val="20"/>
                <w:szCs w:val="20"/>
              </w:rPr>
              <w:t xml:space="preserve">—The amount used for Resource </w:t>
            </w:r>
            <w:r w:rsidRPr="000901EC">
              <w:rPr>
                <w:i/>
                <w:iCs/>
                <w:sz w:val="20"/>
                <w:szCs w:val="20"/>
              </w:rPr>
              <w:t xml:space="preserve">r </w:t>
            </w:r>
            <w:r w:rsidRPr="000901EC">
              <w:rPr>
                <w:iCs/>
                <w:sz w:val="20"/>
                <w:szCs w:val="20"/>
              </w:rPr>
              <w:t xml:space="preserve">represented by QSE </w:t>
            </w:r>
            <w:r w:rsidRPr="000901EC">
              <w:rPr>
                <w:i/>
                <w:iCs/>
                <w:sz w:val="20"/>
                <w:szCs w:val="20"/>
              </w:rPr>
              <w:t xml:space="preserve">q </w:t>
            </w:r>
            <w:r w:rsidRPr="000901EC">
              <w:rPr>
                <w:iCs/>
                <w:sz w:val="20"/>
                <w:szCs w:val="20"/>
              </w:rPr>
              <w:t xml:space="preserve">for the Settlement Interval </w:t>
            </w:r>
            <w:r w:rsidRPr="000901EC">
              <w:rPr>
                <w:i/>
                <w:iCs/>
                <w:sz w:val="20"/>
                <w:szCs w:val="20"/>
              </w:rPr>
              <w:t>i</w:t>
            </w:r>
            <w:r w:rsidRPr="000901EC">
              <w:rPr>
                <w:iCs/>
                <w:sz w:val="20"/>
                <w:szCs w:val="20"/>
              </w:rPr>
              <w:t xml:space="preserve"> for minimum-energy costs.  The </w:t>
            </w:r>
            <w:r w:rsidRPr="000901EC">
              <w:rPr>
                <w:sz w:val="20"/>
                <w:szCs w:val="20"/>
              </w:rPr>
              <w:t>minimum cost is the Resource Category Minimum-Energy Generic Cap (RCGMEC)</w:t>
            </w:r>
            <w:r w:rsidRPr="000901EC">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3EA35B17" w14:textId="77777777" w:rsidTr="009C0551">
        <w:trPr>
          <w:cantSplit/>
        </w:trPr>
        <w:tc>
          <w:tcPr>
            <w:tcW w:w="949" w:type="pct"/>
          </w:tcPr>
          <w:p w14:paraId="462B5F2F" w14:textId="77777777" w:rsidR="000901EC" w:rsidRPr="000901EC" w:rsidRDefault="000901EC" w:rsidP="000901EC">
            <w:pPr>
              <w:spacing w:after="60"/>
              <w:rPr>
                <w:iCs/>
                <w:sz w:val="20"/>
                <w:szCs w:val="20"/>
              </w:rPr>
            </w:pPr>
            <w:r w:rsidRPr="000901EC">
              <w:rPr>
                <w:iCs/>
                <w:sz w:val="20"/>
                <w:szCs w:val="20"/>
              </w:rPr>
              <w:t xml:space="preserve">RCGMEC </w:t>
            </w:r>
            <w:r w:rsidRPr="000901EC">
              <w:rPr>
                <w:i/>
                <w:iCs/>
                <w:sz w:val="20"/>
                <w:szCs w:val="20"/>
                <w:vertAlign w:val="subscript"/>
              </w:rPr>
              <w:t>i</w:t>
            </w:r>
          </w:p>
        </w:tc>
        <w:tc>
          <w:tcPr>
            <w:tcW w:w="448" w:type="pct"/>
          </w:tcPr>
          <w:p w14:paraId="08EF733B"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65245A26" w14:textId="77777777" w:rsidR="000901EC" w:rsidRPr="000901EC" w:rsidRDefault="000901EC" w:rsidP="000901EC">
            <w:pPr>
              <w:spacing w:after="60"/>
              <w:rPr>
                <w:iCs/>
                <w:sz w:val="20"/>
                <w:szCs w:val="20"/>
              </w:rPr>
            </w:pPr>
            <w:r w:rsidRPr="000901EC">
              <w:rPr>
                <w:i/>
                <w:iCs/>
                <w:sz w:val="20"/>
                <w:szCs w:val="20"/>
              </w:rPr>
              <w:t>Resource Category Generic Minimum-Energy Cost</w:t>
            </w:r>
            <w:r w:rsidRPr="000901EC">
              <w:rPr>
                <w:iCs/>
                <w:sz w:val="20"/>
                <w:szCs w:val="20"/>
              </w:rPr>
              <w:t>—The Resource Category Generic Minimum Energy Cost cap for the category of the Resource, according to Section 4.4.9.2.3, for the Operating Day.</w:t>
            </w:r>
          </w:p>
        </w:tc>
      </w:tr>
      <w:tr w:rsidR="000901EC" w:rsidRPr="000901EC" w14:paraId="1D71A56C" w14:textId="77777777" w:rsidTr="009C0551">
        <w:trPr>
          <w:cantSplit/>
        </w:trPr>
        <w:tc>
          <w:tcPr>
            <w:tcW w:w="949" w:type="pct"/>
          </w:tcPr>
          <w:p w14:paraId="1BEA61CA" w14:textId="77777777" w:rsidR="000901EC" w:rsidRPr="000901EC" w:rsidRDefault="000901EC" w:rsidP="000901EC">
            <w:pPr>
              <w:spacing w:after="60"/>
              <w:rPr>
                <w:iCs/>
                <w:sz w:val="20"/>
                <w:szCs w:val="20"/>
              </w:rPr>
            </w:pPr>
            <w:r w:rsidRPr="000901EC">
              <w:rPr>
                <w:iCs/>
                <w:sz w:val="20"/>
                <w:szCs w:val="20"/>
              </w:rPr>
              <w:lastRenderedPageBreak/>
              <w:t xml:space="preserve">RTMG </w:t>
            </w:r>
            <w:r w:rsidRPr="000901EC">
              <w:rPr>
                <w:i/>
                <w:iCs/>
                <w:sz w:val="20"/>
                <w:szCs w:val="20"/>
                <w:vertAlign w:val="subscript"/>
              </w:rPr>
              <w:t>q, r, i</w:t>
            </w:r>
          </w:p>
        </w:tc>
        <w:tc>
          <w:tcPr>
            <w:tcW w:w="448" w:type="pct"/>
          </w:tcPr>
          <w:p w14:paraId="09B65375"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32AC7783" w14:textId="77777777" w:rsidR="000901EC" w:rsidRPr="000901EC" w:rsidRDefault="000901EC" w:rsidP="000901EC">
            <w:pPr>
              <w:spacing w:after="60"/>
              <w:rPr>
                <w:iCs/>
                <w:sz w:val="20"/>
                <w:szCs w:val="20"/>
              </w:rPr>
            </w:pPr>
            <w:r w:rsidRPr="000901EC">
              <w:rPr>
                <w:i/>
                <w:iCs/>
                <w:sz w:val="20"/>
                <w:szCs w:val="20"/>
              </w:rPr>
              <w:t>Real-Time Metered Generation</w:t>
            </w:r>
            <w:r w:rsidRPr="000901EC">
              <w:rPr>
                <w:iCs/>
                <w:sz w:val="20"/>
                <w:szCs w:val="20"/>
              </w:rPr>
              <w:t xml:space="preserve">—The metered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the Combined Cycle Train.</w:t>
            </w:r>
          </w:p>
        </w:tc>
      </w:tr>
      <w:tr w:rsidR="000901EC" w:rsidRPr="000901EC" w14:paraId="5EB187BD" w14:textId="77777777" w:rsidTr="009C0551">
        <w:trPr>
          <w:cantSplit/>
        </w:trPr>
        <w:tc>
          <w:tcPr>
            <w:tcW w:w="949" w:type="pct"/>
          </w:tcPr>
          <w:p w14:paraId="2BE3E8FE" w14:textId="77777777" w:rsidR="000901EC" w:rsidRPr="000901EC" w:rsidRDefault="000901EC" w:rsidP="000901EC">
            <w:pPr>
              <w:spacing w:after="60"/>
              <w:rPr>
                <w:iCs/>
                <w:sz w:val="20"/>
                <w:szCs w:val="20"/>
              </w:rPr>
            </w:pPr>
            <w:r w:rsidRPr="000901EC">
              <w:rPr>
                <w:iCs/>
                <w:sz w:val="20"/>
                <w:szCs w:val="20"/>
              </w:rPr>
              <w:t xml:space="preserve">LSL </w:t>
            </w:r>
            <w:r w:rsidRPr="000901EC">
              <w:rPr>
                <w:i/>
                <w:iCs/>
                <w:sz w:val="20"/>
                <w:szCs w:val="20"/>
                <w:vertAlign w:val="subscript"/>
              </w:rPr>
              <w:t>q, r, i</w:t>
            </w:r>
          </w:p>
        </w:tc>
        <w:tc>
          <w:tcPr>
            <w:tcW w:w="448" w:type="pct"/>
          </w:tcPr>
          <w:p w14:paraId="616E1A0F" w14:textId="77777777" w:rsidR="000901EC" w:rsidRPr="000901EC" w:rsidRDefault="000901EC" w:rsidP="000901EC">
            <w:pPr>
              <w:spacing w:after="60"/>
              <w:jc w:val="center"/>
              <w:rPr>
                <w:iCs/>
                <w:sz w:val="20"/>
                <w:szCs w:val="20"/>
              </w:rPr>
            </w:pPr>
            <w:r w:rsidRPr="000901EC">
              <w:rPr>
                <w:iCs/>
                <w:sz w:val="20"/>
                <w:szCs w:val="20"/>
              </w:rPr>
              <w:t>MW</w:t>
            </w:r>
          </w:p>
        </w:tc>
        <w:tc>
          <w:tcPr>
            <w:tcW w:w="3603" w:type="pct"/>
          </w:tcPr>
          <w:p w14:paraId="57EA9DB8" w14:textId="77777777" w:rsidR="000901EC" w:rsidRPr="000901EC" w:rsidRDefault="000901EC" w:rsidP="000901EC">
            <w:pPr>
              <w:spacing w:after="60"/>
              <w:rPr>
                <w:iCs/>
                <w:sz w:val="20"/>
                <w:szCs w:val="20"/>
              </w:rPr>
            </w:pPr>
            <w:r w:rsidRPr="000901EC">
              <w:rPr>
                <w:i/>
                <w:iCs/>
                <w:sz w:val="20"/>
                <w:szCs w:val="20"/>
              </w:rPr>
              <w:t>Low Sustained Limit</w:t>
            </w:r>
            <w:r w:rsidRPr="000901EC">
              <w:rPr>
                <w:iCs/>
                <w:sz w:val="20"/>
                <w:szCs w:val="20"/>
              </w:rPr>
              <w:t xml:space="preserve">—The LSL of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hour that includes the Settlement Interval </w:t>
            </w:r>
            <w:r w:rsidRPr="000901EC">
              <w:rPr>
                <w:i/>
                <w:iCs/>
                <w:sz w:val="20"/>
                <w:szCs w:val="20"/>
              </w:rPr>
              <w:t>i</w:t>
            </w:r>
            <w:r w:rsidRPr="000901EC">
              <w:rPr>
                <w:iCs/>
                <w:sz w:val="20"/>
                <w:szCs w:val="20"/>
              </w:rPr>
              <w:t xml:space="preserve">, as submitted in the Current Operating Plan (COP).  Where for a Combined Cycle Train, the Resource </w:t>
            </w:r>
            <w:r w:rsidRPr="000901EC">
              <w:rPr>
                <w:i/>
                <w:iCs/>
                <w:sz w:val="20"/>
                <w:szCs w:val="20"/>
              </w:rPr>
              <w:t xml:space="preserve">r </w:t>
            </w:r>
            <w:r w:rsidRPr="000901EC">
              <w:rPr>
                <w:iCs/>
                <w:sz w:val="20"/>
                <w:szCs w:val="20"/>
              </w:rPr>
              <w:t xml:space="preserve">is a Combined Cycle Generation Resource within the Combined Cycle Train.  </w:t>
            </w:r>
          </w:p>
        </w:tc>
      </w:tr>
      <w:tr w:rsidR="000901EC" w:rsidRPr="000901EC" w14:paraId="08598B80" w14:textId="77777777" w:rsidTr="009C0551">
        <w:trPr>
          <w:cantSplit/>
        </w:trPr>
        <w:tc>
          <w:tcPr>
            <w:tcW w:w="949" w:type="pct"/>
          </w:tcPr>
          <w:p w14:paraId="5BB14D14" w14:textId="77777777" w:rsidR="000901EC" w:rsidRPr="000901EC" w:rsidRDefault="000901EC" w:rsidP="000901EC">
            <w:pPr>
              <w:spacing w:after="60"/>
              <w:rPr>
                <w:i/>
                <w:iCs/>
                <w:sz w:val="20"/>
                <w:szCs w:val="20"/>
              </w:rPr>
            </w:pPr>
            <w:r w:rsidRPr="000901EC">
              <w:rPr>
                <w:i/>
                <w:iCs/>
                <w:sz w:val="20"/>
                <w:szCs w:val="20"/>
              </w:rPr>
              <w:t>q</w:t>
            </w:r>
          </w:p>
        </w:tc>
        <w:tc>
          <w:tcPr>
            <w:tcW w:w="448" w:type="pct"/>
          </w:tcPr>
          <w:p w14:paraId="3BE6D5ED"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21A9C0E3" w14:textId="77777777" w:rsidR="000901EC" w:rsidRPr="000901EC" w:rsidRDefault="000901EC" w:rsidP="000901EC">
            <w:pPr>
              <w:spacing w:after="60"/>
              <w:rPr>
                <w:iCs/>
                <w:sz w:val="20"/>
                <w:szCs w:val="20"/>
              </w:rPr>
            </w:pPr>
            <w:r w:rsidRPr="000901EC">
              <w:rPr>
                <w:iCs/>
                <w:sz w:val="20"/>
                <w:szCs w:val="20"/>
              </w:rPr>
              <w:t>A QSE.</w:t>
            </w:r>
          </w:p>
        </w:tc>
      </w:tr>
      <w:tr w:rsidR="000901EC" w:rsidRPr="000901EC" w14:paraId="41428480" w14:textId="77777777" w:rsidTr="009C0551">
        <w:trPr>
          <w:cantSplit/>
        </w:trPr>
        <w:tc>
          <w:tcPr>
            <w:tcW w:w="949" w:type="pct"/>
          </w:tcPr>
          <w:p w14:paraId="6E496877" w14:textId="77777777" w:rsidR="000901EC" w:rsidRPr="000901EC" w:rsidRDefault="000901EC" w:rsidP="000901EC">
            <w:pPr>
              <w:spacing w:after="60"/>
              <w:rPr>
                <w:i/>
                <w:iCs/>
                <w:sz w:val="20"/>
                <w:szCs w:val="20"/>
              </w:rPr>
            </w:pPr>
            <w:r w:rsidRPr="000901EC">
              <w:rPr>
                <w:i/>
                <w:iCs/>
                <w:sz w:val="20"/>
                <w:szCs w:val="20"/>
              </w:rPr>
              <w:t>p</w:t>
            </w:r>
          </w:p>
        </w:tc>
        <w:tc>
          <w:tcPr>
            <w:tcW w:w="448" w:type="pct"/>
          </w:tcPr>
          <w:p w14:paraId="11399B9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A11A060" w14:textId="77777777" w:rsidR="000901EC" w:rsidRPr="000901EC" w:rsidRDefault="000901EC" w:rsidP="000901EC">
            <w:pPr>
              <w:spacing w:after="60"/>
              <w:rPr>
                <w:iCs/>
                <w:sz w:val="20"/>
                <w:szCs w:val="20"/>
              </w:rPr>
            </w:pPr>
            <w:r w:rsidRPr="000901EC">
              <w:rPr>
                <w:iCs/>
                <w:sz w:val="20"/>
                <w:szCs w:val="20"/>
              </w:rPr>
              <w:t>A Settlement Point.</w:t>
            </w:r>
          </w:p>
        </w:tc>
      </w:tr>
      <w:tr w:rsidR="000901EC" w:rsidRPr="000901EC" w14:paraId="74CE5A09" w14:textId="77777777" w:rsidTr="009C0551">
        <w:trPr>
          <w:cantSplit/>
        </w:trPr>
        <w:tc>
          <w:tcPr>
            <w:tcW w:w="949" w:type="pct"/>
          </w:tcPr>
          <w:p w14:paraId="2FE2057B" w14:textId="77777777" w:rsidR="000901EC" w:rsidRPr="000901EC" w:rsidRDefault="000901EC" w:rsidP="000901EC">
            <w:pPr>
              <w:spacing w:after="60"/>
              <w:rPr>
                <w:i/>
                <w:iCs/>
                <w:sz w:val="20"/>
                <w:szCs w:val="20"/>
              </w:rPr>
            </w:pPr>
            <w:r w:rsidRPr="000901EC">
              <w:rPr>
                <w:i/>
                <w:iCs/>
                <w:sz w:val="20"/>
                <w:szCs w:val="20"/>
              </w:rPr>
              <w:t>r</w:t>
            </w:r>
          </w:p>
        </w:tc>
        <w:tc>
          <w:tcPr>
            <w:tcW w:w="448" w:type="pct"/>
          </w:tcPr>
          <w:p w14:paraId="0CF91781"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4B075ED8" w14:textId="77777777" w:rsidR="000901EC" w:rsidRPr="000901EC" w:rsidRDefault="000901EC" w:rsidP="000901EC">
            <w:pPr>
              <w:spacing w:after="60"/>
              <w:rPr>
                <w:iCs/>
                <w:sz w:val="20"/>
                <w:szCs w:val="20"/>
              </w:rPr>
            </w:pPr>
            <w:r w:rsidRPr="000901EC">
              <w:rPr>
                <w:iCs/>
                <w:sz w:val="20"/>
                <w:szCs w:val="20"/>
              </w:rPr>
              <w:t>A RUC-committed Generation Resource.</w:t>
            </w:r>
          </w:p>
        </w:tc>
      </w:tr>
      <w:tr w:rsidR="000901EC" w:rsidRPr="000901EC" w14:paraId="52978C0D" w14:textId="77777777" w:rsidTr="009C0551">
        <w:trPr>
          <w:cantSplit/>
        </w:trPr>
        <w:tc>
          <w:tcPr>
            <w:tcW w:w="949" w:type="pct"/>
          </w:tcPr>
          <w:p w14:paraId="2B60F5BF" w14:textId="77777777" w:rsidR="000901EC" w:rsidRPr="000901EC" w:rsidRDefault="000901EC" w:rsidP="000901EC">
            <w:pPr>
              <w:spacing w:after="60"/>
              <w:rPr>
                <w:i/>
                <w:iCs/>
                <w:sz w:val="20"/>
                <w:szCs w:val="20"/>
              </w:rPr>
            </w:pPr>
            <w:r w:rsidRPr="000901EC">
              <w:rPr>
                <w:i/>
                <w:iCs/>
                <w:sz w:val="20"/>
                <w:szCs w:val="20"/>
              </w:rPr>
              <w:t>d</w:t>
            </w:r>
          </w:p>
        </w:tc>
        <w:tc>
          <w:tcPr>
            <w:tcW w:w="448" w:type="pct"/>
          </w:tcPr>
          <w:p w14:paraId="41C05835"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0B04CF76" w14:textId="77777777" w:rsidR="000901EC" w:rsidRPr="000901EC" w:rsidRDefault="000901EC" w:rsidP="000901EC">
            <w:pPr>
              <w:spacing w:after="60"/>
              <w:rPr>
                <w:iCs/>
                <w:sz w:val="20"/>
                <w:szCs w:val="20"/>
              </w:rPr>
            </w:pPr>
            <w:r w:rsidRPr="000901EC">
              <w:rPr>
                <w:iCs/>
                <w:sz w:val="20"/>
                <w:szCs w:val="20"/>
              </w:rPr>
              <w:t>An Operating Day containing the RUC-commitment.</w:t>
            </w:r>
          </w:p>
        </w:tc>
      </w:tr>
      <w:tr w:rsidR="000901EC" w:rsidRPr="000901EC" w14:paraId="6C4351C9" w14:textId="77777777" w:rsidTr="009C0551">
        <w:trPr>
          <w:cantSplit/>
        </w:trPr>
        <w:tc>
          <w:tcPr>
            <w:tcW w:w="949" w:type="pct"/>
          </w:tcPr>
          <w:p w14:paraId="1AE4B2AE" w14:textId="77777777" w:rsidR="000901EC" w:rsidRPr="000901EC" w:rsidRDefault="000901EC" w:rsidP="000901EC">
            <w:pPr>
              <w:spacing w:after="60"/>
              <w:rPr>
                <w:i/>
                <w:iCs/>
                <w:sz w:val="20"/>
                <w:szCs w:val="20"/>
              </w:rPr>
            </w:pPr>
            <w:r w:rsidRPr="000901EC">
              <w:rPr>
                <w:i/>
                <w:iCs/>
                <w:sz w:val="20"/>
                <w:szCs w:val="20"/>
              </w:rPr>
              <w:t>i</w:t>
            </w:r>
          </w:p>
        </w:tc>
        <w:tc>
          <w:tcPr>
            <w:tcW w:w="448" w:type="pct"/>
          </w:tcPr>
          <w:p w14:paraId="52A77C86"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7E610D2C" w14:textId="77777777" w:rsidR="000901EC" w:rsidRPr="000901EC" w:rsidRDefault="000901EC" w:rsidP="000901EC">
            <w:pPr>
              <w:spacing w:after="60"/>
              <w:rPr>
                <w:i/>
                <w:iCs/>
                <w:sz w:val="20"/>
                <w:szCs w:val="20"/>
              </w:rPr>
            </w:pPr>
            <w:r w:rsidRPr="000901EC">
              <w:rPr>
                <w:iCs/>
                <w:sz w:val="20"/>
                <w:szCs w:val="20"/>
              </w:rPr>
              <w:t>A 15-minute Settlement Interval within the hour that includes a RUC-commitment.</w:t>
            </w:r>
          </w:p>
        </w:tc>
      </w:tr>
      <w:tr w:rsidR="000901EC" w:rsidRPr="000901EC" w14:paraId="7D903BDF" w14:textId="77777777" w:rsidTr="009C0551">
        <w:trPr>
          <w:cantSplit/>
        </w:trPr>
        <w:tc>
          <w:tcPr>
            <w:tcW w:w="949" w:type="pct"/>
          </w:tcPr>
          <w:p w14:paraId="6DA56F26" w14:textId="77777777" w:rsidR="000901EC" w:rsidRPr="000901EC" w:rsidRDefault="000901EC" w:rsidP="000901EC">
            <w:pPr>
              <w:spacing w:after="60"/>
              <w:rPr>
                <w:i/>
                <w:iCs/>
                <w:sz w:val="20"/>
                <w:szCs w:val="20"/>
              </w:rPr>
            </w:pPr>
            <w:r w:rsidRPr="000901EC">
              <w:rPr>
                <w:i/>
                <w:iCs/>
                <w:sz w:val="20"/>
                <w:szCs w:val="20"/>
              </w:rPr>
              <w:t>s</w:t>
            </w:r>
          </w:p>
        </w:tc>
        <w:tc>
          <w:tcPr>
            <w:tcW w:w="448" w:type="pct"/>
          </w:tcPr>
          <w:p w14:paraId="7EA5EAA1"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E271CFF" w14:textId="77777777" w:rsidR="000901EC" w:rsidRPr="000901EC" w:rsidRDefault="000901EC" w:rsidP="000901EC">
            <w:pPr>
              <w:spacing w:after="60"/>
              <w:rPr>
                <w:iCs/>
                <w:sz w:val="20"/>
                <w:szCs w:val="20"/>
              </w:rPr>
            </w:pPr>
            <w:r w:rsidRPr="000901EC">
              <w:rPr>
                <w:iCs/>
                <w:sz w:val="20"/>
                <w:szCs w:val="20"/>
              </w:rPr>
              <w:t>A start that is eligible to have its costs included in the RUC Guarantee.</w:t>
            </w:r>
          </w:p>
        </w:tc>
      </w:tr>
      <w:tr w:rsidR="000901EC" w:rsidRPr="000901EC" w14:paraId="0F30DD48" w14:textId="77777777" w:rsidTr="009C0551">
        <w:trPr>
          <w:cantSplit/>
        </w:trPr>
        <w:tc>
          <w:tcPr>
            <w:tcW w:w="949" w:type="pct"/>
          </w:tcPr>
          <w:p w14:paraId="2155E707" w14:textId="77777777" w:rsidR="000901EC" w:rsidRPr="000901EC" w:rsidRDefault="000901EC" w:rsidP="000901EC">
            <w:pPr>
              <w:spacing w:after="60"/>
              <w:rPr>
                <w:i/>
                <w:iCs/>
                <w:sz w:val="20"/>
                <w:szCs w:val="20"/>
              </w:rPr>
            </w:pPr>
            <w:r w:rsidRPr="000901EC">
              <w:rPr>
                <w:i/>
                <w:iCs/>
                <w:sz w:val="20"/>
                <w:szCs w:val="20"/>
              </w:rPr>
              <w:t>t</w:t>
            </w:r>
          </w:p>
        </w:tc>
        <w:tc>
          <w:tcPr>
            <w:tcW w:w="448" w:type="pct"/>
          </w:tcPr>
          <w:p w14:paraId="778CCBAF"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F6EF81A" w14:textId="77777777" w:rsidR="000901EC" w:rsidRPr="000901EC" w:rsidRDefault="000901EC" w:rsidP="000901EC">
            <w:pPr>
              <w:spacing w:after="60"/>
              <w:rPr>
                <w:iCs/>
                <w:sz w:val="20"/>
                <w:szCs w:val="20"/>
              </w:rPr>
            </w:pPr>
            <w:r w:rsidRPr="000901EC">
              <w:rPr>
                <w:iCs/>
                <w:sz w:val="20"/>
                <w:szCs w:val="20"/>
              </w:rPr>
              <w:t>A transition that is eligible to have its costs included in the RUC Guarantee.</w:t>
            </w:r>
          </w:p>
        </w:tc>
      </w:tr>
      <w:tr w:rsidR="000901EC" w:rsidRPr="000901EC" w14:paraId="29020E05" w14:textId="77777777" w:rsidTr="009C0551">
        <w:trPr>
          <w:cantSplit/>
        </w:trPr>
        <w:tc>
          <w:tcPr>
            <w:tcW w:w="949" w:type="pct"/>
          </w:tcPr>
          <w:p w14:paraId="60A5D2EB" w14:textId="77777777" w:rsidR="000901EC" w:rsidRPr="000901EC" w:rsidRDefault="000901EC" w:rsidP="000901EC">
            <w:pPr>
              <w:tabs>
                <w:tab w:val="right" w:pos="9360"/>
              </w:tabs>
              <w:spacing w:after="60"/>
              <w:rPr>
                <w:i/>
                <w:iCs/>
                <w:sz w:val="20"/>
                <w:szCs w:val="20"/>
              </w:rPr>
            </w:pPr>
            <w:r w:rsidRPr="000901EC">
              <w:rPr>
                <w:i/>
                <w:iCs/>
                <w:sz w:val="20"/>
                <w:szCs w:val="20"/>
              </w:rPr>
              <w:t>c</w:t>
            </w:r>
          </w:p>
        </w:tc>
        <w:tc>
          <w:tcPr>
            <w:tcW w:w="448" w:type="pct"/>
          </w:tcPr>
          <w:p w14:paraId="5499715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1D9CF224" w14:textId="77777777" w:rsidR="000901EC" w:rsidRPr="000901EC" w:rsidRDefault="000901EC" w:rsidP="000901EC">
            <w:pPr>
              <w:spacing w:after="60"/>
              <w:rPr>
                <w:iCs/>
                <w:sz w:val="20"/>
                <w:szCs w:val="20"/>
              </w:rPr>
            </w:pPr>
            <w:r w:rsidRPr="000901EC">
              <w:rPr>
                <w:iCs/>
                <w:sz w:val="20"/>
                <w:szCs w:val="20"/>
              </w:rPr>
              <w:t>A contiguous block of RUC–Committed Hours.</w:t>
            </w:r>
          </w:p>
        </w:tc>
      </w:tr>
      <w:tr w:rsidR="000901EC" w:rsidRPr="000901EC" w14:paraId="48E03E15" w14:textId="77777777" w:rsidTr="009C0551">
        <w:trPr>
          <w:cantSplit/>
        </w:trPr>
        <w:tc>
          <w:tcPr>
            <w:tcW w:w="949" w:type="pct"/>
          </w:tcPr>
          <w:p w14:paraId="4EE09F78" w14:textId="77777777" w:rsidR="000901EC" w:rsidRPr="000901EC" w:rsidRDefault="000901EC" w:rsidP="000901EC">
            <w:pPr>
              <w:spacing w:after="60"/>
              <w:rPr>
                <w:i/>
                <w:iCs/>
                <w:sz w:val="20"/>
                <w:szCs w:val="20"/>
              </w:rPr>
            </w:pPr>
            <w:r w:rsidRPr="000901EC">
              <w:rPr>
                <w:i/>
                <w:iCs/>
                <w:sz w:val="20"/>
                <w:szCs w:val="20"/>
              </w:rPr>
              <w:t>afterCCGR</w:t>
            </w:r>
          </w:p>
        </w:tc>
        <w:tc>
          <w:tcPr>
            <w:tcW w:w="448" w:type="pct"/>
          </w:tcPr>
          <w:p w14:paraId="1A52ADA4"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70DC2765" w14:textId="77777777" w:rsidR="000901EC" w:rsidRPr="000901EC" w:rsidRDefault="000901EC" w:rsidP="000901EC">
            <w:pPr>
              <w:spacing w:after="60"/>
              <w:rPr>
                <w:iCs/>
                <w:sz w:val="20"/>
                <w:szCs w:val="20"/>
              </w:rPr>
            </w:pPr>
            <w:r w:rsidRPr="000901EC">
              <w:rPr>
                <w:iCs/>
                <w:sz w:val="20"/>
                <w:szCs w:val="20"/>
              </w:rPr>
              <w:t>The Combined Cycle Generation Resource to which a Combined Cycle Train transitions.</w:t>
            </w:r>
          </w:p>
        </w:tc>
      </w:tr>
      <w:tr w:rsidR="000901EC" w:rsidRPr="000901EC" w14:paraId="0F5986CD" w14:textId="77777777" w:rsidTr="009C0551">
        <w:trPr>
          <w:cantSplit/>
        </w:trPr>
        <w:tc>
          <w:tcPr>
            <w:tcW w:w="949" w:type="pct"/>
          </w:tcPr>
          <w:p w14:paraId="5DBA9726" w14:textId="77777777" w:rsidR="000901EC" w:rsidRPr="000901EC" w:rsidRDefault="000901EC" w:rsidP="000901EC">
            <w:pPr>
              <w:spacing w:after="60"/>
              <w:rPr>
                <w:i/>
                <w:iCs/>
                <w:sz w:val="20"/>
                <w:szCs w:val="20"/>
              </w:rPr>
            </w:pPr>
            <w:r w:rsidRPr="000901EC">
              <w:rPr>
                <w:i/>
                <w:iCs/>
                <w:sz w:val="20"/>
                <w:szCs w:val="20"/>
              </w:rPr>
              <w:t>beforeCCGR</w:t>
            </w:r>
          </w:p>
        </w:tc>
        <w:tc>
          <w:tcPr>
            <w:tcW w:w="448" w:type="pct"/>
          </w:tcPr>
          <w:p w14:paraId="5A457FBE"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7428E4A" w14:textId="77777777" w:rsidR="000901EC" w:rsidRPr="000901EC" w:rsidRDefault="000901EC" w:rsidP="000901EC">
            <w:pPr>
              <w:spacing w:after="60"/>
              <w:rPr>
                <w:iCs/>
                <w:sz w:val="20"/>
                <w:szCs w:val="20"/>
              </w:rPr>
            </w:pPr>
            <w:r w:rsidRPr="000901EC">
              <w:rPr>
                <w:iCs/>
                <w:sz w:val="20"/>
                <w:szCs w:val="20"/>
              </w:rPr>
              <w:t>The Combined Cycle Generation Resource from which a Combined Cycle Train transitions.</w:t>
            </w:r>
          </w:p>
        </w:tc>
      </w:tr>
    </w:tbl>
    <w:p w14:paraId="789518BF" w14:textId="77777777" w:rsidR="000901EC" w:rsidRPr="000901EC" w:rsidRDefault="000901EC" w:rsidP="000901EC">
      <w:pPr>
        <w:keepNext/>
        <w:widowControl w:val="0"/>
        <w:tabs>
          <w:tab w:val="left" w:pos="1260"/>
        </w:tabs>
        <w:spacing w:before="480" w:after="240"/>
        <w:ind w:left="1260" w:hanging="1260"/>
        <w:outlineLvl w:val="3"/>
        <w:rPr>
          <w:b/>
          <w:bCs/>
          <w:snapToGrid w:val="0"/>
          <w:szCs w:val="20"/>
        </w:rPr>
      </w:pPr>
      <w:bookmarkStart w:id="860" w:name="_Toc400547188"/>
      <w:bookmarkStart w:id="861" w:name="_Toc405384293"/>
      <w:bookmarkStart w:id="862" w:name="_Toc405543560"/>
      <w:bookmarkStart w:id="863" w:name="_Toc428178069"/>
      <w:bookmarkStart w:id="864" w:name="_Toc440872700"/>
      <w:bookmarkStart w:id="865" w:name="_Toc458766245"/>
      <w:bookmarkStart w:id="866" w:name="_Toc459292650"/>
      <w:bookmarkStart w:id="867" w:name="_Toc60038357"/>
      <w:r w:rsidRPr="000901EC">
        <w:rPr>
          <w:b/>
          <w:bCs/>
          <w:snapToGrid w:val="0"/>
          <w:szCs w:val="20"/>
        </w:rPr>
        <w:t>5.7.1.2</w:t>
      </w:r>
      <w:r w:rsidRPr="000901EC">
        <w:rPr>
          <w:b/>
          <w:bCs/>
          <w:snapToGrid w:val="0"/>
          <w:szCs w:val="20"/>
        </w:rPr>
        <w:tab/>
        <w:t>RUC Minimum-Energy Revenue</w:t>
      </w:r>
      <w:bookmarkEnd w:id="860"/>
      <w:bookmarkEnd w:id="861"/>
      <w:bookmarkEnd w:id="862"/>
      <w:bookmarkEnd w:id="863"/>
      <w:bookmarkEnd w:id="864"/>
      <w:bookmarkEnd w:id="865"/>
      <w:bookmarkEnd w:id="866"/>
      <w:bookmarkEnd w:id="867"/>
    </w:p>
    <w:p w14:paraId="0AE35306" w14:textId="77777777" w:rsidR="000901EC" w:rsidRPr="000901EC" w:rsidRDefault="000901EC" w:rsidP="000901EC">
      <w:pPr>
        <w:spacing w:after="240"/>
        <w:ind w:left="720" w:hanging="720"/>
        <w:rPr>
          <w:iCs/>
          <w:szCs w:val="20"/>
        </w:rPr>
      </w:pPr>
      <w:r w:rsidRPr="000901EC">
        <w:rPr>
          <w:iCs/>
          <w:szCs w:val="20"/>
        </w:rPr>
        <w:t>(1)</w:t>
      </w:r>
      <w:r w:rsidRPr="000901EC">
        <w:rPr>
          <w:iCs/>
          <w:szCs w:val="20"/>
        </w:rPr>
        <w:tab/>
        <w:t>The energy revenue for a Resource’s generation up to LSL during all RUC-Committed Hours of the Operating Day is RUC Minimum-Energy Revenue.</w:t>
      </w:r>
    </w:p>
    <w:p w14:paraId="4DF4B591" w14:textId="77777777" w:rsidR="000901EC" w:rsidRPr="000901EC" w:rsidRDefault="000901EC" w:rsidP="000901EC">
      <w:pPr>
        <w:spacing w:after="240"/>
        <w:ind w:left="720" w:hanging="720"/>
        <w:rPr>
          <w:szCs w:val="20"/>
        </w:rPr>
      </w:pPr>
      <w:r w:rsidRPr="000901EC">
        <w:rPr>
          <w:szCs w:val="20"/>
        </w:rPr>
        <w:t>(2)</w:t>
      </w:r>
      <w:r w:rsidRPr="000901EC">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68" w:author="ERCOT" w:date="2024-05-20T15:24:00Z">
        <w:r w:rsidRPr="000901EC">
          <w:rPr>
            <w:szCs w:val="20"/>
          </w:rPr>
          <w:t xml:space="preserve"> or DRRS</w:t>
        </w:r>
      </w:ins>
      <w:ins w:id="869" w:author="ERCOT" w:date="2024-05-29T07:36:00Z">
        <w:r w:rsidRPr="000901EC">
          <w:rPr>
            <w:szCs w:val="20"/>
          </w:rPr>
          <w:t>-</w:t>
        </w:r>
      </w:ins>
      <w:ins w:id="870" w:author="ERCOT" w:date="2024-05-20T15:24:00Z">
        <w:r w:rsidRPr="000901EC">
          <w:rPr>
            <w:szCs w:val="20"/>
          </w:rPr>
          <w:t xml:space="preserve">deployed </w:t>
        </w:r>
      </w:ins>
      <w:r w:rsidRPr="000901EC">
        <w:rPr>
          <w:szCs w:val="20"/>
        </w:rPr>
        <w:t xml:space="preserve"> Combined Cycle Generation Resource is also used to calculate RUC Minimum-Energy Revenue for a Combined Cycle Train.</w:t>
      </w:r>
    </w:p>
    <w:p w14:paraId="3FE651D8" w14:textId="77777777" w:rsidR="000901EC" w:rsidRPr="000901EC" w:rsidRDefault="000901EC" w:rsidP="000901EC">
      <w:pPr>
        <w:spacing w:after="240"/>
        <w:ind w:left="720" w:hanging="720"/>
        <w:rPr>
          <w:szCs w:val="20"/>
        </w:rPr>
      </w:pPr>
      <w:r w:rsidRPr="000901EC">
        <w:rPr>
          <w:szCs w:val="20"/>
        </w:rPr>
        <w:t>(3)</w:t>
      </w:r>
      <w:r w:rsidRPr="000901EC">
        <w:rPr>
          <w:szCs w:val="20"/>
        </w:rPr>
        <w:tab/>
        <w:t>For each RUC-committed Resource, RUC Minimum-Energy Revenue is calculated as follows</w:t>
      </w:r>
      <w:r w:rsidRPr="000901EC">
        <w:rPr>
          <w:iCs/>
          <w:szCs w:val="20"/>
        </w:rPr>
        <w:t>:</w:t>
      </w:r>
    </w:p>
    <w:p w14:paraId="01DEA0F7" w14:textId="77777777" w:rsidR="000901EC" w:rsidRPr="000901EC" w:rsidRDefault="000901EC" w:rsidP="000901EC">
      <w:pPr>
        <w:tabs>
          <w:tab w:val="left" w:pos="2340"/>
          <w:tab w:val="left" w:pos="2880"/>
        </w:tabs>
        <w:spacing w:after="240"/>
        <w:ind w:left="3067" w:hanging="2347"/>
        <w:rPr>
          <w:b/>
          <w:iCs/>
        </w:rPr>
      </w:pPr>
      <w:r w:rsidRPr="000901EC">
        <w:rPr>
          <w:b/>
          <w:lang w:val="x-none" w:eastAsia="x-none"/>
        </w:rPr>
        <w:t>RUCMEREV</w:t>
      </w:r>
      <w:r w:rsidRPr="000901EC">
        <w:rPr>
          <w:b/>
          <w:i/>
          <w:vertAlign w:val="subscript"/>
          <w:lang w:val="x-none" w:eastAsia="x-none"/>
        </w:rPr>
        <w:t>q,r,d</w:t>
      </w:r>
      <w:r w:rsidRPr="000901EC">
        <w:rPr>
          <w:b/>
          <w:lang w:val="x-none" w:eastAsia="x-none"/>
        </w:rPr>
        <w:tab/>
        <w:t>=</w:t>
      </w:r>
      <w:r w:rsidRPr="000901EC">
        <w:rPr>
          <w:b/>
          <w:lang w:val="x-none" w:eastAsia="x-none"/>
        </w:rPr>
        <w:tab/>
      </w:r>
      <w:r w:rsidRPr="000901EC">
        <w:rPr>
          <w:b/>
          <w:position w:val="-20"/>
          <w:lang w:val="x-none" w:eastAsia="x-none"/>
        </w:rPr>
        <w:object w:dxaOrig="220" w:dyaOrig="440" w14:anchorId="346CA0E4">
          <v:shape id="_x0000_i1032" type="#_x0000_t75" style="width:9pt;height:22.8pt" o:ole="">
            <v:imagedata r:id="rId28" o:title=""/>
          </v:shape>
          <o:OLEObject Type="Embed" ProgID="Equation.3" ShapeID="_x0000_i1032" DrawAspect="Content" ObjectID="_1789280155" r:id="rId29"/>
        </w:object>
      </w:r>
      <w:r w:rsidRPr="000901EC">
        <w:rPr>
          <w:b/>
          <w:lang w:val="x-none" w:eastAsia="x-none"/>
        </w:rPr>
        <w:t>(</w:t>
      </w:r>
      <w:r w:rsidRPr="000901EC">
        <w:rPr>
          <w:b/>
          <w:iCs/>
        </w:rPr>
        <w:t xml:space="preserve">RUCMEREV96 </w:t>
      </w:r>
      <w:r w:rsidRPr="000901EC">
        <w:rPr>
          <w:b/>
          <w:i/>
          <w:vertAlign w:val="subscript"/>
          <w:lang w:val="x-none" w:eastAsia="x-none"/>
        </w:rPr>
        <w:t>q, r, i</w:t>
      </w:r>
      <w:r w:rsidRPr="000901EC">
        <w:rPr>
          <w:b/>
          <w:lang w:val="x-none" w:eastAsia="x-none"/>
        </w:rPr>
        <w:t>)</w:t>
      </w:r>
    </w:p>
    <w:p w14:paraId="54D1E0DF" w14:textId="77777777" w:rsidR="000901EC" w:rsidRPr="000901EC" w:rsidRDefault="000901EC" w:rsidP="000901EC">
      <w:pPr>
        <w:spacing w:after="240"/>
        <w:ind w:left="1440" w:hanging="720"/>
        <w:rPr>
          <w:szCs w:val="20"/>
        </w:rPr>
      </w:pPr>
      <w:r w:rsidRPr="000901EC">
        <w:rPr>
          <w:szCs w:val="20"/>
        </w:rPr>
        <w:t>Where,</w:t>
      </w:r>
    </w:p>
    <w:p w14:paraId="12ACAD40"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RUC-Committed Interval that is not a RUCAC-Interval, then:</w:t>
      </w:r>
    </w:p>
    <w:p w14:paraId="057F1964" w14:textId="77777777" w:rsidR="000901EC" w:rsidRPr="000901EC" w:rsidRDefault="000901EC" w:rsidP="000901EC">
      <w:pPr>
        <w:tabs>
          <w:tab w:val="left" w:pos="1440"/>
        </w:tabs>
        <w:spacing w:after="240"/>
        <w:ind w:left="3060" w:hanging="2340"/>
        <w:rPr>
          <w:szCs w:val="20"/>
        </w:rPr>
      </w:pPr>
      <w:r w:rsidRPr="000901EC">
        <w:rPr>
          <w:szCs w:val="20"/>
        </w:rPr>
        <w:t xml:space="preserve">RUCMEREV96 </w:t>
      </w:r>
      <w:r w:rsidRPr="000901EC">
        <w:rPr>
          <w:i/>
          <w:iCs/>
          <w:szCs w:val="20"/>
          <w:vertAlign w:val="subscript"/>
          <w:lang w:val="it-IT"/>
        </w:rPr>
        <w:t xml:space="preserve">q, r, i  </w:t>
      </w:r>
      <w:r w:rsidRPr="000901EC">
        <w:rPr>
          <w:iCs/>
          <w:szCs w:val="20"/>
          <w:lang w:val="it-IT"/>
        </w:rPr>
        <w:t xml:space="preserve">= RTSPP </w:t>
      </w:r>
      <w:r w:rsidRPr="000901EC">
        <w:rPr>
          <w:i/>
          <w:iCs/>
          <w:szCs w:val="20"/>
          <w:vertAlign w:val="subscript"/>
          <w:lang w:val="it-IT"/>
        </w:rPr>
        <w:t>p, i</w:t>
      </w:r>
      <w:r w:rsidRPr="000901EC">
        <w:rPr>
          <w:iCs/>
          <w:szCs w:val="20"/>
          <w:lang w:val="it-IT"/>
        </w:rPr>
        <w:t xml:space="preserve"> * Min (RTMG </w:t>
      </w:r>
      <w:r w:rsidRPr="000901EC">
        <w:rPr>
          <w:i/>
          <w:iCs/>
          <w:szCs w:val="20"/>
          <w:vertAlign w:val="subscript"/>
          <w:lang w:val="it-IT"/>
        </w:rPr>
        <w:t>q, r, i</w:t>
      </w:r>
      <w:r w:rsidRPr="000901EC">
        <w:rPr>
          <w:iCs/>
          <w:szCs w:val="20"/>
          <w:lang w:val="it-IT"/>
        </w:rPr>
        <w:t xml:space="preserve">, (LSL </w:t>
      </w:r>
      <w:r w:rsidRPr="000901EC">
        <w:rPr>
          <w:i/>
          <w:iCs/>
          <w:szCs w:val="20"/>
          <w:vertAlign w:val="subscript"/>
          <w:lang w:val="it-IT"/>
        </w:rPr>
        <w:t>q, r, i</w:t>
      </w:r>
      <w:r w:rsidRPr="000901EC">
        <w:rPr>
          <w:iCs/>
          <w:szCs w:val="20"/>
          <w:lang w:val="it-IT"/>
        </w:rPr>
        <w:t xml:space="preserve"> * (¼)))</w:t>
      </w:r>
    </w:p>
    <w:p w14:paraId="77FDBA16" w14:textId="77777777" w:rsidR="000901EC" w:rsidRPr="000901EC" w:rsidRDefault="000901EC" w:rsidP="000901EC">
      <w:pPr>
        <w:spacing w:after="240"/>
        <w:ind w:left="720"/>
        <w:rPr>
          <w:szCs w:val="20"/>
        </w:rPr>
      </w:pPr>
      <w:r w:rsidRPr="000901EC">
        <w:rPr>
          <w:szCs w:val="20"/>
        </w:rPr>
        <w:lastRenderedPageBreak/>
        <w:t xml:space="preserve">If the interval </w:t>
      </w:r>
      <w:r w:rsidRPr="000901EC">
        <w:rPr>
          <w:i/>
          <w:szCs w:val="20"/>
        </w:rPr>
        <w:t>i</w:t>
      </w:r>
      <w:r w:rsidRPr="000901EC">
        <w:rPr>
          <w:szCs w:val="20"/>
        </w:rPr>
        <w:t xml:space="preserve"> is a RUCAC of a previously QSE-Committed</w:t>
      </w:r>
      <w:ins w:id="871" w:author="ERCOT" w:date="2024-05-20T15:24:00Z">
        <w:r w:rsidRPr="000901EC">
          <w:rPr>
            <w:szCs w:val="20"/>
          </w:rPr>
          <w:t xml:space="preserve"> or DRRS</w:t>
        </w:r>
      </w:ins>
      <w:ins w:id="872" w:author="ERCOT" w:date="2024-05-29T07:37:00Z">
        <w:r w:rsidRPr="000901EC">
          <w:rPr>
            <w:szCs w:val="20"/>
          </w:rPr>
          <w:t>-</w:t>
        </w:r>
      </w:ins>
      <w:ins w:id="873" w:author="ERCOT" w:date="2024-05-20T15:24:00Z">
        <w:r w:rsidRPr="000901EC">
          <w:rPr>
            <w:szCs w:val="20"/>
          </w:rPr>
          <w:t>deployed</w:t>
        </w:r>
      </w:ins>
      <w:r w:rsidRPr="000901EC">
        <w:rPr>
          <w:szCs w:val="20"/>
        </w:rPr>
        <w:t xml:space="preserve"> Interval, then:</w:t>
      </w:r>
    </w:p>
    <w:p w14:paraId="5BD8D700" w14:textId="77777777" w:rsidR="000901EC" w:rsidRPr="000901EC" w:rsidRDefault="000901EC" w:rsidP="000901EC">
      <w:pPr>
        <w:tabs>
          <w:tab w:val="left" w:pos="1530"/>
        </w:tabs>
        <w:spacing w:after="240"/>
        <w:ind w:left="3060" w:hanging="2340"/>
        <w:rPr>
          <w:szCs w:val="20"/>
        </w:rPr>
      </w:pPr>
      <w:r w:rsidRPr="000901EC">
        <w:rPr>
          <w:szCs w:val="20"/>
        </w:rPr>
        <w:t xml:space="preserve">RUCMEREV96 </w:t>
      </w:r>
      <w:r w:rsidRPr="000901EC">
        <w:rPr>
          <w:i/>
          <w:iCs/>
          <w:szCs w:val="20"/>
          <w:vertAlign w:val="subscript"/>
          <w:lang w:val="it-IT"/>
        </w:rPr>
        <w:t xml:space="preserve">q, r, i  </w:t>
      </w:r>
      <w:r w:rsidRPr="000901EC">
        <w:rPr>
          <w:iCs/>
          <w:szCs w:val="20"/>
          <w:lang w:val="it-IT"/>
        </w:rPr>
        <w:t xml:space="preserve">=  RTSPP </w:t>
      </w:r>
      <w:r w:rsidRPr="000901EC">
        <w:rPr>
          <w:i/>
          <w:iCs/>
          <w:szCs w:val="20"/>
          <w:vertAlign w:val="subscript"/>
          <w:lang w:val="it-IT"/>
        </w:rPr>
        <w:t>p, i</w:t>
      </w:r>
      <w:r w:rsidRPr="000901EC">
        <w:rPr>
          <w:iCs/>
          <w:szCs w:val="20"/>
          <w:lang w:val="it-IT"/>
        </w:rPr>
        <w:t xml:space="preserve"> * Max [0, Min (RTMG </w:t>
      </w:r>
      <w:r w:rsidRPr="000901EC">
        <w:rPr>
          <w:i/>
          <w:iCs/>
          <w:szCs w:val="20"/>
          <w:vertAlign w:val="subscript"/>
          <w:lang w:val="it-IT"/>
        </w:rPr>
        <w:t>q, r, i</w:t>
      </w:r>
      <w:r w:rsidRPr="000901EC">
        <w:rPr>
          <w:iCs/>
          <w:szCs w:val="20"/>
          <w:lang w:val="it-IT"/>
        </w:rPr>
        <w:t xml:space="preserve">, (LSL </w:t>
      </w:r>
      <w:r w:rsidRPr="000901EC">
        <w:rPr>
          <w:i/>
          <w:iCs/>
          <w:szCs w:val="20"/>
          <w:vertAlign w:val="subscript"/>
          <w:lang w:val="it-IT"/>
        </w:rPr>
        <w:t xml:space="preserve">q, </w:t>
      </w:r>
      <w:r w:rsidRPr="000901EC">
        <w:rPr>
          <w:i/>
          <w:iCs/>
          <w:szCs w:val="20"/>
          <w:vertAlign w:val="subscript"/>
        </w:rPr>
        <w:t>afterCCGR</w:t>
      </w:r>
      <w:r w:rsidRPr="000901EC">
        <w:rPr>
          <w:i/>
          <w:iCs/>
          <w:szCs w:val="20"/>
          <w:vertAlign w:val="subscript"/>
          <w:lang w:val="it-IT"/>
        </w:rPr>
        <w:t>, i</w:t>
      </w:r>
      <w:r w:rsidRPr="000901EC">
        <w:rPr>
          <w:iCs/>
          <w:szCs w:val="20"/>
          <w:lang w:val="it-IT"/>
        </w:rPr>
        <w:t xml:space="preserve"> * (¼))) -  LSL </w:t>
      </w:r>
      <w:r w:rsidRPr="000901EC">
        <w:rPr>
          <w:i/>
          <w:iCs/>
          <w:szCs w:val="20"/>
          <w:vertAlign w:val="subscript"/>
          <w:lang w:val="it-IT"/>
        </w:rPr>
        <w:t xml:space="preserve">q, </w:t>
      </w:r>
      <w:r w:rsidRPr="000901EC">
        <w:rPr>
          <w:i/>
          <w:iCs/>
          <w:szCs w:val="20"/>
          <w:vertAlign w:val="subscript"/>
        </w:rPr>
        <w:t>beforeCCGR</w:t>
      </w:r>
      <w:r w:rsidRPr="000901EC">
        <w:rPr>
          <w:i/>
          <w:iCs/>
          <w:szCs w:val="20"/>
          <w:vertAlign w:val="subscript"/>
          <w:lang w:val="it-IT"/>
        </w:rPr>
        <w:t>, i</w:t>
      </w:r>
      <w:r w:rsidRPr="000901EC">
        <w:rPr>
          <w:iCs/>
          <w:szCs w:val="20"/>
          <w:lang w:val="it-IT"/>
        </w:rPr>
        <w:t xml:space="preserve"> * (¼)]</w:t>
      </w:r>
    </w:p>
    <w:p w14:paraId="28BD0254" w14:textId="77777777" w:rsidR="000901EC" w:rsidRPr="000901EC" w:rsidRDefault="000901EC" w:rsidP="000901EC">
      <w:pPr>
        <w:rPr>
          <w:bCs/>
          <w:iCs/>
          <w:szCs w:val="20"/>
        </w:rPr>
      </w:pPr>
      <w:r w:rsidRPr="000901E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0901EC" w:rsidRPr="000901EC" w14:paraId="40950184" w14:textId="77777777" w:rsidTr="009C0551">
        <w:trPr>
          <w:cantSplit/>
          <w:tblHeader/>
        </w:trPr>
        <w:tc>
          <w:tcPr>
            <w:tcW w:w="911" w:type="pct"/>
          </w:tcPr>
          <w:p w14:paraId="760F167F" w14:textId="77777777" w:rsidR="000901EC" w:rsidRPr="000901EC" w:rsidRDefault="000901EC" w:rsidP="000901EC">
            <w:pPr>
              <w:spacing w:after="120"/>
              <w:rPr>
                <w:b/>
                <w:iCs/>
                <w:sz w:val="20"/>
                <w:szCs w:val="20"/>
              </w:rPr>
            </w:pPr>
            <w:r w:rsidRPr="000901EC">
              <w:rPr>
                <w:b/>
                <w:iCs/>
                <w:sz w:val="20"/>
                <w:szCs w:val="20"/>
              </w:rPr>
              <w:t>Variable</w:t>
            </w:r>
          </w:p>
        </w:tc>
        <w:tc>
          <w:tcPr>
            <w:tcW w:w="463" w:type="pct"/>
          </w:tcPr>
          <w:p w14:paraId="3BDEF901" w14:textId="77777777" w:rsidR="000901EC" w:rsidRPr="000901EC" w:rsidRDefault="000901EC" w:rsidP="000901EC">
            <w:pPr>
              <w:spacing w:after="120"/>
              <w:jc w:val="center"/>
              <w:rPr>
                <w:b/>
                <w:iCs/>
                <w:sz w:val="20"/>
                <w:szCs w:val="20"/>
              </w:rPr>
            </w:pPr>
            <w:r w:rsidRPr="000901EC">
              <w:rPr>
                <w:b/>
                <w:iCs/>
                <w:sz w:val="20"/>
                <w:szCs w:val="20"/>
              </w:rPr>
              <w:t>Unit</w:t>
            </w:r>
          </w:p>
        </w:tc>
        <w:tc>
          <w:tcPr>
            <w:tcW w:w="3626" w:type="pct"/>
          </w:tcPr>
          <w:p w14:paraId="7403605F" w14:textId="77777777" w:rsidR="000901EC" w:rsidRPr="000901EC" w:rsidRDefault="000901EC" w:rsidP="000901EC">
            <w:pPr>
              <w:spacing w:after="120"/>
              <w:rPr>
                <w:b/>
                <w:iCs/>
                <w:sz w:val="20"/>
                <w:szCs w:val="20"/>
              </w:rPr>
            </w:pPr>
            <w:r w:rsidRPr="000901EC">
              <w:rPr>
                <w:b/>
                <w:iCs/>
                <w:sz w:val="20"/>
                <w:szCs w:val="20"/>
              </w:rPr>
              <w:t>Definition</w:t>
            </w:r>
          </w:p>
        </w:tc>
      </w:tr>
      <w:tr w:rsidR="000901EC" w:rsidRPr="000901EC" w14:paraId="0CECFE28" w14:textId="77777777" w:rsidTr="009C0551">
        <w:trPr>
          <w:cantSplit/>
        </w:trPr>
        <w:tc>
          <w:tcPr>
            <w:tcW w:w="911" w:type="pct"/>
          </w:tcPr>
          <w:p w14:paraId="2F67F919" w14:textId="77777777" w:rsidR="000901EC" w:rsidRPr="000901EC" w:rsidRDefault="000901EC" w:rsidP="000901EC">
            <w:pPr>
              <w:spacing w:after="60"/>
              <w:rPr>
                <w:iCs/>
                <w:sz w:val="20"/>
                <w:szCs w:val="20"/>
              </w:rPr>
            </w:pPr>
            <w:r w:rsidRPr="000901EC">
              <w:rPr>
                <w:iCs/>
                <w:sz w:val="20"/>
                <w:szCs w:val="20"/>
              </w:rPr>
              <w:t xml:space="preserve">RUCMEREV </w:t>
            </w:r>
            <w:r w:rsidRPr="000901EC">
              <w:rPr>
                <w:i/>
                <w:iCs/>
                <w:sz w:val="20"/>
                <w:szCs w:val="20"/>
                <w:vertAlign w:val="subscript"/>
              </w:rPr>
              <w:t>q, r, d</w:t>
            </w:r>
          </w:p>
        </w:tc>
        <w:tc>
          <w:tcPr>
            <w:tcW w:w="463" w:type="pct"/>
          </w:tcPr>
          <w:p w14:paraId="42CC0D3F" w14:textId="77777777" w:rsidR="000901EC" w:rsidRPr="000901EC" w:rsidRDefault="000901EC" w:rsidP="000901EC">
            <w:pPr>
              <w:spacing w:after="60"/>
              <w:jc w:val="center"/>
              <w:rPr>
                <w:iCs/>
                <w:sz w:val="20"/>
                <w:szCs w:val="20"/>
              </w:rPr>
            </w:pPr>
            <w:r w:rsidRPr="000901EC">
              <w:rPr>
                <w:iCs/>
                <w:sz w:val="20"/>
                <w:szCs w:val="20"/>
              </w:rPr>
              <w:t>$</w:t>
            </w:r>
          </w:p>
        </w:tc>
        <w:tc>
          <w:tcPr>
            <w:tcW w:w="3626" w:type="pct"/>
          </w:tcPr>
          <w:p w14:paraId="29250992" w14:textId="77777777" w:rsidR="000901EC" w:rsidRPr="000901EC" w:rsidRDefault="000901EC" w:rsidP="000901EC">
            <w:pPr>
              <w:spacing w:after="60"/>
              <w:rPr>
                <w:iCs/>
                <w:sz w:val="20"/>
                <w:szCs w:val="20"/>
              </w:rPr>
            </w:pPr>
            <w:r w:rsidRPr="000901EC">
              <w:rPr>
                <w:i/>
                <w:iCs/>
                <w:sz w:val="20"/>
                <w:szCs w:val="20"/>
              </w:rPr>
              <w:t>RUC Minimum-Energy Revenue</w:t>
            </w:r>
            <w:r w:rsidRPr="000901EC">
              <w:rPr>
                <w:iCs/>
                <w:sz w:val="20"/>
                <w:szCs w:val="20"/>
              </w:rPr>
              <w:t xml:space="preserve">—The sum of the energy revenues for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up to LSL during all RUC-Committed Hours, for the Operating Day </w:t>
            </w:r>
            <w:r w:rsidRPr="000901EC">
              <w:rPr>
                <w:i/>
                <w:iCs/>
                <w:sz w:val="20"/>
                <w:szCs w:val="20"/>
              </w:rPr>
              <w:t>d</w:t>
            </w:r>
            <w:r w:rsidRPr="000901EC">
              <w:rPr>
                <w:iCs/>
                <w:sz w:val="20"/>
                <w:szCs w:val="20"/>
              </w:rPr>
              <w:t>.  When one or more Combined Cycle Generation Resources are committed by RUC, RUC Minimum-Energy Revenue is calculated for the Combined Cycle Train for all RUC-committed Combined Cycle Generation Resources.</w:t>
            </w:r>
          </w:p>
        </w:tc>
      </w:tr>
      <w:tr w:rsidR="000901EC" w:rsidRPr="000901EC" w14:paraId="74F722A4" w14:textId="77777777" w:rsidTr="009C0551">
        <w:trPr>
          <w:cantSplit/>
        </w:trPr>
        <w:tc>
          <w:tcPr>
            <w:tcW w:w="911" w:type="pct"/>
          </w:tcPr>
          <w:p w14:paraId="7ADF0F62" w14:textId="77777777" w:rsidR="000901EC" w:rsidRPr="000901EC" w:rsidRDefault="000901EC" w:rsidP="000901EC">
            <w:pPr>
              <w:spacing w:after="60"/>
              <w:rPr>
                <w:iCs/>
                <w:sz w:val="20"/>
                <w:szCs w:val="20"/>
              </w:rPr>
            </w:pPr>
            <w:r w:rsidRPr="000901EC">
              <w:rPr>
                <w:iCs/>
                <w:sz w:val="20"/>
                <w:szCs w:val="20"/>
              </w:rPr>
              <w:t xml:space="preserve">RUCMEREV96 </w:t>
            </w:r>
            <w:r w:rsidRPr="000901EC">
              <w:rPr>
                <w:i/>
                <w:iCs/>
                <w:sz w:val="20"/>
                <w:szCs w:val="20"/>
                <w:vertAlign w:val="subscript"/>
              </w:rPr>
              <w:t>q, r, i</w:t>
            </w:r>
          </w:p>
        </w:tc>
        <w:tc>
          <w:tcPr>
            <w:tcW w:w="463" w:type="pct"/>
          </w:tcPr>
          <w:p w14:paraId="5A5E0E0C" w14:textId="77777777" w:rsidR="000901EC" w:rsidRPr="000901EC" w:rsidRDefault="000901EC" w:rsidP="000901EC">
            <w:pPr>
              <w:spacing w:after="60"/>
              <w:jc w:val="center"/>
              <w:rPr>
                <w:iCs/>
                <w:sz w:val="20"/>
                <w:szCs w:val="20"/>
              </w:rPr>
            </w:pPr>
            <w:r w:rsidRPr="000901EC">
              <w:rPr>
                <w:iCs/>
                <w:sz w:val="20"/>
                <w:szCs w:val="20"/>
              </w:rPr>
              <w:t>$</w:t>
            </w:r>
          </w:p>
        </w:tc>
        <w:tc>
          <w:tcPr>
            <w:tcW w:w="3626" w:type="pct"/>
          </w:tcPr>
          <w:p w14:paraId="654DCE7B" w14:textId="77777777" w:rsidR="000901EC" w:rsidRPr="000901EC" w:rsidRDefault="000901EC" w:rsidP="000901EC">
            <w:pPr>
              <w:spacing w:after="60"/>
              <w:rPr>
                <w:i/>
                <w:iCs/>
                <w:sz w:val="20"/>
                <w:szCs w:val="20"/>
              </w:rPr>
            </w:pPr>
            <w:r w:rsidRPr="000901EC">
              <w:rPr>
                <w:i/>
                <w:iCs/>
                <w:sz w:val="20"/>
                <w:szCs w:val="20"/>
              </w:rPr>
              <w:t>RUC Minimum-Energy Revenue by interval</w:t>
            </w:r>
            <w:r w:rsidRPr="000901EC">
              <w:rPr>
                <w:iCs/>
                <w:sz w:val="20"/>
                <w:szCs w:val="20"/>
              </w:rPr>
              <w:t xml:space="preserve">—The energy revenues for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up to LSL during all RUC-Committed Hours, for the Settlement Interval </w:t>
            </w:r>
            <w:r w:rsidRPr="000901EC">
              <w:rPr>
                <w:i/>
                <w:iCs/>
                <w:sz w:val="20"/>
                <w:szCs w:val="20"/>
              </w:rPr>
              <w:t>i</w:t>
            </w:r>
            <w:r w:rsidRPr="000901EC">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74" w:author="ERCOT" w:date="2024-05-20T15:25:00Z">
              <w:r w:rsidRPr="000901EC">
                <w:rPr>
                  <w:iCs/>
                  <w:sz w:val="20"/>
                  <w:szCs w:val="20"/>
                </w:rPr>
                <w:t>or DRRS</w:t>
              </w:r>
            </w:ins>
            <w:ins w:id="875" w:author="ERCOT" w:date="2024-05-29T07:37:00Z">
              <w:r w:rsidRPr="000901EC">
                <w:rPr>
                  <w:iCs/>
                  <w:sz w:val="20"/>
                  <w:szCs w:val="20"/>
                </w:rPr>
                <w:t>-</w:t>
              </w:r>
            </w:ins>
            <w:ins w:id="876" w:author="ERCOT" w:date="2024-05-20T15:25:00Z">
              <w:r w:rsidRPr="000901EC">
                <w:rPr>
                  <w:iCs/>
                  <w:sz w:val="20"/>
                  <w:szCs w:val="20"/>
                </w:rPr>
                <w:t xml:space="preserve">deployed </w:t>
              </w:r>
            </w:ins>
            <w:r w:rsidRPr="000901EC">
              <w:rPr>
                <w:iCs/>
                <w:sz w:val="20"/>
                <w:szCs w:val="20"/>
              </w:rPr>
              <w:t>configuration.</w:t>
            </w:r>
          </w:p>
        </w:tc>
      </w:tr>
      <w:tr w:rsidR="000901EC" w:rsidRPr="000901EC" w14:paraId="09F0D349" w14:textId="77777777" w:rsidTr="009C0551">
        <w:trPr>
          <w:cantSplit/>
        </w:trPr>
        <w:tc>
          <w:tcPr>
            <w:tcW w:w="911" w:type="pct"/>
          </w:tcPr>
          <w:p w14:paraId="47F8E53D" w14:textId="77777777" w:rsidR="000901EC" w:rsidRPr="000901EC" w:rsidRDefault="000901EC" w:rsidP="000901EC">
            <w:pPr>
              <w:spacing w:after="60"/>
              <w:rPr>
                <w:iCs/>
                <w:sz w:val="20"/>
                <w:szCs w:val="20"/>
              </w:rPr>
            </w:pPr>
            <w:r w:rsidRPr="000901EC">
              <w:rPr>
                <w:iCs/>
                <w:sz w:val="20"/>
                <w:szCs w:val="20"/>
              </w:rPr>
              <w:t xml:space="preserve">RTSPP </w:t>
            </w:r>
            <w:r w:rsidRPr="000901EC">
              <w:rPr>
                <w:i/>
                <w:iCs/>
                <w:sz w:val="20"/>
                <w:szCs w:val="20"/>
                <w:vertAlign w:val="subscript"/>
              </w:rPr>
              <w:t>p, i</w:t>
            </w:r>
          </w:p>
        </w:tc>
        <w:tc>
          <w:tcPr>
            <w:tcW w:w="463" w:type="pct"/>
          </w:tcPr>
          <w:p w14:paraId="327F3226" w14:textId="77777777" w:rsidR="000901EC" w:rsidRPr="000901EC" w:rsidRDefault="000901EC" w:rsidP="000901EC">
            <w:pPr>
              <w:spacing w:after="60"/>
              <w:jc w:val="center"/>
              <w:rPr>
                <w:iCs/>
                <w:sz w:val="20"/>
                <w:szCs w:val="20"/>
              </w:rPr>
            </w:pPr>
            <w:r w:rsidRPr="000901EC">
              <w:rPr>
                <w:iCs/>
                <w:sz w:val="20"/>
                <w:szCs w:val="20"/>
              </w:rPr>
              <w:t>$/MWh</w:t>
            </w:r>
          </w:p>
        </w:tc>
        <w:tc>
          <w:tcPr>
            <w:tcW w:w="3626" w:type="pct"/>
          </w:tcPr>
          <w:p w14:paraId="54B39F3D" w14:textId="77777777" w:rsidR="000901EC" w:rsidRPr="000901EC" w:rsidRDefault="000901EC" w:rsidP="000901EC">
            <w:pPr>
              <w:spacing w:after="60"/>
              <w:rPr>
                <w:iCs/>
                <w:sz w:val="20"/>
                <w:szCs w:val="20"/>
              </w:rPr>
            </w:pPr>
            <w:r w:rsidRPr="000901EC">
              <w:rPr>
                <w:i/>
                <w:iCs/>
                <w:sz w:val="20"/>
                <w:szCs w:val="20"/>
              </w:rPr>
              <w:t>Real-Time Settlement Point Price</w:t>
            </w:r>
            <w:r w:rsidRPr="000901EC">
              <w:rPr>
                <w:iCs/>
                <w:sz w:val="20"/>
                <w:szCs w:val="20"/>
              </w:rPr>
              <w:t xml:space="preserve">—The Real-Time Settlement Point Price at the Resource Node Settlement Point </w:t>
            </w:r>
            <w:r w:rsidRPr="000901EC">
              <w:rPr>
                <w:i/>
                <w:iCs/>
                <w:sz w:val="20"/>
                <w:szCs w:val="20"/>
              </w:rPr>
              <w:t>p</w:t>
            </w:r>
            <w:r w:rsidRPr="000901EC">
              <w:rPr>
                <w:iCs/>
                <w:sz w:val="20"/>
                <w:szCs w:val="20"/>
              </w:rPr>
              <w:t xml:space="preserve"> for the Settlement Interval </w:t>
            </w:r>
            <w:r w:rsidRPr="000901EC">
              <w:rPr>
                <w:i/>
                <w:iCs/>
                <w:sz w:val="20"/>
                <w:szCs w:val="20"/>
              </w:rPr>
              <w:t>i</w:t>
            </w:r>
            <w:r w:rsidRPr="000901EC">
              <w:rPr>
                <w:iCs/>
                <w:sz w:val="20"/>
                <w:szCs w:val="20"/>
              </w:rPr>
              <w:t>.</w:t>
            </w:r>
          </w:p>
        </w:tc>
      </w:tr>
      <w:tr w:rsidR="000901EC" w:rsidRPr="000901EC" w14:paraId="0CD905AF" w14:textId="77777777" w:rsidTr="009C0551">
        <w:trPr>
          <w:cantSplit/>
        </w:trPr>
        <w:tc>
          <w:tcPr>
            <w:tcW w:w="911" w:type="pct"/>
          </w:tcPr>
          <w:p w14:paraId="76E64F1D" w14:textId="77777777" w:rsidR="000901EC" w:rsidRPr="000901EC" w:rsidRDefault="000901EC" w:rsidP="000901EC">
            <w:pPr>
              <w:spacing w:after="60"/>
              <w:rPr>
                <w:iCs/>
                <w:sz w:val="20"/>
                <w:szCs w:val="20"/>
              </w:rPr>
            </w:pPr>
            <w:r w:rsidRPr="000901EC">
              <w:rPr>
                <w:iCs/>
                <w:sz w:val="20"/>
                <w:szCs w:val="20"/>
              </w:rPr>
              <w:t xml:space="preserve">RTMG </w:t>
            </w:r>
            <w:r w:rsidRPr="000901EC">
              <w:rPr>
                <w:i/>
                <w:iCs/>
                <w:sz w:val="20"/>
                <w:szCs w:val="20"/>
                <w:vertAlign w:val="subscript"/>
              </w:rPr>
              <w:t>q, r, i</w:t>
            </w:r>
          </w:p>
        </w:tc>
        <w:tc>
          <w:tcPr>
            <w:tcW w:w="463" w:type="pct"/>
          </w:tcPr>
          <w:p w14:paraId="7C760331" w14:textId="77777777" w:rsidR="000901EC" w:rsidRPr="000901EC" w:rsidRDefault="000901EC" w:rsidP="000901EC">
            <w:pPr>
              <w:spacing w:after="60"/>
              <w:jc w:val="center"/>
              <w:rPr>
                <w:iCs/>
                <w:sz w:val="20"/>
                <w:szCs w:val="20"/>
              </w:rPr>
            </w:pPr>
            <w:r w:rsidRPr="000901EC">
              <w:rPr>
                <w:iCs/>
                <w:sz w:val="20"/>
                <w:szCs w:val="20"/>
              </w:rPr>
              <w:t>MWh</w:t>
            </w:r>
          </w:p>
        </w:tc>
        <w:tc>
          <w:tcPr>
            <w:tcW w:w="3626" w:type="pct"/>
          </w:tcPr>
          <w:p w14:paraId="56657226" w14:textId="77777777" w:rsidR="000901EC" w:rsidRPr="000901EC" w:rsidRDefault="000901EC" w:rsidP="000901EC">
            <w:pPr>
              <w:spacing w:after="60"/>
              <w:rPr>
                <w:iCs/>
                <w:sz w:val="20"/>
                <w:szCs w:val="20"/>
              </w:rPr>
            </w:pPr>
            <w:r w:rsidRPr="000901EC">
              <w:rPr>
                <w:i/>
                <w:iCs/>
                <w:sz w:val="20"/>
                <w:szCs w:val="20"/>
              </w:rPr>
              <w:t>Real-Time Metered Generation</w:t>
            </w:r>
            <w:r w:rsidRPr="000901EC">
              <w:rPr>
                <w:iCs/>
                <w:sz w:val="20"/>
                <w:szCs w:val="20"/>
              </w:rPr>
              <w:t xml:space="preserve">—The metered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the Combined Cycle Train.</w:t>
            </w:r>
          </w:p>
        </w:tc>
      </w:tr>
      <w:tr w:rsidR="000901EC" w:rsidRPr="000901EC" w14:paraId="71E1263D" w14:textId="77777777" w:rsidTr="009C0551">
        <w:trPr>
          <w:cantSplit/>
        </w:trPr>
        <w:tc>
          <w:tcPr>
            <w:tcW w:w="911" w:type="pct"/>
          </w:tcPr>
          <w:p w14:paraId="7CBBB0EF" w14:textId="77777777" w:rsidR="000901EC" w:rsidRPr="000901EC" w:rsidRDefault="000901EC" w:rsidP="000901EC">
            <w:pPr>
              <w:spacing w:after="60"/>
              <w:rPr>
                <w:iCs/>
                <w:sz w:val="20"/>
                <w:szCs w:val="20"/>
              </w:rPr>
            </w:pPr>
            <w:r w:rsidRPr="000901EC">
              <w:rPr>
                <w:iCs/>
                <w:sz w:val="20"/>
                <w:szCs w:val="20"/>
              </w:rPr>
              <w:t xml:space="preserve">LSL </w:t>
            </w:r>
            <w:r w:rsidRPr="000901EC">
              <w:rPr>
                <w:i/>
                <w:iCs/>
                <w:sz w:val="20"/>
                <w:szCs w:val="20"/>
                <w:vertAlign w:val="subscript"/>
              </w:rPr>
              <w:t>q, r, i</w:t>
            </w:r>
          </w:p>
        </w:tc>
        <w:tc>
          <w:tcPr>
            <w:tcW w:w="463" w:type="pct"/>
          </w:tcPr>
          <w:p w14:paraId="477FC107" w14:textId="77777777" w:rsidR="000901EC" w:rsidRPr="000901EC" w:rsidRDefault="000901EC" w:rsidP="000901EC">
            <w:pPr>
              <w:spacing w:after="60"/>
              <w:jc w:val="center"/>
              <w:rPr>
                <w:iCs/>
                <w:sz w:val="20"/>
                <w:szCs w:val="20"/>
              </w:rPr>
            </w:pPr>
            <w:r w:rsidRPr="000901EC">
              <w:rPr>
                <w:iCs/>
                <w:sz w:val="20"/>
                <w:szCs w:val="20"/>
              </w:rPr>
              <w:t>MW</w:t>
            </w:r>
          </w:p>
        </w:tc>
        <w:tc>
          <w:tcPr>
            <w:tcW w:w="3626" w:type="pct"/>
          </w:tcPr>
          <w:p w14:paraId="0B1CFB4B" w14:textId="77777777" w:rsidR="000901EC" w:rsidRPr="000901EC" w:rsidRDefault="000901EC" w:rsidP="000901EC">
            <w:pPr>
              <w:spacing w:after="60"/>
              <w:rPr>
                <w:iCs/>
                <w:sz w:val="20"/>
                <w:szCs w:val="20"/>
              </w:rPr>
            </w:pPr>
            <w:r w:rsidRPr="000901EC">
              <w:rPr>
                <w:i/>
                <w:iCs/>
                <w:sz w:val="20"/>
                <w:szCs w:val="20"/>
              </w:rPr>
              <w:t>Low Sustained Limit</w:t>
            </w:r>
            <w:r w:rsidRPr="000901EC">
              <w:rPr>
                <w:iCs/>
                <w:sz w:val="20"/>
                <w:szCs w:val="20"/>
              </w:rPr>
              <w:t xml:space="preserve">—The LSL of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hour that includes the Settlement Interval </w:t>
            </w:r>
            <w:r w:rsidRPr="000901EC">
              <w:rPr>
                <w:i/>
                <w:iCs/>
                <w:sz w:val="20"/>
                <w:szCs w:val="20"/>
              </w:rPr>
              <w:t>i</w:t>
            </w:r>
            <w:r w:rsidRPr="000901EC">
              <w:rPr>
                <w:iCs/>
                <w:sz w:val="20"/>
                <w:szCs w:val="20"/>
              </w:rPr>
              <w:t xml:space="preserve">, as submitted in the COP.  Where for a Combined Cycle Train, the Resource </w:t>
            </w:r>
            <w:r w:rsidRPr="000901EC">
              <w:rPr>
                <w:i/>
                <w:iCs/>
                <w:sz w:val="20"/>
                <w:szCs w:val="20"/>
              </w:rPr>
              <w:t xml:space="preserve">r </w:t>
            </w:r>
            <w:r w:rsidRPr="000901EC">
              <w:rPr>
                <w:iCs/>
                <w:sz w:val="20"/>
                <w:szCs w:val="20"/>
              </w:rPr>
              <w:t xml:space="preserve">is a Combined Cycle Generation Resource within the Combined Cycle Train.  </w:t>
            </w:r>
          </w:p>
        </w:tc>
      </w:tr>
      <w:tr w:rsidR="000901EC" w:rsidRPr="000901EC" w14:paraId="07723EBB" w14:textId="77777777" w:rsidTr="009C0551">
        <w:trPr>
          <w:cantSplit/>
        </w:trPr>
        <w:tc>
          <w:tcPr>
            <w:tcW w:w="911" w:type="pct"/>
          </w:tcPr>
          <w:p w14:paraId="6584E2A0" w14:textId="77777777" w:rsidR="000901EC" w:rsidRPr="000901EC" w:rsidRDefault="000901EC" w:rsidP="000901EC">
            <w:pPr>
              <w:spacing w:after="60"/>
              <w:rPr>
                <w:iCs/>
                <w:sz w:val="20"/>
                <w:szCs w:val="20"/>
              </w:rPr>
            </w:pPr>
            <w:r w:rsidRPr="000901EC">
              <w:rPr>
                <w:i/>
                <w:iCs/>
                <w:sz w:val="20"/>
                <w:szCs w:val="20"/>
              </w:rPr>
              <w:t>q</w:t>
            </w:r>
          </w:p>
        </w:tc>
        <w:tc>
          <w:tcPr>
            <w:tcW w:w="463" w:type="pct"/>
          </w:tcPr>
          <w:p w14:paraId="35F706B1"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60C883B9" w14:textId="77777777" w:rsidR="000901EC" w:rsidRPr="000901EC" w:rsidRDefault="000901EC" w:rsidP="000901EC">
            <w:pPr>
              <w:spacing w:after="60"/>
              <w:rPr>
                <w:iCs/>
                <w:sz w:val="20"/>
                <w:szCs w:val="20"/>
              </w:rPr>
            </w:pPr>
            <w:r w:rsidRPr="000901EC">
              <w:rPr>
                <w:iCs/>
                <w:sz w:val="20"/>
                <w:szCs w:val="20"/>
              </w:rPr>
              <w:t>A QSE.</w:t>
            </w:r>
          </w:p>
        </w:tc>
      </w:tr>
      <w:tr w:rsidR="000901EC" w:rsidRPr="000901EC" w14:paraId="305BA857" w14:textId="77777777" w:rsidTr="009C0551">
        <w:trPr>
          <w:cantSplit/>
        </w:trPr>
        <w:tc>
          <w:tcPr>
            <w:tcW w:w="911" w:type="pct"/>
          </w:tcPr>
          <w:p w14:paraId="44DD3C56" w14:textId="77777777" w:rsidR="000901EC" w:rsidRPr="000901EC" w:rsidRDefault="000901EC" w:rsidP="000901EC">
            <w:pPr>
              <w:spacing w:after="60"/>
              <w:rPr>
                <w:iCs/>
                <w:sz w:val="20"/>
                <w:szCs w:val="20"/>
              </w:rPr>
            </w:pPr>
            <w:r w:rsidRPr="000901EC">
              <w:rPr>
                <w:i/>
                <w:iCs/>
                <w:sz w:val="20"/>
                <w:szCs w:val="20"/>
              </w:rPr>
              <w:t>r</w:t>
            </w:r>
          </w:p>
        </w:tc>
        <w:tc>
          <w:tcPr>
            <w:tcW w:w="463" w:type="pct"/>
          </w:tcPr>
          <w:p w14:paraId="7660961E"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726BE5CC" w14:textId="77777777" w:rsidR="000901EC" w:rsidRPr="000901EC" w:rsidRDefault="000901EC" w:rsidP="000901EC">
            <w:pPr>
              <w:spacing w:after="60"/>
              <w:rPr>
                <w:iCs/>
                <w:sz w:val="20"/>
                <w:szCs w:val="20"/>
              </w:rPr>
            </w:pPr>
            <w:r w:rsidRPr="000901EC">
              <w:rPr>
                <w:iCs/>
                <w:sz w:val="20"/>
                <w:szCs w:val="20"/>
              </w:rPr>
              <w:t>A RUC-committed Generation Resource.</w:t>
            </w:r>
          </w:p>
        </w:tc>
      </w:tr>
      <w:tr w:rsidR="000901EC" w:rsidRPr="000901EC" w14:paraId="49F16660" w14:textId="77777777" w:rsidTr="009C0551">
        <w:trPr>
          <w:cantSplit/>
        </w:trPr>
        <w:tc>
          <w:tcPr>
            <w:tcW w:w="911" w:type="pct"/>
          </w:tcPr>
          <w:p w14:paraId="4755D45E" w14:textId="77777777" w:rsidR="000901EC" w:rsidRPr="000901EC" w:rsidRDefault="000901EC" w:rsidP="000901EC">
            <w:pPr>
              <w:spacing w:after="60"/>
              <w:rPr>
                <w:iCs/>
                <w:sz w:val="20"/>
                <w:szCs w:val="20"/>
              </w:rPr>
            </w:pPr>
            <w:r w:rsidRPr="000901EC">
              <w:rPr>
                <w:i/>
                <w:iCs/>
                <w:sz w:val="20"/>
                <w:szCs w:val="20"/>
              </w:rPr>
              <w:t>d</w:t>
            </w:r>
          </w:p>
        </w:tc>
        <w:tc>
          <w:tcPr>
            <w:tcW w:w="463" w:type="pct"/>
          </w:tcPr>
          <w:p w14:paraId="42C0EDEB"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7E742D0E" w14:textId="77777777" w:rsidR="000901EC" w:rsidRPr="000901EC" w:rsidRDefault="000901EC" w:rsidP="000901EC">
            <w:pPr>
              <w:spacing w:after="60"/>
              <w:rPr>
                <w:iCs/>
                <w:sz w:val="20"/>
                <w:szCs w:val="20"/>
              </w:rPr>
            </w:pPr>
            <w:r w:rsidRPr="000901EC">
              <w:rPr>
                <w:iCs/>
                <w:sz w:val="20"/>
                <w:szCs w:val="20"/>
              </w:rPr>
              <w:t>An Operating Day containing the RUC-commitment.</w:t>
            </w:r>
          </w:p>
        </w:tc>
      </w:tr>
      <w:tr w:rsidR="000901EC" w:rsidRPr="000901EC" w14:paraId="63C89F71" w14:textId="77777777" w:rsidTr="009C0551">
        <w:trPr>
          <w:cantSplit/>
        </w:trPr>
        <w:tc>
          <w:tcPr>
            <w:tcW w:w="911" w:type="pct"/>
          </w:tcPr>
          <w:p w14:paraId="4CF1471E" w14:textId="77777777" w:rsidR="000901EC" w:rsidRPr="000901EC" w:rsidRDefault="000901EC" w:rsidP="000901EC">
            <w:pPr>
              <w:spacing w:after="60"/>
              <w:rPr>
                <w:i/>
                <w:iCs/>
                <w:sz w:val="20"/>
                <w:szCs w:val="20"/>
              </w:rPr>
            </w:pPr>
            <w:r w:rsidRPr="000901EC">
              <w:rPr>
                <w:i/>
                <w:iCs/>
                <w:sz w:val="20"/>
                <w:szCs w:val="20"/>
              </w:rPr>
              <w:t>p</w:t>
            </w:r>
          </w:p>
        </w:tc>
        <w:tc>
          <w:tcPr>
            <w:tcW w:w="463" w:type="pct"/>
          </w:tcPr>
          <w:p w14:paraId="5F42265C"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07C676CF" w14:textId="77777777" w:rsidR="000901EC" w:rsidRPr="000901EC" w:rsidRDefault="000901EC" w:rsidP="000901EC">
            <w:pPr>
              <w:spacing w:after="60"/>
              <w:rPr>
                <w:i/>
                <w:iCs/>
                <w:sz w:val="20"/>
                <w:szCs w:val="20"/>
              </w:rPr>
            </w:pPr>
            <w:r w:rsidRPr="000901EC">
              <w:rPr>
                <w:iCs/>
                <w:sz w:val="20"/>
                <w:szCs w:val="20"/>
              </w:rPr>
              <w:t>A Resource Node Settlement Point.</w:t>
            </w:r>
          </w:p>
        </w:tc>
      </w:tr>
      <w:tr w:rsidR="000901EC" w:rsidRPr="000901EC" w14:paraId="37595B2F" w14:textId="77777777" w:rsidTr="009C0551">
        <w:trPr>
          <w:cantSplit/>
        </w:trPr>
        <w:tc>
          <w:tcPr>
            <w:tcW w:w="911" w:type="pct"/>
          </w:tcPr>
          <w:p w14:paraId="22998D64" w14:textId="77777777" w:rsidR="000901EC" w:rsidRPr="000901EC" w:rsidRDefault="000901EC" w:rsidP="000901EC">
            <w:pPr>
              <w:spacing w:after="60"/>
              <w:rPr>
                <w:i/>
                <w:iCs/>
                <w:sz w:val="20"/>
                <w:szCs w:val="20"/>
              </w:rPr>
            </w:pPr>
            <w:r w:rsidRPr="000901EC">
              <w:rPr>
                <w:i/>
                <w:iCs/>
                <w:sz w:val="20"/>
                <w:szCs w:val="20"/>
              </w:rPr>
              <w:t>i</w:t>
            </w:r>
          </w:p>
        </w:tc>
        <w:tc>
          <w:tcPr>
            <w:tcW w:w="463" w:type="pct"/>
          </w:tcPr>
          <w:p w14:paraId="77D1F8E9"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4D46FCB4" w14:textId="77777777" w:rsidR="000901EC" w:rsidRPr="000901EC" w:rsidRDefault="000901EC" w:rsidP="000901EC">
            <w:pPr>
              <w:spacing w:after="60"/>
              <w:rPr>
                <w:i/>
                <w:iCs/>
                <w:sz w:val="20"/>
                <w:szCs w:val="20"/>
              </w:rPr>
            </w:pPr>
            <w:r w:rsidRPr="000901EC">
              <w:rPr>
                <w:iCs/>
                <w:sz w:val="20"/>
                <w:szCs w:val="20"/>
              </w:rPr>
              <w:t>A 15-minute Settlement Interval within the hour that includes a RUC-commitment.</w:t>
            </w:r>
          </w:p>
        </w:tc>
      </w:tr>
      <w:tr w:rsidR="000901EC" w:rsidRPr="000901EC" w14:paraId="6C913CCF" w14:textId="77777777" w:rsidTr="009C0551">
        <w:trPr>
          <w:cantSplit/>
        </w:trPr>
        <w:tc>
          <w:tcPr>
            <w:tcW w:w="911" w:type="pct"/>
          </w:tcPr>
          <w:p w14:paraId="7A0BF316" w14:textId="77777777" w:rsidR="000901EC" w:rsidRPr="000901EC" w:rsidRDefault="000901EC" w:rsidP="000901EC">
            <w:pPr>
              <w:spacing w:after="60"/>
              <w:rPr>
                <w:i/>
                <w:iCs/>
                <w:sz w:val="20"/>
                <w:szCs w:val="20"/>
              </w:rPr>
            </w:pPr>
            <w:r w:rsidRPr="000901EC">
              <w:rPr>
                <w:i/>
                <w:iCs/>
                <w:sz w:val="20"/>
                <w:szCs w:val="20"/>
              </w:rPr>
              <w:t>afterCCGR</w:t>
            </w:r>
          </w:p>
        </w:tc>
        <w:tc>
          <w:tcPr>
            <w:tcW w:w="463" w:type="pct"/>
          </w:tcPr>
          <w:p w14:paraId="37798B1A"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4CDA44E1" w14:textId="77777777" w:rsidR="000901EC" w:rsidRPr="000901EC" w:rsidRDefault="000901EC" w:rsidP="000901EC">
            <w:pPr>
              <w:spacing w:after="60"/>
              <w:rPr>
                <w:iCs/>
                <w:sz w:val="20"/>
                <w:szCs w:val="20"/>
              </w:rPr>
            </w:pPr>
            <w:r w:rsidRPr="000901EC">
              <w:rPr>
                <w:iCs/>
                <w:sz w:val="20"/>
                <w:szCs w:val="20"/>
              </w:rPr>
              <w:t>The Combined Cycle Generation Resource that is RUC-committed.</w:t>
            </w:r>
          </w:p>
        </w:tc>
      </w:tr>
      <w:tr w:rsidR="000901EC" w:rsidRPr="000901EC" w14:paraId="7930A43E" w14:textId="77777777" w:rsidTr="009C0551">
        <w:trPr>
          <w:cantSplit/>
        </w:trPr>
        <w:tc>
          <w:tcPr>
            <w:tcW w:w="911" w:type="pct"/>
          </w:tcPr>
          <w:p w14:paraId="1AD6BF92" w14:textId="77777777" w:rsidR="000901EC" w:rsidRPr="000901EC" w:rsidRDefault="000901EC" w:rsidP="000901EC">
            <w:pPr>
              <w:spacing w:after="60"/>
              <w:rPr>
                <w:i/>
                <w:iCs/>
                <w:sz w:val="20"/>
                <w:szCs w:val="20"/>
              </w:rPr>
            </w:pPr>
            <w:r w:rsidRPr="000901EC">
              <w:rPr>
                <w:i/>
                <w:iCs/>
                <w:sz w:val="20"/>
                <w:szCs w:val="20"/>
              </w:rPr>
              <w:t>beforeCCGR</w:t>
            </w:r>
          </w:p>
        </w:tc>
        <w:tc>
          <w:tcPr>
            <w:tcW w:w="463" w:type="pct"/>
          </w:tcPr>
          <w:p w14:paraId="3B800CF2"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3A7D6FA3" w14:textId="77777777" w:rsidR="000901EC" w:rsidRPr="000901EC" w:rsidRDefault="000901EC" w:rsidP="000901EC">
            <w:pPr>
              <w:spacing w:after="60"/>
              <w:rPr>
                <w:iCs/>
                <w:sz w:val="20"/>
                <w:szCs w:val="20"/>
              </w:rPr>
            </w:pPr>
            <w:r w:rsidRPr="000901EC">
              <w:rPr>
                <w:iCs/>
                <w:sz w:val="20"/>
                <w:szCs w:val="20"/>
              </w:rPr>
              <w:t>The Combined Cycle Generation Resource that was QSE-committed</w:t>
            </w:r>
            <w:ins w:id="877" w:author="ERCOT" w:date="2024-05-20T15:26:00Z">
              <w:r w:rsidRPr="000901EC">
                <w:rPr>
                  <w:iCs/>
                  <w:sz w:val="20"/>
                  <w:szCs w:val="20"/>
                </w:rPr>
                <w:t xml:space="preserve"> or DRRS</w:t>
              </w:r>
            </w:ins>
            <w:ins w:id="878" w:author="ERCOT" w:date="2024-05-29T07:37:00Z">
              <w:r w:rsidRPr="000901EC">
                <w:rPr>
                  <w:iCs/>
                  <w:sz w:val="20"/>
                  <w:szCs w:val="20"/>
                </w:rPr>
                <w:t>-</w:t>
              </w:r>
            </w:ins>
            <w:ins w:id="879" w:author="ERCOT" w:date="2024-05-20T15:26:00Z">
              <w:r w:rsidRPr="000901EC">
                <w:rPr>
                  <w:iCs/>
                  <w:sz w:val="20"/>
                  <w:szCs w:val="20"/>
                </w:rPr>
                <w:t>deployed</w:t>
              </w:r>
            </w:ins>
            <w:r w:rsidRPr="000901EC">
              <w:rPr>
                <w:iCs/>
                <w:sz w:val="20"/>
                <w:szCs w:val="20"/>
              </w:rPr>
              <w:t>.</w:t>
            </w:r>
          </w:p>
        </w:tc>
      </w:tr>
    </w:tbl>
    <w:p w14:paraId="5A19CB2B" w14:textId="77777777" w:rsidR="000901EC" w:rsidRPr="000901EC" w:rsidRDefault="000901EC" w:rsidP="000901EC">
      <w:pPr>
        <w:keepNext/>
        <w:tabs>
          <w:tab w:val="left" w:pos="1080"/>
        </w:tabs>
        <w:spacing w:before="480" w:after="240"/>
        <w:ind w:left="1080" w:hanging="1080"/>
        <w:outlineLvl w:val="2"/>
        <w:rPr>
          <w:rFonts w:eastAsia="SimSun"/>
          <w:b/>
          <w:i/>
          <w:szCs w:val="20"/>
          <w:lang w:val="x-none" w:eastAsia="x-none"/>
        </w:rPr>
      </w:pPr>
      <w:r w:rsidRPr="000901EC">
        <w:rPr>
          <w:rFonts w:eastAsia="SimSun"/>
          <w:b/>
          <w:i/>
          <w:szCs w:val="20"/>
          <w:lang w:val="x-none" w:eastAsia="x-none"/>
        </w:rPr>
        <w:t>5.7.2</w:t>
      </w:r>
      <w:r w:rsidRPr="000901EC">
        <w:rPr>
          <w:rFonts w:eastAsia="SimSun"/>
          <w:b/>
          <w:i/>
          <w:szCs w:val="20"/>
          <w:lang w:val="x-none" w:eastAsia="x-none"/>
        </w:rPr>
        <w:tab/>
        <w:t>RUC Clawback Charge</w:t>
      </w:r>
      <w:bookmarkEnd w:id="831"/>
      <w:bookmarkEnd w:id="832"/>
      <w:bookmarkEnd w:id="833"/>
      <w:bookmarkEnd w:id="834"/>
      <w:bookmarkEnd w:id="835"/>
      <w:bookmarkEnd w:id="836"/>
      <w:bookmarkEnd w:id="837"/>
      <w:bookmarkEnd w:id="838"/>
    </w:p>
    <w:p w14:paraId="2A941926" w14:textId="77777777" w:rsidR="000901EC" w:rsidRPr="000901EC" w:rsidRDefault="000901EC" w:rsidP="000901EC">
      <w:pPr>
        <w:spacing w:after="240"/>
        <w:ind w:left="720" w:hanging="720"/>
        <w:rPr>
          <w:rFonts w:eastAsia="SimSun"/>
          <w:iCs/>
          <w:szCs w:val="20"/>
        </w:rPr>
      </w:pPr>
      <w:bookmarkStart w:id="880" w:name="_Toc106616866"/>
      <w:r w:rsidRPr="000901EC">
        <w:rPr>
          <w:rFonts w:eastAsia="SimSun"/>
          <w:iCs/>
          <w:szCs w:val="20"/>
        </w:rPr>
        <w:t>(1)</w:t>
      </w:r>
      <w:r w:rsidRPr="000901EC">
        <w:rPr>
          <w:rFonts w:eastAsia="SimSun"/>
          <w:iCs/>
          <w:szCs w:val="20"/>
        </w:rPr>
        <w:tab/>
        <w:t>A QSE for a Resource shall pay a RUC Clawback Charge for the Operating Day if the RUC Guarantee is less than the sum of:</w:t>
      </w:r>
      <w:bookmarkEnd w:id="880"/>
    </w:p>
    <w:p w14:paraId="0E958932" w14:textId="77777777" w:rsidR="000901EC" w:rsidRPr="000901EC" w:rsidRDefault="000901EC" w:rsidP="000901EC">
      <w:pPr>
        <w:spacing w:after="240"/>
        <w:ind w:left="1440" w:hanging="720"/>
        <w:rPr>
          <w:rFonts w:eastAsia="SimSun"/>
          <w:szCs w:val="20"/>
        </w:rPr>
      </w:pPr>
      <w:bookmarkStart w:id="881" w:name="_Toc106616867"/>
      <w:r w:rsidRPr="000901EC">
        <w:rPr>
          <w:rFonts w:eastAsia="SimSun"/>
          <w:szCs w:val="20"/>
        </w:rPr>
        <w:lastRenderedPageBreak/>
        <w:t>(a)</w:t>
      </w:r>
      <w:r w:rsidRPr="000901EC">
        <w:rPr>
          <w:rFonts w:eastAsia="SimSun"/>
          <w:szCs w:val="20"/>
        </w:rPr>
        <w:tab/>
        <w:t>RUC Minimum-Energy Revenue calculated in Section 5.7.1.2, RUC Minimum-Energy Revenue;</w:t>
      </w:r>
    </w:p>
    <w:p w14:paraId="19BCF418"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Revenue Less Cost Above LSL During RUC-Committed Hours calculated in  Section 5.7.1.3, Revenue Less Cost Above LSL During RUC-Committed Hours; and</w:t>
      </w:r>
      <w:bookmarkEnd w:id="881"/>
      <w:r w:rsidRPr="000901EC">
        <w:rPr>
          <w:rFonts w:eastAsia="SimSun"/>
          <w:szCs w:val="20"/>
        </w:rPr>
        <w:t xml:space="preserve"> </w:t>
      </w:r>
    </w:p>
    <w:p w14:paraId="00ED07A7" w14:textId="77777777" w:rsidR="000901EC" w:rsidRPr="000901EC" w:rsidRDefault="000901EC" w:rsidP="000901EC">
      <w:pPr>
        <w:spacing w:after="240"/>
        <w:ind w:left="1440" w:hanging="720"/>
        <w:rPr>
          <w:rFonts w:eastAsia="SimSun"/>
          <w:szCs w:val="20"/>
        </w:rPr>
      </w:pPr>
      <w:bookmarkStart w:id="882" w:name="_Toc106616868"/>
      <w:r w:rsidRPr="000901EC">
        <w:rPr>
          <w:rFonts w:eastAsia="SimSun"/>
          <w:szCs w:val="20"/>
        </w:rPr>
        <w:t>(c)</w:t>
      </w:r>
      <w:r w:rsidRPr="000901EC">
        <w:rPr>
          <w:rFonts w:eastAsia="SimSun"/>
          <w:szCs w:val="20"/>
        </w:rPr>
        <w:tab/>
        <w:t>Revenue Less Cost During QSE-Clawback Intervals calculated in Section 5.7.1.4, Revenue Less Cost During QSE Clawback Intervals.</w:t>
      </w:r>
      <w:bookmarkEnd w:id="882"/>
      <w:r w:rsidRPr="000901EC">
        <w:rPr>
          <w:rFonts w:eastAsia="SimSun"/>
          <w:szCs w:val="20"/>
        </w:rPr>
        <w:t xml:space="preserve"> </w:t>
      </w:r>
    </w:p>
    <w:p w14:paraId="204B375C"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The amount of the RUC Clawback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FF9178B" w14:textId="77777777" w:rsidTr="009C0551">
        <w:trPr>
          <w:trHeight w:val="854"/>
        </w:trPr>
        <w:tc>
          <w:tcPr>
            <w:tcW w:w="9350" w:type="dxa"/>
            <w:shd w:val="pct12" w:color="auto" w:fill="auto"/>
          </w:tcPr>
          <w:p w14:paraId="009785EA" w14:textId="77777777" w:rsidR="000901EC" w:rsidRPr="000901EC" w:rsidRDefault="000901EC" w:rsidP="000901EC">
            <w:pPr>
              <w:spacing w:after="240"/>
              <w:rPr>
                <w:rFonts w:eastAsia="SimSun"/>
                <w:b/>
                <w:i/>
                <w:iCs/>
                <w:szCs w:val="20"/>
              </w:rPr>
            </w:pPr>
            <w:r w:rsidRPr="000901EC">
              <w:rPr>
                <w:rFonts w:eastAsia="SimSun"/>
                <w:b/>
                <w:i/>
                <w:iCs/>
                <w:szCs w:val="20"/>
              </w:rPr>
              <w:t>[NPRR1172:  Delete paragraph (2) above upon system implementation and renumber accordingly.]</w:t>
            </w:r>
          </w:p>
        </w:tc>
      </w:tr>
    </w:tbl>
    <w:p w14:paraId="2209142A" w14:textId="77777777" w:rsidR="000901EC" w:rsidRPr="000901EC" w:rsidRDefault="000901EC" w:rsidP="000901EC">
      <w:pPr>
        <w:spacing w:before="240" w:after="240"/>
        <w:ind w:left="720" w:hanging="720"/>
        <w:rPr>
          <w:rFonts w:eastAsia="SimSun"/>
          <w:szCs w:val="20"/>
        </w:rPr>
      </w:pPr>
      <w:r w:rsidRPr="000901EC">
        <w:rPr>
          <w:rFonts w:eastAsia="SimSun"/>
          <w:szCs w:val="20"/>
        </w:rPr>
        <w:t>(3)</w:t>
      </w:r>
      <w:r w:rsidRPr="000901EC">
        <w:rPr>
          <w:rFonts w:eastAsia="SimSun"/>
          <w:szCs w:val="20"/>
        </w:rPr>
        <w:tab/>
        <w:t xml:space="preserve">The RUC Clawback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5535DCD" w14:textId="77777777" w:rsidTr="009C0551">
        <w:trPr>
          <w:trHeight w:val="1205"/>
        </w:trPr>
        <w:tc>
          <w:tcPr>
            <w:tcW w:w="9350" w:type="dxa"/>
            <w:shd w:val="pct12" w:color="auto" w:fill="auto"/>
          </w:tcPr>
          <w:p w14:paraId="515762BA" w14:textId="77777777" w:rsidR="000901EC" w:rsidRPr="000901EC" w:rsidRDefault="000901EC" w:rsidP="000901EC">
            <w:pPr>
              <w:spacing w:after="240"/>
              <w:rPr>
                <w:rFonts w:eastAsia="SimSun"/>
                <w:b/>
                <w:i/>
                <w:iCs/>
                <w:szCs w:val="20"/>
              </w:rPr>
            </w:pPr>
            <w:r w:rsidRPr="000901EC">
              <w:rPr>
                <w:rFonts w:eastAsia="SimSun"/>
                <w:b/>
                <w:i/>
                <w:iCs/>
                <w:szCs w:val="20"/>
              </w:rPr>
              <w:t>[NPRR1014:  Insert paragraph (4) below upon system implementation and renumber accordingly:]</w:t>
            </w:r>
          </w:p>
          <w:p w14:paraId="207360C0"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 xml:space="preserve">Energy Storage Resources (ESRs) </w:t>
            </w:r>
            <w:ins w:id="883" w:author="ERCOT" w:date="2024-03-07T12:22:00Z">
              <w:r w:rsidRPr="000901EC">
                <w:rPr>
                  <w:rFonts w:eastAsia="SimSun"/>
                  <w:iCs/>
                  <w:szCs w:val="20"/>
                </w:rPr>
                <w:t xml:space="preserve">and DRRS </w:t>
              </w:r>
            </w:ins>
            <w:ins w:id="884" w:author="ERCOT" w:date="2024-04-19T10:14:00Z">
              <w:r w:rsidRPr="000901EC">
                <w:rPr>
                  <w:rFonts w:eastAsia="SimSun"/>
                  <w:iCs/>
                  <w:szCs w:val="20"/>
                </w:rPr>
                <w:t>d</w:t>
              </w:r>
            </w:ins>
            <w:ins w:id="885" w:author="ERCOT" w:date="2024-03-07T12:22:00Z">
              <w:r w:rsidRPr="000901EC">
                <w:rPr>
                  <w:rFonts w:eastAsia="SimSun"/>
                  <w:iCs/>
                  <w:szCs w:val="20"/>
                </w:rPr>
                <w:t xml:space="preserve">eployments </w:t>
              </w:r>
            </w:ins>
            <w:r w:rsidRPr="000901EC">
              <w:rPr>
                <w:rFonts w:eastAsia="SimSun"/>
                <w:iCs/>
                <w:szCs w:val="20"/>
              </w:rPr>
              <w:t xml:space="preserve">are not subject to RUC Clawback Charges. </w:t>
            </w:r>
          </w:p>
        </w:tc>
      </w:tr>
    </w:tbl>
    <w:p w14:paraId="6A422FDA"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For each RUC-committed Resource, the RUC Clawback Charge for each RUC-Committed Hour of the Operating Day is calculated as follows:</w:t>
      </w:r>
    </w:p>
    <w:p w14:paraId="0832A8BF" w14:textId="77777777" w:rsidR="000901EC" w:rsidRPr="000901EC" w:rsidRDefault="000901EC" w:rsidP="000901EC">
      <w:pPr>
        <w:spacing w:after="240"/>
        <w:ind w:left="720"/>
        <w:rPr>
          <w:rFonts w:eastAsia="SimSun"/>
          <w:iCs/>
          <w:szCs w:val="20"/>
        </w:rPr>
      </w:pPr>
      <w:r w:rsidRPr="000901EC">
        <w:rPr>
          <w:rFonts w:eastAsia="SimSun"/>
          <w:iCs/>
          <w:szCs w:val="20"/>
        </w:rPr>
        <w:t xml:space="preserve">If (RUCMEREV </w:t>
      </w:r>
      <w:r w:rsidRPr="000901EC">
        <w:rPr>
          <w:rFonts w:eastAsia="SimSun"/>
          <w:i/>
          <w:iCs/>
          <w:szCs w:val="20"/>
          <w:vertAlign w:val="subscript"/>
        </w:rPr>
        <w:t>q, r, d</w:t>
      </w:r>
      <w:r w:rsidRPr="000901EC">
        <w:rPr>
          <w:rFonts w:eastAsia="SimSun"/>
          <w:iCs/>
          <w:szCs w:val="20"/>
        </w:rPr>
        <w:t xml:space="preserve"> + RUCEXRR </w:t>
      </w:r>
      <w:r w:rsidRPr="000901EC">
        <w:rPr>
          <w:rFonts w:eastAsia="SimSun"/>
          <w:i/>
          <w:iCs/>
          <w:szCs w:val="20"/>
          <w:vertAlign w:val="subscript"/>
        </w:rPr>
        <w:t>q, r, d</w:t>
      </w:r>
      <w:r w:rsidRPr="000901EC">
        <w:rPr>
          <w:rFonts w:eastAsia="SimSun"/>
          <w:i/>
          <w:iCs/>
          <w:szCs w:val="20"/>
        </w:rPr>
        <w:t xml:space="preserve"> </w:t>
      </w:r>
      <w:r w:rsidRPr="000901EC">
        <w:rPr>
          <w:rFonts w:eastAsia="SimSun"/>
          <w:iCs/>
          <w:szCs w:val="20"/>
        </w:rPr>
        <w:t xml:space="preserve">– RUCACREV </w:t>
      </w:r>
      <w:r w:rsidRPr="000901EC">
        <w:rPr>
          <w:rFonts w:eastAsia="SimSun"/>
          <w:i/>
          <w:iCs/>
          <w:szCs w:val="20"/>
          <w:vertAlign w:val="subscript"/>
        </w:rPr>
        <w:t>q, r, d</w:t>
      </w:r>
      <w:r w:rsidRPr="000901EC">
        <w:rPr>
          <w:rFonts w:eastAsia="SimSun"/>
          <w:iCs/>
          <w:szCs w:val="20"/>
        </w:rPr>
        <w:t xml:space="preserve"> – RUCG </w:t>
      </w:r>
      <w:r w:rsidRPr="000901EC">
        <w:rPr>
          <w:rFonts w:eastAsia="SimSun"/>
          <w:i/>
          <w:iCs/>
          <w:szCs w:val="20"/>
          <w:vertAlign w:val="subscript"/>
        </w:rPr>
        <w:t>q, r, d</w:t>
      </w:r>
      <w:r w:rsidRPr="000901EC">
        <w:rPr>
          <w:rFonts w:eastAsia="SimSun"/>
          <w:iCs/>
          <w:szCs w:val="20"/>
        </w:rPr>
        <w:t xml:space="preserve">) &gt; 0, </w:t>
      </w:r>
    </w:p>
    <w:p w14:paraId="1A80661B" w14:textId="77777777" w:rsidR="000901EC" w:rsidRPr="000901EC" w:rsidRDefault="000901EC" w:rsidP="000901EC">
      <w:pPr>
        <w:tabs>
          <w:tab w:val="left" w:pos="2340"/>
          <w:tab w:val="left" w:pos="2880"/>
        </w:tabs>
        <w:spacing w:after="240"/>
        <w:ind w:left="3067" w:hanging="2347"/>
        <w:rPr>
          <w:rFonts w:eastAsia="SimSun"/>
          <w:bCs/>
          <w:lang w:val="x-none" w:eastAsia="x-none"/>
        </w:rPr>
      </w:pPr>
      <w:r w:rsidRPr="000901EC">
        <w:rPr>
          <w:rFonts w:eastAsia="SimSun"/>
          <w:bCs/>
          <w:lang w:val="x-none" w:eastAsia="x-none"/>
        </w:rPr>
        <w:t>Then,</w:t>
      </w:r>
    </w:p>
    <w:p w14:paraId="4AD9CE8F"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RUCCBAMT</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ab/>
        <w:t>=</w:t>
      </w:r>
      <w:r w:rsidRPr="000901EC">
        <w:rPr>
          <w:rFonts w:eastAsia="SimSun"/>
          <w:b/>
          <w:lang w:val="x-none" w:eastAsia="x-none"/>
        </w:rPr>
        <w:tab/>
        <w:t>[(RUCMEREV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 xml:space="preserve">d </w:t>
      </w:r>
      <w:r w:rsidRPr="000901EC">
        <w:rPr>
          <w:rFonts w:eastAsia="SimSun"/>
          <w:b/>
          <w:iCs/>
          <w:lang w:val="x-none" w:eastAsia="x-none"/>
        </w:rPr>
        <w:t>– RUCACREV</w:t>
      </w:r>
      <w:r w:rsidRPr="000901EC">
        <w:rPr>
          <w:rFonts w:eastAsia="SimSun"/>
          <w:b/>
          <w:iCs/>
          <w:lang w:eastAsia="x-none"/>
        </w:rPr>
        <w:t xml:space="preserve"> </w:t>
      </w:r>
      <w:r w:rsidRPr="000901EC">
        <w:rPr>
          <w:rFonts w:eastAsia="SimSun"/>
          <w:b/>
          <w:i/>
          <w:iCs/>
          <w:vertAlign w:val="subscript"/>
          <w:lang w:val="x-none" w:eastAsia="x-none"/>
        </w:rPr>
        <w:t>q,</w:t>
      </w:r>
      <w:r w:rsidRPr="000901EC">
        <w:rPr>
          <w:rFonts w:eastAsia="SimSun"/>
          <w:b/>
          <w:i/>
          <w:iCs/>
          <w:vertAlign w:val="subscript"/>
          <w:lang w:eastAsia="x-none"/>
        </w:rPr>
        <w:t xml:space="preserve"> </w:t>
      </w:r>
      <w:r w:rsidRPr="000901EC">
        <w:rPr>
          <w:rFonts w:eastAsia="SimSun"/>
          <w:b/>
          <w:i/>
          <w:iCs/>
          <w:vertAlign w:val="subscript"/>
          <w:lang w:val="x-none" w:eastAsia="x-none"/>
        </w:rPr>
        <w:t>r,</w:t>
      </w:r>
      <w:r w:rsidRPr="000901EC">
        <w:rPr>
          <w:rFonts w:eastAsia="SimSun"/>
          <w:b/>
          <w:i/>
          <w:iCs/>
          <w:vertAlign w:val="subscript"/>
          <w:lang w:eastAsia="x-none"/>
        </w:rPr>
        <w:t xml:space="preserve"> </w:t>
      </w:r>
      <w:r w:rsidRPr="000901EC">
        <w:rPr>
          <w:rFonts w:eastAsia="SimSun"/>
          <w:b/>
          <w:i/>
          <w:iCs/>
          <w:vertAlign w:val="subscript"/>
          <w:lang w:val="x-none" w:eastAsia="x-none"/>
        </w:rPr>
        <w:t>d</w:t>
      </w:r>
      <w:r w:rsidRPr="000901EC">
        <w:rPr>
          <w:rFonts w:eastAsia="SimSun"/>
          <w:b/>
          <w:lang w:val="x-none" w:eastAsia="x-none"/>
        </w:rPr>
        <w:t xml:space="preserve"> – RUCG</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RUCCBFR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RUCEXRQC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RUCCBFC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RUCHR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w:t>
      </w:r>
    </w:p>
    <w:p w14:paraId="20D618FF" w14:textId="77777777" w:rsidR="000901EC" w:rsidRPr="000901EC" w:rsidRDefault="000901EC" w:rsidP="000901EC">
      <w:pPr>
        <w:tabs>
          <w:tab w:val="left" w:pos="2340"/>
          <w:tab w:val="left" w:pos="2880"/>
        </w:tabs>
        <w:spacing w:after="240"/>
        <w:ind w:left="3067" w:hanging="2347"/>
        <w:rPr>
          <w:rFonts w:eastAsia="SimSun"/>
          <w:bCs/>
          <w:lang w:val="x-none" w:eastAsia="x-none"/>
        </w:rPr>
      </w:pPr>
      <w:r w:rsidRPr="000901EC">
        <w:rPr>
          <w:rFonts w:eastAsia="SimSun"/>
          <w:bCs/>
          <w:lang w:val="x-none" w:eastAsia="x-none"/>
        </w:rPr>
        <w:t xml:space="preserve">Otherwise, </w:t>
      </w:r>
    </w:p>
    <w:p w14:paraId="5089A855"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RUCCBAMT</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 xml:space="preserve"> </w:t>
      </w:r>
      <w:r w:rsidRPr="000901EC">
        <w:rPr>
          <w:rFonts w:eastAsia="SimSun"/>
          <w:b/>
          <w:lang w:val="x-none" w:eastAsia="x-none"/>
        </w:rPr>
        <w:tab/>
        <w:t>=</w:t>
      </w:r>
      <w:r w:rsidRPr="000901EC">
        <w:rPr>
          <w:rFonts w:eastAsia="SimSun"/>
          <w:b/>
          <w:lang w:val="x-none" w:eastAsia="x-none"/>
        </w:rPr>
        <w:tab/>
        <w:t>[Max (0, RUCMEREV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RUCEXRQC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w:t>
      </w:r>
      <w:r w:rsidRPr="000901EC">
        <w:rPr>
          <w:rFonts w:eastAsia="SimSun"/>
          <w:b/>
          <w:iCs/>
          <w:lang w:val="x-none" w:eastAsia="x-none"/>
        </w:rPr>
        <w:t xml:space="preserve"> RUCACREV</w:t>
      </w:r>
      <w:r w:rsidRPr="000901EC">
        <w:rPr>
          <w:rFonts w:eastAsia="SimSun"/>
          <w:b/>
          <w:iCs/>
          <w:lang w:eastAsia="x-none"/>
        </w:rPr>
        <w:t xml:space="preserve"> </w:t>
      </w:r>
      <w:r w:rsidRPr="000901EC">
        <w:rPr>
          <w:rFonts w:eastAsia="SimSun"/>
          <w:b/>
          <w:i/>
          <w:iCs/>
          <w:vertAlign w:val="subscript"/>
          <w:lang w:val="x-none" w:eastAsia="x-none"/>
        </w:rPr>
        <w:t>q,</w:t>
      </w:r>
      <w:r w:rsidRPr="000901EC">
        <w:rPr>
          <w:rFonts w:eastAsia="SimSun"/>
          <w:b/>
          <w:i/>
          <w:iCs/>
          <w:vertAlign w:val="subscript"/>
          <w:lang w:eastAsia="x-none"/>
        </w:rPr>
        <w:t xml:space="preserve"> </w:t>
      </w:r>
      <w:r w:rsidRPr="000901EC">
        <w:rPr>
          <w:rFonts w:eastAsia="SimSun"/>
          <w:b/>
          <w:i/>
          <w:iCs/>
          <w:vertAlign w:val="subscript"/>
          <w:lang w:val="x-none" w:eastAsia="x-none"/>
        </w:rPr>
        <w:t>r,</w:t>
      </w:r>
      <w:r w:rsidRPr="000901EC">
        <w:rPr>
          <w:rFonts w:eastAsia="SimSun"/>
          <w:b/>
          <w:i/>
          <w:iCs/>
          <w:vertAlign w:val="subscript"/>
          <w:lang w:eastAsia="x-none"/>
        </w:rPr>
        <w:t xml:space="preserve"> </w:t>
      </w:r>
      <w:r w:rsidRPr="000901EC">
        <w:rPr>
          <w:rFonts w:eastAsia="SimSun"/>
          <w:b/>
          <w:i/>
          <w:iCs/>
          <w:vertAlign w:val="subscript"/>
          <w:lang w:val="x-none" w:eastAsia="x-none"/>
        </w:rPr>
        <w:t>d</w:t>
      </w:r>
      <w:r w:rsidRPr="000901EC">
        <w:rPr>
          <w:rFonts w:eastAsia="SimSun"/>
          <w:b/>
          <w:lang w:val="x-none" w:eastAsia="x-none"/>
        </w:rPr>
        <w:t xml:space="preserve"> – RUCG</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RUCCBFC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RUCHR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p>
    <w:p w14:paraId="4C0B9979" w14:textId="77777777" w:rsidR="000901EC" w:rsidRPr="000901EC" w:rsidRDefault="000901EC" w:rsidP="000901EC">
      <w:pPr>
        <w:spacing w:after="240"/>
        <w:ind w:left="720"/>
        <w:rPr>
          <w:rFonts w:eastAsia="SimSun"/>
          <w:iCs/>
          <w:szCs w:val="20"/>
        </w:rPr>
      </w:pPr>
      <w:r w:rsidRPr="000901EC">
        <w:rPr>
          <w:rFonts w:eastAsia="SimSun"/>
          <w:iCs/>
          <w:szCs w:val="20"/>
        </w:rPr>
        <w:t xml:space="preserve">Where, </w:t>
      </w:r>
    </w:p>
    <w:p w14:paraId="740B9391" w14:textId="77777777" w:rsidR="000901EC" w:rsidRPr="000901EC" w:rsidRDefault="000901EC" w:rsidP="000901EC">
      <w:pPr>
        <w:spacing w:after="240"/>
        <w:ind w:left="720"/>
        <w:rPr>
          <w:rFonts w:eastAsia="SimSun"/>
          <w:bCs/>
          <w:iCs/>
          <w:szCs w:val="20"/>
        </w:rPr>
      </w:pPr>
      <w:r w:rsidRPr="000901EC">
        <w:rPr>
          <w:rFonts w:eastAsia="SimSun"/>
          <w:iCs/>
          <w:szCs w:val="20"/>
        </w:rPr>
        <w:t>The RUCAC</w:t>
      </w:r>
      <w:r w:rsidRPr="000901EC">
        <w:rPr>
          <w:rFonts w:eastAsia="SimSun"/>
          <w:szCs w:val="20"/>
        </w:rPr>
        <w:t xml:space="preserve"> revenue</w:t>
      </w:r>
      <w:r w:rsidRPr="000901EC">
        <w:rPr>
          <w:rFonts w:eastAsia="SimSun"/>
          <w:iCs/>
          <w:szCs w:val="20"/>
        </w:rPr>
        <w:t xml:space="preserve"> is calculated for a Combined Cycle Train as follows</w:t>
      </w:r>
      <w:r w:rsidRPr="000901EC">
        <w:rPr>
          <w:rFonts w:eastAsia="SimSun"/>
          <w:bCs/>
          <w:iCs/>
          <w:szCs w:val="20"/>
        </w:rPr>
        <w:t>:</w:t>
      </w:r>
    </w:p>
    <w:p w14:paraId="7B290EFE" w14:textId="0FACEDD6"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lastRenderedPageBreak/>
        <w:t>RUCACREV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ab/>
        <w:t>=</w:t>
      </w:r>
      <w:r w:rsidRPr="000901EC">
        <w:rPr>
          <w:rFonts w:eastAsia="SimSun"/>
          <w:b/>
          <w:lang w:eastAsia="x-none"/>
        </w:rPr>
        <w:t xml:space="preserve">  Max{0,</w:t>
      </w:r>
      <w:r w:rsidRPr="000901EC">
        <w:rPr>
          <w:rFonts w:eastAsia="SimSun"/>
          <w:b/>
          <w:noProof/>
          <w:position w:val="-20"/>
          <w:lang w:val="x-none" w:eastAsia="x-none"/>
        </w:rPr>
        <w:drawing>
          <wp:inline distT="0" distB="0" distL="0" distR="0" wp14:anchorId="46651CE0" wp14:editId="5EDAEC6D">
            <wp:extent cx="152400" cy="304800"/>
            <wp:effectExtent l="0" t="0" r="0" b="0"/>
            <wp:docPr id="17825785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 RUCMEREV96</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lang w:val="x-none" w:eastAsia="x-none"/>
        </w:rPr>
        <w:t xml:space="preserve"> + Max(0, </w:t>
      </w:r>
      <w:r w:rsidRPr="000901EC">
        <w:rPr>
          <w:rFonts w:eastAsia="SimSun"/>
          <w:b/>
          <w:noProof/>
          <w:position w:val="-20"/>
          <w:lang w:val="x-none" w:eastAsia="x-none"/>
        </w:rPr>
        <w:drawing>
          <wp:inline distT="0" distB="0" distL="0" distR="0" wp14:anchorId="3011933E" wp14:editId="7BF9087F">
            <wp:extent cx="152400" cy="304800"/>
            <wp:effectExtent l="0" t="0" r="0" b="0"/>
            <wp:docPr id="152522565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RUCEXRR96</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lang w:val="x-none" w:eastAsia="x-none"/>
        </w:rPr>
        <w:t>)</w:t>
      </w:r>
      <w:r w:rsidRPr="000901EC">
        <w:rPr>
          <w:rFonts w:eastAsia="SimSun"/>
          <w:b/>
          <w:lang w:eastAsia="x-none"/>
        </w:rPr>
        <w:t>}</w:t>
      </w:r>
      <w:r w:rsidRPr="000901EC">
        <w:rPr>
          <w:rFonts w:eastAsia="SimSun"/>
          <w:b/>
          <w:lang w:val="x-none" w:eastAsia="x-none"/>
        </w:rPr>
        <w:t xml:space="preserve">  </w:t>
      </w:r>
    </w:p>
    <w:p w14:paraId="71312713" w14:textId="77777777" w:rsidR="000901EC" w:rsidRPr="000901EC" w:rsidRDefault="000901EC" w:rsidP="000901EC">
      <w:pPr>
        <w:rPr>
          <w:rFonts w:eastAsia="SimSun"/>
          <w:iCs/>
          <w:szCs w:val="20"/>
        </w:rPr>
      </w:pPr>
      <w:r w:rsidRPr="000901EC">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0901EC" w:rsidRPr="000901EC" w14:paraId="72C94358" w14:textId="77777777" w:rsidTr="009C0551">
        <w:trPr>
          <w:cantSplit/>
          <w:tblHeader/>
        </w:trPr>
        <w:tc>
          <w:tcPr>
            <w:tcW w:w="959" w:type="pct"/>
          </w:tcPr>
          <w:p w14:paraId="05B4E709"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19" w:type="pct"/>
          </w:tcPr>
          <w:p w14:paraId="081003BD"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622" w:type="pct"/>
          </w:tcPr>
          <w:p w14:paraId="696C175D"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45E0829C" w14:textId="77777777" w:rsidTr="009C0551">
        <w:trPr>
          <w:cantSplit/>
        </w:trPr>
        <w:tc>
          <w:tcPr>
            <w:tcW w:w="959" w:type="pct"/>
          </w:tcPr>
          <w:p w14:paraId="2E296AC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RUCCBAMT </w:t>
            </w:r>
            <w:r w:rsidRPr="000901EC">
              <w:rPr>
                <w:rFonts w:eastAsia="SimSun"/>
                <w:i/>
                <w:iCs/>
                <w:sz w:val="20"/>
                <w:szCs w:val="20"/>
                <w:vertAlign w:val="subscript"/>
              </w:rPr>
              <w:t>q, r, h</w:t>
            </w:r>
          </w:p>
        </w:tc>
        <w:tc>
          <w:tcPr>
            <w:tcW w:w="419" w:type="pct"/>
          </w:tcPr>
          <w:p w14:paraId="05F205A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30D065DC" w14:textId="77777777" w:rsidR="000901EC" w:rsidRPr="000901EC" w:rsidRDefault="000901EC" w:rsidP="000901EC">
            <w:pPr>
              <w:spacing w:after="60"/>
              <w:rPr>
                <w:rFonts w:eastAsia="SimSun"/>
                <w:iCs/>
                <w:sz w:val="20"/>
                <w:szCs w:val="20"/>
              </w:rPr>
            </w:pPr>
            <w:r w:rsidRPr="000901EC">
              <w:rPr>
                <w:rFonts w:eastAsia="SimSun"/>
                <w:i/>
                <w:iCs/>
                <w:sz w:val="20"/>
                <w:szCs w:val="20"/>
              </w:rPr>
              <w:t>RUC Clawback Charge</w:t>
            </w:r>
            <w:r w:rsidRPr="000901EC">
              <w:rPr>
                <w:rFonts w:eastAsia="SimSun"/>
                <w:iCs/>
                <w:sz w:val="20"/>
                <w:szCs w:val="20"/>
              </w:rPr>
              <w:t xml:space="preserve">––The RUC Clawback Charge to a QSE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 xml:space="preserve">q </w:t>
            </w:r>
            <w:r w:rsidRPr="000901EC">
              <w:rPr>
                <w:rFonts w:eastAsia="SimSun"/>
                <w:iCs/>
                <w:sz w:val="20"/>
                <w:szCs w:val="20"/>
              </w:rPr>
              <w:t xml:space="preserve">as described in this Section, for each RUC-Committed Hour </w:t>
            </w:r>
            <w:r w:rsidRPr="000901EC">
              <w:rPr>
                <w:rFonts w:eastAsia="SimSun"/>
                <w:i/>
                <w:iCs/>
                <w:sz w:val="20"/>
                <w:szCs w:val="20"/>
              </w:rPr>
              <w:t>h</w:t>
            </w:r>
            <w:r w:rsidRPr="000901EC">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0901EC" w:rsidRPr="000901EC" w14:paraId="75D9D64E" w14:textId="77777777" w:rsidTr="009C0551">
        <w:trPr>
          <w:cantSplit/>
        </w:trPr>
        <w:tc>
          <w:tcPr>
            <w:tcW w:w="959" w:type="pct"/>
          </w:tcPr>
          <w:p w14:paraId="50FF84C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RUCG </w:t>
            </w:r>
            <w:r w:rsidRPr="000901EC">
              <w:rPr>
                <w:rFonts w:eastAsia="SimSun"/>
                <w:i/>
                <w:iCs/>
                <w:sz w:val="20"/>
                <w:szCs w:val="20"/>
                <w:vertAlign w:val="subscript"/>
              </w:rPr>
              <w:t>q, r, d</w:t>
            </w:r>
          </w:p>
        </w:tc>
        <w:tc>
          <w:tcPr>
            <w:tcW w:w="419" w:type="pct"/>
          </w:tcPr>
          <w:p w14:paraId="75955B32"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DD88100"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during all RUC-Committed Hours, for the Operating Day</w:t>
            </w:r>
            <w:r w:rsidRPr="000901EC">
              <w:rPr>
                <w:rFonts w:eastAsia="SimSun"/>
                <w:i/>
                <w:iCs/>
                <w:sz w:val="20"/>
                <w:szCs w:val="20"/>
              </w:rPr>
              <w:t xml:space="preserve"> d</w:t>
            </w:r>
            <w:r w:rsidRPr="000901EC">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0901EC" w:rsidRPr="000901EC" w14:paraId="2F77264C" w14:textId="77777777" w:rsidTr="009C0551">
        <w:trPr>
          <w:cantSplit/>
        </w:trPr>
        <w:tc>
          <w:tcPr>
            <w:tcW w:w="959" w:type="pct"/>
          </w:tcPr>
          <w:p w14:paraId="40FF718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RUCMEREV </w:t>
            </w:r>
            <w:r w:rsidRPr="000901EC">
              <w:rPr>
                <w:rFonts w:eastAsia="SimSun"/>
                <w:i/>
                <w:iCs/>
                <w:sz w:val="20"/>
                <w:szCs w:val="20"/>
                <w:vertAlign w:val="subscript"/>
              </w:rPr>
              <w:t>q, r, d</w:t>
            </w:r>
          </w:p>
        </w:tc>
        <w:tc>
          <w:tcPr>
            <w:tcW w:w="419" w:type="pct"/>
          </w:tcPr>
          <w:p w14:paraId="22B370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58F7A4B9"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during all RUC-Committed Hours, for the Operating Day</w:t>
            </w:r>
            <w:r w:rsidRPr="000901EC">
              <w:rPr>
                <w:rFonts w:eastAsia="SimSun"/>
                <w:i/>
                <w:iCs/>
                <w:sz w:val="20"/>
                <w:szCs w:val="20"/>
              </w:rPr>
              <w:t xml:space="preserve"> d</w:t>
            </w:r>
            <w:r w:rsidRPr="000901EC">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0901EC" w:rsidRPr="000901EC" w14:paraId="168899CF" w14:textId="77777777" w:rsidTr="009C0551">
        <w:trPr>
          <w:cantSplit/>
        </w:trPr>
        <w:tc>
          <w:tcPr>
            <w:tcW w:w="959" w:type="pct"/>
          </w:tcPr>
          <w:p w14:paraId="09050A5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 </w:t>
            </w:r>
            <w:r w:rsidRPr="000901EC">
              <w:rPr>
                <w:rFonts w:eastAsia="SimSun"/>
                <w:i/>
                <w:iCs/>
                <w:sz w:val="20"/>
                <w:szCs w:val="20"/>
                <w:vertAlign w:val="subscript"/>
              </w:rPr>
              <w:t>q, r, d</w:t>
            </w:r>
          </w:p>
        </w:tc>
        <w:tc>
          <w:tcPr>
            <w:tcW w:w="419" w:type="pct"/>
          </w:tcPr>
          <w:p w14:paraId="2169EE64"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7EB3CCE"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above the LSL less the cost during all RUC-Committed Hours, for the Operating Day</w:t>
            </w:r>
            <w:r w:rsidRPr="000901EC">
              <w:rPr>
                <w:rFonts w:eastAsia="SimSun"/>
                <w:i/>
                <w:iCs/>
                <w:sz w:val="20"/>
                <w:szCs w:val="20"/>
              </w:rPr>
              <w:t xml:space="preserve"> d</w:t>
            </w:r>
            <w:r w:rsidRPr="000901EC">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0901EC" w:rsidRPr="000901EC" w14:paraId="67C3C932" w14:textId="77777777" w:rsidTr="009C0551">
        <w:trPr>
          <w:cantSplit/>
        </w:trPr>
        <w:tc>
          <w:tcPr>
            <w:tcW w:w="959" w:type="pct"/>
          </w:tcPr>
          <w:p w14:paraId="11814E2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RUCEXRQC </w:t>
            </w:r>
            <w:r w:rsidRPr="000901EC">
              <w:rPr>
                <w:rFonts w:eastAsia="SimSun"/>
                <w:i/>
                <w:iCs/>
                <w:sz w:val="20"/>
                <w:szCs w:val="20"/>
                <w:vertAlign w:val="subscript"/>
              </w:rPr>
              <w:t>q, r, d</w:t>
            </w:r>
          </w:p>
        </w:tc>
        <w:tc>
          <w:tcPr>
            <w:tcW w:w="419" w:type="pct"/>
          </w:tcPr>
          <w:p w14:paraId="289EF6BF"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56CBE0C"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from QSE-Clawback Intervals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less the cost during all QSE-Clawback Intervals for the Operating Day</w:t>
            </w:r>
            <w:r w:rsidRPr="000901EC">
              <w:rPr>
                <w:rFonts w:eastAsia="SimSun"/>
                <w:i/>
                <w:iCs/>
                <w:sz w:val="20"/>
                <w:szCs w:val="20"/>
              </w:rPr>
              <w:t xml:space="preserve"> d</w:t>
            </w:r>
            <w:r w:rsidRPr="000901EC">
              <w:rPr>
                <w:rFonts w:eastAsia="SimSun"/>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0901EC" w:rsidRPr="000901EC" w14:paraId="04FA9D9F" w14:textId="77777777" w:rsidTr="009C0551">
        <w:trPr>
          <w:cantSplit/>
        </w:trPr>
        <w:tc>
          <w:tcPr>
            <w:tcW w:w="959" w:type="pct"/>
          </w:tcPr>
          <w:p w14:paraId="5D0A604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RUCACREV </w:t>
            </w:r>
            <w:r w:rsidRPr="000901EC">
              <w:rPr>
                <w:rFonts w:eastAsia="SimSun"/>
                <w:i/>
                <w:iCs/>
                <w:sz w:val="20"/>
                <w:szCs w:val="20"/>
                <w:vertAlign w:val="subscript"/>
              </w:rPr>
              <w:t>q, r, d</w:t>
            </w:r>
          </w:p>
        </w:tc>
        <w:tc>
          <w:tcPr>
            <w:tcW w:w="419" w:type="pct"/>
          </w:tcPr>
          <w:p w14:paraId="721D3B58"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667A82D9" w14:textId="77777777" w:rsidR="000901EC" w:rsidRPr="000901EC" w:rsidRDefault="000901EC" w:rsidP="000901EC">
            <w:pPr>
              <w:spacing w:after="60"/>
              <w:rPr>
                <w:rFonts w:eastAsia="SimSun"/>
                <w:i/>
                <w:iCs/>
                <w:sz w:val="20"/>
                <w:szCs w:val="20"/>
              </w:rPr>
            </w:pPr>
            <w:r w:rsidRPr="000901EC">
              <w:rPr>
                <w:rFonts w:eastAsia="SimSun"/>
                <w:i/>
                <w:iCs/>
                <w:sz w:val="20"/>
                <w:szCs w:val="20"/>
              </w:rPr>
              <w:t>Revenue from RUCAC Hours</w:t>
            </w:r>
            <w:r w:rsidRPr="000901EC">
              <w:rPr>
                <w:rFonts w:eastAsia="SimSun"/>
                <w:iCs/>
                <w:sz w:val="20"/>
                <w:szCs w:val="20"/>
              </w:rPr>
              <w:t xml:space="preserve">—The net positive sum for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and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RUCAC-Hours, for the Operating Day </w:t>
            </w:r>
            <w:r w:rsidRPr="000901EC">
              <w:rPr>
                <w:rFonts w:eastAsia="SimSun"/>
                <w:i/>
                <w:iCs/>
                <w:sz w:val="20"/>
                <w:szCs w:val="20"/>
              </w:rPr>
              <w:t>d</w:t>
            </w:r>
            <w:r w:rsidRPr="000901EC">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0901EC" w:rsidRPr="000901EC" w14:paraId="454FADA0" w14:textId="77777777" w:rsidTr="009C0551">
        <w:trPr>
          <w:cantSplit/>
        </w:trPr>
        <w:tc>
          <w:tcPr>
            <w:tcW w:w="959" w:type="pct"/>
          </w:tcPr>
          <w:p w14:paraId="1D7D87A0"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RUCMEREV96 </w:t>
            </w:r>
            <w:r w:rsidRPr="000901EC">
              <w:rPr>
                <w:rFonts w:eastAsia="SimSun"/>
                <w:i/>
                <w:iCs/>
                <w:sz w:val="20"/>
                <w:szCs w:val="20"/>
                <w:vertAlign w:val="subscript"/>
              </w:rPr>
              <w:t>q, r, i</w:t>
            </w:r>
          </w:p>
        </w:tc>
        <w:tc>
          <w:tcPr>
            <w:tcW w:w="419" w:type="pct"/>
          </w:tcPr>
          <w:p w14:paraId="73C8B4B4"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75C94457" w14:textId="77777777" w:rsidR="000901EC" w:rsidRPr="000901EC" w:rsidRDefault="000901EC" w:rsidP="000901EC">
            <w:pPr>
              <w:spacing w:after="60"/>
              <w:rPr>
                <w:rFonts w:eastAsia="SimSun"/>
                <w:i/>
                <w:iCs/>
                <w:sz w:val="20"/>
                <w:szCs w:val="20"/>
              </w:rPr>
            </w:pPr>
            <w:r w:rsidRPr="000901EC">
              <w:rPr>
                <w:rFonts w:eastAsia="SimSun"/>
                <w:i/>
                <w:iCs/>
                <w:sz w:val="20"/>
                <w:szCs w:val="20"/>
              </w:rPr>
              <w:t>RUC Minimum-Energy Revenue by Interval</w:t>
            </w:r>
            <w:r w:rsidRPr="000901EC">
              <w:rPr>
                <w:rFonts w:eastAsia="SimSun"/>
                <w:iCs/>
                <w:sz w:val="20"/>
                <w:szCs w:val="20"/>
              </w:rPr>
              <w:t xml:space="preserve">—The energy revenues for generation of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up to LSL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0901EC" w:rsidRPr="000901EC" w14:paraId="40C32632" w14:textId="77777777" w:rsidTr="009C0551">
        <w:trPr>
          <w:cantSplit/>
        </w:trPr>
        <w:tc>
          <w:tcPr>
            <w:tcW w:w="959" w:type="pct"/>
          </w:tcPr>
          <w:p w14:paraId="1CC49BE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RUCEXRR96 </w:t>
            </w:r>
            <w:r w:rsidRPr="000901EC">
              <w:rPr>
                <w:rFonts w:eastAsia="SimSun"/>
                <w:i/>
                <w:iCs/>
                <w:sz w:val="20"/>
                <w:szCs w:val="20"/>
                <w:vertAlign w:val="subscript"/>
              </w:rPr>
              <w:t>q, r, i</w:t>
            </w:r>
          </w:p>
        </w:tc>
        <w:tc>
          <w:tcPr>
            <w:tcW w:w="419" w:type="pct"/>
          </w:tcPr>
          <w:p w14:paraId="3D9CEEE4"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488566BC" w14:textId="77777777" w:rsidR="000901EC" w:rsidRPr="000901EC" w:rsidRDefault="000901EC" w:rsidP="000901EC">
            <w:pPr>
              <w:spacing w:after="60"/>
              <w:rPr>
                <w:rFonts w:eastAsia="SimSun"/>
                <w:i/>
                <w:iCs/>
                <w:sz w:val="20"/>
                <w:szCs w:val="20"/>
              </w:rPr>
            </w:pPr>
            <w:r w:rsidRPr="000901EC">
              <w:rPr>
                <w:rFonts w:eastAsia="SimSun"/>
                <w:i/>
                <w:iCs/>
                <w:sz w:val="20"/>
                <w:szCs w:val="20"/>
              </w:rPr>
              <w:t>Revenue Less Cost Above LSL During RUC-Committed Hours by Interval</w:t>
            </w:r>
            <w:r w:rsidRPr="000901EC">
              <w:rPr>
                <w:rFonts w:eastAsia="SimSun"/>
                <w:iCs/>
                <w:sz w:val="20"/>
                <w:szCs w:val="20"/>
              </w:rPr>
              <w:t xml:space="preserve">—The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operating above its LSL less the cost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0901EC" w:rsidRPr="000901EC" w14:paraId="17FC9434" w14:textId="77777777" w:rsidTr="009C0551">
        <w:trPr>
          <w:cantSplit/>
        </w:trPr>
        <w:tc>
          <w:tcPr>
            <w:tcW w:w="959" w:type="pct"/>
          </w:tcPr>
          <w:p w14:paraId="199D153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RUCCBFR </w:t>
            </w:r>
            <w:r w:rsidRPr="000901EC">
              <w:rPr>
                <w:rFonts w:eastAsia="SimSun"/>
                <w:i/>
                <w:iCs/>
                <w:sz w:val="20"/>
                <w:szCs w:val="20"/>
                <w:vertAlign w:val="subscript"/>
              </w:rPr>
              <w:t>q, r, d</w:t>
            </w:r>
          </w:p>
        </w:tc>
        <w:tc>
          <w:tcPr>
            <w:tcW w:w="419" w:type="pct"/>
          </w:tcPr>
          <w:p w14:paraId="3A43E301"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none</w:t>
            </w:r>
          </w:p>
        </w:tc>
        <w:tc>
          <w:tcPr>
            <w:tcW w:w="3622" w:type="pct"/>
          </w:tcPr>
          <w:p w14:paraId="59687926" w14:textId="77777777" w:rsidR="000901EC" w:rsidRPr="000901EC" w:rsidRDefault="000901EC" w:rsidP="000901EC">
            <w:pPr>
              <w:spacing w:after="60"/>
              <w:rPr>
                <w:rFonts w:eastAsia="SimSun"/>
                <w:i/>
                <w:iCs/>
                <w:sz w:val="20"/>
                <w:szCs w:val="20"/>
              </w:rPr>
            </w:pPr>
            <w:r w:rsidRPr="000901EC">
              <w:rPr>
                <w:rFonts w:eastAsia="SimSun"/>
                <w:i/>
                <w:iCs/>
                <w:sz w:val="20"/>
                <w:szCs w:val="20"/>
              </w:rPr>
              <w:t>RUC Clawback Factor for RUC-Committed Hours</w:t>
            </w:r>
            <w:r w:rsidRPr="000901EC">
              <w:rPr>
                <w:rFonts w:eastAsia="SimSun"/>
                <w:iCs/>
                <w:sz w:val="20"/>
                <w:szCs w:val="20"/>
              </w:rPr>
              <w:t xml:space="preserve">—The Clawback Factor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for RUC-Committed Hours, as specified in paragraph (2) above, for the Operating Day </w:t>
            </w:r>
            <w:r w:rsidRPr="000901EC">
              <w:rPr>
                <w:rFonts w:eastAsia="SimSun"/>
                <w:i/>
                <w:iCs/>
                <w:sz w:val="20"/>
                <w:szCs w:val="20"/>
              </w:rPr>
              <w:t>d</w:t>
            </w:r>
            <w:r w:rsidRPr="000901EC">
              <w:rPr>
                <w:rFonts w:eastAsia="SimSun"/>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0901EC" w:rsidRPr="000901EC" w14:paraId="6E574BB6" w14:textId="77777777" w:rsidTr="009C0551">
        <w:trPr>
          <w:cantSplit/>
        </w:trPr>
        <w:tc>
          <w:tcPr>
            <w:tcW w:w="959" w:type="pct"/>
          </w:tcPr>
          <w:p w14:paraId="4FCE49D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RUCCBFC </w:t>
            </w:r>
            <w:r w:rsidRPr="000901EC">
              <w:rPr>
                <w:rFonts w:eastAsia="SimSun"/>
                <w:i/>
                <w:iCs/>
                <w:sz w:val="20"/>
                <w:szCs w:val="20"/>
                <w:vertAlign w:val="subscript"/>
              </w:rPr>
              <w:t>q, r, d</w:t>
            </w:r>
          </w:p>
        </w:tc>
        <w:tc>
          <w:tcPr>
            <w:tcW w:w="419" w:type="pct"/>
          </w:tcPr>
          <w:p w14:paraId="37F454E3"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33696BBF" w14:textId="77777777" w:rsidR="000901EC" w:rsidRPr="000901EC" w:rsidRDefault="000901EC" w:rsidP="000901EC">
            <w:pPr>
              <w:spacing w:after="60"/>
              <w:rPr>
                <w:rFonts w:eastAsia="SimSun"/>
                <w:i/>
                <w:iCs/>
                <w:sz w:val="20"/>
                <w:szCs w:val="20"/>
              </w:rPr>
            </w:pPr>
            <w:r w:rsidRPr="000901EC">
              <w:rPr>
                <w:rFonts w:eastAsia="SimSun"/>
                <w:i/>
                <w:iCs/>
                <w:sz w:val="20"/>
                <w:szCs w:val="20"/>
              </w:rPr>
              <w:t>RUC Clawback Factor for QSE Clawback Intervals</w:t>
            </w:r>
            <w:r w:rsidRPr="000901EC">
              <w:rPr>
                <w:rFonts w:eastAsia="SimSun"/>
                <w:iCs/>
                <w:sz w:val="20"/>
                <w:szCs w:val="20"/>
              </w:rPr>
              <w:t xml:space="preserve">—The Clawback Factor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for QSE Clawback Intervals, as specified in paragraph (2) above, for the Operating Day </w:t>
            </w:r>
            <w:r w:rsidRPr="000901EC">
              <w:rPr>
                <w:rFonts w:eastAsia="SimSun"/>
                <w:i/>
                <w:iCs/>
                <w:sz w:val="20"/>
                <w:szCs w:val="20"/>
              </w:rPr>
              <w:t>d</w:t>
            </w:r>
            <w:r w:rsidRPr="000901EC">
              <w:rPr>
                <w:rFonts w:eastAsia="SimSun"/>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0901EC" w:rsidRPr="000901EC" w14:paraId="09BC9779" w14:textId="77777777" w:rsidTr="009C0551">
        <w:trPr>
          <w:cantSplit/>
        </w:trPr>
        <w:tc>
          <w:tcPr>
            <w:tcW w:w="959" w:type="pct"/>
          </w:tcPr>
          <w:p w14:paraId="2600705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RUCHR </w:t>
            </w:r>
            <w:r w:rsidRPr="000901EC">
              <w:rPr>
                <w:rFonts w:eastAsia="SimSun"/>
                <w:i/>
                <w:iCs/>
                <w:sz w:val="20"/>
                <w:szCs w:val="20"/>
                <w:vertAlign w:val="subscript"/>
              </w:rPr>
              <w:t>q, r, d</w:t>
            </w:r>
          </w:p>
        </w:tc>
        <w:tc>
          <w:tcPr>
            <w:tcW w:w="419" w:type="pct"/>
          </w:tcPr>
          <w:p w14:paraId="79E290B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03D7D2BF" w14:textId="77777777" w:rsidR="000901EC" w:rsidRPr="000901EC" w:rsidRDefault="000901EC" w:rsidP="000901EC">
            <w:pPr>
              <w:spacing w:after="60"/>
              <w:rPr>
                <w:rFonts w:eastAsia="SimSun"/>
                <w:iCs/>
                <w:sz w:val="20"/>
                <w:szCs w:val="20"/>
              </w:rPr>
            </w:pPr>
            <w:r w:rsidRPr="000901EC">
              <w:rPr>
                <w:rFonts w:eastAsia="SimSun"/>
                <w:i/>
                <w:iCs/>
                <w:sz w:val="20"/>
                <w:szCs w:val="20"/>
              </w:rPr>
              <w:t>RUC Hour</w:t>
            </w:r>
            <w:r w:rsidRPr="000901EC">
              <w:rPr>
                <w:rFonts w:eastAsia="SimSun"/>
                <w:iCs/>
                <w:sz w:val="20"/>
                <w:szCs w:val="20"/>
              </w:rPr>
              <w:t xml:space="preserve">—The total number of RUC-Committed Hours,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Operating Day</w:t>
            </w:r>
            <w:r w:rsidRPr="000901EC">
              <w:rPr>
                <w:rFonts w:eastAsia="SimSun"/>
                <w:i/>
                <w:iCs/>
                <w:sz w:val="20"/>
                <w:szCs w:val="20"/>
              </w:rPr>
              <w:t xml:space="preserve"> d</w:t>
            </w:r>
            <w:r w:rsidRPr="000901EC">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0901EC" w:rsidRPr="000901EC" w14:paraId="5B50B78E" w14:textId="77777777" w:rsidTr="009C0551">
        <w:trPr>
          <w:cantSplit/>
        </w:trPr>
        <w:tc>
          <w:tcPr>
            <w:tcW w:w="959" w:type="pct"/>
          </w:tcPr>
          <w:p w14:paraId="230BA545"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19" w:type="pct"/>
          </w:tcPr>
          <w:p w14:paraId="10D0174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A196552"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23B841F9" w14:textId="77777777" w:rsidTr="009C0551">
        <w:trPr>
          <w:cantSplit/>
        </w:trPr>
        <w:tc>
          <w:tcPr>
            <w:tcW w:w="959" w:type="pct"/>
          </w:tcPr>
          <w:p w14:paraId="429EA857"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19" w:type="pct"/>
          </w:tcPr>
          <w:p w14:paraId="5BACDE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1E89C13"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0D77EC12" w14:textId="77777777" w:rsidTr="009C0551">
        <w:trPr>
          <w:cantSplit/>
        </w:trPr>
        <w:tc>
          <w:tcPr>
            <w:tcW w:w="959" w:type="pct"/>
          </w:tcPr>
          <w:p w14:paraId="6EC7A25B"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19" w:type="pct"/>
          </w:tcPr>
          <w:p w14:paraId="7BAC600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EED3787"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2AAB11D4" w14:textId="77777777" w:rsidTr="009C0551">
        <w:trPr>
          <w:cantSplit/>
        </w:trPr>
        <w:tc>
          <w:tcPr>
            <w:tcW w:w="959" w:type="pct"/>
          </w:tcPr>
          <w:p w14:paraId="4CA82097"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19" w:type="pct"/>
          </w:tcPr>
          <w:p w14:paraId="68F72794"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CB65A17"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r w:rsidR="000901EC" w:rsidRPr="000901EC" w14:paraId="1D5CAE66" w14:textId="77777777" w:rsidTr="009C0551">
        <w:trPr>
          <w:cantSplit/>
        </w:trPr>
        <w:tc>
          <w:tcPr>
            <w:tcW w:w="959" w:type="pct"/>
          </w:tcPr>
          <w:p w14:paraId="7FD7B406"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419" w:type="pct"/>
          </w:tcPr>
          <w:p w14:paraId="11224B5C"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BB1C197"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 within the hour that includes a RUCAC instruction.</w:t>
            </w:r>
          </w:p>
        </w:tc>
      </w:tr>
    </w:tbl>
    <w:p w14:paraId="079B524E" w14:textId="77777777" w:rsidR="000901EC" w:rsidRPr="000901EC" w:rsidRDefault="000901EC" w:rsidP="000901EC">
      <w:pPr>
        <w:rPr>
          <w:rFonts w:eastAsia="SimSun"/>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0901EC" w:rsidRPr="000901EC" w14:paraId="441727B0" w14:textId="77777777" w:rsidTr="009C0551">
        <w:trPr>
          <w:trHeight w:val="1205"/>
        </w:trPr>
        <w:tc>
          <w:tcPr>
            <w:tcW w:w="9360" w:type="dxa"/>
            <w:shd w:val="pct12" w:color="auto" w:fill="auto"/>
          </w:tcPr>
          <w:p w14:paraId="6CB1263E" w14:textId="77777777" w:rsidR="000901EC" w:rsidRPr="000901EC" w:rsidRDefault="000901EC" w:rsidP="000901EC">
            <w:pPr>
              <w:spacing w:after="240"/>
              <w:rPr>
                <w:rFonts w:eastAsia="SimSun"/>
                <w:b/>
                <w:i/>
                <w:iCs/>
                <w:szCs w:val="20"/>
              </w:rPr>
            </w:pPr>
            <w:r w:rsidRPr="000901EC">
              <w:rPr>
                <w:rFonts w:eastAsia="SimSun"/>
                <w:b/>
                <w:i/>
                <w:iCs/>
                <w:szCs w:val="20"/>
              </w:rPr>
              <w:t>[NPRR1172:  Replace paragraph (4) above with the following upon system implementation:]</w:t>
            </w:r>
          </w:p>
          <w:p w14:paraId="6315034B"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For each RUC-committed Resource, the RUC Clawback Charge for each RUC-Committed Hour of the Operating Day is calculated as follows:</w:t>
            </w:r>
          </w:p>
          <w:p w14:paraId="382C4E4E"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 xml:space="preserve">RUCCBAMT </w:t>
            </w:r>
            <w:r w:rsidRPr="000901EC">
              <w:rPr>
                <w:rFonts w:eastAsia="SimSun"/>
                <w:b/>
                <w:i/>
                <w:vertAlign w:val="subscript"/>
                <w:lang w:val="x-none" w:eastAsia="x-none"/>
              </w:rPr>
              <w:t>q, r, h</w:t>
            </w:r>
            <w:r w:rsidRPr="000901EC">
              <w:rPr>
                <w:rFonts w:eastAsia="SimSun"/>
                <w:b/>
                <w:lang w:val="x-none" w:eastAsia="x-none"/>
              </w:rPr>
              <w:t xml:space="preserve"> </w:t>
            </w:r>
            <w:r w:rsidRPr="000901EC">
              <w:rPr>
                <w:rFonts w:eastAsia="SimSun"/>
                <w:b/>
                <w:lang w:val="x-none" w:eastAsia="x-none"/>
              </w:rPr>
              <w:tab/>
              <w:t>=</w:t>
            </w:r>
            <w:r w:rsidRPr="000901EC">
              <w:rPr>
                <w:rFonts w:eastAsia="SimSun"/>
                <w:b/>
                <w:lang w:val="x-none" w:eastAsia="x-none"/>
              </w:rPr>
              <w:tab/>
              <w:t xml:space="preserve">Max (0, RUCMEREV </w:t>
            </w:r>
            <w:r w:rsidRPr="000901EC">
              <w:rPr>
                <w:rFonts w:eastAsia="SimSun"/>
                <w:b/>
                <w:i/>
                <w:vertAlign w:val="subscript"/>
                <w:lang w:val="x-none" w:eastAsia="x-none"/>
              </w:rPr>
              <w:t>q, r, d</w:t>
            </w:r>
            <w:r w:rsidRPr="000901EC">
              <w:rPr>
                <w:rFonts w:eastAsia="SimSun"/>
                <w:b/>
                <w:lang w:val="x-none" w:eastAsia="x-none"/>
              </w:rPr>
              <w:t xml:space="preserve"> + RUCEXRR </w:t>
            </w:r>
            <w:r w:rsidRPr="000901EC">
              <w:rPr>
                <w:rFonts w:eastAsia="SimSun"/>
                <w:b/>
                <w:i/>
                <w:vertAlign w:val="subscript"/>
                <w:lang w:val="x-none" w:eastAsia="x-none"/>
              </w:rPr>
              <w:t>q, r, d</w:t>
            </w:r>
            <w:r w:rsidRPr="000901EC">
              <w:rPr>
                <w:rFonts w:eastAsia="SimSun"/>
                <w:b/>
                <w:lang w:val="x-none" w:eastAsia="x-none"/>
              </w:rPr>
              <w:t xml:space="preserve"> + RUCEXRQC </w:t>
            </w:r>
            <w:r w:rsidRPr="000901EC">
              <w:rPr>
                <w:rFonts w:eastAsia="SimSun"/>
                <w:b/>
                <w:i/>
                <w:vertAlign w:val="subscript"/>
                <w:lang w:val="x-none" w:eastAsia="x-none"/>
              </w:rPr>
              <w:t>q, r, d</w:t>
            </w:r>
            <w:r w:rsidRPr="000901EC">
              <w:rPr>
                <w:rFonts w:eastAsia="SimSun"/>
                <w:b/>
                <w:lang w:val="x-none" w:eastAsia="x-none"/>
              </w:rPr>
              <w:t xml:space="preserve"> – </w:t>
            </w:r>
            <w:r w:rsidRPr="000901EC">
              <w:rPr>
                <w:rFonts w:eastAsia="SimSun"/>
                <w:b/>
                <w:iCs/>
                <w:lang w:val="x-none" w:eastAsia="x-none"/>
              </w:rPr>
              <w:t xml:space="preserve"> RUCACREV </w:t>
            </w:r>
            <w:r w:rsidRPr="000901EC">
              <w:rPr>
                <w:rFonts w:eastAsia="SimSun"/>
                <w:b/>
                <w:i/>
                <w:iCs/>
                <w:vertAlign w:val="subscript"/>
                <w:lang w:val="x-none" w:eastAsia="x-none"/>
              </w:rPr>
              <w:t>q, r, d</w:t>
            </w:r>
            <w:r w:rsidRPr="000901EC">
              <w:rPr>
                <w:rFonts w:eastAsia="SimSun"/>
                <w:b/>
                <w:lang w:val="x-none" w:eastAsia="x-none"/>
              </w:rPr>
              <w:t xml:space="preserve"> – RUCG </w:t>
            </w:r>
            <w:r w:rsidRPr="000901EC">
              <w:rPr>
                <w:rFonts w:eastAsia="SimSun"/>
                <w:b/>
                <w:i/>
                <w:vertAlign w:val="subscript"/>
                <w:lang w:val="x-none" w:eastAsia="x-none"/>
              </w:rPr>
              <w:t>q, r, d</w:t>
            </w:r>
            <w:r w:rsidRPr="000901EC">
              <w:rPr>
                <w:rFonts w:eastAsia="SimSun"/>
                <w:b/>
                <w:lang w:val="x-none" w:eastAsia="x-none"/>
              </w:rPr>
              <w:t xml:space="preserve">) / RUCHR </w:t>
            </w:r>
            <w:r w:rsidRPr="000901EC">
              <w:rPr>
                <w:rFonts w:eastAsia="SimSun"/>
                <w:b/>
                <w:i/>
                <w:vertAlign w:val="subscript"/>
                <w:lang w:val="x-none" w:eastAsia="x-none"/>
              </w:rPr>
              <w:t>q, r, d</w:t>
            </w:r>
          </w:p>
          <w:p w14:paraId="16C4DC0F" w14:textId="77777777" w:rsidR="000901EC" w:rsidRPr="000901EC" w:rsidRDefault="000901EC" w:rsidP="000901EC">
            <w:pPr>
              <w:spacing w:after="240"/>
              <w:ind w:left="720"/>
              <w:rPr>
                <w:rFonts w:eastAsia="SimSun"/>
                <w:iCs/>
                <w:szCs w:val="20"/>
              </w:rPr>
            </w:pPr>
            <w:r w:rsidRPr="000901EC">
              <w:rPr>
                <w:rFonts w:eastAsia="SimSun"/>
                <w:iCs/>
                <w:szCs w:val="20"/>
              </w:rPr>
              <w:t xml:space="preserve">Where, </w:t>
            </w:r>
          </w:p>
          <w:p w14:paraId="193AD723" w14:textId="77777777" w:rsidR="000901EC" w:rsidRPr="000901EC" w:rsidRDefault="000901EC" w:rsidP="000901EC">
            <w:pPr>
              <w:spacing w:after="240"/>
              <w:ind w:left="720"/>
              <w:rPr>
                <w:rFonts w:eastAsia="SimSun"/>
                <w:bCs/>
                <w:iCs/>
                <w:szCs w:val="20"/>
              </w:rPr>
            </w:pPr>
            <w:r w:rsidRPr="000901EC">
              <w:rPr>
                <w:rFonts w:eastAsia="SimSun"/>
                <w:iCs/>
                <w:szCs w:val="20"/>
              </w:rPr>
              <w:lastRenderedPageBreak/>
              <w:t>The RUCAC</w:t>
            </w:r>
            <w:r w:rsidRPr="000901EC">
              <w:rPr>
                <w:rFonts w:eastAsia="SimSun"/>
                <w:szCs w:val="20"/>
              </w:rPr>
              <w:t xml:space="preserve"> revenue</w:t>
            </w:r>
            <w:r w:rsidRPr="000901EC">
              <w:rPr>
                <w:rFonts w:eastAsia="SimSun"/>
                <w:iCs/>
                <w:szCs w:val="20"/>
              </w:rPr>
              <w:t xml:space="preserve"> is calculated for a Combined Cycle Train as follows</w:t>
            </w:r>
            <w:r w:rsidRPr="000901EC">
              <w:rPr>
                <w:rFonts w:eastAsia="SimSun"/>
                <w:bCs/>
                <w:iCs/>
                <w:szCs w:val="20"/>
              </w:rPr>
              <w:t>:</w:t>
            </w:r>
          </w:p>
          <w:p w14:paraId="015C0939" w14:textId="40D321D4"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 xml:space="preserve">RUCACREV </w:t>
            </w:r>
            <w:r w:rsidRPr="000901EC">
              <w:rPr>
                <w:rFonts w:eastAsia="SimSun"/>
                <w:b/>
                <w:i/>
                <w:vertAlign w:val="subscript"/>
                <w:lang w:val="x-none" w:eastAsia="x-none"/>
              </w:rPr>
              <w:t>q, r, d</w:t>
            </w:r>
            <w:r w:rsidRPr="000901EC">
              <w:rPr>
                <w:rFonts w:eastAsia="SimSun"/>
                <w:b/>
                <w:lang w:val="x-none" w:eastAsia="x-none"/>
              </w:rPr>
              <w:tab/>
              <w:t xml:space="preserve">=  Max{0, </w:t>
            </w:r>
            <w:r w:rsidRPr="000901EC">
              <w:rPr>
                <w:rFonts w:eastAsia="SimSun"/>
                <w:b/>
                <w:noProof/>
                <w:position w:val="-20"/>
                <w:lang w:val="x-none" w:eastAsia="x-none"/>
              </w:rPr>
              <w:drawing>
                <wp:inline distT="0" distB="0" distL="0" distR="0" wp14:anchorId="2D4A9182" wp14:editId="222A0373">
                  <wp:extent cx="152400" cy="304800"/>
                  <wp:effectExtent l="0" t="0" r="0" b="0"/>
                  <wp:docPr id="53238977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 RUCMEREV96 </w:t>
            </w:r>
            <w:r w:rsidRPr="000901EC">
              <w:rPr>
                <w:rFonts w:eastAsia="SimSun"/>
                <w:b/>
                <w:i/>
                <w:vertAlign w:val="subscript"/>
                <w:lang w:val="x-none" w:eastAsia="x-none"/>
              </w:rPr>
              <w:t>q, r, i</w:t>
            </w:r>
            <w:r w:rsidRPr="000901EC">
              <w:rPr>
                <w:rFonts w:eastAsia="SimSun"/>
                <w:b/>
                <w:lang w:val="x-none" w:eastAsia="x-none"/>
              </w:rPr>
              <w:t xml:space="preserve"> + Max(0, </w:t>
            </w:r>
            <w:r w:rsidRPr="000901EC">
              <w:rPr>
                <w:rFonts w:eastAsia="SimSun"/>
                <w:b/>
                <w:noProof/>
                <w:position w:val="-20"/>
                <w:lang w:val="x-none" w:eastAsia="x-none"/>
              </w:rPr>
              <w:drawing>
                <wp:inline distT="0" distB="0" distL="0" distR="0" wp14:anchorId="20BCF5DB" wp14:editId="6FB9688F">
                  <wp:extent cx="152400" cy="304800"/>
                  <wp:effectExtent l="0" t="0" r="0" b="0"/>
                  <wp:docPr id="15907101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RUCEXRR96 </w:t>
            </w:r>
            <w:r w:rsidRPr="000901EC">
              <w:rPr>
                <w:rFonts w:eastAsia="SimSun"/>
                <w:b/>
                <w:i/>
                <w:vertAlign w:val="subscript"/>
                <w:lang w:val="x-none" w:eastAsia="x-none"/>
              </w:rPr>
              <w:t>q, r, i</w:t>
            </w:r>
            <w:r w:rsidRPr="000901EC">
              <w:rPr>
                <w:rFonts w:eastAsia="SimSun"/>
                <w:b/>
                <w:lang w:val="x-none" w:eastAsia="x-none"/>
              </w:rPr>
              <w:t xml:space="preserve">)}  </w:t>
            </w:r>
          </w:p>
          <w:p w14:paraId="42DA8954" w14:textId="77777777" w:rsidR="000901EC" w:rsidRPr="000901EC" w:rsidRDefault="000901EC" w:rsidP="000901EC">
            <w:pPr>
              <w:rPr>
                <w:rFonts w:eastAsia="SimSun"/>
                <w:iCs/>
                <w:szCs w:val="20"/>
              </w:rPr>
            </w:pPr>
            <w:r w:rsidRPr="000901EC">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0901EC" w:rsidRPr="000901EC" w14:paraId="0C7B969A" w14:textId="77777777" w:rsidTr="009C0551">
              <w:trPr>
                <w:cantSplit/>
                <w:tblHeader/>
              </w:trPr>
              <w:tc>
                <w:tcPr>
                  <w:tcW w:w="944" w:type="pct"/>
                </w:tcPr>
                <w:p w14:paraId="54D32924"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34" w:type="pct"/>
                </w:tcPr>
                <w:p w14:paraId="43DE3646"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622" w:type="pct"/>
                </w:tcPr>
                <w:p w14:paraId="3ED5005C"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01A6600A" w14:textId="77777777" w:rsidTr="009C0551">
              <w:trPr>
                <w:cantSplit/>
              </w:trPr>
              <w:tc>
                <w:tcPr>
                  <w:tcW w:w="944" w:type="pct"/>
                </w:tcPr>
                <w:p w14:paraId="7C4D48DD"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RUCCBAMT </w:t>
                  </w:r>
                  <w:r w:rsidRPr="000901EC">
                    <w:rPr>
                      <w:rFonts w:eastAsia="SimSun"/>
                      <w:i/>
                      <w:iCs/>
                      <w:sz w:val="20"/>
                      <w:szCs w:val="20"/>
                      <w:vertAlign w:val="subscript"/>
                    </w:rPr>
                    <w:t>q, r, h</w:t>
                  </w:r>
                </w:p>
              </w:tc>
              <w:tc>
                <w:tcPr>
                  <w:tcW w:w="434" w:type="pct"/>
                </w:tcPr>
                <w:p w14:paraId="3BF14BF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32FBD1A4" w14:textId="77777777" w:rsidR="000901EC" w:rsidRPr="000901EC" w:rsidRDefault="000901EC" w:rsidP="000901EC">
                  <w:pPr>
                    <w:spacing w:after="60"/>
                    <w:rPr>
                      <w:rFonts w:eastAsia="SimSun"/>
                      <w:iCs/>
                      <w:sz w:val="20"/>
                      <w:szCs w:val="20"/>
                    </w:rPr>
                  </w:pPr>
                  <w:r w:rsidRPr="000901EC">
                    <w:rPr>
                      <w:rFonts w:eastAsia="SimSun"/>
                      <w:i/>
                      <w:iCs/>
                      <w:sz w:val="20"/>
                      <w:szCs w:val="20"/>
                    </w:rPr>
                    <w:t>RUC Clawback Charge</w:t>
                  </w:r>
                  <w:r w:rsidRPr="000901EC">
                    <w:rPr>
                      <w:rFonts w:eastAsia="SimSun"/>
                      <w:iCs/>
                      <w:sz w:val="20"/>
                      <w:szCs w:val="20"/>
                    </w:rPr>
                    <w:t xml:space="preserve">––The RUC Clawback Charge to a QSE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 xml:space="preserve">q </w:t>
                  </w:r>
                  <w:r w:rsidRPr="000901EC">
                    <w:rPr>
                      <w:rFonts w:eastAsia="SimSun"/>
                      <w:iCs/>
                      <w:sz w:val="20"/>
                      <w:szCs w:val="20"/>
                    </w:rPr>
                    <w:t xml:space="preserve">as described in this Section, for each RUC-Committed Hour </w:t>
                  </w:r>
                  <w:r w:rsidRPr="000901EC">
                    <w:rPr>
                      <w:rFonts w:eastAsia="SimSun"/>
                      <w:i/>
                      <w:iCs/>
                      <w:sz w:val="20"/>
                      <w:szCs w:val="20"/>
                    </w:rPr>
                    <w:t>h</w:t>
                  </w:r>
                  <w:r w:rsidRPr="000901EC">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0901EC" w:rsidRPr="000901EC" w14:paraId="653C11F0" w14:textId="77777777" w:rsidTr="009C0551">
              <w:trPr>
                <w:cantSplit/>
              </w:trPr>
              <w:tc>
                <w:tcPr>
                  <w:tcW w:w="944" w:type="pct"/>
                </w:tcPr>
                <w:p w14:paraId="66BF22D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RUCG </w:t>
                  </w:r>
                  <w:r w:rsidRPr="000901EC">
                    <w:rPr>
                      <w:rFonts w:eastAsia="SimSun"/>
                      <w:i/>
                      <w:iCs/>
                      <w:sz w:val="20"/>
                      <w:szCs w:val="20"/>
                      <w:vertAlign w:val="subscript"/>
                    </w:rPr>
                    <w:t>q, r, d</w:t>
                  </w:r>
                </w:p>
              </w:tc>
              <w:tc>
                <w:tcPr>
                  <w:tcW w:w="434" w:type="pct"/>
                </w:tcPr>
                <w:p w14:paraId="4DA88FB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569D225C"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during all RUC-Committed Hours, for the Operating Day</w:t>
                  </w:r>
                  <w:r w:rsidRPr="000901EC">
                    <w:rPr>
                      <w:rFonts w:eastAsia="SimSun"/>
                      <w:i/>
                      <w:iCs/>
                      <w:sz w:val="20"/>
                      <w:szCs w:val="20"/>
                    </w:rPr>
                    <w:t xml:space="preserve"> d</w:t>
                  </w:r>
                  <w:r w:rsidRPr="000901EC">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0901EC" w:rsidRPr="000901EC" w14:paraId="207C393E" w14:textId="77777777" w:rsidTr="009C0551">
              <w:trPr>
                <w:cantSplit/>
              </w:trPr>
              <w:tc>
                <w:tcPr>
                  <w:tcW w:w="944" w:type="pct"/>
                </w:tcPr>
                <w:p w14:paraId="4C89215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RUCMEREV </w:t>
                  </w:r>
                  <w:r w:rsidRPr="000901EC">
                    <w:rPr>
                      <w:rFonts w:eastAsia="SimSun"/>
                      <w:i/>
                      <w:iCs/>
                      <w:sz w:val="20"/>
                      <w:szCs w:val="20"/>
                      <w:vertAlign w:val="subscript"/>
                    </w:rPr>
                    <w:t>q, r, d</w:t>
                  </w:r>
                </w:p>
              </w:tc>
              <w:tc>
                <w:tcPr>
                  <w:tcW w:w="434" w:type="pct"/>
                </w:tcPr>
                <w:p w14:paraId="43D0074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1EB4FDE0"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during all RUC-Committed Hours, for the Operating Day</w:t>
                  </w:r>
                  <w:r w:rsidRPr="000901EC">
                    <w:rPr>
                      <w:rFonts w:eastAsia="SimSun"/>
                      <w:i/>
                      <w:iCs/>
                      <w:sz w:val="20"/>
                      <w:szCs w:val="20"/>
                    </w:rPr>
                    <w:t xml:space="preserve"> d</w:t>
                  </w:r>
                  <w:r w:rsidRPr="000901EC">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0901EC" w:rsidRPr="000901EC" w14:paraId="23E853C4" w14:textId="77777777" w:rsidTr="009C0551">
              <w:trPr>
                <w:cantSplit/>
              </w:trPr>
              <w:tc>
                <w:tcPr>
                  <w:tcW w:w="944" w:type="pct"/>
                </w:tcPr>
                <w:p w14:paraId="58ACC23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 </w:t>
                  </w:r>
                  <w:r w:rsidRPr="000901EC">
                    <w:rPr>
                      <w:rFonts w:eastAsia="SimSun"/>
                      <w:i/>
                      <w:iCs/>
                      <w:sz w:val="20"/>
                      <w:szCs w:val="20"/>
                      <w:vertAlign w:val="subscript"/>
                    </w:rPr>
                    <w:t>q, r, d</w:t>
                  </w:r>
                </w:p>
              </w:tc>
              <w:tc>
                <w:tcPr>
                  <w:tcW w:w="434" w:type="pct"/>
                </w:tcPr>
                <w:p w14:paraId="76A35E6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46A0FAD"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above the LSL less the cost during all RUC-Committed Hours, for the Operating Day</w:t>
                  </w:r>
                  <w:r w:rsidRPr="000901EC">
                    <w:rPr>
                      <w:rFonts w:eastAsia="SimSun"/>
                      <w:i/>
                      <w:iCs/>
                      <w:sz w:val="20"/>
                      <w:szCs w:val="20"/>
                    </w:rPr>
                    <w:t xml:space="preserve"> d</w:t>
                  </w:r>
                  <w:r w:rsidRPr="000901EC">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0901EC" w:rsidRPr="000901EC" w14:paraId="74124BFF" w14:textId="77777777" w:rsidTr="009C0551">
              <w:trPr>
                <w:cantSplit/>
              </w:trPr>
              <w:tc>
                <w:tcPr>
                  <w:tcW w:w="944" w:type="pct"/>
                </w:tcPr>
                <w:p w14:paraId="22E239A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RUCEXRQC </w:t>
                  </w:r>
                  <w:r w:rsidRPr="000901EC">
                    <w:rPr>
                      <w:rFonts w:eastAsia="SimSun"/>
                      <w:i/>
                      <w:iCs/>
                      <w:sz w:val="20"/>
                      <w:szCs w:val="20"/>
                      <w:vertAlign w:val="subscript"/>
                    </w:rPr>
                    <w:t>q, r, d</w:t>
                  </w:r>
                </w:p>
              </w:tc>
              <w:tc>
                <w:tcPr>
                  <w:tcW w:w="434" w:type="pct"/>
                </w:tcPr>
                <w:p w14:paraId="5BCB99E2"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2CDB4C7E"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from QSE-Clawback Intervals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less the cost during all QSE-Clawback Intervals for the Operating Day</w:t>
                  </w:r>
                  <w:r w:rsidRPr="000901EC">
                    <w:rPr>
                      <w:rFonts w:eastAsia="SimSun"/>
                      <w:i/>
                      <w:iCs/>
                      <w:sz w:val="20"/>
                      <w:szCs w:val="20"/>
                    </w:rPr>
                    <w:t xml:space="preserve"> d</w:t>
                  </w:r>
                  <w:r w:rsidRPr="000901EC">
                    <w:rPr>
                      <w:rFonts w:eastAsia="SimSun"/>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0901EC" w:rsidRPr="000901EC" w14:paraId="2994E471" w14:textId="77777777" w:rsidTr="009C0551">
              <w:trPr>
                <w:cantSplit/>
              </w:trPr>
              <w:tc>
                <w:tcPr>
                  <w:tcW w:w="944" w:type="pct"/>
                </w:tcPr>
                <w:p w14:paraId="7CFA67C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RUCACREV </w:t>
                  </w:r>
                  <w:r w:rsidRPr="000901EC">
                    <w:rPr>
                      <w:rFonts w:eastAsia="SimSun"/>
                      <w:i/>
                      <w:iCs/>
                      <w:sz w:val="20"/>
                      <w:szCs w:val="20"/>
                      <w:vertAlign w:val="subscript"/>
                    </w:rPr>
                    <w:t>q, r, d</w:t>
                  </w:r>
                </w:p>
              </w:tc>
              <w:tc>
                <w:tcPr>
                  <w:tcW w:w="434" w:type="pct"/>
                </w:tcPr>
                <w:p w14:paraId="2D6B232B"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0230EA30" w14:textId="77777777" w:rsidR="000901EC" w:rsidRPr="000901EC" w:rsidRDefault="000901EC" w:rsidP="000901EC">
                  <w:pPr>
                    <w:spacing w:after="60"/>
                    <w:rPr>
                      <w:rFonts w:eastAsia="SimSun"/>
                      <w:i/>
                      <w:iCs/>
                      <w:sz w:val="20"/>
                      <w:szCs w:val="20"/>
                    </w:rPr>
                  </w:pPr>
                  <w:r w:rsidRPr="000901EC">
                    <w:rPr>
                      <w:rFonts w:eastAsia="SimSun"/>
                      <w:i/>
                      <w:iCs/>
                      <w:sz w:val="20"/>
                      <w:szCs w:val="20"/>
                    </w:rPr>
                    <w:t>Revenue from RUCAC Hours</w:t>
                  </w:r>
                  <w:r w:rsidRPr="000901EC">
                    <w:rPr>
                      <w:rFonts w:eastAsia="SimSun"/>
                      <w:iCs/>
                      <w:sz w:val="20"/>
                      <w:szCs w:val="20"/>
                    </w:rPr>
                    <w:t xml:space="preserve">—The net positive sum for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and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RUCAC-Hours, for the Operating Day </w:t>
                  </w:r>
                  <w:r w:rsidRPr="000901EC">
                    <w:rPr>
                      <w:rFonts w:eastAsia="SimSun"/>
                      <w:i/>
                      <w:iCs/>
                      <w:sz w:val="20"/>
                      <w:szCs w:val="20"/>
                    </w:rPr>
                    <w:t>d</w:t>
                  </w:r>
                  <w:r w:rsidRPr="000901EC">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0901EC" w:rsidRPr="000901EC" w14:paraId="21C232FF" w14:textId="77777777" w:rsidTr="009C0551">
              <w:trPr>
                <w:cantSplit/>
              </w:trPr>
              <w:tc>
                <w:tcPr>
                  <w:tcW w:w="944" w:type="pct"/>
                </w:tcPr>
                <w:p w14:paraId="500C94F3"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RUCMEREV96 </w:t>
                  </w:r>
                  <w:r w:rsidRPr="000901EC">
                    <w:rPr>
                      <w:rFonts w:eastAsia="SimSun"/>
                      <w:i/>
                      <w:iCs/>
                      <w:sz w:val="20"/>
                      <w:szCs w:val="20"/>
                      <w:vertAlign w:val="subscript"/>
                    </w:rPr>
                    <w:t>q, r, i</w:t>
                  </w:r>
                </w:p>
              </w:tc>
              <w:tc>
                <w:tcPr>
                  <w:tcW w:w="434" w:type="pct"/>
                </w:tcPr>
                <w:p w14:paraId="0DBB0D37"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5BF6AFC6" w14:textId="77777777" w:rsidR="000901EC" w:rsidRPr="000901EC" w:rsidRDefault="000901EC" w:rsidP="000901EC">
                  <w:pPr>
                    <w:spacing w:after="60"/>
                    <w:rPr>
                      <w:rFonts w:eastAsia="SimSun"/>
                      <w:i/>
                      <w:iCs/>
                      <w:sz w:val="20"/>
                      <w:szCs w:val="20"/>
                    </w:rPr>
                  </w:pPr>
                  <w:r w:rsidRPr="000901EC">
                    <w:rPr>
                      <w:rFonts w:eastAsia="SimSun"/>
                      <w:i/>
                      <w:iCs/>
                      <w:sz w:val="20"/>
                      <w:szCs w:val="20"/>
                    </w:rPr>
                    <w:t>RUC Minimum-Energy Revenue by Interval</w:t>
                  </w:r>
                  <w:r w:rsidRPr="000901EC">
                    <w:rPr>
                      <w:rFonts w:eastAsia="SimSun"/>
                      <w:iCs/>
                      <w:sz w:val="20"/>
                      <w:szCs w:val="20"/>
                    </w:rPr>
                    <w:t xml:space="preserve">—The energy revenues for generation of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up to LSL during all RUC-Committed Hours, for the Settlement Interval </w:t>
                  </w:r>
                  <w:r w:rsidRPr="000901EC">
                    <w:rPr>
                      <w:rFonts w:eastAsia="SimSun"/>
                      <w:i/>
                      <w:iCs/>
                      <w:sz w:val="20"/>
                      <w:szCs w:val="20"/>
                    </w:rPr>
                    <w:t>i</w:t>
                  </w:r>
                  <w:r w:rsidRPr="000901EC">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86" w:author="ERCOT" w:date="2024-05-20T15:29:00Z">
                    <w:r w:rsidRPr="000901EC">
                      <w:rPr>
                        <w:rFonts w:eastAsia="SimSun"/>
                        <w:iCs/>
                        <w:sz w:val="20"/>
                        <w:szCs w:val="20"/>
                      </w:rPr>
                      <w:t>or DRRS</w:t>
                    </w:r>
                  </w:ins>
                  <w:ins w:id="887" w:author="ERCOT" w:date="2024-05-29T07:42:00Z">
                    <w:r w:rsidRPr="000901EC">
                      <w:rPr>
                        <w:rFonts w:eastAsia="SimSun"/>
                        <w:iCs/>
                        <w:sz w:val="20"/>
                        <w:szCs w:val="20"/>
                      </w:rPr>
                      <w:t>-</w:t>
                    </w:r>
                  </w:ins>
                  <w:ins w:id="888" w:author="ERCOT" w:date="2024-05-20T15:29:00Z">
                    <w:r w:rsidRPr="000901EC">
                      <w:rPr>
                        <w:rFonts w:eastAsia="SimSun"/>
                        <w:iCs/>
                        <w:sz w:val="20"/>
                        <w:szCs w:val="20"/>
                      </w:rPr>
                      <w:t xml:space="preserve">deployed </w:t>
                    </w:r>
                  </w:ins>
                  <w:r w:rsidRPr="000901EC">
                    <w:rPr>
                      <w:rFonts w:eastAsia="SimSun"/>
                      <w:iCs/>
                      <w:sz w:val="20"/>
                      <w:szCs w:val="20"/>
                    </w:rPr>
                    <w:t>configuration.</w:t>
                  </w:r>
                </w:p>
              </w:tc>
            </w:tr>
            <w:tr w:rsidR="000901EC" w:rsidRPr="000901EC" w14:paraId="4AC83DAE" w14:textId="77777777" w:rsidTr="009C0551">
              <w:trPr>
                <w:cantSplit/>
              </w:trPr>
              <w:tc>
                <w:tcPr>
                  <w:tcW w:w="944" w:type="pct"/>
                </w:tcPr>
                <w:p w14:paraId="322B21F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RUCEXRR96 </w:t>
                  </w:r>
                  <w:r w:rsidRPr="000901EC">
                    <w:rPr>
                      <w:rFonts w:eastAsia="SimSun"/>
                      <w:i/>
                      <w:iCs/>
                      <w:sz w:val="20"/>
                      <w:szCs w:val="20"/>
                      <w:vertAlign w:val="subscript"/>
                    </w:rPr>
                    <w:t>q, r, i</w:t>
                  </w:r>
                </w:p>
              </w:tc>
              <w:tc>
                <w:tcPr>
                  <w:tcW w:w="434" w:type="pct"/>
                </w:tcPr>
                <w:p w14:paraId="3BC33648"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4B06466A" w14:textId="77777777" w:rsidR="000901EC" w:rsidRPr="000901EC" w:rsidRDefault="000901EC" w:rsidP="000901EC">
                  <w:pPr>
                    <w:spacing w:after="60"/>
                    <w:rPr>
                      <w:rFonts w:eastAsia="SimSun"/>
                      <w:i/>
                      <w:iCs/>
                      <w:sz w:val="20"/>
                      <w:szCs w:val="20"/>
                    </w:rPr>
                  </w:pPr>
                  <w:r w:rsidRPr="000901EC">
                    <w:rPr>
                      <w:rFonts w:eastAsia="SimSun"/>
                      <w:i/>
                      <w:iCs/>
                      <w:sz w:val="20"/>
                      <w:szCs w:val="20"/>
                    </w:rPr>
                    <w:t>Revenue Less Cost Above LSL During RUC-Committed Hours by Interval</w:t>
                  </w:r>
                  <w:r w:rsidRPr="000901EC">
                    <w:rPr>
                      <w:rFonts w:eastAsia="SimSun"/>
                      <w:iCs/>
                      <w:sz w:val="20"/>
                      <w:szCs w:val="20"/>
                    </w:rPr>
                    <w:t xml:space="preserve">—The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operating above its LSL less the cost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0901EC" w:rsidRPr="000901EC" w14:paraId="34849D6E" w14:textId="77777777" w:rsidTr="009C0551">
              <w:trPr>
                <w:cantSplit/>
              </w:trPr>
              <w:tc>
                <w:tcPr>
                  <w:tcW w:w="944" w:type="pct"/>
                </w:tcPr>
                <w:p w14:paraId="7EF308A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RUCHR </w:t>
                  </w:r>
                  <w:r w:rsidRPr="000901EC">
                    <w:rPr>
                      <w:rFonts w:eastAsia="SimSun"/>
                      <w:i/>
                      <w:iCs/>
                      <w:sz w:val="20"/>
                      <w:szCs w:val="20"/>
                      <w:vertAlign w:val="subscript"/>
                    </w:rPr>
                    <w:t>q, r, d</w:t>
                  </w:r>
                </w:p>
              </w:tc>
              <w:tc>
                <w:tcPr>
                  <w:tcW w:w="434" w:type="pct"/>
                </w:tcPr>
                <w:p w14:paraId="4C9F398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36F6BBB" w14:textId="77777777" w:rsidR="000901EC" w:rsidRPr="000901EC" w:rsidRDefault="000901EC" w:rsidP="000901EC">
                  <w:pPr>
                    <w:spacing w:after="60"/>
                    <w:rPr>
                      <w:rFonts w:eastAsia="SimSun"/>
                      <w:iCs/>
                      <w:sz w:val="20"/>
                      <w:szCs w:val="20"/>
                    </w:rPr>
                  </w:pPr>
                  <w:r w:rsidRPr="000901EC">
                    <w:rPr>
                      <w:rFonts w:eastAsia="SimSun"/>
                      <w:i/>
                      <w:iCs/>
                      <w:sz w:val="20"/>
                      <w:szCs w:val="20"/>
                    </w:rPr>
                    <w:t>RUC Hour</w:t>
                  </w:r>
                  <w:r w:rsidRPr="000901EC">
                    <w:rPr>
                      <w:rFonts w:eastAsia="SimSun"/>
                      <w:iCs/>
                      <w:sz w:val="20"/>
                      <w:szCs w:val="20"/>
                    </w:rPr>
                    <w:t xml:space="preserve">—The total number of RUC-Committed Hours,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Operating Day</w:t>
                  </w:r>
                  <w:r w:rsidRPr="000901EC">
                    <w:rPr>
                      <w:rFonts w:eastAsia="SimSun"/>
                      <w:i/>
                      <w:iCs/>
                      <w:sz w:val="20"/>
                      <w:szCs w:val="20"/>
                    </w:rPr>
                    <w:t xml:space="preserve"> d</w:t>
                  </w:r>
                  <w:r w:rsidRPr="000901EC">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0901EC" w:rsidRPr="000901EC" w14:paraId="2F9F5925" w14:textId="77777777" w:rsidTr="009C0551">
              <w:trPr>
                <w:cantSplit/>
              </w:trPr>
              <w:tc>
                <w:tcPr>
                  <w:tcW w:w="944" w:type="pct"/>
                </w:tcPr>
                <w:p w14:paraId="5E985D26"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34" w:type="pct"/>
                </w:tcPr>
                <w:p w14:paraId="163A72F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5B5A3B3C"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9D85AE9" w14:textId="77777777" w:rsidTr="009C0551">
              <w:trPr>
                <w:cantSplit/>
              </w:trPr>
              <w:tc>
                <w:tcPr>
                  <w:tcW w:w="944" w:type="pct"/>
                </w:tcPr>
                <w:p w14:paraId="0F2BACF2"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34" w:type="pct"/>
                </w:tcPr>
                <w:p w14:paraId="199684D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3E7356DE"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121C7101" w14:textId="77777777" w:rsidTr="009C0551">
              <w:trPr>
                <w:cantSplit/>
              </w:trPr>
              <w:tc>
                <w:tcPr>
                  <w:tcW w:w="944" w:type="pct"/>
                </w:tcPr>
                <w:p w14:paraId="2C249BCD"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34" w:type="pct"/>
                </w:tcPr>
                <w:p w14:paraId="1379C45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416D1DC9"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57FC8D48" w14:textId="77777777" w:rsidTr="009C0551">
              <w:trPr>
                <w:cantSplit/>
              </w:trPr>
              <w:tc>
                <w:tcPr>
                  <w:tcW w:w="944" w:type="pct"/>
                </w:tcPr>
                <w:p w14:paraId="6827E3B1"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34" w:type="pct"/>
                </w:tcPr>
                <w:p w14:paraId="5D56DD3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8712746"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r w:rsidR="000901EC" w:rsidRPr="000901EC" w14:paraId="3F601746" w14:textId="77777777" w:rsidTr="009C0551">
              <w:trPr>
                <w:cantSplit/>
              </w:trPr>
              <w:tc>
                <w:tcPr>
                  <w:tcW w:w="944" w:type="pct"/>
                </w:tcPr>
                <w:p w14:paraId="0EC4EFBB"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434" w:type="pct"/>
                </w:tcPr>
                <w:p w14:paraId="342D93F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5392BCC1"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 within the hour that includes a RUCAC instruction.</w:t>
                  </w:r>
                </w:p>
              </w:tc>
            </w:tr>
          </w:tbl>
          <w:p w14:paraId="6469A621" w14:textId="77777777" w:rsidR="000901EC" w:rsidRPr="000901EC" w:rsidRDefault="000901EC" w:rsidP="000901EC">
            <w:pPr>
              <w:spacing w:after="240"/>
              <w:ind w:left="720" w:hanging="720"/>
              <w:rPr>
                <w:rFonts w:eastAsia="SimSun"/>
                <w:iCs/>
                <w:szCs w:val="20"/>
              </w:rPr>
            </w:pPr>
          </w:p>
        </w:tc>
      </w:tr>
    </w:tbl>
    <w:p w14:paraId="475A73C3" w14:textId="77777777" w:rsidR="000901EC" w:rsidRPr="000901EC" w:rsidRDefault="000901EC" w:rsidP="000901EC">
      <w:pPr>
        <w:keepNext/>
        <w:tabs>
          <w:tab w:val="left" w:pos="1080"/>
        </w:tabs>
        <w:spacing w:before="480" w:after="240"/>
        <w:outlineLvl w:val="2"/>
        <w:rPr>
          <w:rFonts w:eastAsia="SimSun"/>
          <w:bCs/>
          <w:szCs w:val="20"/>
        </w:rPr>
      </w:pPr>
      <w:r w:rsidRPr="000901EC">
        <w:rPr>
          <w:rFonts w:eastAsia="SimSun"/>
          <w:b/>
          <w:bCs/>
          <w:i/>
          <w:szCs w:val="20"/>
        </w:rPr>
        <w:lastRenderedPageBreak/>
        <w:t>5.7.4</w:t>
      </w:r>
      <w:r w:rsidRPr="000901EC">
        <w:rPr>
          <w:rFonts w:eastAsia="SimSun"/>
          <w:b/>
          <w:bCs/>
          <w:i/>
          <w:szCs w:val="20"/>
        </w:rPr>
        <w:tab/>
      </w:r>
      <w:bookmarkEnd w:id="757"/>
      <w:bookmarkEnd w:id="758"/>
      <w:bookmarkEnd w:id="759"/>
      <w:bookmarkEnd w:id="760"/>
      <w:r w:rsidRPr="000901EC">
        <w:rPr>
          <w:rFonts w:eastAsia="SimSun"/>
          <w:b/>
          <w:bCs/>
          <w:i/>
          <w:szCs w:val="20"/>
        </w:rPr>
        <w:t>RUC Make-Whole Charges</w:t>
      </w:r>
      <w:bookmarkEnd w:id="761"/>
      <w:bookmarkEnd w:id="762"/>
      <w:bookmarkEnd w:id="763"/>
      <w:bookmarkEnd w:id="764"/>
      <w:bookmarkEnd w:id="765"/>
      <w:bookmarkEnd w:id="766"/>
      <w:bookmarkEnd w:id="767"/>
      <w:bookmarkEnd w:id="768"/>
      <w:r w:rsidRPr="000901EC">
        <w:rPr>
          <w:rFonts w:eastAsia="SimSun"/>
          <w:b/>
          <w:bCs/>
          <w:i/>
          <w:szCs w:val="20"/>
        </w:rPr>
        <w:t xml:space="preserve"> </w:t>
      </w:r>
    </w:p>
    <w:p w14:paraId="7417DE19" w14:textId="77777777" w:rsidR="000901EC" w:rsidRPr="000901EC" w:rsidRDefault="000901EC" w:rsidP="000901EC">
      <w:pPr>
        <w:spacing w:after="240"/>
        <w:ind w:left="720" w:hanging="720"/>
        <w:rPr>
          <w:ins w:id="889" w:author="ERCOT" w:date="2024-02-14T09:55:00Z"/>
          <w:rFonts w:eastAsia="SimSun"/>
        </w:rPr>
      </w:pPr>
      <w:r w:rsidRPr="000901EC">
        <w:rPr>
          <w:rFonts w:eastAsia="SimSun"/>
        </w:rPr>
        <w:t>(1)</w:t>
      </w:r>
      <w:r w:rsidRPr="000901EC">
        <w:rPr>
          <w:rFonts w:eastAsia="SimSun"/>
        </w:rPr>
        <w:tab/>
      </w:r>
      <w:ins w:id="890" w:author="ERCOT" w:date="2024-02-14T10:00:00Z">
        <w:r w:rsidRPr="000901EC">
          <w:rPr>
            <w:rFonts w:eastAsia="SimSun"/>
          </w:rPr>
          <w:t xml:space="preserve">All </w:t>
        </w:r>
      </w:ins>
      <w:ins w:id="891" w:author="ERCOT" w:date="2024-01-10T08:45:00Z">
        <w:r w:rsidRPr="000901EC">
          <w:rPr>
            <w:rFonts w:eastAsia="SimSun"/>
          </w:rPr>
          <w:t>QSE</w:t>
        </w:r>
      </w:ins>
      <w:ins w:id="892" w:author="ERCOT" w:date="2024-01-10T08:46:00Z">
        <w:r w:rsidRPr="000901EC">
          <w:rPr>
            <w:rFonts w:eastAsia="SimSun"/>
          </w:rPr>
          <w:t xml:space="preserve">s that </w:t>
        </w:r>
      </w:ins>
      <w:ins w:id="893" w:author="ERCOT" w:date="2024-02-14T10:01:00Z">
        <w:r w:rsidRPr="000901EC">
          <w:rPr>
            <w:rFonts w:eastAsia="SimSun"/>
          </w:rPr>
          <w:t>were</w:t>
        </w:r>
      </w:ins>
      <w:ins w:id="894" w:author="ERCOT" w:date="2024-01-10T08:46:00Z">
        <w:r w:rsidRPr="000901EC">
          <w:rPr>
            <w:rFonts w:eastAsia="SimSun"/>
          </w:rPr>
          <w:t xml:space="preserve"> DRRS short in each RUC will be charged for that shortage, as described in Section 5.7.4.1, </w:t>
        </w:r>
      </w:ins>
      <w:ins w:id="895" w:author="ERCOT" w:date="2024-02-15T11:58:00Z">
        <w:r w:rsidRPr="000901EC">
          <w:rPr>
            <w:rFonts w:eastAsia="SimSun"/>
          </w:rPr>
          <w:t xml:space="preserve">RUC Dispatchable Reliability Reserve Service Short </w:t>
        </w:r>
        <w:r w:rsidRPr="000901EC" w:rsidDel="004D7F4E">
          <w:rPr>
            <w:rFonts w:eastAsia="SimSun"/>
          </w:rPr>
          <w:t>Charge</w:t>
        </w:r>
      </w:ins>
      <w:ins w:id="896" w:author="ERCOT" w:date="2024-01-10T08:46:00Z">
        <w:r w:rsidRPr="000901EC">
          <w:rPr>
            <w:rFonts w:eastAsia="SimSun"/>
          </w:rPr>
          <w:t xml:space="preserve">. </w:t>
        </w:r>
      </w:ins>
    </w:p>
    <w:p w14:paraId="52B05240" w14:textId="77777777" w:rsidR="000901EC" w:rsidRPr="000901EC" w:rsidRDefault="000901EC" w:rsidP="000901EC">
      <w:pPr>
        <w:spacing w:after="240"/>
        <w:ind w:left="720" w:hanging="720"/>
        <w:rPr>
          <w:ins w:id="897" w:author="ERCOT" w:date="2024-03-19T11:12:00Z"/>
          <w:rFonts w:eastAsia="SimSun"/>
        </w:rPr>
      </w:pPr>
      <w:ins w:id="898" w:author="ERCOT" w:date="2024-02-14T09:55:00Z">
        <w:r w:rsidRPr="000901EC">
          <w:rPr>
            <w:rFonts w:eastAsia="SimSun"/>
          </w:rPr>
          <w:t>(2)</w:t>
        </w:r>
      </w:ins>
      <w:ins w:id="899" w:author="ERCOT" w:date="2024-03-19T11:11:00Z">
        <w:r w:rsidRPr="000901EC">
          <w:rPr>
            <w:rFonts w:eastAsia="SimSun"/>
          </w:rPr>
          <w:tab/>
        </w:r>
      </w:ins>
      <w:ins w:id="900" w:author="ERCOT" w:date="2024-01-10T08:47:00Z">
        <w:r w:rsidRPr="000901EC">
          <w:rPr>
            <w:rFonts w:eastAsia="SimSun"/>
          </w:rPr>
          <w:t xml:space="preserve">If the revenues from the DRRS short charges are not enough to cover all RUC Make-Whole Payments for a Settlement Interval, then the difference will be </w:t>
        </w:r>
      </w:ins>
      <w:ins w:id="901" w:author="ERCOT" w:date="2024-02-05T08:48:00Z">
        <w:r w:rsidRPr="000901EC">
          <w:rPr>
            <w:rFonts w:eastAsia="SimSun"/>
          </w:rPr>
          <w:t>charged to the QSEs that were capacity-short in each RUC under Section 5.7.4.</w:t>
        </w:r>
      </w:ins>
      <w:ins w:id="902" w:author="ERCOT" w:date="2024-02-15T11:58:00Z">
        <w:r w:rsidRPr="000901EC">
          <w:rPr>
            <w:rFonts w:eastAsia="SimSun"/>
          </w:rPr>
          <w:t>2, R</w:t>
        </w:r>
      </w:ins>
      <w:ins w:id="903" w:author="ERCOT" w:date="2024-02-15T11:59:00Z">
        <w:r w:rsidRPr="000901EC">
          <w:rPr>
            <w:rFonts w:eastAsia="SimSun"/>
          </w:rPr>
          <w:t>UC Capacity-Short Charge</w:t>
        </w:r>
      </w:ins>
      <w:ins w:id="904" w:author="ERCOT" w:date="2024-02-05T08:48:00Z">
        <w:r w:rsidRPr="000901EC">
          <w:rPr>
            <w:rFonts w:eastAsia="SimSun"/>
          </w:rPr>
          <w:t>.</w:t>
        </w:r>
      </w:ins>
    </w:p>
    <w:p w14:paraId="5150541D" w14:textId="77777777" w:rsidR="000901EC" w:rsidRPr="000901EC" w:rsidRDefault="000901EC" w:rsidP="000901EC">
      <w:pPr>
        <w:spacing w:after="240"/>
        <w:ind w:left="720" w:hanging="720"/>
        <w:rPr>
          <w:rFonts w:eastAsia="SimSun"/>
        </w:rPr>
      </w:pPr>
      <w:ins w:id="905" w:author="ERCOT" w:date="2024-03-19T11:12:00Z">
        <w:r w:rsidRPr="000901EC">
          <w:rPr>
            <w:rFonts w:eastAsia="SimSun"/>
          </w:rPr>
          <w:t>(3)</w:t>
        </w:r>
        <w:r w:rsidRPr="000901EC">
          <w:rPr>
            <w:rFonts w:eastAsia="SimSun"/>
          </w:rPr>
          <w:tab/>
        </w:r>
      </w:ins>
      <w:del w:id="906" w:author="ERCOT" w:date="2024-02-14T09:57:00Z">
        <w:r w:rsidRPr="000901EC" w:rsidDel="001F276B">
          <w:rPr>
            <w:rFonts w:eastAsia="SimSun"/>
          </w:rPr>
          <w:delText xml:space="preserve">All QSEs that were capacity-short in each RUC will be charged for that shortage, as described in Section 5.7.4.1, RUC Capacity-Short Charge.  </w:delText>
        </w:r>
      </w:del>
      <w:r w:rsidRPr="000901EC">
        <w:rPr>
          <w:rFonts w:eastAsia="SimSun"/>
        </w:rPr>
        <w:t>If the revenues from the charges under Section 5.7.4.1</w:t>
      </w:r>
      <w:ins w:id="907" w:author="ERCOT" w:date="2024-02-15T11:59:00Z">
        <w:r w:rsidRPr="000901EC">
          <w:rPr>
            <w:rFonts w:eastAsia="SimSun"/>
          </w:rPr>
          <w:t xml:space="preserve"> and Section 5.7.4.2</w:t>
        </w:r>
      </w:ins>
      <w:r w:rsidRPr="000901EC">
        <w:rPr>
          <w:rFonts w:eastAsia="SimSun"/>
        </w:rPr>
        <w:t xml:space="preserve"> are not enough to cover all RUC Make-Whole Payments for a Settlement Interval, then the </w:t>
      </w:r>
      <w:del w:id="908" w:author="ERCOT" w:date="2024-02-14T09:58:00Z">
        <w:r w:rsidRPr="000901EC" w:rsidDel="001F276B">
          <w:rPr>
            <w:rFonts w:eastAsia="SimSun"/>
          </w:rPr>
          <w:delText xml:space="preserve">difference </w:delText>
        </w:r>
      </w:del>
      <w:ins w:id="909" w:author="ERCOT" w:date="2024-02-14T09:58:00Z">
        <w:r w:rsidRPr="000901EC">
          <w:rPr>
            <w:rFonts w:eastAsia="SimSun"/>
          </w:rPr>
          <w:t xml:space="preserve">remaining amount </w:t>
        </w:r>
      </w:ins>
      <w:r w:rsidRPr="000901EC">
        <w:rPr>
          <w:rFonts w:eastAsia="SimSun"/>
        </w:rPr>
        <w:t>will be uplifted to all QSEs on a Load Ratio Share (LRS) basis, as described in Section 5.7.4.</w:t>
      </w:r>
      <w:ins w:id="910" w:author="ERCOT" w:date="2024-02-15T11:59:00Z">
        <w:r w:rsidRPr="000901EC">
          <w:rPr>
            <w:rFonts w:eastAsia="SimSun"/>
          </w:rPr>
          <w:t>3</w:t>
        </w:r>
      </w:ins>
      <w:del w:id="911" w:author="ERCOT" w:date="2024-02-15T11:59:00Z">
        <w:r w:rsidRPr="000901EC" w:rsidDel="004D7F4E">
          <w:rPr>
            <w:rFonts w:eastAsia="SimSun"/>
          </w:rPr>
          <w:delText>2</w:delText>
        </w:r>
      </w:del>
      <w:r w:rsidRPr="000901EC">
        <w:rPr>
          <w:rFonts w:eastAsia="SimSun"/>
        </w:rPr>
        <w:t>, RUC Make-Whole Uplift Charge.</w:t>
      </w:r>
    </w:p>
    <w:p w14:paraId="11B7C7D6" w14:textId="77777777" w:rsidR="000901EC" w:rsidRPr="000901EC" w:rsidDel="00CC14F1" w:rsidRDefault="000901EC" w:rsidP="000901EC">
      <w:pPr>
        <w:keepNext/>
        <w:widowControl w:val="0"/>
        <w:tabs>
          <w:tab w:val="left" w:pos="1260"/>
        </w:tabs>
        <w:spacing w:before="240" w:after="240"/>
        <w:ind w:left="1267" w:hanging="1267"/>
        <w:outlineLvl w:val="3"/>
        <w:rPr>
          <w:del w:id="912" w:author="ERCOT" w:date="2024-01-30T12:06:00Z"/>
          <w:rFonts w:eastAsia="SimSun"/>
        </w:rPr>
      </w:pPr>
      <w:r w:rsidRPr="000901EC">
        <w:rPr>
          <w:rFonts w:eastAsia="SimSun"/>
        </w:rPr>
        <w:t>(</w:t>
      </w:r>
      <w:ins w:id="913" w:author="ERCOT" w:date="2024-03-19T11:12:00Z">
        <w:r w:rsidRPr="000901EC">
          <w:rPr>
            <w:rFonts w:eastAsia="SimSun"/>
          </w:rPr>
          <w:t>4</w:t>
        </w:r>
      </w:ins>
      <w:del w:id="914" w:author="ERCOT" w:date="2024-03-19T11:12:00Z">
        <w:r w:rsidRPr="000901EC" w:rsidDel="005A28FC">
          <w:rPr>
            <w:rFonts w:eastAsia="SimSun"/>
          </w:rPr>
          <w:delText>2</w:delText>
        </w:r>
      </w:del>
      <w:r w:rsidRPr="000901EC">
        <w:rPr>
          <w:rFonts w:eastAsia="SimSun"/>
        </w:rPr>
        <w:t>)</w:t>
      </w:r>
      <w:r w:rsidRPr="000901EC">
        <w:rPr>
          <w:rFonts w:eastAsia="SimSun"/>
        </w:rPr>
        <w:tab/>
        <w:t xml:space="preserve">On a monthly basis, within ten days after the Initial Settlement of the last day of the month has been completed, ERCOT shall post on the Market Information System </w:t>
      </w:r>
      <w:r w:rsidRPr="000901EC">
        <w:rPr>
          <w:rFonts w:eastAsia="SimSun"/>
        </w:rPr>
        <w:lastRenderedPageBreak/>
        <w:t xml:space="preserve">(MIS) Secure Area the total RUC Make-Whole Charges and RUC Clawback Payment Amounts, by Settlement Interval, by QSE capacity-shortfall and by amount uplifted. </w:t>
      </w:r>
    </w:p>
    <w:p w14:paraId="527A146A" w14:textId="77777777" w:rsidR="000901EC" w:rsidRPr="000901EC" w:rsidRDefault="000901EC" w:rsidP="000901EC">
      <w:pPr>
        <w:keepNext/>
        <w:widowControl w:val="0"/>
        <w:tabs>
          <w:tab w:val="left" w:pos="1260"/>
        </w:tabs>
        <w:spacing w:before="240" w:after="240"/>
        <w:ind w:left="1267" w:hanging="1267"/>
        <w:outlineLvl w:val="3"/>
        <w:rPr>
          <w:ins w:id="915" w:author="ERCOT" w:date="2024-02-15T11:45:00Z"/>
          <w:rFonts w:eastAsia="SimSun"/>
          <w:b/>
          <w:bCs/>
          <w:snapToGrid w:val="0"/>
          <w:szCs w:val="20"/>
        </w:rPr>
      </w:pPr>
      <w:ins w:id="916" w:author="ERCOT" w:date="2024-02-15T11:45:00Z">
        <w:r w:rsidRPr="000901EC">
          <w:rPr>
            <w:rFonts w:eastAsia="SimSun"/>
            <w:b/>
            <w:bCs/>
            <w:snapToGrid w:val="0"/>
            <w:szCs w:val="20"/>
          </w:rPr>
          <w:t>5.7.4.1</w:t>
        </w:r>
        <w:r w:rsidRPr="000901EC">
          <w:rPr>
            <w:rFonts w:eastAsia="SimSun"/>
            <w:b/>
            <w:bCs/>
            <w:snapToGrid w:val="0"/>
            <w:szCs w:val="20"/>
          </w:rPr>
          <w:tab/>
        </w:r>
      </w:ins>
      <w:ins w:id="917" w:author="ERCOT" w:date="2024-02-15T11:46:00Z">
        <w:r w:rsidRPr="000901EC">
          <w:rPr>
            <w:rFonts w:eastAsia="SimSun"/>
            <w:b/>
            <w:bCs/>
            <w:snapToGrid w:val="0"/>
            <w:szCs w:val="20"/>
          </w:rPr>
          <w:t xml:space="preserve">RUC </w:t>
        </w:r>
      </w:ins>
      <w:ins w:id="918" w:author="ERCOT" w:date="2024-02-16T13:29:00Z">
        <w:r w:rsidRPr="000901EC">
          <w:rPr>
            <w:rFonts w:eastAsia="SimSun"/>
            <w:b/>
            <w:bCs/>
            <w:snapToGrid w:val="0"/>
            <w:szCs w:val="20"/>
          </w:rPr>
          <w:t>DRRS</w:t>
        </w:r>
      </w:ins>
      <w:ins w:id="919" w:author="ERCOT" w:date="2024-02-16T13:30:00Z">
        <w:r w:rsidRPr="000901EC">
          <w:rPr>
            <w:rFonts w:eastAsia="SimSun"/>
            <w:b/>
            <w:bCs/>
            <w:snapToGrid w:val="0"/>
            <w:szCs w:val="20"/>
          </w:rPr>
          <w:t>-</w:t>
        </w:r>
      </w:ins>
      <w:ins w:id="920" w:author="ERCOT" w:date="2024-02-15T11:45:00Z">
        <w:r w:rsidRPr="000901EC">
          <w:rPr>
            <w:rFonts w:eastAsia="SimSun"/>
            <w:b/>
            <w:bCs/>
            <w:snapToGrid w:val="0"/>
            <w:szCs w:val="20"/>
          </w:rPr>
          <w:t>Short Charge</w:t>
        </w:r>
      </w:ins>
    </w:p>
    <w:p w14:paraId="306DFEC6" w14:textId="77777777" w:rsidR="000901EC" w:rsidRPr="000901EC" w:rsidRDefault="000901EC" w:rsidP="000901EC">
      <w:pPr>
        <w:spacing w:after="240"/>
        <w:ind w:left="720" w:hanging="720"/>
        <w:rPr>
          <w:ins w:id="921" w:author="ERCOT" w:date="2024-02-15T11:46:00Z"/>
          <w:rFonts w:eastAsia="SimSun"/>
        </w:rPr>
      </w:pPr>
      <w:ins w:id="922" w:author="ERCOT" w:date="2024-02-15T11:46:00Z">
        <w:r w:rsidRPr="000901EC">
          <w:rPr>
            <w:rFonts w:eastAsia="SimSun"/>
          </w:rPr>
          <w:t>(1)</w:t>
        </w:r>
        <w:r w:rsidRPr="000901EC">
          <w:rPr>
            <w:rFonts w:eastAsia="SimSun"/>
          </w:rPr>
          <w:tab/>
          <w:t>The dollar amount charged to each QSE, due to a DRRS shortfall for a particular RUC, for a 15-minute Settlement Interval</w:t>
        </w:r>
      </w:ins>
      <w:ins w:id="923" w:author="ERCOT" w:date="2024-05-10T19:50:00Z">
        <w:r w:rsidRPr="000901EC">
          <w:rPr>
            <w:rFonts w:eastAsia="SimSun"/>
          </w:rPr>
          <w:t>,</w:t>
        </w:r>
      </w:ins>
      <w:ins w:id="924" w:author="ERCOT" w:date="2024-02-15T11:46:00Z">
        <w:r w:rsidRPr="000901EC">
          <w:rPr>
            <w:rFonts w:eastAsia="SimSun"/>
          </w:rPr>
          <w:t xml:space="preserve"> is the QSE’s DRRS shortfall ratio share multiplied by the total RUC Make-Whole Payments to all QSEs for that RUC, subject to a cap. </w:t>
        </w:r>
      </w:ins>
      <w:ins w:id="925" w:author="ERCOT" w:date="2024-03-19T11:13:00Z">
        <w:r w:rsidRPr="000901EC">
          <w:rPr>
            <w:rFonts w:eastAsia="SimSun"/>
          </w:rPr>
          <w:t xml:space="preserve"> </w:t>
        </w:r>
      </w:ins>
      <w:ins w:id="926" w:author="ERCOT" w:date="2024-02-15T11:46:00Z">
        <w:r w:rsidRPr="000901EC">
          <w:rPr>
            <w:rFonts w:eastAsia="SimSun"/>
          </w:rPr>
          <w:t xml:space="preserve">The cap on </w:t>
        </w:r>
      </w:ins>
      <w:ins w:id="927" w:author="ERCOT" w:date="2024-02-16T13:11:00Z">
        <w:r w:rsidRPr="000901EC">
          <w:rPr>
            <w:rFonts w:eastAsia="SimSun"/>
          </w:rPr>
          <w:t xml:space="preserve">the charge </w:t>
        </w:r>
      </w:ins>
      <w:ins w:id="928" w:author="ERCOT" w:date="2024-02-16T13:12:00Z">
        <w:r w:rsidRPr="000901EC">
          <w:rPr>
            <w:rFonts w:eastAsia="SimSun"/>
          </w:rPr>
          <w:t xml:space="preserve">is </w:t>
        </w:r>
      </w:ins>
      <w:ins w:id="929" w:author="ERCOT" w:date="2024-02-15T11:46:00Z">
        <w:r w:rsidRPr="000901EC">
          <w:rPr>
            <w:rFonts w:eastAsia="SimSun"/>
          </w:rPr>
          <w:t xml:space="preserve">two </w:t>
        </w:r>
      </w:ins>
      <w:ins w:id="930" w:author="ERCOT" w:date="2024-02-22T12:47:00Z">
        <w:r w:rsidRPr="000901EC">
          <w:rPr>
            <w:rFonts w:eastAsia="SimSun"/>
          </w:rPr>
          <w:t>multiplied</w:t>
        </w:r>
      </w:ins>
      <w:ins w:id="931" w:author="ERCOT" w:date="2024-02-15T11:46:00Z">
        <w:r w:rsidRPr="000901EC">
          <w:rPr>
            <w:rFonts w:eastAsia="SimSun"/>
          </w:rPr>
          <w:t xml:space="preserve"> by </w:t>
        </w:r>
      </w:ins>
      <w:ins w:id="932" w:author="ERCOT" w:date="2024-02-16T13:12:00Z">
        <w:r w:rsidRPr="000901EC">
          <w:rPr>
            <w:rFonts w:eastAsia="SimSun"/>
          </w:rPr>
          <w:t>th</w:t>
        </w:r>
      </w:ins>
      <w:ins w:id="933" w:author="ERCOT" w:date="2024-02-19T09:25:00Z">
        <w:r w:rsidRPr="000901EC">
          <w:rPr>
            <w:rFonts w:eastAsia="SimSun"/>
          </w:rPr>
          <w:t xml:space="preserve">e </w:t>
        </w:r>
      </w:ins>
      <w:ins w:id="934" w:author="ERCOT" w:date="2024-02-22T12:47:00Z">
        <w:r w:rsidRPr="000901EC">
          <w:rPr>
            <w:rFonts w:eastAsia="SimSun"/>
          </w:rPr>
          <w:t xml:space="preserve">total RUC Make-Whole Payments for all </w:t>
        </w:r>
      </w:ins>
      <w:ins w:id="935" w:author="ERCOT" w:date="2024-02-16T13:12:00Z">
        <w:r w:rsidRPr="000901EC">
          <w:rPr>
            <w:rFonts w:eastAsia="SimSun"/>
          </w:rPr>
          <w:t>QSEs</w:t>
        </w:r>
      </w:ins>
      <w:ins w:id="936" w:author="ERCOT" w:date="2024-02-15T11:46:00Z">
        <w:r w:rsidRPr="000901EC">
          <w:rPr>
            <w:rFonts w:eastAsia="SimSun"/>
          </w:rPr>
          <w:t xml:space="preserve"> </w:t>
        </w:r>
      </w:ins>
      <w:ins w:id="937" w:author="ERCOT" w:date="2024-02-22T12:47:00Z">
        <w:r w:rsidRPr="000901EC">
          <w:rPr>
            <w:rFonts w:eastAsia="SimSun"/>
          </w:rPr>
          <w:t xml:space="preserve">multiplied by that QSE’s </w:t>
        </w:r>
      </w:ins>
      <w:ins w:id="938" w:author="ERCOT" w:date="2024-02-15T11:46:00Z">
        <w:r w:rsidRPr="000901EC">
          <w:rPr>
            <w:rFonts w:eastAsia="SimSun"/>
          </w:rPr>
          <w:t>DRRS shortfall</w:t>
        </w:r>
      </w:ins>
      <w:ins w:id="939" w:author="ERCOT" w:date="2024-02-16T13:12:00Z">
        <w:r w:rsidRPr="000901EC">
          <w:rPr>
            <w:rFonts w:eastAsia="SimSun"/>
          </w:rPr>
          <w:t xml:space="preserve"> for that RUC </w:t>
        </w:r>
      </w:ins>
      <w:ins w:id="940" w:author="ERCOT" w:date="2024-02-22T12:47:00Z">
        <w:r w:rsidRPr="000901EC">
          <w:rPr>
            <w:rFonts w:eastAsia="SimSun"/>
          </w:rPr>
          <w:t>process divided by the total capacity of all RUC-committed Resources during that Settlement Interval for the RUC process.</w:t>
        </w:r>
      </w:ins>
      <w:ins w:id="941" w:author="ERCOT" w:date="2024-02-16T13:12:00Z">
        <w:r w:rsidRPr="000901EC">
          <w:rPr>
            <w:rFonts w:eastAsia="SimSun"/>
          </w:rPr>
          <w:t xml:space="preserve"> </w:t>
        </w:r>
      </w:ins>
      <w:ins w:id="942" w:author="ERCOT" w:date="2024-05-11T20:37:00Z">
        <w:r w:rsidRPr="000901EC">
          <w:rPr>
            <w:rFonts w:eastAsia="SimSun"/>
          </w:rPr>
          <w:t xml:space="preserve"> </w:t>
        </w:r>
      </w:ins>
      <w:ins w:id="943" w:author="ERCOT" w:date="2024-02-16T13:13:00Z">
        <w:r w:rsidRPr="000901EC">
          <w:rPr>
            <w:rFonts w:eastAsia="SimSun"/>
          </w:rPr>
          <w:t>The</w:t>
        </w:r>
      </w:ins>
      <w:ins w:id="944" w:author="ERCOT" w:date="2024-02-16T13:12:00Z">
        <w:r w:rsidRPr="000901EC">
          <w:rPr>
            <w:rFonts w:eastAsia="SimSun"/>
          </w:rPr>
          <w:t xml:space="preserve"> dollar amount charged to each QSE </w:t>
        </w:r>
      </w:ins>
      <w:ins w:id="945" w:author="ERCOT" w:date="2024-02-16T13:13:00Z">
        <w:r w:rsidRPr="000901EC">
          <w:rPr>
            <w:rFonts w:eastAsia="SimSun"/>
          </w:rPr>
          <w:t>is</w:t>
        </w:r>
      </w:ins>
      <w:ins w:id="946" w:author="ERCOT" w:date="2024-02-15T11:46:00Z">
        <w:r w:rsidRPr="000901EC">
          <w:rPr>
            <w:rFonts w:eastAsia="SimSun"/>
          </w:rPr>
          <w:t xml:space="preserve"> calculated as follows:</w:t>
        </w:r>
      </w:ins>
    </w:p>
    <w:p w14:paraId="06D3CAB9" w14:textId="77777777" w:rsidR="000901EC" w:rsidRPr="000901EC" w:rsidRDefault="000901EC" w:rsidP="000901EC">
      <w:pPr>
        <w:tabs>
          <w:tab w:val="left" w:pos="1440"/>
          <w:tab w:val="left" w:pos="2340"/>
        </w:tabs>
        <w:spacing w:after="240"/>
        <w:ind w:left="3330" w:hanging="2610"/>
        <w:rPr>
          <w:ins w:id="947" w:author="ERCOT" w:date="2024-02-15T11:47:00Z"/>
          <w:rFonts w:eastAsia="SimSun"/>
          <w:bCs/>
          <w:lang w:eastAsia="x-none"/>
        </w:rPr>
      </w:pPr>
      <w:ins w:id="948" w:author="ERCOT" w:date="2024-02-15T11:46:00Z">
        <w:r w:rsidRPr="000901EC">
          <w:rPr>
            <w:rFonts w:eastAsia="SimSun"/>
            <w:iCs/>
            <w:szCs w:val="20"/>
          </w:rPr>
          <w:t>RUCDRRSAMT</w:t>
        </w:r>
        <w:r w:rsidRPr="000901EC">
          <w:rPr>
            <w:rFonts w:eastAsia="SimSun"/>
            <w:b/>
            <w:i/>
            <w:vertAlign w:val="subscript"/>
            <w:lang w:val="x-none" w:eastAsia="x-none"/>
          </w:rPr>
          <w:t xml:space="preserve"> ruc,</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lang w:val="x-none" w:eastAsia="x-none"/>
          </w:rPr>
          <w:t>=</w:t>
        </w:r>
        <w:r w:rsidRPr="000901EC">
          <w:rPr>
            <w:rFonts w:eastAsia="SimSun"/>
            <w:b/>
            <w:lang w:val="x-none" w:eastAsia="x-none"/>
          </w:rPr>
          <w:tab/>
        </w:r>
        <w:r w:rsidRPr="000901EC">
          <w:rPr>
            <w:rFonts w:eastAsia="SimSun"/>
            <w:bCs/>
            <w:lang w:val="x-none" w:eastAsia="x-none"/>
          </w:rPr>
          <w:t>(-1) * M</w:t>
        </w:r>
        <w:r w:rsidRPr="000901EC">
          <w:rPr>
            <w:rFonts w:eastAsia="SimSun"/>
            <w:lang w:eastAsia="x-none"/>
          </w:rPr>
          <w:t>a</w:t>
        </w:r>
        <w:r w:rsidRPr="000901EC">
          <w:rPr>
            <w:rFonts w:eastAsia="SimSun"/>
            <w:bCs/>
            <w:lang w:val="x-none" w:eastAsia="x-none"/>
          </w:rPr>
          <w:t>x [(RUC</w:t>
        </w:r>
        <w:r w:rsidRPr="000901EC">
          <w:rPr>
            <w:rFonts w:eastAsia="SimSun"/>
            <w:bCs/>
            <w:lang w:eastAsia="x-none"/>
          </w:rPr>
          <w:t>DRR</w:t>
        </w:r>
        <w:r w:rsidRPr="000901EC">
          <w:rPr>
            <w:rFonts w:eastAsia="SimSun"/>
            <w:bCs/>
            <w:lang w:val="x-none" w:eastAsia="x-none"/>
          </w:rPr>
          <w:t>SFRS</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i,</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lang w:val="x-none" w:eastAsia="x-none"/>
          </w:rPr>
          <w:t xml:space="preserve"> * RUCMWAMTRUCTOT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val="x-none" w:eastAsia="x-none"/>
          </w:rPr>
          <w:t xml:space="preserve">), </w:t>
        </w:r>
        <w:r w:rsidRPr="000901EC">
          <w:rPr>
            <w:rFonts w:eastAsia="SimSun"/>
            <w:bCs/>
            <w:lang w:eastAsia="x-none"/>
          </w:rPr>
          <w:t xml:space="preserve">(2* </w:t>
        </w:r>
      </w:ins>
      <w:ins w:id="949" w:author="ERCOT" w:date="2024-02-22T12:48:00Z">
        <w:r w:rsidRPr="000901EC">
          <w:rPr>
            <w:rFonts w:eastAsia="SimSun"/>
            <w:bCs/>
            <w:lang w:eastAsia="x-none"/>
          </w:rPr>
          <w:t>RUCDRRSF</w:t>
        </w:r>
        <w:r w:rsidRPr="000901EC">
          <w:rPr>
            <w:rFonts w:eastAsia="SimSun"/>
            <w:i/>
            <w:vertAlign w:val="subscript"/>
          </w:rPr>
          <w:t xml:space="preserve"> ruc, i, q </w:t>
        </w:r>
        <w:r w:rsidRPr="000901EC">
          <w:rPr>
            <w:rFonts w:eastAsia="SimSun"/>
            <w:bCs/>
            <w:lang w:eastAsia="x-none"/>
          </w:rPr>
          <w:t xml:space="preserve"> * </w:t>
        </w:r>
        <w:r w:rsidRPr="000901EC">
          <w:rPr>
            <w:rFonts w:eastAsia="SimSun"/>
          </w:rPr>
          <w:t xml:space="preserve">RUCMWAMTRUCTOT </w:t>
        </w:r>
        <w:r w:rsidRPr="000901EC">
          <w:rPr>
            <w:rFonts w:eastAsia="SimSun"/>
            <w:i/>
            <w:vertAlign w:val="subscript"/>
          </w:rPr>
          <w:t>ruc, h</w:t>
        </w:r>
        <w:r w:rsidRPr="000901EC">
          <w:rPr>
            <w:rFonts w:eastAsia="SimSun"/>
          </w:rPr>
          <w:t xml:space="preserve"> / RUCCAPTOT </w:t>
        </w:r>
        <w:r w:rsidRPr="000901EC">
          <w:rPr>
            <w:rFonts w:eastAsia="SimSun"/>
            <w:i/>
            <w:vertAlign w:val="subscript"/>
          </w:rPr>
          <w:t>ruc, h</w:t>
        </w:r>
        <w:r w:rsidRPr="000901EC" w:rsidDel="00845AC2">
          <w:rPr>
            <w:rFonts w:eastAsia="SimSun"/>
            <w:sz w:val="16"/>
            <w:szCs w:val="16"/>
          </w:rPr>
          <w:t xml:space="preserve"> </w:t>
        </w:r>
      </w:ins>
      <w:ins w:id="950" w:author="ERCOT" w:date="2024-02-15T11:46:00Z">
        <w:r w:rsidRPr="000901EC">
          <w:rPr>
            <w:rFonts w:eastAsia="SimSun"/>
            <w:bCs/>
            <w:lang w:eastAsia="x-none"/>
          </w:rPr>
          <w:t>)] /4</w:t>
        </w:r>
      </w:ins>
    </w:p>
    <w:p w14:paraId="0614D80D" w14:textId="77777777" w:rsidR="000901EC" w:rsidRPr="000901EC" w:rsidRDefault="000901EC" w:rsidP="000901EC">
      <w:pPr>
        <w:tabs>
          <w:tab w:val="left" w:pos="1440"/>
          <w:tab w:val="left" w:pos="2340"/>
        </w:tabs>
        <w:spacing w:after="240"/>
        <w:ind w:left="3330" w:hanging="2610"/>
        <w:rPr>
          <w:ins w:id="951" w:author="ERCOT" w:date="2024-02-15T11:46:00Z"/>
          <w:rFonts w:eastAsia="SimSun"/>
          <w:bCs/>
          <w:lang w:eastAsia="x-none"/>
        </w:rPr>
      </w:pPr>
      <w:ins w:id="952" w:author="ERCOT" w:date="2024-02-15T11:46:00Z">
        <w:r w:rsidRPr="000901EC">
          <w:rPr>
            <w:rFonts w:eastAsia="SimSun"/>
            <w:bCs/>
            <w:lang w:eastAsia="x-none"/>
          </w:rPr>
          <w:t>Where:</w:t>
        </w:r>
      </w:ins>
    </w:p>
    <w:p w14:paraId="68B13114" w14:textId="77777777" w:rsidR="000901EC" w:rsidRPr="000901EC" w:rsidRDefault="000901EC" w:rsidP="000901EC">
      <w:pPr>
        <w:tabs>
          <w:tab w:val="left" w:pos="1440"/>
          <w:tab w:val="left" w:pos="2340"/>
        </w:tabs>
        <w:spacing w:after="240"/>
        <w:ind w:left="720"/>
        <w:rPr>
          <w:ins w:id="953" w:author="ERCOT" w:date="2024-02-15T12:23:00Z"/>
          <w:rFonts w:eastAsia="SimSun"/>
          <w:bCs/>
          <w:i/>
          <w:vertAlign w:val="subscript"/>
          <w:lang w:val="x-none" w:eastAsia="x-none"/>
        </w:rPr>
      </w:pPr>
      <w:ins w:id="954" w:author="ERCOT" w:date="2024-02-15T11:46:00Z">
        <w:r w:rsidRPr="000901EC">
          <w:rPr>
            <w:rFonts w:eastAsia="SimSun"/>
            <w:bCs/>
            <w:lang w:val="x-none" w:eastAsia="x-none"/>
          </w:rPr>
          <w:t>RUCMWAMTRUCTOT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 xml:space="preserve">h </w:t>
        </w:r>
        <w:r w:rsidRPr="000901EC">
          <w:rPr>
            <w:rFonts w:eastAsia="SimSun"/>
            <w:bCs/>
            <w:lang w:val="x-none" w:eastAsia="x-none"/>
          </w:rPr>
          <w:tab/>
          <w:t>=</w:t>
        </w:r>
        <w:r w:rsidRPr="000901EC">
          <w:rPr>
            <w:rFonts w:eastAsia="SimSun"/>
            <w:bCs/>
            <w:lang w:val="x-none" w:eastAsia="x-none"/>
          </w:rPr>
          <w:tab/>
        </w:r>
      </w:ins>
      <w:ins w:id="955" w:author="ERCOT" w:date="2024-02-15T11:46:00Z">
        <w:r w:rsidRPr="000901EC">
          <w:rPr>
            <w:rFonts w:eastAsia="SimSun"/>
            <w:bCs/>
            <w:position w:val="-22"/>
            <w:lang w:val="x-none" w:eastAsia="x-none"/>
          </w:rPr>
          <w:object w:dxaOrig="220" w:dyaOrig="460" w14:anchorId="0C308CEE">
            <v:shape id="_x0000_i1033" type="#_x0000_t75" style="width:10.8pt;height:24pt" o:ole="">
              <v:imagedata r:id="rId31" o:title=""/>
            </v:shape>
            <o:OLEObject Type="Embed" ProgID="Equation.3" ShapeID="_x0000_i1033" DrawAspect="Content" ObjectID="_1789280156" r:id="rId32"/>
          </w:object>
        </w:r>
      </w:ins>
      <w:ins w:id="956" w:author="ERCOT" w:date="2024-02-15T11:46:00Z">
        <w:r w:rsidRPr="000901EC">
          <w:rPr>
            <w:rFonts w:eastAsia="SimSun"/>
            <w:bCs/>
            <w:position w:val="-18"/>
            <w:lang w:val="x-none" w:eastAsia="x-none"/>
          </w:rPr>
          <w:object w:dxaOrig="220" w:dyaOrig="420" w14:anchorId="3D9B4D0B">
            <v:shape id="_x0000_i1034" type="#_x0000_t75" style="width:10.8pt;height:24pt" o:ole="">
              <v:imagedata r:id="rId33" o:title=""/>
            </v:shape>
            <o:OLEObject Type="Embed" ProgID="Equation.3" ShapeID="_x0000_i1034" DrawAspect="Content" ObjectID="_1789280157" r:id="rId34"/>
          </w:object>
        </w:r>
      </w:ins>
      <w:ins w:id="957" w:author="ERCOT" w:date="2024-02-15T11:46:00Z">
        <w:r w:rsidRPr="000901EC">
          <w:rPr>
            <w:rFonts w:eastAsia="SimSun"/>
            <w:bCs/>
            <w:lang w:val="x-none" w:eastAsia="x-none"/>
          </w:rPr>
          <w:t>RUCMWAMT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w:t>
        </w:r>
        <w:r w:rsidRPr="000901EC">
          <w:rPr>
            <w:rFonts w:eastAsia="SimSun"/>
            <w:bCs/>
            <w:i/>
            <w:vertAlign w:val="subscript"/>
            <w:lang w:val="x-none" w:eastAsia="x-none"/>
          </w:rPr>
          <w:t>r,</w:t>
        </w:r>
        <w:r w:rsidRPr="000901EC">
          <w:rPr>
            <w:rFonts w:eastAsia="SimSun"/>
            <w:bCs/>
            <w:i/>
            <w:vertAlign w:val="subscript"/>
            <w:lang w:eastAsia="x-none"/>
          </w:rPr>
          <w:t xml:space="preserve"> </w:t>
        </w:r>
        <w:r w:rsidRPr="000901EC">
          <w:rPr>
            <w:rFonts w:eastAsia="SimSun"/>
            <w:bCs/>
            <w:i/>
            <w:vertAlign w:val="subscript"/>
            <w:lang w:val="x-none" w:eastAsia="x-none"/>
          </w:rPr>
          <w:t>h</w:t>
        </w:r>
      </w:ins>
    </w:p>
    <w:p w14:paraId="70B4BB9B" w14:textId="77777777" w:rsidR="000901EC" w:rsidRPr="000901EC" w:rsidRDefault="000901EC" w:rsidP="000901EC">
      <w:pPr>
        <w:tabs>
          <w:tab w:val="left" w:pos="2340"/>
          <w:tab w:val="left" w:pos="3420"/>
        </w:tabs>
        <w:spacing w:after="240"/>
        <w:ind w:left="1080" w:hanging="360"/>
        <w:rPr>
          <w:ins w:id="958" w:author="ERCOT" w:date="2024-02-22T12:49:00Z"/>
          <w:rFonts w:eastAsia="SimSun"/>
          <w:bCs/>
        </w:rPr>
      </w:pPr>
      <w:ins w:id="959" w:author="ERCOT" w:date="2024-02-22T12:49:00Z">
        <w:r w:rsidRPr="000901EC">
          <w:rPr>
            <w:rFonts w:eastAsia="SimSun"/>
            <w:bCs/>
          </w:rPr>
          <w:t xml:space="preserve">RUCCAPTOT </w:t>
        </w:r>
        <w:r w:rsidRPr="000901EC">
          <w:rPr>
            <w:rFonts w:eastAsia="SimSun"/>
            <w:bCs/>
            <w:i/>
            <w:vertAlign w:val="subscript"/>
          </w:rPr>
          <w:t>ruc, h</w:t>
        </w:r>
        <w:r w:rsidRPr="000901EC">
          <w:rPr>
            <w:rFonts w:eastAsia="SimSun"/>
            <w:bCs/>
          </w:rPr>
          <w:tab/>
          <w:t xml:space="preserve">    </w:t>
        </w:r>
        <w:r w:rsidRPr="000901EC">
          <w:rPr>
            <w:rFonts w:eastAsia="SimSun"/>
            <w:bCs/>
          </w:rPr>
          <w:tab/>
          <w:t xml:space="preserve"> =</w:t>
        </w:r>
        <w:r w:rsidRPr="000901EC">
          <w:rPr>
            <w:rFonts w:eastAsia="SimSun"/>
            <w:bCs/>
          </w:rPr>
          <w:tab/>
        </w:r>
      </w:ins>
      <w:ins w:id="960" w:author="ERCOT" w:date="2024-02-22T12:49:00Z">
        <w:r w:rsidRPr="000901EC">
          <w:rPr>
            <w:rFonts w:eastAsia="SimSun"/>
            <w:bCs/>
            <w:position w:val="-18"/>
          </w:rPr>
          <w:object w:dxaOrig="220" w:dyaOrig="420" w14:anchorId="09E77CE3">
            <v:shape id="_x0000_i1035" type="#_x0000_t75" style="width:12pt;height:24pt" o:ole="">
              <v:imagedata r:id="rId35" o:title=""/>
            </v:shape>
            <o:OLEObject Type="Embed" ProgID="Equation.3" ShapeID="_x0000_i1035" DrawAspect="Content" ObjectID="_1789280158" r:id="rId36"/>
          </w:object>
        </w:r>
      </w:ins>
      <w:ins w:id="961" w:author="ERCOT" w:date="2024-02-22T12:49:00Z">
        <w:r w:rsidRPr="000901EC">
          <w:rPr>
            <w:rFonts w:eastAsia="SimSun"/>
            <w:bCs/>
          </w:rPr>
          <w:t xml:space="preserve">(HSL </w:t>
        </w:r>
        <w:r w:rsidRPr="000901EC">
          <w:rPr>
            <w:rFonts w:eastAsia="SimSun"/>
            <w:bCs/>
            <w:i/>
            <w:vertAlign w:val="subscript"/>
          </w:rPr>
          <w:t>ruc, h, r</w:t>
        </w:r>
        <w:r w:rsidRPr="000901EC">
          <w:rPr>
            <w:rFonts w:eastAsia="SimSun"/>
            <w:bCs/>
          </w:rPr>
          <w:t xml:space="preserve"> – HSL </w:t>
        </w:r>
        <w:r w:rsidRPr="000901EC">
          <w:rPr>
            <w:rFonts w:eastAsia="SimSun"/>
            <w:bCs/>
            <w:i/>
            <w:vertAlign w:val="subscript"/>
          </w:rPr>
          <w:t>ruc, h, beforeCCGR</w:t>
        </w:r>
        <w:r w:rsidRPr="000901EC">
          <w:rPr>
            <w:rFonts w:eastAsia="SimSun"/>
            <w:b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A4B5C32" w14:textId="77777777" w:rsidTr="009C0551">
        <w:trPr>
          <w:trHeight w:val="1205"/>
          <w:ins w:id="962" w:author="ERCOT" w:date="2024-02-22T12:49:00Z"/>
        </w:trPr>
        <w:tc>
          <w:tcPr>
            <w:tcW w:w="9350" w:type="dxa"/>
            <w:shd w:val="pct12" w:color="auto" w:fill="auto"/>
          </w:tcPr>
          <w:p w14:paraId="608E265D" w14:textId="77777777" w:rsidR="000901EC" w:rsidRPr="000901EC" w:rsidRDefault="000901EC" w:rsidP="000901EC">
            <w:pPr>
              <w:spacing w:after="240"/>
              <w:rPr>
                <w:ins w:id="963" w:author="ERCOT" w:date="2024-02-22T12:49:00Z"/>
                <w:rFonts w:eastAsia="SimSun"/>
                <w:b/>
                <w:i/>
                <w:iCs/>
              </w:rPr>
            </w:pPr>
            <w:ins w:id="964" w:author="ERCOT" w:date="2024-02-22T12:49:00Z">
              <w:r w:rsidRPr="000901EC">
                <w:rPr>
                  <w:rFonts w:eastAsia="SimSun"/>
                  <w:b/>
                  <w:i/>
                  <w:iCs/>
                </w:rPr>
                <w:t>[NPRR1139:  Replace the formula “RUCCAPTOT</w:t>
              </w:r>
              <w:r w:rsidRPr="000901EC">
                <w:rPr>
                  <w:rFonts w:eastAsia="SimSun"/>
                  <w:b/>
                  <w:i/>
                  <w:iCs/>
                  <w:vertAlign w:val="subscript"/>
                </w:rPr>
                <w:t xml:space="preserve"> ruc, h</w:t>
              </w:r>
              <w:r w:rsidRPr="000901EC">
                <w:rPr>
                  <w:rFonts w:eastAsia="SimSun"/>
                  <w:b/>
                  <w:i/>
                  <w:iCs/>
                </w:rPr>
                <w:t>” above with the following upon system implementation:]</w:t>
              </w:r>
            </w:ins>
          </w:p>
          <w:p w14:paraId="48629DC5" w14:textId="77777777" w:rsidR="000901EC" w:rsidRPr="000901EC" w:rsidRDefault="000901EC" w:rsidP="000901EC">
            <w:pPr>
              <w:tabs>
                <w:tab w:val="left" w:pos="2340"/>
                <w:tab w:val="left" w:pos="3420"/>
              </w:tabs>
              <w:spacing w:after="240"/>
              <w:ind w:left="3420" w:hanging="2700"/>
              <w:rPr>
                <w:ins w:id="965" w:author="ERCOT" w:date="2024-02-22T12:49:00Z"/>
                <w:rFonts w:eastAsia="SimSun"/>
                <w:bCs/>
              </w:rPr>
            </w:pPr>
            <w:ins w:id="966" w:author="ERCOT" w:date="2024-02-22T12:49:00Z">
              <w:r w:rsidRPr="000901EC">
                <w:rPr>
                  <w:rFonts w:eastAsia="SimSun"/>
                  <w:bCs/>
                </w:rPr>
                <w:t xml:space="preserve">RUCCAPTOT </w:t>
              </w:r>
              <w:r w:rsidRPr="000901EC">
                <w:rPr>
                  <w:rFonts w:eastAsia="SimSun"/>
                  <w:bCs/>
                  <w:i/>
                  <w:vertAlign w:val="subscript"/>
                </w:rPr>
                <w:t>ruc, h</w:t>
              </w:r>
              <w:r w:rsidRPr="000901EC">
                <w:rPr>
                  <w:rFonts w:eastAsia="SimSun"/>
                  <w:bCs/>
                </w:rPr>
                <w:tab/>
                <w:t xml:space="preserve">     =</w:t>
              </w:r>
              <w:r w:rsidRPr="000901EC">
                <w:rPr>
                  <w:rFonts w:eastAsia="SimSun"/>
                  <w:bCs/>
                </w:rPr>
                <w:tab/>
              </w:r>
            </w:ins>
            <w:ins w:id="967" w:author="ERCOT" w:date="2024-02-22T12:49:00Z">
              <w:r w:rsidRPr="000901EC">
                <w:rPr>
                  <w:rFonts w:eastAsia="SimSun"/>
                  <w:bCs/>
                  <w:position w:val="-18"/>
                </w:rPr>
                <w:object w:dxaOrig="220" w:dyaOrig="420" w14:anchorId="10AEB46F">
                  <v:shape id="_x0000_i1036" type="#_x0000_t75" style="width:12pt;height:24pt" o:ole="">
                    <v:imagedata r:id="rId35" o:title=""/>
                  </v:shape>
                  <o:OLEObject Type="Embed" ProgID="Equation.3" ShapeID="_x0000_i1036" DrawAspect="Content" ObjectID="_1789280159" r:id="rId37"/>
                </w:object>
              </w:r>
            </w:ins>
            <w:ins w:id="968" w:author="ERCOT" w:date="2024-02-22T12:49:00Z">
              <w:r w:rsidRPr="000901EC">
                <w:rPr>
                  <w:rFonts w:eastAsia="SimSun"/>
                  <w:bCs/>
                </w:rPr>
                <w:t xml:space="preserve">(RUCHSL </w:t>
              </w:r>
              <w:r w:rsidRPr="000901EC">
                <w:rPr>
                  <w:rFonts w:eastAsia="SimSun"/>
                  <w:bCs/>
                  <w:i/>
                  <w:vertAlign w:val="subscript"/>
                </w:rPr>
                <w:t>ruc, h, r</w:t>
              </w:r>
              <w:r w:rsidRPr="000901EC">
                <w:rPr>
                  <w:rFonts w:eastAsia="SimSun"/>
                  <w:bCs/>
                </w:rPr>
                <w:t xml:space="preserve"> – RUCHSL </w:t>
              </w:r>
              <w:r w:rsidRPr="000901EC">
                <w:rPr>
                  <w:rFonts w:eastAsia="SimSun"/>
                  <w:bCs/>
                  <w:i/>
                  <w:vertAlign w:val="subscript"/>
                </w:rPr>
                <w:t>ruc, h, beforeCCGR</w:t>
              </w:r>
              <w:r w:rsidRPr="000901EC">
                <w:rPr>
                  <w:rFonts w:eastAsia="SimSun"/>
                  <w:bCs/>
                </w:rPr>
                <w:t>)</w:t>
              </w:r>
            </w:ins>
          </w:p>
        </w:tc>
      </w:tr>
    </w:tbl>
    <w:p w14:paraId="081CA489" w14:textId="77777777" w:rsidR="000901EC" w:rsidRPr="000901EC" w:rsidRDefault="000901EC" w:rsidP="000901EC">
      <w:pPr>
        <w:tabs>
          <w:tab w:val="left" w:pos="2340"/>
          <w:tab w:val="left" w:pos="3420"/>
        </w:tabs>
        <w:spacing w:before="240"/>
        <w:jc w:val="both"/>
        <w:rPr>
          <w:ins w:id="969" w:author="ERCOT" w:date="2024-02-15T12:23:00Z"/>
          <w:rFonts w:eastAsia="SimSun"/>
        </w:rPr>
      </w:pPr>
      <w:ins w:id="970"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0901EC" w:rsidRPr="000901EC" w14:paraId="0B6B638A" w14:textId="77777777" w:rsidTr="009C0551">
        <w:trPr>
          <w:cantSplit/>
          <w:tblHeader/>
          <w:ins w:id="971" w:author="ERCOT" w:date="2024-02-15T12:23:00Z"/>
        </w:trPr>
        <w:tc>
          <w:tcPr>
            <w:tcW w:w="1699" w:type="pct"/>
          </w:tcPr>
          <w:p w14:paraId="4DE0E25A" w14:textId="77777777" w:rsidR="000901EC" w:rsidRPr="000901EC" w:rsidRDefault="000901EC" w:rsidP="000901EC">
            <w:pPr>
              <w:spacing w:after="240"/>
              <w:rPr>
                <w:ins w:id="972" w:author="ERCOT" w:date="2024-02-15T12:23:00Z"/>
                <w:rFonts w:eastAsia="SimSun"/>
                <w:b/>
                <w:iCs/>
                <w:sz w:val="20"/>
                <w:szCs w:val="20"/>
              </w:rPr>
            </w:pPr>
            <w:ins w:id="973" w:author="ERCOT" w:date="2024-02-15T12:23:00Z">
              <w:r w:rsidRPr="000901EC">
                <w:rPr>
                  <w:rFonts w:eastAsia="SimSun"/>
                  <w:b/>
                  <w:iCs/>
                  <w:sz w:val="20"/>
                  <w:szCs w:val="20"/>
                </w:rPr>
                <w:t>Variable</w:t>
              </w:r>
            </w:ins>
          </w:p>
        </w:tc>
        <w:tc>
          <w:tcPr>
            <w:tcW w:w="321" w:type="pct"/>
          </w:tcPr>
          <w:p w14:paraId="47587495" w14:textId="77777777" w:rsidR="000901EC" w:rsidRPr="000901EC" w:rsidRDefault="000901EC" w:rsidP="000901EC">
            <w:pPr>
              <w:spacing w:after="240"/>
              <w:jc w:val="center"/>
              <w:rPr>
                <w:ins w:id="974" w:author="ERCOT" w:date="2024-02-15T12:23:00Z"/>
                <w:rFonts w:eastAsia="SimSun"/>
                <w:b/>
                <w:iCs/>
                <w:sz w:val="20"/>
                <w:szCs w:val="20"/>
              </w:rPr>
            </w:pPr>
            <w:ins w:id="975" w:author="ERCOT" w:date="2024-02-15T12:23:00Z">
              <w:r w:rsidRPr="000901EC">
                <w:rPr>
                  <w:rFonts w:eastAsia="SimSun"/>
                  <w:b/>
                  <w:iCs/>
                  <w:sz w:val="20"/>
                  <w:szCs w:val="20"/>
                </w:rPr>
                <w:t>Unit</w:t>
              </w:r>
            </w:ins>
          </w:p>
        </w:tc>
        <w:tc>
          <w:tcPr>
            <w:tcW w:w="2980" w:type="pct"/>
          </w:tcPr>
          <w:p w14:paraId="277D4276" w14:textId="77777777" w:rsidR="000901EC" w:rsidRPr="000901EC" w:rsidRDefault="000901EC" w:rsidP="000901EC">
            <w:pPr>
              <w:spacing w:after="240"/>
              <w:rPr>
                <w:ins w:id="976" w:author="ERCOT" w:date="2024-02-15T12:23:00Z"/>
                <w:rFonts w:eastAsia="SimSun"/>
                <w:b/>
                <w:iCs/>
                <w:sz w:val="20"/>
                <w:szCs w:val="20"/>
              </w:rPr>
            </w:pPr>
            <w:ins w:id="977" w:author="ERCOT" w:date="2024-02-15T12:23:00Z">
              <w:r w:rsidRPr="000901EC">
                <w:rPr>
                  <w:rFonts w:eastAsia="SimSun"/>
                  <w:b/>
                  <w:iCs/>
                  <w:sz w:val="20"/>
                  <w:szCs w:val="20"/>
                </w:rPr>
                <w:t>Definition</w:t>
              </w:r>
            </w:ins>
          </w:p>
        </w:tc>
      </w:tr>
      <w:tr w:rsidR="000901EC" w:rsidRPr="000901EC" w14:paraId="1872DDF8" w14:textId="77777777" w:rsidTr="009C0551">
        <w:trPr>
          <w:cantSplit/>
          <w:ins w:id="978" w:author="ERCOT" w:date="2024-02-15T12:23:00Z"/>
        </w:trPr>
        <w:tc>
          <w:tcPr>
            <w:tcW w:w="1699" w:type="pct"/>
          </w:tcPr>
          <w:p w14:paraId="31D6613A" w14:textId="77777777" w:rsidR="000901EC" w:rsidRPr="000901EC" w:rsidRDefault="000901EC" w:rsidP="000901EC">
            <w:pPr>
              <w:spacing w:after="60"/>
              <w:rPr>
                <w:ins w:id="979" w:author="ERCOT" w:date="2024-02-15T12:23:00Z"/>
                <w:rFonts w:eastAsia="SimSun"/>
                <w:iCs/>
                <w:sz w:val="20"/>
                <w:szCs w:val="20"/>
              </w:rPr>
            </w:pPr>
            <w:ins w:id="980" w:author="ERCOT" w:date="2024-02-19T08:29:00Z">
              <w:r w:rsidRPr="000901EC">
                <w:rPr>
                  <w:rFonts w:eastAsia="SimSun"/>
                  <w:sz w:val="20"/>
                  <w:szCs w:val="20"/>
                </w:rPr>
                <w:t>RUCDRRSAMT</w:t>
              </w:r>
              <w:r w:rsidRPr="000901EC">
                <w:rPr>
                  <w:rFonts w:eastAsia="SimSun"/>
                  <w:b/>
                  <w:i/>
                  <w:iCs/>
                  <w:sz w:val="20"/>
                  <w:szCs w:val="20"/>
                  <w:vertAlign w:val="subscript"/>
                  <w:lang w:val="x-none" w:eastAsia="x-none"/>
                </w:rPr>
                <w:t xml:space="preserve"> ruc,</w:t>
              </w:r>
              <w:r w:rsidRPr="000901EC">
                <w:rPr>
                  <w:rFonts w:eastAsia="SimSun"/>
                  <w:b/>
                  <w:i/>
                  <w:iCs/>
                  <w:sz w:val="20"/>
                  <w:szCs w:val="20"/>
                  <w:vertAlign w:val="subscript"/>
                  <w:lang w:eastAsia="x-none"/>
                </w:rPr>
                <w:t xml:space="preserve"> </w:t>
              </w:r>
              <w:r w:rsidRPr="000901EC">
                <w:rPr>
                  <w:rFonts w:eastAsia="SimSun"/>
                  <w:b/>
                  <w:i/>
                  <w:iCs/>
                  <w:sz w:val="20"/>
                  <w:szCs w:val="20"/>
                  <w:vertAlign w:val="subscript"/>
                  <w:lang w:val="x-none" w:eastAsia="x-none"/>
                </w:rPr>
                <w:t>i,</w:t>
              </w:r>
              <w:r w:rsidRPr="000901EC">
                <w:rPr>
                  <w:rFonts w:eastAsia="SimSun"/>
                  <w:b/>
                  <w:i/>
                  <w:iCs/>
                  <w:sz w:val="20"/>
                  <w:szCs w:val="20"/>
                  <w:vertAlign w:val="subscript"/>
                  <w:lang w:eastAsia="x-none"/>
                </w:rPr>
                <w:t xml:space="preserve"> </w:t>
              </w:r>
              <w:r w:rsidRPr="000901EC">
                <w:rPr>
                  <w:rFonts w:eastAsia="SimSun"/>
                  <w:b/>
                  <w:i/>
                  <w:iCs/>
                  <w:sz w:val="20"/>
                  <w:szCs w:val="20"/>
                  <w:vertAlign w:val="subscript"/>
                  <w:lang w:val="x-none" w:eastAsia="x-none"/>
                </w:rPr>
                <w:t>q</w:t>
              </w:r>
            </w:ins>
          </w:p>
        </w:tc>
        <w:tc>
          <w:tcPr>
            <w:tcW w:w="321" w:type="pct"/>
          </w:tcPr>
          <w:p w14:paraId="085CBB7A" w14:textId="77777777" w:rsidR="000901EC" w:rsidRPr="000901EC" w:rsidRDefault="000901EC" w:rsidP="000901EC">
            <w:pPr>
              <w:spacing w:after="60"/>
              <w:jc w:val="center"/>
              <w:rPr>
                <w:ins w:id="981" w:author="ERCOT" w:date="2024-02-15T12:23:00Z"/>
                <w:rFonts w:eastAsia="SimSun"/>
                <w:iCs/>
                <w:sz w:val="20"/>
                <w:szCs w:val="20"/>
              </w:rPr>
            </w:pPr>
            <w:ins w:id="982" w:author="ERCOT" w:date="2024-02-19T08:29:00Z">
              <w:r w:rsidRPr="000901EC">
                <w:rPr>
                  <w:rFonts w:eastAsia="SimSun"/>
                  <w:iCs/>
                  <w:sz w:val="20"/>
                  <w:szCs w:val="20"/>
                </w:rPr>
                <w:t>$</w:t>
              </w:r>
            </w:ins>
          </w:p>
        </w:tc>
        <w:tc>
          <w:tcPr>
            <w:tcW w:w="2980" w:type="pct"/>
          </w:tcPr>
          <w:p w14:paraId="6890DCC8" w14:textId="77777777" w:rsidR="000901EC" w:rsidRPr="000901EC" w:rsidRDefault="000901EC" w:rsidP="000901EC">
            <w:pPr>
              <w:spacing w:after="60"/>
              <w:rPr>
                <w:ins w:id="983" w:author="ERCOT" w:date="2024-02-15T12:23:00Z"/>
                <w:rFonts w:eastAsia="SimSun"/>
                <w:iCs/>
                <w:sz w:val="20"/>
                <w:szCs w:val="20"/>
              </w:rPr>
            </w:pPr>
            <w:ins w:id="984" w:author="ERCOT" w:date="2024-02-19T08:29:00Z">
              <w:r w:rsidRPr="000901EC">
                <w:rPr>
                  <w:rFonts w:eastAsia="SimSun"/>
                  <w:i/>
                  <w:sz w:val="20"/>
                  <w:szCs w:val="20"/>
                </w:rPr>
                <w:t>RUC DRRS Short Amount</w:t>
              </w:r>
              <w:r w:rsidRPr="000901EC">
                <w:rPr>
                  <w:rFonts w:eastAsia="SimSun"/>
                  <w:iCs/>
                  <w:sz w:val="20"/>
                  <w:szCs w:val="20"/>
                </w:rPr>
                <w:t xml:space="preserve"> </w:t>
              </w:r>
            </w:ins>
            <w:ins w:id="985" w:author="ERCOT" w:date="2024-02-19T08:30:00Z">
              <w:r w:rsidRPr="000901EC">
                <w:rPr>
                  <w:rFonts w:eastAsia="SimSun"/>
                  <w:iCs/>
                  <w:sz w:val="20"/>
                  <w:szCs w:val="20"/>
                </w:rPr>
                <w:t xml:space="preserve">—The charge to a QSE </w:t>
              </w:r>
              <w:r w:rsidRPr="000901EC">
                <w:rPr>
                  <w:rFonts w:eastAsia="SimSun"/>
                  <w:i/>
                  <w:iCs/>
                  <w:sz w:val="20"/>
                  <w:szCs w:val="20"/>
                </w:rPr>
                <w:t>q</w:t>
              </w:r>
              <w:r w:rsidRPr="000901EC">
                <w:rPr>
                  <w:rFonts w:eastAsia="SimSun"/>
                  <w:iCs/>
                  <w:sz w:val="20"/>
                  <w:szCs w:val="20"/>
                </w:rPr>
                <w:t xml:space="preserve">, due to DRRS shortfall for a particular RUC process </w:t>
              </w:r>
              <w:r w:rsidRPr="000901EC">
                <w:rPr>
                  <w:rFonts w:eastAsia="SimSun"/>
                  <w:i/>
                  <w:iCs/>
                  <w:sz w:val="20"/>
                  <w:szCs w:val="20"/>
                </w:rPr>
                <w:t>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17E8445D" w14:textId="77777777" w:rsidTr="009C0551">
        <w:trPr>
          <w:cantSplit/>
          <w:ins w:id="986" w:author="ERCOT" w:date="2024-02-19T08:31:00Z"/>
        </w:trPr>
        <w:tc>
          <w:tcPr>
            <w:tcW w:w="1699" w:type="pct"/>
          </w:tcPr>
          <w:p w14:paraId="09BA297F" w14:textId="77777777" w:rsidR="000901EC" w:rsidRPr="000901EC" w:rsidRDefault="000901EC" w:rsidP="000901EC">
            <w:pPr>
              <w:spacing w:after="60"/>
              <w:rPr>
                <w:ins w:id="987" w:author="ERCOT" w:date="2024-02-19T08:31:00Z"/>
                <w:rFonts w:eastAsia="SimSun"/>
                <w:sz w:val="20"/>
                <w:szCs w:val="20"/>
              </w:rPr>
            </w:pPr>
            <w:ins w:id="988" w:author="ERCOT" w:date="2024-02-19T08:31:00Z">
              <w:r w:rsidRPr="000901EC">
                <w:rPr>
                  <w:rFonts w:eastAsia="SimSun"/>
                  <w:iCs/>
                  <w:sz w:val="20"/>
                  <w:szCs w:val="20"/>
                </w:rPr>
                <w:t xml:space="preserve">RUCMWAMTRUCTOT </w:t>
              </w:r>
              <w:r w:rsidRPr="000901EC">
                <w:rPr>
                  <w:rFonts w:eastAsia="SimSun"/>
                  <w:i/>
                  <w:iCs/>
                  <w:sz w:val="20"/>
                  <w:szCs w:val="20"/>
                  <w:vertAlign w:val="subscript"/>
                </w:rPr>
                <w:t>ruc, h</w:t>
              </w:r>
            </w:ins>
          </w:p>
        </w:tc>
        <w:tc>
          <w:tcPr>
            <w:tcW w:w="321" w:type="pct"/>
          </w:tcPr>
          <w:p w14:paraId="45D69BAB" w14:textId="77777777" w:rsidR="000901EC" w:rsidRPr="000901EC" w:rsidRDefault="000901EC" w:rsidP="000901EC">
            <w:pPr>
              <w:spacing w:after="60"/>
              <w:jc w:val="center"/>
              <w:rPr>
                <w:ins w:id="989" w:author="ERCOT" w:date="2024-02-19T08:31:00Z"/>
                <w:rFonts w:eastAsia="SimSun"/>
                <w:iCs/>
                <w:sz w:val="20"/>
                <w:szCs w:val="20"/>
              </w:rPr>
            </w:pPr>
            <w:ins w:id="990" w:author="ERCOT" w:date="2024-02-19T08:31:00Z">
              <w:r w:rsidRPr="000901EC">
                <w:rPr>
                  <w:rFonts w:eastAsia="SimSun"/>
                  <w:iCs/>
                  <w:sz w:val="20"/>
                  <w:szCs w:val="20"/>
                </w:rPr>
                <w:t>$</w:t>
              </w:r>
            </w:ins>
          </w:p>
        </w:tc>
        <w:tc>
          <w:tcPr>
            <w:tcW w:w="2980" w:type="pct"/>
          </w:tcPr>
          <w:p w14:paraId="551EC13E" w14:textId="77777777" w:rsidR="000901EC" w:rsidRPr="000901EC" w:rsidRDefault="000901EC" w:rsidP="000901EC">
            <w:pPr>
              <w:spacing w:after="60"/>
              <w:rPr>
                <w:ins w:id="991" w:author="ERCOT" w:date="2024-02-19T08:31:00Z"/>
                <w:rFonts w:eastAsia="SimSun"/>
                <w:iCs/>
                <w:sz w:val="20"/>
                <w:szCs w:val="20"/>
              </w:rPr>
            </w:pPr>
            <w:ins w:id="992" w:author="ERCOT" w:date="2024-02-19T08:31:00Z">
              <w:r w:rsidRPr="000901EC">
                <w:rPr>
                  <w:rFonts w:eastAsia="SimSun"/>
                  <w:i/>
                  <w:iCs/>
                  <w:sz w:val="20"/>
                  <w:szCs w:val="20"/>
                </w:rPr>
                <w:t>RUC Make-Whole Amount Total per RUC</w:t>
              </w:r>
              <w:r w:rsidRPr="000901EC">
                <w:rPr>
                  <w:rFonts w:eastAsia="SimSun"/>
                  <w:iCs/>
                  <w:sz w:val="20"/>
                  <w:szCs w:val="20"/>
                </w:rPr>
                <w:t>—The sum of RUC Make-Whole Payments for a particular RUC process</w:t>
              </w:r>
              <w:r w:rsidRPr="000901EC">
                <w:rPr>
                  <w:rFonts w:eastAsia="SimSun"/>
                  <w:i/>
                  <w:iCs/>
                  <w:sz w:val="20"/>
                  <w:szCs w:val="20"/>
                </w:rPr>
                <w:t xml:space="preserve"> ruc</w:t>
              </w:r>
              <w:r w:rsidRPr="000901EC">
                <w:rPr>
                  <w:rFonts w:eastAsia="SimSun"/>
                  <w:iCs/>
                  <w:sz w:val="20"/>
                  <w:szCs w:val="20"/>
                </w:rPr>
                <w:t xml:space="preserve">, including amounts for RMR Units,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27FBD62" w14:textId="77777777" w:rsidTr="009C0551">
        <w:trPr>
          <w:cantSplit/>
          <w:ins w:id="993" w:author="ERCOT" w:date="2024-02-19T08:31:00Z"/>
        </w:trPr>
        <w:tc>
          <w:tcPr>
            <w:tcW w:w="1699" w:type="pct"/>
          </w:tcPr>
          <w:p w14:paraId="44935949" w14:textId="77777777" w:rsidR="000901EC" w:rsidRPr="000901EC" w:rsidRDefault="000901EC" w:rsidP="000901EC">
            <w:pPr>
              <w:spacing w:after="60"/>
              <w:rPr>
                <w:ins w:id="994" w:author="ERCOT" w:date="2024-02-19T08:31:00Z"/>
                <w:rFonts w:eastAsia="SimSun"/>
                <w:sz w:val="20"/>
                <w:szCs w:val="20"/>
              </w:rPr>
            </w:pPr>
            <w:ins w:id="995" w:author="ERCOT" w:date="2024-02-19T08:31:00Z">
              <w:r w:rsidRPr="000901EC">
                <w:rPr>
                  <w:rFonts w:eastAsia="SimSun"/>
                  <w:iCs/>
                  <w:sz w:val="20"/>
                  <w:szCs w:val="20"/>
                </w:rPr>
                <w:lastRenderedPageBreak/>
                <w:t xml:space="preserve">RUCMWAMT </w:t>
              </w:r>
              <w:r w:rsidRPr="000901EC">
                <w:rPr>
                  <w:rFonts w:eastAsia="SimSun"/>
                  <w:i/>
                  <w:iCs/>
                  <w:sz w:val="20"/>
                  <w:szCs w:val="20"/>
                  <w:vertAlign w:val="subscript"/>
                </w:rPr>
                <w:t>ruc, q, r, h</w:t>
              </w:r>
            </w:ins>
          </w:p>
        </w:tc>
        <w:tc>
          <w:tcPr>
            <w:tcW w:w="321" w:type="pct"/>
          </w:tcPr>
          <w:p w14:paraId="63D51385" w14:textId="77777777" w:rsidR="000901EC" w:rsidRPr="000901EC" w:rsidRDefault="000901EC" w:rsidP="000901EC">
            <w:pPr>
              <w:spacing w:after="60"/>
              <w:jc w:val="center"/>
              <w:rPr>
                <w:ins w:id="996" w:author="ERCOT" w:date="2024-02-19T08:31:00Z"/>
                <w:rFonts w:eastAsia="SimSun"/>
                <w:iCs/>
                <w:sz w:val="20"/>
                <w:szCs w:val="20"/>
              </w:rPr>
            </w:pPr>
            <w:ins w:id="997" w:author="ERCOT" w:date="2024-02-19T08:31:00Z">
              <w:r w:rsidRPr="000901EC">
                <w:rPr>
                  <w:rFonts w:eastAsia="SimSun"/>
                  <w:iCs/>
                  <w:sz w:val="20"/>
                  <w:szCs w:val="20"/>
                </w:rPr>
                <w:t>$</w:t>
              </w:r>
            </w:ins>
          </w:p>
        </w:tc>
        <w:tc>
          <w:tcPr>
            <w:tcW w:w="2980" w:type="pct"/>
          </w:tcPr>
          <w:p w14:paraId="005AB288" w14:textId="77777777" w:rsidR="000901EC" w:rsidRPr="000901EC" w:rsidRDefault="000901EC" w:rsidP="000901EC">
            <w:pPr>
              <w:spacing w:after="60"/>
              <w:rPr>
                <w:ins w:id="998" w:author="ERCOT" w:date="2024-02-19T08:31:00Z"/>
                <w:rFonts w:eastAsia="SimSun"/>
                <w:iCs/>
                <w:sz w:val="20"/>
                <w:szCs w:val="20"/>
              </w:rPr>
            </w:pPr>
            <w:ins w:id="999" w:author="ERCOT" w:date="2024-02-19T08:31:00Z">
              <w:r w:rsidRPr="000901EC">
                <w:rPr>
                  <w:rFonts w:eastAsia="SimSun"/>
                  <w:i/>
                  <w:iCs/>
                  <w:sz w:val="20"/>
                  <w:szCs w:val="20"/>
                </w:rPr>
                <w:t>RUC Make-Whole Payment</w:t>
              </w:r>
              <w:r w:rsidRPr="000901EC">
                <w:rPr>
                  <w:rFonts w:eastAsia="SimSun"/>
                  <w:iCs/>
                  <w:sz w:val="20"/>
                  <w:szCs w:val="20"/>
                </w:rPr>
                <w:t xml:space="preserve">—The RUC Make-Whole Payment to the QSE </w:t>
              </w:r>
              <w:r w:rsidRPr="000901EC">
                <w:rPr>
                  <w:rFonts w:eastAsia="SimSun"/>
                  <w:i/>
                  <w:iCs/>
                  <w:sz w:val="20"/>
                  <w:szCs w:val="20"/>
                </w:rPr>
                <w:t>q</w:t>
              </w:r>
              <w:r w:rsidRPr="000901EC">
                <w:rPr>
                  <w:rFonts w:eastAsia="SimSun"/>
                  <w:iCs/>
                  <w:sz w:val="20"/>
                  <w:szCs w:val="20"/>
                </w:rPr>
                <w:t xml:space="preserve"> for Resource </w:t>
              </w:r>
              <w:r w:rsidRPr="000901EC">
                <w:rPr>
                  <w:rFonts w:eastAsia="SimSun"/>
                  <w:i/>
                  <w:iCs/>
                  <w:sz w:val="20"/>
                  <w:szCs w:val="20"/>
                </w:rPr>
                <w:t>r</w:t>
              </w:r>
              <w:r w:rsidRPr="000901EC">
                <w:rPr>
                  <w:rFonts w:eastAsia="SimSun"/>
                  <w:iCs/>
                  <w:sz w:val="20"/>
                  <w:szCs w:val="20"/>
                </w:rPr>
                <w:t>, for a particular RUC process</w:t>
              </w:r>
              <w:r w:rsidRPr="000901EC">
                <w:rPr>
                  <w:rFonts w:eastAsia="SimSun"/>
                  <w:i/>
                  <w:iCs/>
                  <w:sz w:val="20"/>
                  <w:szCs w:val="20"/>
                </w:rPr>
                <w:t xml:space="preserve"> ruc</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0901EC" w:rsidRPr="000901EC" w14:paraId="6DEAAAD5" w14:textId="77777777" w:rsidTr="009C0551">
        <w:trPr>
          <w:cantSplit/>
          <w:ins w:id="1000" w:author="ERCOT" w:date="2024-02-19T08:31:00Z"/>
        </w:trPr>
        <w:tc>
          <w:tcPr>
            <w:tcW w:w="1699" w:type="pct"/>
          </w:tcPr>
          <w:p w14:paraId="6991385C" w14:textId="77777777" w:rsidR="000901EC" w:rsidRPr="000901EC" w:rsidRDefault="000901EC" w:rsidP="000901EC">
            <w:pPr>
              <w:spacing w:after="60"/>
              <w:rPr>
                <w:ins w:id="1001" w:author="ERCOT" w:date="2024-02-19T08:31:00Z"/>
                <w:rFonts w:eastAsia="SimSun"/>
                <w:sz w:val="20"/>
                <w:szCs w:val="20"/>
              </w:rPr>
            </w:pPr>
            <w:ins w:id="1002" w:author="ERCOT" w:date="2024-02-19T08:31:00Z">
              <w:r w:rsidRPr="000901EC">
                <w:rPr>
                  <w:rFonts w:eastAsia="SimSun"/>
                  <w:iCs/>
                  <w:sz w:val="20"/>
                  <w:szCs w:val="20"/>
                </w:rPr>
                <w:t xml:space="preserve">RUCDRRSFRS </w:t>
              </w:r>
              <w:r w:rsidRPr="000901EC">
                <w:rPr>
                  <w:rFonts w:eastAsia="SimSun"/>
                  <w:i/>
                  <w:iCs/>
                  <w:sz w:val="20"/>
                  <w:szCs w:val="20"/>
                  <w:vertAlign w:val="subscript"/>
                </w:rPr>
                <w:t>ruc, i, q</w:t>
              </w:r>
            </w:ins>
          </w:p>
        </w:tc>
        <w:tc>
          <w:tcPr>
            <w:tcW w:w="321" w:type="pct"/>
          </w:tcPr>
          <w:p w14:paraId="032C0EE5" w14:textId="77777777" w:rsidR="000901EC" w:rsidRPr="000901EC" w:rsidRDefault="000901EC" w:rsidP="000901EC">
            <w:pPr>
              <w:spacing w:after="60"/>
              <w:jc w:val="center"/>
              <w:rPr>
                <w:ins w:id="1003" w:author="ERCOT" w:date="2024-02-19T08:31:00Z"/>
                <w:rFonts w:eastAsia="SimSun"/>
                <w:iCs/>
                <w:sz w:val="20"/>
                <w:szCs w:val="20"/>
              </w:rPr>
            </w:pPr>
            <w:ins w:id="1004" w:author="ERCOT" w:date="2024-02-19T08:31:00Z">
              <w:r w:rsidRPr="000901EC">
                <w:rPr>
                  <w:rFonts w:eastAsia="SimSun"/>
                  <w:iCs/>
                  <w:sz w:val="20"/>
                  <w:szCs w:val="20"/>
                </w:rPr>
                <w:t>none</w:t>
              </w:r>
            </w:ins>
          </w:p>
        </w:tc>
        <w:tc>
          <w:tcPr>
            <w:tcW w:w="2980" w:type="pct"/>
          </w:tcPr>
          <w:p w14:paraId="4C442921" w14:textId="77777777" w:rsidR="000901EC" w:rsidRPr="000901EC" w:rsidRDefault="000901EC" w:rsidP="000901EC">
            <w:pPr>
              <w:spacing w:after="60"/>
              <w:rPr>
                <w:ins w:id="1005" w:author="ERCOT" w:date="2024-02-19T08:31:00Z"/>
                <w:rFonts w:eastAsia="SimSun"/>
                <w:iCs/>
                <w:sz w:val="20"/>
                <w:szCs w:val="20"/>
              </w:rPr>
            </w:pPr>
            <w:ins w:id="1006" w:author="ERCOT" w:date="2024-02-19T08:31: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See Section 5.7.4.1.1, </w:t>
              </w:r>
            </w:ins>
            <w:ins w:id="1007" w:author="ERCOT" w:date="2024-02-19T08:32:00Z">
              <w:r w:rsidRPr="000901EC">
                <w:rPr>
                  <w:rFonts w:eastAsia="SimSun"/>
                  <w:iCs/>
                  <w:sz w:val="20"/>
                  <w:szCs w:val="20"/>
                </w:rPr>
                <w:t>DRRS</w:t>
              </w:r>
            </w:ins>
            <w:ins w:id="1008" w:author="ERCOT" w:date="2024-02-19T08:31:00Z">
              <w:r w:rsidRPr="000901EC">
                <w:rPr>
                  <w:rFonts w:eastAsia="SimSun"/>
                  <w:iCs/>
                  <w:sz w:val="20"/>
                  <w:szCs w:val="20"/>
                </w:rPr>
                <w:t xml:space="preserve"> Shortfall Ratio Share.</w:t>
              </w:r>
            </w:ins>
          </w:p>
        </w:tc>
      </w:tr>
      <w:tr w:rsidR="000901EC" w:rsidRPr="000901EC" w14:paraId="7F1B4265" w14:textId="77777777" w:rsidTr="009C0551">
        <w:trPr>
          <w:cantSplit/>
          <w:ins w:id="1009" w:author="ERCOT" w:date="2024-02-19T08:31:00Z"/>
        </w:trPr>
        <w:tc>
          <w:tcPr>
            <w:tcW w:w="1699" w:type="pct"/>
          </w:tcPr>
          <w:p w14:paraId="5EA8A809" w14:textId="77777777" w:rsidR="000901EC" w:rsidRPr="000901EC" w:rsidRDefault="000901EC" w:rsidP="000901EC">
            <w:pPr>
              <w:spacing w:after="60"/>
              <w:rPr>
                <w:ins w:id="1010" w:author="ERCOT" w:date="2024-02-19T08:31:00Z"/>
                <w:rFonts w:eastAsia="SimSun"/>
                <w:sz w:val="20"/>
                <w:szCs w:val="20"/>
              </w:rPr>
            </w:pPr>
            <w:ins w:id="1011" w:author="ERCOT" w:date="2024-02-19T08:31:00Z">
              <w:r w:rsidRPr="000901EC">
                <w:rPr>
                  <w:rFonts w:eastAsia="SimSun"/>
                  <w:iCs/>
                  <w:sz w:val="20"/>
                  <w:szCs w:val="20"/>
                </w:rPr>
                <w:t>RUC</w:t>
              </w:r>
            </w:ins>
            <w:ins w:id="1012" w:author="ERCOT" w:date="2024-02-19T08:32:00Z">
              <w:r w:rsidRPr="000901EC">
                <w:rPr>
                  <w:rFonts w:eastAsia="SimSun"/>
                  <w:iCs/>
                  <w:sz w:val="20"/>
                  <w:szCs w:val="20"/>
                </w:rPr>
                <w:t>DRR</w:t>
              </w:r>
            </w:ins>
            <w:ins w:id="1013" w:author="ERCOT" w:date="2024-02-19T08:31:00Z">
              <w:r w:rsidRPr="000901EC">
                <w:rPr>
                  <w:rFonts w:eastAsia="SimSun"/>
                  <w:iCs/>
                  <w:sz w:val="20"/>
                  <w:szCs w:val="20"/>
                </w:rPr>
                <w:t xml:space="preserve">SF </w:t>
              </w:r>
              <w:r w:rsidRPr="000901EC">
                <w:rPr>
                  <w:rFonts w:eastAsia="SimSun"/>
                  <w:i/>
                  <w:iCs/>
                  <w:sz w:val="20"/>
                  <w:szCs w:val="20"/>
                  <w:vertAlign w:val="subscript"/>
                </w:rPr>
                <w:t>ruc, i, q</w:t>
              </w:r>
            </w:ins>
          </w:p>
        </w:tc>
        <w:tc>
          <w:tcPr>
            <w:tcW w:w="321" w:type="pct"/>
          </w:tcPr>
          <w:p w14:paraId="07434873" w14:textId="77777777" w:rsidR="000901EC" w:rsidRPr="000901EC" w:rsidRDefault="000901EC" w:rsidP="000901EC">
            <w:pPr>
              <w:spacing w:after="60"/>
              <w:jc w:val="center"/>
              <w:rPr>
                <w:ins w:id="1014" w:author="ERCOT" w:date="2024-02-19T08:31:00Z"/>
                <w:rFonts w:eastAsia="SimSun"/>
                <w:iCs/>
                <w:sz w:val="20"/>
                <w:szCs w:val="20"/>
              </w:rPr>
            </w:pPr>
            <w:ins w:id="1015" w:author="ERCOT" w:date="2024-02-19T08:31:00Z">
              <w:r w:rsidRPr="000901EC">
                <w:rPr>
                  <w:rFonts w:eastAsia="SimSun"/>
                  <w:iCs/>
                  <w:sz w:val="20"/>
                  <w:szCs w:val="20"/>
                </w:rPr>
                <w:t>MW</w:t>
              </w:r>
            </w:ins>
          </w:p>
        </w:tc>
        <w:tc>
          <w:tcPr>
            <w:tcW w:w="2980" w:type="pct"/>
          </w:tcPr>
          <w:p w14:paraId="3B3F1BD3" w14:textId="77777777" w:rsidR="000901EC" w:rsidRPr="000901EC" w:rsidRDefault="000901EC" w:rsidP="000901EC">
            <w:pPr>
              <w:spacing w:after="60"/>
              <w:rPr>
                <w:ins w:id="1016" w:author="ERCOT" w:date="2024-02-19T08:31:00Z"/>
                <w:rFonts w:eastAsia="SimSun"/>
                <w:iCs/>
                <w:sz w:val="20"/>
                <w:szCs w:val="20"/>
              </w:rPr>
            </w:pPr>
            <w:ins w:id="1017" w:author="ERCOT" w:date="2024-02-19T08:31:00Z">
              <w:r w:rsidRPr="000901EC">
                <w:rPr>
                  <w:rFonts w:eastAsia="SimSun"/>
                  <w:i/>
                  <w:iCs/>
                  <w:sz w:val="20"/>
                  <w:szCs w:val="20"/>
                </w:rPr>
                <w:t xml:space="preserve">RUC </w:t>
              </w:r>
            </w:ins>
            <w:ins w:id="1018" w:author="ERCOT" w:date="2024-02-19T08:32:00Z">
              <w:r w:rsidRPr="000901EC">
                <w:rPr>
                  <w:rFonts w:eastAsia="SimSun"/>
                  <w:i/>
                  <w:iCs/>
                  <w:sz w:val="20"/>
                  <w:szCs w:val="20"/>
                </w:rPr>
                <w:t>DRR</w:t>
              </w:r>
            </w:ins>
            <w:ins w:id="1019" w:author="ERCOT" w:date="2024-02-19T08:36:00Z">
              <w:r w:rsidRPr="000901EC">
                <w:rPr>
                  <w:rFonts w:eastAsia="SimSun"/>
                  <w:i/>
                  <w:iCs/>
                  <w:sz w:val="20"/>
                  <w:szCs w:val="20"/>
                </w:rPr>
                <w:t>S</w:t>
              </w:r>
            </w:ins>
            <w:ins w:id="1020" w:author="ERCOT" w:date="2024-02-19T08:32:00Z">
              <w:r w:rsidRPr="000901EC">
                <w:rPr>
                  <w:rFonts w:eastAsia="SimSun"/>
                  <w:i/>
                  <w:iCs/>
                  <w:sz w:val="20"/>
                  <w:szCs w:val="20"/>
                </w:rPr>
                <w:t xml:space="preserve"> </w:t>
              </w:r>
            </w:ins>
            <w:ins w:id="1021" w:author="ERCOT" w:date="2024-02-19T08:31:00Z">
              <w:r w:rsidRPr="000901EC">
                <w:rPr>
                  <w:rFonts w:eastAsia="SimSun"/>
                  <w:i/>
                  <w:iCs/>
                  <w:sz w:val="20"/>
                  <w:szCs w:val="20"/>
                </w:rPr>
                <w:t>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w:t>
              </w:r>
            </w:ins>
            <w:ins w:id="1022" w:author="ERCOT" w:date="2024-02-19T08:32:00Z">
              <w:r w:rsidRPr="000901EC">
                <w:rPr>
                  <w:rFonts w:eastAsia="SimSun"/>
                  <w:iCs/>
                  <w:sz w:val="20"/>
                  <w:szCs w:val="20"/>
                </w:rPr>
                <w:t>DRRS</w:t>
              </w:r>
            </w:ins>
            <w:ins w:id="1023" w:author="ERCOT" w:date="2024-02-19T08:31:00Z">
              <w:r w:rsidRPr="000901EC">
                <w:rPr>
                  <w:rFonts w:eastAsia="SimSun"/>
                  <w:iCs/>
                  <w:sz w:val="20"/>
                  <w:szCs w:val="20"/>
                </w:rPr>
                <w:t xml:space="preserve"> shortfall for a particular RUC process </w:t>
              </w:r>
              <w:r w:rsidRPr="000901EC">
                <w:rPr>
                  <w:rFonts w:eastAsia="SimSun"/>
                  <w:i/>
                  <w:iCs/>
                  <w:sz w:val="20"/>
                  <w:szCs w:val="20"/>
                </w:rPr>
                <w:t>ruc</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See formula in Section 5.7.4.1.1.</w:t>
              </w:r>
            </w:ins>
          </w:p>
        </w:tc>
      </w:tr>
      <w:tr w:rsidR="000901EC" w:rsidRPr="000901EC" w14:paraId="77F0FD40" w14:textId="77777777" w:rsidTr="009C0551">
        <w:trPr>
          <w:cantSplit/>
          <w:ins w:id="1024" w:author="ERCOT" w:date="2024-02-22T12:50:00Z"/>
        </w:trPr>
        <w:tc>
          <w:tcPr>
            <w:tcW w:w="1699" w:type="pct"/>
          </w:tcPr>
          <w:p w14:paraId="53CF073D" w14:textId="77777777" w:rsidR="000901EC" w:rsidRPr="000901EC" w:rsidRDefault="000901EC" w:rsidP="000901EC">
            <w:pPr>
              <w:spacing w:after="60"/>
              <w:rPr>
                <w:ins w:id="1025" w:author="ERCOT" w:date="2024-02-22T12:50:00Z"/>
                <w:rFonts w:eastAsia="SimSun"/>
                <w:sz w:val="20"/>
                <w:szCs w:val="20"/>
              </w:rPr>
            </w:pPr>
            <w:ins w:id="1026" w:author="ERCOT" w:date="2024-02-22T12:50:00Z">
              <w:r w:rsidRPr="000901EC">
                <w:rPr>
                  <w:rFonts w:eastAsia="SimSun"/>
                  <w:iCs/>
                  <w:sz w:val="20"/>
                  <w:szCs w:val="20"/>
                </w:rPr>
                <w:t xml:space="preserve">RUCCAPTOT </w:t>
              </w:r>
              <w:r w:rsidRPr="000901EC">
                <w:rPr>
                  <w:rFonts w:eastAsia="SimSun"/>
                  <w:i/>
                  <w:iCs/>
                  <w:sz w:val="20"/>
                  <w:szCs w:val="20"/>
                  <w:vertAlign w:val="subscript"/>
                </w:rPr>
                <w:t>ruc, h</w:t>
              </w:r>
            </w:ins>
          </w:p>
        </w:tc>
        <w:tc>
          <w:tcPr>
            <w:tcW w:w="321" w:type="pct"/>
          </w:tcPr>
          <w:p w14:paraId="48559463" w14:textId="77777777" w:rsidR="000901EC" w:rsidRPr="000901EC" w:rsidRDefault="000901EC" w:rsidP="000901EC">
            <w:pPr>
              <w:spacing w:after="60"/>
              <w:jc w:val="center"/>
              <w:rPr>
                <w:ins w:id="1027" w:author="ERCOT" w:date="2024-02-22T12:50:00Z"/>
                <w:rFonts w:eastAsia="SimSun"/>
                <w:iCs/>
                <w:sz w:val="20"/>
                <w:szCs w:val="20"/>
              </w:rPr>
            </w:pPr>
            <w:ins w:id="1028" w:author="ERCOT" w:date="2024-02-22T12:50:00Z">
              <w:r w:rsidRPr="000901EC">
                <w:rPr>
                  <w:rFonts w:eastAsia="SimSun"/>
                  <w:iCs/>
                  <w:sz w:val="20"/>
                  <w:szCs w:val="20"/>
                </w:rPr>
                <w:t>MW</w:t>
              </w:r>
            </w:ins>
          </w:p>
        </w:tc>
        <w:tc>
          <w:tcPr>
            <w:tcW w:w="2980" w:type="pct"/>
          </w:tcPr>
          <w:p w14:paraId="162A8304" w14:textId="77777777" w:rsidR="000901EC" w:rsidRPr="000901EC" w:rsidRDefault="000901EC" w:rsidP="000901EC">
            <w:pPr>
              <w:spacing w:after="60"/>
              <w:rPr>
                <w:ins w:id="1029" w:author="ERCOT" w:date="2024-02-22T12:50:00Z"/>
                <w:rFonts w:eastAsia="SimSun"/>
                <w:iCs/>
                <w:sz w:val="20"/>
                <w:szCs w:val="20"/>
              </w:rPr>
            </w:pPr>
            <w:ins w:id="1030" w:author="ERCOT" w:date="2024-02-22T12:50:00Z">
              <w:r w:rsidRPr="000901EC">
                <w:rPr>
                  <w:rFonts w:eastAsia="SimSun"/>
                  <w:i/>
                  <w:iCs/>
                  <w:sz w:val="20"/>
                  <w:szCs w:val="20"/>
                </w:rPr>
                <w:t>RUC Capacity Total</w:t>
              </w:r>
              <w:r w:rsidRPr="000901EC">
                <w:rPr>
                  <w:rFonts w:eastAsia="SimSun"/>
                  <w:iCs/>
                  <w:sz w:val="20"/>
                  <w:szCs w:val="20"/>
                </w:rPr>
                <w:t>—The sum of the High Sustained Limits (HSLs) of all RUC-committed Resources for a particular RUC process</w:t>
              </w:r>
              <w:r w:rsidRPr="000901EC">
                <w:rPr>
                  <w:rFonts w:eastAsia="SimSun"/>
                  <w:i/>
                  <w:iCs/>
                  <w:sz w:val="20"/>
                  <w:szCs w:val="20"/>
                </w:rPr>
                <w:t xml:space="preserve"> ruc</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formula in Section 5.7.4.1.1. </w:t>
              </w:r>
            </w:ins>
          </w:p>
        </w:tc>
      </w:tr>
      <w:tr w:rsidR="000901EC" w:rsidRPr="000901EC" w14:paraId="7CD26097" w14:textId="77777777" w:rsidTr="009C0551">
        <w:trPr>
          <w:cantSplit/>
          <w:ins w:id="1031" w:author="ERCOT" w:date="2024-02-22T12:50:00Z"/>
        </w:trPr>
        <w:tc>
          <w:tcPr>
            <w:tcW w:w="1699" w:type="pct"/>
          </w:tcPr>
          <w:p w14:paraId="7330876B" w14:textId="77777777" w:rsidR="000901EC" w:rsidRPr="000901EC" w:rsidRDefault="000901EC" w:rsidP="000901EC">
            <w:pPr>
              <w:spacing w:after="60"/>
              <w:rPr>
                <w:ins w:id="1032" w:author="ERCOT" w:date="2024-02-22T12:50:00Z"/>
                <w:rFonts w:eastAsia="SimSun"/>
                <w:sz w:val="20"/>
                <w:szCs w:val="20"/>
              </w:rPr>
            </w:pPr>
            <w:ins w:id="1033" w:author="ERCOT" w:date="2024-02-22T12:50:00Z">
              <w:r w:rsidRPr="000901EC">
                <w:rPr>
                  <w:rFonts w:eastAsia="SimSun"/>
                  <w:iCs/>
                  <w:sz w:val="20"/>
                  <w:szCs w:val="20"/>
                </w:rPr>
                <w:t xml:space="preserve">HSL </w:t>
              </w:r>
              <w:r w:rsidRPr="000901EC">
                <w:rPr>
                  <w:rFonts w:eastAsia="SimSun"/>
                  <w:i/>
                  <w:iCs/>
                  <w:sz w:val="20"/>
                  <w:szCs w:val="20"/>
                  <w:vertAlign w:val="subscript"/>
                </w:rPr>
                <w:t>ruc, h, r</w:t>
              </w:r>
            </w:ins>
          </w:p>
        </w:tc>
        <w:tc>
          <w:tcPr>
            <w:tcW w:w="321" w:type="pct"/>
          </w:tcPr>
          <w:p w14:paraId="27C807C9" w14:textId="77777777" w:rsidR="000901EC" w:rsidRPr="000901EC" w:rsidRDefault="000901EC" w:rsidP="000901EC">
            <w:pPr>
              <w:spacing w:after="60"/>
              <w:jc w:val="center"/>
              <w:rPr>
                <w:ins w:id="1034" w:author="ERCOT" w:date="2024-02-22T12:50:00Z"/>
                <w:rFonts w:eastAsia="SimSun"/>
                <w:iCs/>
                <w:sz w:val="20"/>
                <w:szCs w:val="20"/>
              </w:rPr>
            </w:pPr>
            <w:ins w:id="1035" w:author="ERCOT" w:date="2024-02-22T12:50:00Z">
              <w:r w:rsidRPr="000901EC">
                <w:rPr>
                  <w:rFonts w:eastAsia="SimSun"/>
                  <w:iCs/>
                  <w:sz w:val="20"/>
                  <w:szCs w:val="20"/>
                </w:rPr>
                <w:t>MW</w:t>
              </w:r>
            </w:ins>
          </w:p>
        </w:tc>
        <w:tc>
          <w:tcPr>
            <w:tcW w:w="2980" w:type="pct"/>
          </w:tcPr>
          <w:p w14:paraId="3FDF83DC" w14:textId="77777777" w:rsidR="000901EC" w:rsidRPr="000901EC" w:rsidRDefault="000901EC" w:rsidP="000901EC">
            <w:pPr>
              <w:spacing w:after="60"/>
              <w:rPr>
                <w:ins w:id="1036" w:author="ERCOT" w:date="2024-02-22T12:50:00Z"/>
                <w:rFonts w:eastAsia="SimSun"/>
                <w:iCs/>
                <w:sz w:val="20"/>
                <w:szCs w:val="20"/>
              </w:rPr>
            </w:pPr>
            <w:ins w:id="1037" w:author="ERCOT" w:date="2024-02-22T12:50:00Z">
              <w:r w:rsidRPr="000901EC">
                <w:rPr>
                  <w:rFonts w:eastAsia="SimSun"/>
                  <w:i/>
                  <w:iCs/>
                  <w:sz w:val="20"/>
                  <w:szCs w:val="20"/>
                </w:rPr>
                <w:t>High Sustained Limit</w:t>
              </w:r>
              <w:r w:rsidRPr="000901EC">
                <w:rPr>
                  <w:rFonts w:eastAsia="SimSun"/>
                  <w:iCs/>
                  <w:sz w:val="20"/>
                  <w:szCs w:val="20"/>
                </w:rPr>
                <w:t xml:space="preserve">—The HSL of Generation Resource </w:t>
              </w:r>
              <w:r w:rsidRPr="000901EC">
                <w:rPr>
                  <w:rFonts w:eastAsia="SimSun"/>
                  <w:i/>
                  <w:iCs/>
                  <w:sz w:val="20"/>
                  <w:szCs w:val="20"/>
                </w:rPr>
                <w:t xml:space="preserve">r </w:t>
              </w:r>
              <w:r w:rsidRPr="000901EC">
                <w:rPr>
                  <w:rFonts w:eastAsia="SimSun"/>
                  <w:iCs/>
                  <w:sz w:val="20"/>
                  <w:szCs w:val="20"/>
                </w:rPr>
                <w:t xml:space="preserve">for a particular RUC process </w:t>
              </w:r>
              <w:r w:rsidRPr="000901EC">
                <w:rPr>
                  <w:rFonts w:eastAsia="SimSun"/>
                  <w:i/>
                  <w:iCs/>
                  <w:sz w:val="20"/>
                  <w:szCs w:val="20"/>
                </w:rPr>
                <w:t>ruc</w:t>
              </w:r>
              <w:r w:rsidRPr="000901EC">
                <w:rPr>
                  <w:rFonts w:eastAsia="SimSun"/>
                  <w:iCs/>
                  <w:sz w:val="20"/>
                  <w:szCs w:val="20"/>
                </w:rPr>
                <w:t xml:space="preserve">, for the hour </w:t>
              </w:r>
              <w:r w:rsidRPr="000901EC">
                <w:rPr>
                  <w:rFonts w:eastAsia="SimSun"/>
                  <w:i/>
                  <w:iCs/>
                  <w:sz w:val="20"/>
                  <w:szCs w:val="20"/>
                </w:rPr>
                <w:t xml:space="preserve">h </w:t>
              </w:r>
              <w:r w:rsidRPr="000901EC">
                <w:rPr>
                  <w:rFonts w:eastAsia="SimSun"/>
                  <w:iCs/>
                  <w:sz w:val="20"/>
                  <w:szCs w:val="20"/>
                </w:rPr>
                <w:t xml:space="preserve">that includes the Settlement Interval </w:t>
              </w:r>
              <w:r w:rsidRPr="000901EC">
                <w:rPr>
                  <w:rFonts w:eastAsia="SimSun"/>
                  <w:i/>
                  <w:iCs/>
                  <w:sz w:val="20"/>
                  <w:szCs w:val="20"/>
                </w:rPr>
                <w:t>i</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1329E112" w14:textId="77777777" w:rsidTr="009C0551">
        <w:trPr>
          <w:cantSplit/>
          <w:ins w:id="1038"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0901EC" w:rsidRPr="000901EC" w14:paraId="74C094B0" w14:textId="77777777" w:rsidTr="009C0551">
              <w:trPr>
                <w:trHeight w:val="1205"/>
                <w:ins w:id="1039" w:author="ERCOT" w:date="2024-02-22T12:50:00Z"/>
              </w:trPr>
              <w:tc>
                <w:tcPr>
                  <w:tcW w:w="9350" w:type="dxa"/>
                  <w:shd w:val="pct12" w:color="auto" w:fill="auto"/>
                </w:tcPr>
                <w:p w14:paraId="2DD0809C" w14:textId="77777777" w:rsidR="000901EC" w:rsidRPr="000901EC" w:rsidRDefault="000901EC" w:rsidP="000901EC">
                  <w:pPr>
                    <w:spacing w:after="240"/>
                    <w:rPr>
                      <w:ins w:id="1040" w:author="ERCOT" w:date="2024-02-22T12:50:00Z"/>
                      <w:rFonts w:eastAsia="SimSun"/>
                      <w:b/>
                      <w:i/>
                      <w:iCs/>
                    </w:rPr>
                  </w:pPr>
                  <w:ins w:id="1041" w:author="ERCOT" w:date="2024-02-22T12:50:00Z">
                    <w:r w:rsidRPr="000901EC">
                      <w:rPr>
                        <w:rFonts w:eastAsia="SimSun"/>
                        <w:b/>
                        <w:i/>
                        <w:iCs/>
                      </w:rPr>
                      <w:t>[NPRR1139:  Replace the variable “HSL</w:t>
                    </w:r>
                    <w:r w:rsidRPr="000901EC">
                      <w:rPr>
                        <w:rFonts w:eastAsia="SimSun"/>
                        <w:b/>
                        <w:i/>
                        <w:iCs/>
                        <w:vertAlign w:val="subscript"/>
                      </w:rPr>
                      <w:t xml:space="preserve"> ruc, h, r</w:t>
                    </w:r>
                    <w:r w:rsidRPr="000901EC">
                      <w:rPr>
                        <w:rFonts w:eastAsia="SimSun"/>
                        <w:b/>
                        <w:i/>
                        <w:iCs/>
                      </w:rPr>
                      <w:t>”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0901EC" w:rsidRPr="000901EC" w14:paraId="5861F8EE" w14:textId="77777777" w:rsidTr="009C0551">
                    <w:trPr>
                      <w:ins w:id="1042" w:author="ERCOT" w:date="2024-02-22T12:50:00Z"/>
                    </w:trPr>
                    <w:tc>
                      <w:tcPr>
                        <w:tcW w:w="1437" w:type="pct"/>
                      </w:tcPr>
                      <w:p w14:paraId="32E2AEF9" w14:textId="77777777" w:rsidR="000901EC" w:rsidRPr="000901EC" w:rsidRDefault="000901EC" w:rsidP="000901EC">
                        <w:pPr>
                          <w:spacing w:after="60"/>
                          <w:rPr>
                            <w:ins w:id="1043" w:author="ERCOT" w:date="2024-02-22T12:50:00Z"/>
                            <w:rFonts w:eastAsia="SimSun"/>
                            <w:iCs/>
                            <w:sz w:val="20"/>
                          </w:rPr>
                        </w:pPr>
                        <w:ins w:id="1044" w:author="ERCOT" w:date="2024-02-22T12:50:00Z">
                          <w:r w:rsidRPr="000901EC">
                            <w:rPr>
                              <w:rFonts w:eastAsia="SimSun"/>
                              <w:iCs/>
                              <w:sz w:val="20"/>
                            </w:rPr>
                            <w:t xml:space="preserve">RUCHSL </w:t>
                          </w:r>
                          <w:r w:rsidRPr="000901EC">
                            <w:rPr>
                              <w:rFonts w:eastAsia="SimSun"/>
                              <w:i/>
                              <w:iCs/>
                              <w:sz w:val="20"/>
                              <w:vertAlign w:val="subscript"/>
                            </w:rPr>
                            <w:t xml:space="preserve">ruc, </w:t>
                          </w:r>
                        </w:ins>
                        <w:ins w:id="1045" w:author="ERCOT" w:date="2024-03-19T09:01:00Z">
                          <w:r w:rsidRPr="000901EC">
                            <w:rPr>
                              <w:rFonts w:eastAsia="SimSun"/>
                              <w:i/>
                              <w:iCs/>
                              <w:sz w:val="20"/>
                              <w:vertAlign w:val="subscript"/>
                            </w:rPr>
                            <w:t>h</w:t>
                          </w:r>
                        </w:ins>
                        <w:ins w:id="1046" w:author="ERCOT" w:date="2024-02-22T12:50:00Z">
                          <w:r w:rsidRPr="000901EC">
                            <w:rPr>
                              <w:rFonts w:eastAsia="SimSun"/>
                              <w:i/>
                              <w:iCs/>
                              <w:sz w:val="20"/>
                              <w:vertAlign w:val="subscript"/>
                            </w:rPr>
                            <w:t>, r</w:t>
                          </w:r>
                        </w:ins>
                      </w:p>
                    </w:tc>
                    <w:tc>
                      <w:tcPr>
                        <w:tcW w:w="342" w:type="pct"/>
                      </w:tcPr>
                      <w:p w14:paraId="3D5F592E" w14:textId="77777777" w:rsidR="000901EC" w:rsidRPr="000901EC" w:rsidRDefault="000901EC" w:rsidP="000901EC">
                        <w:pPr>
                          <w:spacing w:after="60"/>
                          <w:jc w:val="center"/>
                          <w:rPr>
                            <w:ins w:id="1047" w:author="ERCOT" w:date="2024-02-22T12:50:00Z"/>
                            <w:rFonts w:eastAsia="SimSun"/>
                            <w:iCs/>
                            <w:sz w:val="20"/>
                          </w:rPr>
                        </w:pPr>
                        <w:ins w:id="1048" w:author="ERCOT" w:date="2024-02-22T12:50:00Z">
                          <w:r w:rsidRPr="000901EC">
                            <w:rPr>
                              <w:rFonts w:eastAsia="SimSun"/>
                              <w:iCs/>
                              <w:sz w:val="20"/>
                            </w:rPr>
                            <w:t>MW</w:t>
                          </w:r>
                        </w:ins>
                      </w:p>
                    </w:tc>
                    <w:tc>
                      <w:tcPr>
                        <w:tcW w:w="3221" w:type="pct"/>
                      </w:tcPr>
                      <w:p w14:paraId="0DED0192" w14:textId="77777777" w:rsidR="000901EC" w:rsidRPr="000901EC" w:rsidRDefault="000901EC" w:rsidP="000901EC">
                        <w:pPr>
                          <w:spacing w:after="60"/>
                          <w:rPr>
                            <w:ins w:id="1049" w:author="ERCOT" w:date="2024-02-22T12:50:00Z"/>
                            <w:rFonts w:eastAsia="SimSun"/>
                            <w:iCs/>
                            <w:sz w:val="20"/>
                          </w:rPr>
                        </w:pPr>
                        <w:ins w:id="1050" w:author="ERCOT" w:date="2024-02-22T12:50:00Z">
                          <w:r w:rsidRPr="000901EC">
                            <w:rPr>
                              <w:rFonts w:eastAsia="SimSun"/>
                              <w:i/>
                              <w:iCs/>
                              <w:sz w:val="20"/>
                            </w:rPr>
                            <w:t>High Sustained Limit at RUC Snapshot</w:t>
                          </w:r>
                          <w:r w:rsidRPr="000901EC">
                            <w:rPr>
                              <w:rFonts w:eastAsia="SimSun"/>
                              <w:iCs/>
                              <w:sz w:val="20"/>
                            </w:rPr>
                            <w:t xml:space="preserve">—The HSL of Generation Resource </w:t>
                          </w:r>
                          <w:r w:rsidRPr="000901EC">
                            <w:rPr>
                              <w:rFonts w:eastAsia="SimSun"/>
                              <w:i/>
                              <w:iCs/>
                              <w:sz w:val="20"/>
                            </w:rPr>
                            <w:t xml:space="preserve">r </w:t>
                          </w:r>
                          <w:r w:rsidRPr="000901EC">
                            <w:rPr>
                              <w:rFonts w:eastAsia="SimSun"/>
                              <w:sz w:val="20"/>
                            </w:rPr>
                            <w:t xml:space="preserve">represented by QSE </w:t>
                          </w:r>
                          <w:r w:rsidRPr="000901EC">
                            <w:rPr>
                              <w:rFonts w:eastAsia="SimSun"/>
                              <w:i/>
                              <w:iCs/>
                              <w:sz w:val="20"/>
                            </w:rPr>
                            <w:t>q</w:t>
                          </w:r>
                          <w:r w:rsidRPr="000901EC">
                            <w:rPr>
                              <w:rFonts w:eastAsia="SimSun"/>
                              <w:sz w:val="20"/>
                            </w:rPr>
                            <w:t xml:space="preserve"> for the hour </w:t>
                          </w:r>
                          <w:r w:rsidRPr="000901EC">
                            <w:rPr>
                              <w:rFonts w:eastAsia="SimSun"/>
                              <w:i/>
                              <w:iCs/>
                              <w:sz w:val="20"/>
                            </w:rPr>
                            <w:t>h</w:t>
                          </w:r>
                          <w:r w:rsidRPr="000901EC">
                            <w:rPr>
                              <w:rFonts w:eastAsia="SimSun"/>
                              <w:sz w:val="20"/>
                            </w:rPr>
                            <w:t xml:space="preserve">, according to the </w:t>
                          </w:r>
                          <w:r w:rsidRPr="000901EC">
                            <w:rPr>
                              <w:rFonts w:eastAsia="SimSun"/>
                              <w:iCs/>
                              <w:sz w:val="20"/>
                            </w:rPr>
                            <w:t xml:space="preserve">COP and Trades Snapshot for the RUC process </w:t>
                          </w:r>
                          <w:r w:rsidRPr="000901EC">
                            <w:rPr>
                              <w:rFonts w:eastAsia="SimSun"/>
                              <w:i/>
                              <w:iCs/>
                              <w:sz w:val="20"/>
                            </w:rPr>
                            <w:t>ruc</w:t>
                          </w:r>
                          <w:r w:rsidRPr="000901EC">
                            <w:rPr>
                              <w:rFonts w:eastAsia="SimSun"/>
                              <w:iCs/>
                              <w:sz w:val="20"/>
                            </w:rPr>
                            <w:t xml:space="preserve">.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ins>
                      </w:p>
                    </w:tc>
                  </w:tr>
                </w:tbl>
                <w:p w14:paraId="4197B9D2" w14:textId="77777777" w:rsidR="000901EC" w:rsidRPr="000901EC" w:rsidRDefault="000901EC" w:rsidP="000901EC">
                  <w:pPr>
                    <w:tabs>
                      <w:tab w:val="left" w:pos="2340"/>
                      <w:tab w:val="left" w:pos="3420"/>
                    </w:tabs>
                    <w:spacing w:after="240"/>
                    <w:rPr>
                      <w:ins w:id="1051" w:author="ERCOT" w:date="2024-02-22T12:50:00Z"/>
                      <w:rFonts w:eastAsia="SimSun"/>
                      <w:bCs/>
                    </w:rPr>
                  </w:pPr>
                </w:p>
              </w:tc>
            </w:tr>
          </w:tbl>
          <w:p w14:paraId="1B151741" w14:textId="77777777" w:rsidR="000901EC" w:rsidRPr="000901EC" w:rsidRDefault="000901EC" w:rsidP="000901EC">
            <w:pPr>
              <w:spacing w:after="60"/>
              <w:rPr>
                <w:ins w:id="1052" w:author="ERCOT" w:date="2024-02-22T12:50:00Z"/>
                <w:rFonts w:eastAsia="SimSun"/>
                <w:iCs/>
                <w:sz w:val="20"/>
                <w:szCs w:val="20"/>
              </w:rPr>
            </w:pPr>
          </w:p>
        </w:tc>
      </w:tr>
      <w:tr w:rsidR="000901EC" w:rsidRPr="000901EC" w14:paraId="0CDCBDCC" w14:textId="77777777" w:rsidTr="009C0551">
        <w:trPr>
          <w:cantSplit/>
          <w:ins w:id="1053" w:author="ERCOT" w:date="2024-02-19T08:31:00Z"/>
        </w:trPr>
        <w:tc>
          <w:tcPr>
            <w:tcW w:w="1699" w:type="pct"/>
          </w:tcPr>
          <w:p w14:paraId="48AC3BD1" w14:textId="77777777" w:rsidR="000901EC" w:rsidRPr="000901EC" w:rsidRDefault="000901EC" w:rsidP="000901EC">
            <w:pPr>
              <w:spacing w:after="60"/>
              <w:rPr>
                <w:ins w:id="1054" w:author="ERCOT" w:date="2024-02-19T08:31:00Z"/>
                <w:rFonts w:eastAsia="SimSun"/>
                <w:sz w:val="20"/>
                <w:szCs w:val="20"/>
              </w:rPr>
            </w:pPr>
            <w:ins w:id="1055" w:author="ERCOT" w:date="2024-02-22T12:49:00Z">
              <w:r w:rsidRPr="000901EC">
                <w:rPr>
                  <w:rFonts w:eastAsia="SimSun"/>
                  <w:i/>
                  <w:iCs/>
                  <w:sz w:val="20"/>
                  <w:szCs w:val="20"/>
                </w:rPr>
                <w:t>r</w:t>
              </w:r>
            </w:ins>
            <w:ins w:id="1056" w:author="ERCOT" w:date="2024-02-19T08:32:00Z">
              <w:r w:rsidRPr="000901EC">
                <w:rPr>
                  <w:rFonts w:eastAsia="SimSun"/>
                  <w:i/>
                  <w:iCs/>
                  <w:sz w:val="20"/>
                  <w:szCs w:val="20"/>
                </w:rPr>
                <w:t>uc</w:t>
              </w:r>
            </w:ins>
          </w:p>
        </w:tc>
        <w:tc>
          <w:tcPr>
            <w:tcW w:w="321" w:type="pct"/>
          </w:tcPr>
          <w:p w14:paraId="127F9752" w14:textId="77777777" w:rsidR="000901EC" w:rsidRPr="000901EC" w:rsidRDefault="000901EC" w:rsidP="000901EC">
            <w:pPr>
              <w:spacing w:after="60"/>
              <w:jc w:val="center"/>
              <w:rPr>
                <w:ins w:id="1057" w:author="ERCOT" w:date="2024-02-19T08:31:00Z"/>
                <w:rFonts w:eastAsia="SimSun"/>
                <w:iCs/>
                <w:sz w:val="20"/>
                <w:szCs w:val="20"/>
              </w:rPr>
            </w:pPr>
            <w:ins w:id="1058" w:author="ERCOT" w:date="2024-02-19T08:32:00Z">
              <w:r w:rsidRPr="000901EC">
                <w:rPr>
                  <w:rFonts w:eastAsia="SimSun"/>
                  <w:iCs/>
                  <w:sz w:val="20"/>
                  <w:szCs w:val="20"/>
                </w:rPr>
                <w:t>none</w:t>
              </w:r>
            </w:ins>
          </w:p>
        </w:tc>
        <w:tc>
          <w:tcPr>
            <w:tcW w:w="2980" w:type="pct"/>
          </w:tcPr>
          <w:p w14:paraId="43DCE8D3" w14:textId="77777777" w:rsidR="000901EC" w:rsidRPr="000901EC" w:rsidRDefault="000901EC" w:rsidP="000901EC">
            <w:pPr>
              <w:spacing w:after="60"/>
              <w:rPr>
                <w:ins w:id="1059" w:author="ERCOT" w:date="2024-02-19T08:31:00Z"/>
                <w:rFonts w:eastAsia="SimSun"/>
                <w:iCs/>
                <w:sz w:val="20"/>
                <w:szCs w:val="20"/>
              </w:rPr>
            </w:pPr>
            <w:ins w:id="1060" w:author="ERCOT" w:date="2024-02-19T08:32:00Z">
              <w:r w:rsidRPr="000901EC">
                <w:rPr>
                  <w:rFonts w:eastAsia="SimSun"/>
                  <w:iCs/>
                  <w:sz w:val="20"/>
                  <w:szCs w:val="20"/>
                </w:rPr>
                <w:t>The RUC process for which the RUC DR</w:t>
              </w:r>
            </w:ins>
            <w:ins w:id="1061" w:author="ERCOT" w:date="2024-03-15T16:03:00Z">
              <w:r w:rsidRPr="000901EC">
                <w:rPr>
                  <w:rFonts w:eastAsia="SimSun"/>
                  <w:iCs/>
                  <w:sz w:val="20"/>
                  <w:szCs w:val="20"/>
                </w:rPr>
                <w:t>R</w:t>
              </w:r>
            </w:ins>
            <w:ins w:id="1062" w:author="ERCOT" w:date="2024-02-19T08:32:00Z">
              <w:r w:rsidRPr="000901EC">
                <w:rPr>
                  <w:rFonts w:eastAsia="SimSun"/>
                  <w:iCs/>
                  <w:sz w:val="20"/>
                  <w:szCs w:val="20"/>
                </w:rPr>
                <w:t>S Short Charge is calculated.</w:t>
              </w:r>
            </w:ins>
          </w:p>
        </w:tc>
      </w:tr>
      <w:tr w:rsidR="000901EC" w:rsidRPr="000901EC" w14:paraId="2221DE49" w14:textId="77777777" w:rsidTr="009C0551">
        <w:trPr>
          <w:cantSplit/>
          <w:ins w:id="1063" w:author="ERCOT" w:date="2024-02-19T08:31:00Z"/>
        </w:trPr>
        <w:tc>
          <w:tcPr>
            <w:tcW w:w="1699" w:type="pct"/>
          </w:tcPr>
          <w:p w14:paraId="0B69F81B" w14:textId="77777777" w:rsidR="000901EC" w:rsidRPr="000901EC" w:rsidRDefault="000901EC" w:rsidP="000901EC">
            <w:pPr>
              <w:spacing w:after="60"/>
              <w:rPr>
                <w:ins w:id="1064" w:author="ERCOT" w:date="2024-02-19T08:31:00Z"/>
                <w:rFonts w:eastAsia="SimSun"/>
                <w:i/>
                <w:sz w:val="20"/>
                <w:szCs w:val="20"/>
              </w:rPr>
            </w:pPr>
            <w:ins w:id="1065" w:author="ERCOT" w:date="2024-02-22T12:49:00Z">
              <w:r w:rsidRPr="000901EC">
                <w:rPr>
                  <w:rFonts w:eastAsia="SimSun"/>
                  <w:i/>
                  <w:sz w:val="20"/>
                  <w:szCs w:val="20"/>
                </w:rPr>
                <w:t>i</w:t>
              </w:r>
            </w:ins>
          </w:p>
        </w:tc>
        <w:tc>
          <w:tcPr>
            <w:tcW w:w="321" w:type="pct"/>
          </w:tcPr>
          <w:p w14:paraId="7B5FD1BD" w14:textId="77777777" w:rsidR="000901EC" w:rsidRPr="000901EC" w:rsidRDefault="000901EC" w:rsidP="000901EC">
            <w:pPr>
              <w:spacing w:after="60"/>
              <w:jc w:val="center"/>
              <w:rPr>
                <w:ins w:id="1066" w:author="ERCOT" w:date="2024-02-19T08:31:00Z"/>
                <w:rFonts w:eastAsia="SimSun"/>
                <w:iCs/>
                <w:sz w:val="20"/>
                <w:szCs w:val="20"/>
              </w:rPr>
            </w:pPr>
            <w:ins w:id="1067" w:author="ERCOT" w:date="2024-02-19T08:32:00Z">
              <w:r w:rsidRPr="000901EC">
                <w:rPr>
                  <w:rFonts w:eastAsia="SimSun"/>
                  <w:iCs/>
                  <w:sz w:val="20"/>
                  <w:szCs w:val="20"/>
                </w:rPr>
                <w:t>none</w:t>
              </w:r>
            </w:ins>
          </w:p>
        </w:tc>
        <w:tc>
          <w:tcPr>
            <w:tcW w:w="2980" w:type="pct"/>
          </w:tcPr>
          <w:p w14:paraId="25FE26C3" w14:textId="77777777" w:rsidR="000901EC" w:rsidRPr="000901EC" w:rsidRDefault="000901EC" w:rsidP="000901EC">
            <w:pPr>
              <w:spacing w:after="60"/>
              <w:rPr>
                <w:ins w:id="1068" w:author="ERCOT" w:date="2024-02-19T08:31:00Z"/>
                <w:rFonts w:eastAsia="SimSun"/>
                <w:iCs/>
                <w:sz w:val="20"/>
                <w:szCs w:val="20"/>
              </w:rPr>
            </w:pPr>
            <w:ins w:id="1069" w:author="ERCOT" w:date="2024-02-19T08:32:00Z">
              <w:r w:rsidRPr="000901EC">
                <w:rPr>
                  <w:rFonts w:eastAsia="SimSun"/>
                  <w:iCs/>
                  <w:sz w:val="20"/>
                  <w:szCs w:val="20"/>
                </w:rPr>
                <w:t>A 15-minute Settlement Interval.</w:t>
              </w:r>
            </w:ins>
          </w:p>
        </w:tc>
      </w:tr>
      <w:tr w:rsidR="000901EC" w:rsidRPr="000901EC" w14:paraId="0807D2F3" w14:textId="77777777" w:rsidTr="009C0551">
        <w:trPr>
          <w:cantSplit/>
          <w:ins w:id="1070" w:author="ERCOT" w:date="2024-02-19T08:31:00Z"/>
        </w:trPr>
        <w:tc>
          <w:tcPr>
            <w:tcW w:w="1699" w:type="pct"/>
          </w:tcPr>
          <w:p w14:paraId="08594906" w14:textId="77777777" w:rsidR="000901EC" w:rsidRPr="000901EC" w:rsidRDefault="000901EC" w:rsidP="000901EC">
            <w:pPr>
              <w:spacing w:after="60"/>
              <w:rPr>
                <w:ins w:id="1071" w:author="ERCOT" w:date="2024-02-19T08:31:00Z"/>
                <w:rFonts w:eastAsia="SimSun"/>
                <w:i/>
                <w:sz w:val="20"/>
                <w:szCs w:val="20"/>
              </w:rPr>
            </w:pPr>
            <w:ins w:id="1072" w:author="ERCOT" w:date="2024-02-22T12:49:00Z">
              <w:r w:rsidRPr="000901EC">
                <w:rPr>
                  <w:rFonts w:eastAsia="SimSun"/>
                  <w:i/>
                  <w:sz w:val="20"/>
                  <w:szCs w:val="20"/>
                </w:rPr>
                <w:t>q</w:t>
              </w:r>
            </w:ins>
          </w:p>
        </w:tc>
        <w:tc>
          <w:tcPr>
            <w:tcW w:w="321" w:type="pct"/>
          </w:tcPr>
          <w:p w14:paraId="64532EFD" w14:textId="77777777" w:rsidR="000901EC" w:rsidRPr="000901EC" w:rsidRDefault="000901EC" w:rsidP="000901EC">
            <w:pPr>
              <w:spacing w:after="60"/>
              <w:jc w:val="center"/>
              <w:rPr>
                <w:ins w:id="1073" w:author="ERCOT" w:date="2024-02-19T08:31:00Z"/>
                <w:rFonts w:eastAsia="SimSun"/>
                <w:iCs/>
                <w:sz w:val="20"/>
                <w:szCs w:val="20"/>
              </w:rPr>
            </w:pPr>
            <w:ins w:id="1074" w:author="ERCOT" w:date="2024-02-19T08:32:00Z">
              <w:r w:rsidRPr="000901EC">
                <w:rPr>
                  <w:rFonts w:eastAsia="SimSun"/>
                  <w:iCs/>
                  <w:sz w:val="20"/>
                  <w:szCs w:val="20"/>
                </w:rPr>
                <w:t>none</w:t>
              </w:r>
            </w:ins>
          </w:p>
        </w:tc>
        <w:tc>
          <w:tcPr>
            <w:tcW w:w="2980" w:type="pct"/>
          </w:tcPr>
          <w:p w14:paraId="663E8882" w14:textId="77777777" w:rsidR="000901EC" w:rsidRPr="000901EC" w:rsidRDefault="000901EC" w:rsidP="000901EC">
            <w:pPr>
              <w:spacing w:after="60"/>
              <w:rPr>
                <w:ins w:id="1075" w:author="ERCOT" w:date="2024-02-19T08:31:00Z"/>
                <w:rFonts w:eastAsia="SimSun"/>
                <w:iCs/>
                <w:sz w:val="20"/>
                <w:szCs w:val="20"/>
              </w:rPr>
            </w:pPr>
            <w:ins w:id="1076" w:author="ERCOT" w:date="2024-02-19T08:32:00Z">
              <w:r w:rsidRPr="000901EC">
                <w:rPr>
                  <w:rFonts w:eastAsia="SimSun"/>
                  <w:iCs/>
                  <w:sz w:val="20"/>
                  <w:szCs w:val="20"/>
                </w:rPr>
                <w:t>A QSE.</w:t>
              </w:r>
            </w:ins>
          </w:p>
        </w:tc>
      </w:tr>
      <w:tr w:rsidR="000901EC" w:rsidRPr="000901EC" w14:paraId="1DCD2853" w14:textId="77777777" w:rsidTr="009C0551">
        <w:trPr>
          <w:cantSplit/>
          <w:ins w:id="1077" w:author="ERCOT" w:date="2024-02-19T08:31:00Z"/>
        </w:trPr>
        <w:tc>
          <w:tcPr>
            <w:tcW w:w="1699" w:type="pct"/>
          </w:tcPr>
          <w:p w14:paraId="2F346116" w14:textId="77777777" w:rsidR="000901EC" w:rsidRPr="000901EC" w:rsidRDefault="000901EC" w:rsidP="000901EC">
            <w:pPr>
              <w:spacing w:after="60"/>
              <w:rPr>
                <w:ins w:id="1078" w:author="ERCOT" w:date="2024-02-19T08:31:00Z"/>
                <w:rFonts w:eastAsia="SimSun"/>
                <w:i/>
                <w:sz w:val="20"/>
                <w:szCs w:val="20"/>
              </w:rPr>
            </w:pPr>
            <w:ins w:id="1079" w:author="ERCOT" w:date="2024-02-22T12:49:00Z">
              <w:r w:rsidRPr="000901EC">
                <w:rPr>
                  <w:rFonts w:eastAsia="SimSun"/>
                  <w:i/>
                  <w:sz w:val="20"/>
                  <w:szCs w:val="20"/>
                </w:rPr>
                <w:t>h</w:t>
              </w:r>
            </w:ins>
          </w:p>
        </w:tc>
        <w:tc>
          <w:tcPr>
            <w:tcW w:w="321" w:type="pct"/>
          </w:tcPr>
          <w:p w14:paraId="077D544D" w14:textId="77777777" w:rsidR="000901EC" w:rsidRPr="000901EC" w:rsidRDefault="000901EC" w:rsidP="000901EC">
            <w:pPr>
              <w:spacing w:after="60"/>
              <w:jc w:val="center"/>
              <w:rPr>
                <w:ins w:id="1080" w:author="ERCOT" w:date="2024-02-19T08:31:00Z"/>
                <w:rFonts w:eastAsia="SimSun"/>
                <w:iCs/>
                <w:sz w:val="20"/>
                <w:szCs w:val="20"/>
              </w:rPr>
            </w:pPr>
            <w:ins w:id="1081" w:author="ERCOT" w:date="2024-02-19T08:32:00Z">
              <w:r w:rsidRPr="000901EC">
                <w:rPr>
                  <w:rFonts w:eastAsia="SimSun"/>
                  <w:iCs/>
                  <w:sz w:val="20"/>
                  <w:szCs w:val="20"/>
                </w:rPr>
                <w:t>none</w:t>
              </w:r>
            </w:ins>
          </w:p>
        </w:tc>
        <w:tc>
          <w:tcPr>
            <w:tcW w:w="2980" w:type="pct"/>
          </w:tcPr>
          <w:p w14:paraId="6E17B023" w14:textId="77777777" w:rsidR="000901EC" w:rsidRPr="000901EC" w:rsidRDefault="000901EC" w:rsidP="000901EC">
            <w:pPr>
              <w:spacing w:after="60"/>
              <w:rPr>
                <w:ins w:id="1082" w:author="ERCOT" w:date="2024-02-19T08:31:00Z"/>
                <w:rFonts w:eastAsia="SimSun"/>
                <w:iCs/>
                <w:sz w:val="20"/>
                <w:szCs w:val="20"/>
              </w:rPr>
            </w:pPr>
            <w:ins w:id="1083" w:author="ERCOT" w:date="2024-02-19T08:32:00Z">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ins>
          </w:p>
        </w:tc>
      </w:tr>
      <w:tr w:rsidR="000901EC" w:rsidRPr="000901EC" w14:paraId="199A7149" w14:textId="77777777" w:rsidTr="009C0551">
        <w:trPr>
          <w:cantSplit/>
          <w:ins w:id="1084" w:author="ERCOT" w:date="2024-02-19T08:32:00Z"/>
        </w:trPr>
        <w:tc>
          <w:tcPr>
            <w:tcW w:w="1699" w:type="pct"/>
          </w:tcPr>
          <w:p w14:paraId="6290CA7F" w14:textId="77777777" w:rsidR="000901EC" w:rsidRPr="000901EC" w:rsidRDefault="000901EC" w:rsidP="000901EC">
            <w:pPr>
              <w:spacing w:after="60"/>
              <w:rPr>
                <w:ins w:id="1085" w:author="ERCOT" w:date="2024-02-19T08:32:00Z"/>
                <w:rFonts w:eastAsia="SimSun"/>
                <w:i/>
                <w:iCs/>
                <w:sz w:val="20"/>
                <w:szCs w:val="20"/>
              </w:rPr>
            </w:pPr>
            <w:ins w:id="1086" w:author="ERCOT" w:date="2024-02-22T12:50:00Z">
              <w:r w:rsidRPr="000901EC">
                <w:rPr>
                  <w:rFonts w:eastAsia="SimSun"/>
                  <w:i/>
                  <w:iCs/>
                  <w:sz w:val="20"/>
                  <w:szCs w:val="20"/>
                </w:rPr>
                <w:t>r</w:t>
              </w:r>
            </w:ins>
          </w:p>
        </w:tc>
        <w:tc>
          <w:tcPr>
            <w:tcW w:w="321" w:type="pct"/>
          </w:tcPr>
          <w:p w14:paraId="67B55BE0" w14:textId="77777777" w:rsidR="000901EC" w:rsidRPr="000901EC" w:rsidRDefault="000901EC" w:rsidP="000901EC">
            <w:pPr>
              <w:spacing w:after="60"/>
              <w:jc w:val="center"/>
              <w:rPr>
                <w:ins w:id="1087" w:author="ERCOT" w:date="2024-02-19T08:32:00Z"/>
                <w:rFonts w:eastAsia="SimSun"/>
                <w:iCs/>
                <w:sz w:val="20"/>
                <w:szCs w:val="20"/>
              </w:rPr>
            </w:pPr>
            <w:ins w:id="1088" w:author="ERCOT" w:date="2024-02-19T08:32:00Z">
              <w:r w:rsidRPr="000901EC">
                <w:rPr>
                  <w:rFonts w:eastAsia="SimSun"/>
                  <w:iCs/>
                  <w:sz w:val="20"/>
                  <w:szCs w:val="20"/>
                </w:rPr>
                <w:t>none</w:t>
              </w:r>
            </w:ins>
          </w:p>
        </w:tc>
        <w:tc>
          <w:tcPr>
            <w:tcW w:w="2980" w:type="pct"/>
          </w:tcPr>
          <w:p w14:paraId="3392963D" w14:textId="77777777" w:rsidR="000901EC" w:rsidRPr="000901EC" w:rsidRDefault="000901EC" w:rsidP="000901EC">
            <w:pPr>
              <w:spacing w:after="60"/>
              <w:rPr>
                <w:ins w:id="1089" w:author="ERCOT" w:date="2024-02-19T08:32:00Z"/>
                <w:rFonts w:eastAsia="SimSun"/>
                <w:iCs/>
                <w:sz w:val="20"/>
                <w:szCs w:val="20"/>
              </w:rPr>
            </w:pPr>
            <w:ins w:id="1090" w:author="ERCOT" w:date="2024-02-19T08:32:00Z">
              <w:r w:rsidRPr="000901EC">
                <w:rPr>
                  <w:rFonts w:eastAsia="SimSun"/>
                  <w:iCs/>
                  <w:sz w:val="20"/>
                  <w:szCs w:val="20"/>
                </w:rPr>
                <w:t xml:space="preserve">A Generation Resource that is RUC-committed for the hour that includes the Settlement Interval </w:t>
              </w:r>
              <w:r w:rsidRPr="000901EC">
                <w:rPr>
                  <w:rFonts w:eastAsia="SimSun"/>
                  <w:i/>
                  <w:iCs/>
                  <w:sz w:val="20"/>
                  <w:szCs w:val="20"/>
                </w:rPr>
                <w:t>i</w:t>
              </w:r>
              <w:r w:rsidRPr="000901EC">
                <w:rPr>
                  <w:rFonts w:eastAsia="SimSun"/>
                  <w:iCs/>
                  <w:sz w:val="20"/>
                  <w:szCs w:val="20"/>
                </w:rPr>
                <w:t>, as a result of a particular RUC process.</w:t>
              </w:r>
            </w:ins>
          </w:p>
        </w:tc>
      </w:tr>
      <w:tr w:rsidR="000901EC" w:rsidRPr="000901EC" w14:paraId="7B7F3CEE" w14:textId="77777777" w:rsidTr="009C0551">
        <w:trPr>
          <w:ins w:id="1091" w:author="ERCOT" w:date="2024-03-19T09:07:00Z"/>
        </w:trPr>
        <w:tc>
          <w:tcPr>
            <w:tcW w:w="1699" w:type="pct"/>
          </w:tcPr>
          <w:p w14:paraId="54F8D02A" w14:textId="77777777" w:rsidR="000901EC" w:rsidRPr="000901EC" w:rsidRDefault="000901EC" w:rsidP="000901EC">
            <w:pPr>
              <w:spacing w:after="60"/>
              <w:rPr>
                <w:ins w:id="1092" w:author="ERCOT" w:date="2024-03-19T09:07:00Z"/>
                <w:rFonts w:eastAsia="SimSun"/>
                <w:i/>
                <w:iCs/>
                <w:sz w:val="20"/>
                <w:szCs w:val="20"/>
              </w:rPr>
            </w:pPr>
            <w:ins w:id="1093" w:author="ERCOT" w:date="2024-03-19T09:07:00Z">
              <w:r w:rsidRPr="000901EC">
                <w:rPr>
                  <w:rFonts w:eastAsia="SimSun"/>
                  <w:i/>
                  <w:iCs/>
                  <w:sz w:val="20"/>
                  <w:szCs w:val="20"/>
                </w:rPr>
                <w:t>beforeCCGR</w:t>
              </w:r>
            </w:ins>
          </w:p>
        </w:tc>
        <w:tc>
          <w:tcPr>
            <w:tcW w:w="321" w:type="pct"/>
          </w:tcPr>
          <w:p w14:paraId="6856C282" w14:textId="77777777" w:rsidR="000901EC" w:rsidRPr="000901EC" w:rsidRDefault="000901EC" w:rsidP="000901EC">
            <w:pPr>
              <w:spacing w:after="60"/>
              <w:jc w:val="center"/>
              <w:rPr>
                <w:ins w:id="1094" w:author="ERCOT" w:date="2024-03-19T09:07:00Z"/>
                <w:rFonts w:eastAsia="SimSun"/>
                <w:iCs/>
                <w:sz w:val="20"/>
                <w:szCs w:val="20"/>
              </w:rPr>
            </w:pPr>
            <w:ins w:id="1095" w:author="ERCOT" w:date="2024-03-19T09:07:00Z">
              <w:r w:rsidRPr="000901EC">
                <w:rPr>
                  <w:rFonts w:eastAsia="SimSun"/>
                  <w:iCs/>
                  <w:sz w:val="20"/>
                  <w:szCs w:val="20"/>
                </w:rPr>
                <w:t>none</w:t>
              </w:r>
            </w:ins>
          </w:p>
        </w:tc>
        <w:tc>
          <w:tcPr>
            <w:tcW w:w="2980" w:type="pct"/>
          </w:tcPr>
          <w:p w14:paraId="6370DA9A" w14:textId="77777777" w:rsidR="000901EC" w:rsidRPr="000901EC" w:rsidRDefault="000901EC" w:rsidP="000901EC">
            <w:pPr>
              <w:spacing w:after="60"/>
              <w:rPr>
                <w:ins w:id="1096" w:author="ERCOT" w:date="2024-03-19T09:07:00Z"/>
                <w:rFonts w:eastAsia="SimSun"/>
                <w:iCs/>
                <w:sz w:val="20"/>
                <w:szCs w:val="20"/>
              </w:rPr>
            </w:pPr>
            <w:ins w:id="1097" w:author="ERCOT" w:date="2024-03-19T09:07:00Z">
              <w:r w:rsidRPr="000901EC">
                <w:rPr>
                  <w:rFonts w:eastAsia="SimSun"/>
                  <w:iCs/>
                  <w:sz w:val="20"/>
                  <w:szCs w:val="20"/>
                </w:rPr>
                <w:t>The Combined Cycle Generation Resource that was QSE-committed</w:t>
              </w:r>
            </w:ins>
            <w:ins w:id="1098" w:author="ERCOT" w:date="2024-05-20T15:30:00Z">
              <w:r w:rsidRPr="000901EC">
                <w:rPr>
                  <w:rFonts w:eastAsia="SimSun"/>
                  <w:iCs/>
                  <w:sz w:val="20"/>
                  <w:szCs w:val="20"/>
                </w:rPr>
                <w:t xml:space="preserve"> or DRRS deployed</w:t>
              </w:r>
            </w:ins>
            <w:ins w:id="1099" w:author="ERCOT" w:date="2024-03-19T09:07:00Z">
              <w:r w:rsidRPr="000901EC">
                <w:rPr>
                  <w:rFonts w:eastAsia="SimSun"/>
                  <w:iCs/>
                  <w:sz w:val="20"/>
                  <w:szCs w:val="20"/>
                </w:rPr>
                <w:t xml:space="preserve"> in a RUCAC-Interval.</w:t>
              </w:r>
            </w:ins>
          </w:p>
        </w:tc>
      </w:tr>
    </w:tbl>
    <w:p w14:paraId="5B516162" w14:textId="77777777" w:rsidR="000901EC" w:rsidRPr="000901EC" w:rsidRDefault="000901EC" w:rsidP="000901EC">
      <w:pPr>
        <w:keepNext/>
        <w:tabs>
          <w:tab w:val="left" w:pos="1620"/>
        </w:tabs>
        <w:spacing w:before="480" w:after="240"/>
        <w:outlineLvl w:val="4"/>
        <w:rPr>
          <w:ins w:id="1100" w:author="ERCOT" w:date="2024-02-15T11:48:00Z"/>
          <w:rFonts w:eastAsia="SimSun"/>
          <w:b/>
          <w:bCs/>
          <w:i/>
          <w:iCs/>
          <w:szCs w:val="26"/>
        </w:rPr>
      </w:pPr>
      <w:ins w:id="1101" w:author="ERCOT" w:date="2024-02-15T11:48:00Z">
        <w:r w:rsidRPr="000901EC">
          <w:rPr>
            <w:rFonts w:eastAsia="SimSun"/>
            <w:b/>
            <w:bCs/>
            <w:i/>
            <w:iCs/>
            <w:szCs w:val="26"/>
          </w:rPr>
          <w:t>5.7.4.1.1</w:t>
        </w:r>
        <w:r w:rsidRPr="000901EC">
          <w:rPr>
            <w:rFonts w:eastAsia="SimSun"/>
            <w:b/>
            <w:bCs/>
            <w:i/>
            <w:iCs/>
            <w:szCs w:val="26"/>
          </w:rPr>
          <w:tab/>
          <w:t>DRRS Shortfall Ratio Share</w:t>
        </w:r>
      </w:ins>
    </w:p>
    <w:p w14:paraId="5C11CE3B" w14:textId="77777777" w:rsidR="000901EC" w:rsidRPr="000901EC" w:rsidRDefault="000901EC" w:rsidP="000901EC">
      <w:pPr>
        <w:tabs>
          <w:tab w:val="left" w:pos="2340"/>
          <w:tab w:val="left" w:pos="2880"/>
        </w:tabs>
        <w:spacing w:after="240"/>
        <w:ind w:left="720" w:hanging="720"/>
        <w:rPr>
          <w:ins w:id="1102" w:author="ERCOT" w:date="2024-02-15T11:46:00Z"/>
          <w:rFonts w:eastAsia="SimSun"/>
        </w:rPr>
      </w:pPr>
      <w:ins w:id="1103" w:author="ERCOT" w:date="2024-02-15T12:22:00Z">
        <w:r w:rsidRPr="000901EC">
          <w:rPr>
            <w:rFonts w:eastAsia="SimSun"/>
            <w:bCs/>
            <w:iCs/>
            <w:szCs w:val="20"/>
          </w:rPr>
          <w:t>(1)</w:t>
        </w:r>
      </w:ins>
      <w:ins w:id="1104" w:author="ERCOT" w:date="2024-03-19T11:15:00Z">
        <w:r w:rsidRPr="000901EC">
          <w:rPr>
            <w:rFonts w:eastAsia="SimSun"/>
            <w:bCs/>
            <w:iCs/>
            <w:szCs w:val="20"/>
          </w:rPr>
          <w:tab/>
        </w:r>
      </w:ins>
      <w:ins w:id="1105" w:author="ERCOT" w:date="2024-02-16T13:39:00Z">
        <w:r w:rsidRPr="000901EC">
          <w:rPr>
            <w:rFonts w:eastAsia="SimSun"/>
          </w:rPr>
          <w:t>In calculating the RUC DRRS shortfall amount for each QSE, the Resource</w:t>
        </w:r>
      </w:ins>
      <w:ins w:id="1106" w:author="ERCOT" w:date="2024-03-18T08:58:00Z">
        <w:r w:rsidRPr="000901EC">
          <w:rPr>
            <w:rFonts w:eastAsia="SimSun"/>
          </w:rPr>
          <w:t xml:space="preserve">’s Ancillary Service </w:t>
        </w:r>
      </w:ins>
      <w:ins w:id="1107" w:author="ERCOT" w:date="2024-02-16T13:39:00Z">
        <w:r w:rsidRPr="000901EC">
          <w:rPr>
            <w:rFonts w:eastAsia="SimSun"/>
          </w:rPr>
          <w:t xml:space="preserve">Resource </w:t>
        </w:r>
      </w:ins>
      <w:ins w:id="1108" w:author="ERCOT" w:date="2024-03-18T08:58:00Z">
        <w:r w:rsidRPr="000901EC">
          <w:rPr>
            <w:rFonts w:eastAsia="SimSun"/>
          </w:rPr>
          <w:t>Responsibility for DRRS</w:t>
        </w:r>
      </w:ins>
      <w:ins w:id="1109" w:author="ERCOT" w:date="2024-02-16T13:39:00Z">
        <w:r w:rsidRPr="000901EC">
          <w:rPr>
            <w:rFonts w:eastAsia="SimSun"/>
          </w:rPr>
          <w:t xml:space="preserve"> shall be </w:t>
        </w:r>
      </w:ins>
      <w:ins w:id="1110" w:author="ERCOT" w:date="2024-03-18T09:01:00Z">
        <w:r w:rsidRPr="000901EC">
          <w:rPr>
            <w:rFonts w:eastAsia="SimSun"/>
          </w:rPr>
          <w:t>the value reflected in the COP</w:t>
        </w:r>
      </w:ins>
      <w:ins w:id="1111" w:author="ERCOT" w:date="2024-02-16T13:39:00Z">
        <w:r w:rsidRPr="000901EC">
          <w:rPr>
            <w:rFonts w:eastAsia="SimSun"/>
          </w:rPr>
          <w:t xml:space="preserve"> for </w:t>
        </w:r>
      </w:ins>
      <w:ins w:id="1112" w:author="ERCOT" w:date="2024-05-08T09:31:00Z">
        <w:r w:rsidRPr="000901EC">
          <w:rPr>
            <w:rFonts w:eastAsia="SimSun"/>
          </w:rPr>
          <w:t>the</w:t>
        </w:r>
      </w:ins>
      <w:ins w:id="1113" w:author="ERCOT" w:date="2024-02-16T13:39:00Z">
        <w:r w:rsidRPr="000901EC">
          <w:rPr>
            <w:rFonts w:eastAsia="SimSun"/>
          </w:rPr>
          <w:t xml:space="preserve"> </w:t>
        </w:r>
        <w:r w:rsidRPr="000901EC">
          <w:rPr>
            <w:rFonts w:eastAsia="SimSun"/>
          </w:rPr>
          <w:lastRenderedPageBreak/>
          <w:t>Generation Resource</w:t>
        </w:r>
      </w:ins>
      <w:ins w:id="1114" w:author="ERCOT" w:date="2024-05-11T20:38:00Z">
        <w:r w:rsidRPr="000901EC">
          <w:rPr>
            <w:rFonts w:eastAsia="SimSun"/>
          </w:rPr>
          <w:t>.</w:t>
        </w:r>
      </w:ins>
      <w:ins w:id="1115" w:author="ERCOT" w:date="2024-04-23T11:35:00Z">
        <w:r w:rsidRPr="000901EC">
          <w:rPr>
            <w:rFonts w:eastAsia="SimSun"/>
          </w:rPr>
          <w:t xml:space="preserve"> </w:t>
        </w:r>
      </w:ins>
      <w:ins w:id="1116" w:author="ERCOT" w:date="2024-03-18T09:07:00Z">
        <w:r w:rsidRPr="000901EC">
          <w:rPr>
            <w:rFonts w:eastAsia="SimSun"/>
          </w:rPr>
          <w:t xml:space="preserve"> The DRRCOPSNAP variable used below shall</w:t>
        </w:r>
      </w:ins>
      <w:ins w:id="1117" w:author="ERCOT" w:date="2024-02-16T13:39:00Z">
        <w:r w:rsidRPr="000901EC">
          <w:rPr>
            <w:rFonts w:eastAsia="SimSun"/>
          </w:rPr>
          <w:t xml:space="preserve"> </w:t>
        </w:r>
      </w:ins>
      <w:ins w:id="1118" w:author="ERCOT" w:date="2024-03-18T09:07:00Z">
        <w:r w:rsidRPr="000901EC">
          <w:rPr>
            <w:rFonts w:eastAsia="SimSun"/>
          </w:rPr>
          <w:t xml:space="preserve">include the </w:t>
        </w:r>
      </w:ins>
      <w:ins w:id="1119" w:author="ERCOT" w:date="2024-03-18T09:13:00Z">
        <w:r w:rsidRPr="000901EC">
          <w:rPr>
            <w:rFonts w:eastAsia="SimSun"/>
          </w:rPr>
          <w:t xml:space="preserve">DRRS </w:t>
        </w:r>
      </w:ins>
      <w:ins w:id="1120" w:author="ERCOT" w:date="2024-03-18T09:07:00Z">
        <w:r w:rsidRPr="000901EC">
          <w:rPr>
            <w:rFonts w:eastAsia="SimSun"/>
          </w:rPr>
          <w:t>amounts</w:t>
        </w:r>
      </w:ins>
      <w:ins w:id="1121" w:author="ERCOT" w:date="2024-02-16T13:39:00Z">
        <w:r w:rsidRPr="000901EC">
          <w:rPr>
            <w:rFonts w:eastAsia="SimSun"/>
          </w:rPr>
          <w:t xml:space="preserve"> </w:t>
        </w:r>
      </w:ins>
      <w:ins w:id="1122" w:author="ERCOT" w:date="2024-04-16T10:18:00Z">
        <w:r w:rsidRPr="000901EC">
          <w:rPr>
            <w:rFonts w:eastAsia="SimSun"/>
          </w:rPr>
          <w:t>for the Resource when the</w:t>
        </w:r>
      </w:ins>
      <w:ins w:id="1123" w:author="ERCOT" w:date="2024-02-16T13:39:00Z">
        <w:r w:rsidRPr="000901EC">
          <w:rPr>
            <w:rFonts w:eastAsia="SimSun"/>
          </w:rPr>
          <w:t xml:space="preserve"> </w:t>
        </w:r>
      </w:ins>
      <w:ins w:id="1124" w:author="ERCOT" w:date="2024-03-18T10:32:00Z">
        <w:r w:rsidRPr="000901EC">
          <w:rPr>
            <w:rFonts w:eastAsia="SimSun"/>
          </w:rPr>
          <w:t>COP status</w:t>
        </w:r>
      </w:ins>
      <w:ins w:id="1125" w:author="ERCOT" w:date="2024-04-16T10:18:00Z">
        <w:r w:rsidRPr="000901EC">
          <w:rPr>
            <w:rFonts w:eastAsia="SimSun"/>
          </w:rPr>
          <w:t xml:space="preserve"> is DRRS</w:t>
        </w:r>
      </w:ins>
      <w:ins w:id="1126" w:author="ERCOT" w:date="2024-05-08T17:18:00Z">
        <w:r w:rsidRPr="000901EC">
          <w:rPr>
            <w:rFonts w:eastAsia="SimSun"/>
          </w:rPr>
          <w:t xml:space="preserve"> or ON</w:t>
        </w:r>
      </w:ins>
      <w:ins w:id="1127" w:author="ERCOT" w:date="2024-04-19T10:16:00Z">
        <w:r w:rsidRPr="000901EC">
          <w:rPr>
            <w:rFonts w:eastAsia="SimSun"/>
          </w:rPr>
          <w:t>.</w:t>
        </w:r>
      </w:ins>
    </w:p>
    <w:p w14:paraId="3221A146" w14:textId="77777777" w:rsidR="000901EC" w:rsidRPr="000901EC" w:rsidRDefault="000901EC" w:rsidP="000901EC">
      <w:pPr>
        <w:spacing w:after="240"/>
        <w:ind w:left="720" w:hanging="720"/>
        <w:rPr>
          <w:ins w:id="1128" w:author="ERCOT" w:date="2024-02-16T13:46:00Z"/>
          <w:rFonts w:eastAsia="SimSun"/>
        </w:rPr>
      </w:pPr>
      <w:ins w:id="1129" w:author="ERCOT" w:date="2024-02-16T13:46:00Z">
        <w:r w:rsidRPr="000901EC">
          <w:rPr>
            <w:rFonts w:eastAsia="SimSun"/>
          </w:rPr>
          <w:t xml:space="preserve">(2)       For Combined Cycle Generation Resources, if more than one Combined Cycle Generation Resource </w:t>
        </w:r>
      </w:ins>
      <w:ins w:id="1130" w:author="ERCOT" w:date="2024-03-11T13:51:00Z">
        <w:r w:rsidRPr="000901EC">
          <w:rPr>
            <w:rFonts w:eastAsia="SimSun"/>
          </w:rPr>
          <w:t>within the Combined Cycle Train</w:t>
        </w:r>
      </w:ins>
      <w:ins w:id="1131" w:author="ERCOT" w:date="2024-02-16T13:46:00Z">
        <w:r w:rsidRPr="000901EC">
          <w:rPr>
            <w:rFonts w:eastAsia="SimSun"/>
          </w:rPr>
          <w:t xml:space="preserve"> </w:t>
        </w:r>
      </w:ins>
      <w:ins w:id="1132" w:author="ERCOT" w:date="2024-03-11T13:38:00Z">
        <w:r w:rsidRPr="000901EC">
          <w:rPr>
            <w:rFonts w:eastAsia="SimSun"/>
          </w:rPr>
          <w:t>has a</w:t>
        </w:r>
      </w:ins>
      <w:ins w:id="1133" w:author="ERCOT" w:date="2024-03-11T13:49:00Z">
        <w:r w:rsidRPr="000901EC">
          <w:rPr>
            <w:rFonts w:eastAsia="SimSun"/>
          </w:rPr>
          <w:t>n eligible</w:t>
        </w:r>
      </w:ins>
      <w:ins w:id="1134" w:author="ERCOT" w:date="2024-02-16T13:46:00Z">
        <w:r w:rsidRPr="000901EC">
          <w:rPr>
            <w:rFonts w:eastAsia="SimSun"/>
          </w:rPr>
          <w:t xml:space="preserve"> COP </w:t>
        </w:r>
      </w:ins>
      <w:ins w:id="1135" w:author="ERCOT" w:date="2024-03-11T13:38:00Z">
        <w:r w:rsidRPr="000901EC">
          <w:rPr>
            <w:rFonts w:eastAsia="SimSun"/>
          </w:rPr>
          <w:t xml:space="preserve">status per paragraph (1) above </w:t>
        </w:r>
      </w:ins>
      <w:ins w:id="1136" w:author="ERCOT" w:date="2024-02-16T13:46:00Z">
        <w:r w:rsidRPr="000901EC">
          <w:rPr>
            <w:rFonts w:eastAsia="SimSun"/>
          </w:rPr>
          <w:t xml:space="preserve">for the same Settlement hour, then the Combined Cycle Generation Resource </w:t>
        </w:r>
      </w:ins>
      <w:ins w:id="1137" w:author="ERCOT" w:date="2024-03-11T13:39:00Z">
        <w:r w:rsidRPr="000901EC">
          <w:rPr>
            <w:rFonts w:eastAsia="SimSun"/>
          </w:rPr>
          <w:t>with the greatest Ancillary Service Resource Responsibility for DRR</w:t>
        </w:r>
      </w:ins>
      <w:ins w:id="1138" w:author="ERCOT" w:date="2024-03-11T13:40:00Z">
        <w:r w:rsidRPr="000901EC">
          <w:rPr>
            <w:rFonts w:eastAsia="SimSun"/>
          </w:rPr>
          <w:t xml:space="preserve">S as reflected in their COP will be used in the </w:t>
        </w:r>
      </w:ins>
      <w:ins w:id="1139" w:author="ERCOT" w:date="2024-03-11T13:46:00Z">
        <w:r w:rsidRPr="000901EC">
          <w:rPr>
            <w:rFonts w:eastAsia="SimSun"/>
          </w:rPr>
          <w:t xml:space="preserve">RUC </w:t>
        </w:r>
      </w:ins>
      <w:ins w:id="1140" w:author="ERCOT" w:date="2024-03-11T13:41:00Z">
        <w:r w:rsidRPr="000901EC">
          <w:rPr>
            <w:rFonts w:eastAsia="SimSun"/>
          </w:rPr>
          <w:t xml:space="preserve">DRRS Short Charge calculation </w:t>
        </w:r>
      </w:ins>
      <w:ins w:id="1141" w:author="ERCOT" w:date="2024-02-16T13:46:00Z">
        <w:r w:rsidRPr="000901EC">
          <w:rPr>
            <w:rFonts w:eastAsia="SimSun"/>
          </w:rPr>
          <w:t>for that Settlement hour.</w:t>
        </w:r>
      </w:ins>
    </w:p>
    <w:p w14:paraId="4F34CD3A" w14:textId="77777777" w:rsidR="000901EC" w:rsidRPr="000901EC" w:rsidRDefault="000901EC" w:rsidP="000901EC">
      <w:pPr>
        <w:tabs>
          <w:tab w:val="left" w:pos="2340"/>
          <w:tab w:val="left" w:pos="2880"/>
        </w:tabs>
        <w:spacing w:after="240"/>
        <w:ind w:left="720" w:hanging="720"/>
        <w:rPr>
          <w:ins w:id="1142" w:author="ERCOT" w:date="2024-02-15T11:46:00Z"/>
          <w:rFonts w:eastAsia="SimSun"/>
          <w:bCs/>
          <w:iCs/>
          <w:szCs w:val="20"/>
        </w:rPr>
      </w:pPr>
      <w:ins w:id="1143" w:author="ERCOT" w:date="2024-02-16T13:48:00Z">
        <w:r w:rsidRPr="000901EC">
          <w:rPr>
            <w:rFonts w:eastAsia="SimSun"/>
          </w:rPr>
          <w:t>(3)</w:t>
        </w:r>
      </w:ins>
      <w:ins w:id="1144" w:author="ERCOT" w:date="2024-03-19T11:16:00Z">
        <w:r w:rsidRPr="000901EC">
          <w:rPr>
            <w:rFonts w:eastAsia="SimSun"/>
          </w:rPr>
          <w:tab/>
        </w:r>
      </w:ins>
      <w:ins w:id="1145" w:author="ERCOT" w:date="2024-02-16T13:32:00Z">
        <w:r w:rsidRPr="000901EC">
          <w:rPr>
            <w:rFonts w:eastAsia="SimSun"/>
          </w:rPr>
          <w:t>The RUC DRRS shortfall ratio share of a specific QSE for a particular RUC process is calculated, for a 15-minute Settlement Interval, as follows:</w:t>
        </w:r>
      </w:ins>
    </w:p>
    <w:p w14:paraId="37B1F8E5" w14:textId="77777777" w:rsidR="000901EC" w:rsidRPr="000901EC" w:rsidRDefault="000901EC" w:rsidP="000901EC">
      <w:pPr>
        <w:tabs>
          <w:tab w:val="left" w:pos="2340"/>
          <w:tab w:val="left" w:pos="2880"/>
        </w:tabs>
        <w:spacing w:after="240"/>
        <w:ind w:left="3067" w:hanging="2347"/>
        <w:rPr>
          <w:ins w:id="1146" w:author="ERCOT" w:date="2024-02-15T11:46:00Z"/>
          <w:rFonts w:eastAsia="SimSun"/>
          <w:i/>
          <w:vertAlign w:val="subscript"/>
        </w:rPr>
      </w:pPr>
      <w:ins w:id="1147" w:author="ERCOT" w:date="2024-02-15T11:46:00Z">
        <w:r w:rsidRPr="000901EC">
          <w:rPr>
            <w:rFonts w:eastAsia="SimSun"/>
            <w:bCs/>
            <w:iCs/>
            <w:szCs w:val="20"/>
          </w:rPr>
          <w:t>RUCDRRSFRS</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xml:space="preserve"> =  RUC</w:t>
        </w:r>
        <w:r w:rsidRPr="000901EC">
          <w:rPr>
            <w:rFonts w:eastAsia="SimSun"/>
            <w:bCs/>
            <w:iCs/>
            <w:szCs w:val="20"/>
          </w:rPr>
          <w:t>DRRSF</w:t>
        </w:r>
        <w:r w:rsidRPr="000901EC">
          <w:rPr>
            <w:rFonts w:eastAsia="SimSun"/>
            <w:bCs/>
          </w:rPr>
          <w:t xml:space="preserve"> </w:t>
        </w:r>
        <w:r w:rsidRPr="000901EC">
          <w:rPr>
            <w:rFonts w:eastAsia="SimSun"/>
            <w:bCs/>
            <w:i/>
            <w:vertAlign w:val="subscript"/>
          </w:rPr>
          <w:t xml:space="preserve">ruc, i, q  </w:t>
        </w:r>
        <w:r w:rsidRPr="000901EC">
          <w:rPr>
            <w:rFonts w:eastAsia="SimSun"/>
            <w:bCs/>
            <w:iCs/>
          </w:rPr>
          <w:t xml:space="preserve">/ </w:t>
        </w:r>
        <w:r w:rsidRPr="000901EC">
          <w:rPr>
            <w:rFonts w:eastAsia="SimSun"/>
          </w:rPr>
          <w:t xml:space="preserve">RUCDRRSFTOT </w:t>
        </w:r>
        <w:r w:rsidRPr="000901EC">
          <w:rPr>
            <w:rFonts w:eastAsia="SimSun"/>
            <w:i/>
            <w:vertAlign w:val="subscript"/>
          </w:rPr>
          <w:t>ruc, i</w:t>
        </w:r>
      </w:ins>
    </w:p>
    <w:p w14:paraId="41A64654" w14:textId="77777777" w:rsidR="000901EC" w:rsidRPr="000901EC" w:rsidRDefault="000901EC" w:rsidP="000901EC">
      <w:pPr>
        <w:tabs>
          <w:tab w:val="left" w:pos="2340"/>
          <w:tab w:val="left" w:pos="2880"/>
        </w:tabs>
        <w:spacing w:after="240"/>
        <w:ind w:left="3067" w:hanging="2347"/>
        <w:rPr>
          <w:ins w:id="1148" w:author="ERCOT" w:date="2024-02-15T11:46:00Z"/>
          <w:rFonts w:eastAsia="SimSun"/>
          <w:bCs/>
          <w:iCs/>
          <w:lang w:eastAsia="x-none"/>
        </w:rPr>
      </w:pPr>
      <w:ins w:id="1149" w:author="ERCOT" w:date="2024-02-16T13:32:00Z">
        <w:r w:rsidRPr="000901EC">
          <w:rPr>
            <w:rFonts w:eastAsia="SimSun"/>
            <w:bCs/>
            <w:iCs/>
            <w:szCs w:val="20"/>
          </w:rPr>
          <w:t>Where:</w:t>
        </w:r>
      </w:ins>
    </w:p>
    <w:p w14:paraId="22E4D5E4" w14:textId="71A7EFF1" w:rsidR="000901EC" w:rsidRPr="000901EC" w:rsidRDefault="000901EC" w:rsidP="000901EC">
      <w:pPr>
        <w:tabs>
          <w:tab w:val="left" w:pos="2340"/>
          <w:tab w:val="left" w:pos="3420"/>
        </w:tabs>
        <w:spacing w:before="240" w:after="240"/>
        <w:ind w:left="3420" w:hanging="2700"/>
        <w:rPr>
          <w:ins w:id="1150" w:author="ERCOT" w:date="2024-02-15T11:47:00Z"/>
          <w:rFonts w:eastAsia="SimSun"/>
          <w:i/>
          <w:vertAlign w:val="subscript"/>
        </w:rPr>
      </w:pPr>
      <w:ins w:id="1151" w:author="ERCOT" w:date="2024-02-15T11:46:00Z">
        <w:r w:rsidRPr="000901EC">
          <w:rPr>
            <w:rFonts w:eastAsia="SimSun"/>
          </w:rPr>
          <w:t xml:space="preserve">RUCDRRSFTOT </w:t>
        </w:r>
        <w:r w:rsidRPr="000901EC">
          <w:rPr>
            <w:rFonts w:eastAsia="SimSun"/>
            <w:i/>
            <w:vertAlign w:val="subscript"/>
          </w:rPr>
          <w:t>ruc, i</w:t>
        </w:r>
        <w:r w:rsidRPr="000901EC">
          <w:rPr>
            <w:rFonts w:eastAsia="SimSun"/>
          </w:rPr>
          <w:tab/>
          <w:t>=</w:t>
        </w:r>
        <w:r w:rsidRPr="000901EC">
          <w:rPr>
            <w:rFonts w:eastAsia="SimSun"/>
          </w:rPr>
          <w:tab/>
        </w:r>
      </w:ins>
      <w:r w:rsidRPr="000901EC">
        <w:rPr>
          <w:rFonts w:eastAsia="SimSun"/>
        </w:rPr>
        <w:fldChar w:fldCharType="begin"/>
      </w:r>
      <w:r w:rsidRPr="000901EC">
        <w:rPr>
          <w:rFonts w:eastAsia="SimSun"/>
        </w:rPr>
        <w:instrText xml:space="preserve"> </w:instrText>
      </w:r>
      <w:r w:rsidRPr="000901EC">
        <w:rPr>
          <w:rFonts w:eastAsia="SimSun"/>
          <w:position w:val="-22"/>
        </w:rPr>
        <w:instrText>EMBID E</w:instrText>
      </w:r>
      <w:r w:rsidRPr="000901EC">
        <w:rPr>
          <w:rFonts w:eastAsia="SimSun"/>
        </w:rPr>
        <w:fldChar w:fldCharType="separate"/>
      </w:r>
      <w:ins w:id="1152" w:author="ERCOT" w:date="2024-02-15T11:46:00Z">
        <w:r w:rsidRPr="000901EC">
          <w:rPr>
            <w:rFonts w:eastAsia="SimSun"/>
            <w:noProof/>
            <w:position w:val="-22"/>
          </w:rPr>
          <w:drawing>
            <wp:inline distT="0" distB="0" distL="0" distR="0" wp14:anchorId="194CC0FF" wp14:editId="5DFDEE33">
              <wp:extent cx="152400" cy="304800"/>
              <wp:effectExtent l="0" t="0" r="0" b="0"/>
              <wp:docPr id="47557019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ins>
      <w:r w:rsidRPr="000901EC">
        <w:rPr>
          <w:rFonts w:eastAsia="SimSun"/>
        </w:rPr>
        <w:fldChar w:fldCharType="end"/>
      </w:r>
      <w:ins w:id="1153" w:author="ERCOT" w:date="2024-02-15T11:46:00Z">
        <w:r w:rsidRPr="000901EC">
          <w:rPr>
            <w:rFonts w:eastAsia="SimSun"/>
            <w:iCs/>
            <w:szCs w:val="20"/>
          </w:rPr>
          <w:t xml:space="preserve"> RUCDRRSF</w:t>
        </w:r>
        <w:r w:rsidRPr="000901EC">
          <w:rPr>
            <w:rFonts w:eastAsia="SimSun"/>
          </w:rPr>
          <w:t xml:space="preserve"> </w:t>
        </w:r>
        <w:r w:rsidRPr="000901EC">
          <w:rPr>
            <w:rFonts w:eastAsia="SimSun"/>
            <w:i/>
            <w:vertAlign w:val="subscript"/>
          </w:rPr>
          <w:t>ruc, i, q</w:t>
        </w:r>
      </w:ins>
    </w:p>
    <w:p w14:paraId="3FEE4958" w14:textId="77777777" w:rsidR="000901EC" w:rsidRPr="000901EC" w:rsidRDefault="000901EC" w:rsidP="000901EC">
      <w:pPr>
        <w:spacing w:after="240"/>
        <w:ind w:left="720" w:hanging="720"/>
        <w:rPr>
          <w:ins w:id="1154" w:author="ERCOT" w:date="2024-02-16T13:32:00Z"/>
          <w:rFonts w:eastAsia="SimSun"/>
          <w:iCs/>
          <w:szCs w:val="20"/>
        </w:rPr>
      </w:pPr>
      <w:ins w:id="1155" w:author="ERCOT" w:date="2024-02-16T13:48:00Z">
        <w:r w:rsidRPr="000901EC">
          <w:rPr>
            <w:rFonts w:eastAsia="SimSun"/>
            <w:iCs/>
            <w:szCs w:val="20"/>
          </w:rPr>
          <w:t xml:space="preserve">(4)       </w:t>
        </w:r>
      </w:ins>
      <w:ins w:id="1156" w:author="ERCOT" w:date="2024-02-16T13:32:00Z">
        <w:r w:rsidRPr="000901EC">
          <w:rPr>
            <w:rFonts w:eastAsia="SimSun"/>
            <w:iCs/>
            <w:szCs w:val="20"/>
          </w:rPr>
          <w:t>The RUC DRRS Shortfall in MW for one QSE for one 15-minute Settlement Interval is:</w:t>
        </w:r>
      </w:ins>
    </w:p>
    <w:p w14:paraId="338093AE" w14:textId="77777777" w:rsidR="000901EC" w:rsidRPr="000901EC" w:rsidRDefault="000901EC" w:rsidP="000901EC">
      <w:pPr>
        <w:tabs>
          <w:tab w:val="left" w:pos="2340"/>
          <w:tab w:val="left" w:pos="3420"/>
        </w:tabs>
        <w:spacing w:before="240" w:after="240"/>
        <w:ind w:left="3420" w:hanging="2700"/>
        <w:rPr>
          <w:ins w:id="1157" w:author="ERCOT" w:date="2024-02-15T11:46:00Z"/>
          <w:rFonts w:eastAsia="SimSun"/>
          <w:bCs/>
          <w:iCs/>
          <w:szCs w:val="20"/>
        </w:rPr>
      </w:pPr>
      <w:ins w:id="1158" w:author="ERCOT" w:date="2024-02-15T11:46:00Z">
        <w:r w:rsidRPr="000901EC">
          <w:rPr>
            <w:rFonts w:eastAsia="SimSun"/>
            <w:bCs/>
            <w:iCs/>
            <w:szCs w:val="20"/>
          </w:rPr>
          <w:t>RUCDRRSF</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xml:space="preserve"> = Max (0, RUC</w:t>
        </w:r>
        <w:r w:rsidRPr="000901EC">
          <w:rPr>
            <w:rFonts w:eastAsia="SimSun"/>
            <w:bCs/>
            <w:iCs/>
            <w:szCs w:val="20"/>
          </w:rPr>
          <w:t xml:space="preserve">DRRSFSNAP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w:t>
        </w:r>
        <w:r w:rsidRPr="000901EC">
          <w:rPr>
            <w:rFonts w:eastAsia="SimSun"/>
            <w:bCs/>
            <w:i/>
            <w:vertAlign w:val="subscript"/>
            <w:lang w:val="x-none" w:eastAsia="x-none"/>
          </w:rPr>
          <w:t>,</w:t>
        </w:r>
        <w:r w:rsidRPr="000901EC">
          <w:rPr>
            <w:rFonts w:eastAsia="SimSun"/>
            <w:bCs/>
            <w:i/>
            <w:vertAlign w:val="subscript"/>
            <w:lang w:eastAsia="x-none"/>
          </w:rPr>
          <w:t xml:space="preserve">i </w:t>
        </w:r>
        <w:r w:rsidRPr="000901EC">
          <w:rPr>
            <w:rFonts w:eastAsia="SimSun"/>
            <w:bCs/>
            <w:iCs/>
            <w:lang w:eastAsia="x-none"/>
          </w:rPr>
          <w:t xml:space="preserve"> –</w:t>
        </w:r>
      </w:ins>
      <w:r w:rsidRPr="000901EC">
        <w:rPr>
          <w:rFonts w:eastAsia="SimSun"/>
        </w:rPr>
        <w:t xml:space="preserve"> </w:t>
      </w:r>
      <w:ins w:id="1159" w:author="ERCOT" w:date="2024-03-18T09:20:00Z">
        <w:r w:rsidRPr="000901EC">
          <w:rPr>
            <w:rFonts w:eastAsia="SimSun"/>
            <w:position w:val="-22"/>
          </w:rPr>
          <w:object w:dxaOrig="980" w:dyaOrig="460" w14:anchorId="3094B2BB">
            <v:shape id="_x0000_i1037" type="#_x0000_t75" style="width:48pt;height:24pt" o:ole="">
              <v:imagedata r:id="rId39" o:title=""/>
            </v:shape>
            <o:OLEObject Type="Embed" ProgID="Equation.3" ShapeID="_x0000_i1037" DrawAspect="Content" ObjectID="_1789280160" r:id="rId40"/>
          </w:object>
        </w:r>
      </w:ins>
      <w:ins w:id="1160" w:author="ERCOT" w:date="2024-02-15T11:46:00Z">
        <w:r w:rsidRPr="000901EC">
          <w:rPr>
            <w:rFonts w:eastAsia="SimSun"/>
            <w:bCs/>
            <w:iCs/>
            <w:lang w:eastAsia="x-none"/>
          </w:rPr>
          <w:t>RUCDRRCREDIT</w:t>
        </w:r>
        <w:r w:rsidRPr="000901EC">
          <w:rPr>
            <w:rFonts w:eastAsia="SimSun"/>
            <w:b/>
            <w:bCs/>
            <w:i/>
            <w:vertAlign w:val="subscript"/>
          </w:rPr>
          <w:t xml:space="preserve"> </w:t>
        </w:r>
        <w:r w:rsidRPr="000901EC">
          <w:rPr>
            <w:rFonts w:eastAsia="SimSun"/>
            <w:i/>
            <w:vertAlign w:val="subscript"/>
          </w:rPr>
          <w:t>q, i, z</w:t>
        </w:r>
        <w:r w:rsidRPr="000901EC">
          <w:rPr>
            <w:rFonts w:eastAsia="SimSun"/>
            <w:iCs/>
          </w:rPr>
          <w:t>)</w:t>
        </w:r>
      </w:ins>
    </w:p>
    <w:p w14:paraId="66AE4476" w14:textId="77777777" w:rsidR="000901EC" w:rsidRPr="000901EC" w:rsidRDefault="000901EC" w:rsidP="000901EC">
      <w:pPr>
        <w:spacing w:after="240"/>
        <w:ind w:left="720" w:hanging="720"/>
        <w:rPr>
          <w:ins w:id="1161" w:author="ERCOT" w:date="2024-02-16T13:33:00Z"/>
          <w:rFonts w:eastAsia="SimSun"/>
          <w:iCs/>
          <w:szCs w:val="20"/>
        </w:rPr>
      </w:pPr>
      <w:ins w:id="1162" w:author="ERCOT" w:date="2024-02-16T13:49:00Z">
        <w:r w:rsidRPr="000901EC">
          <w:rPr>
            <w:rFonts w:eastAsia="SimSun"/>
            <w:iCs/>
            <w:szCs w:val="20"/>
          </w:rPr>
          <w:t xml:space="preserve">(5)       </w:t>
        </w:r>
      </w:ins>
      <w:ins w:id="1163" w:author="ERCOT" w:date="2024-02-16T13:33:00Z">
        <w:r w:rsidRPr="000901EC">
          <w:rPr>
            <w:rFonts w:eastAsia="SimSun"/>
            <w:iCs/>
            <w:szCs w:val="20"/>
          </w:rPr>
          <w:t>The RUC DRRS Shortfall in MW for one QSE for one 15-minute Settlement Interval, as measured at the snapshot, is:</w:t>
        </w:r>
      </w:ins>
    </w:p>
    <w:p w14:paraId="4685634B" w14:textId="77777777" w:rsidR="000901EC" w:rsidRPr="000901EC" w:rsidRDefault="000901EC" w:rsidP="000901EC">
      <w:pPr>
        <w:tabs>
          <w:tab w:val="left" w:pos="2340"/>
          <w:tab w:val="left" w:pos="2880"/>
        </w:tabs>
        <w:spacing w:after="240"/>
        <w:ind w:left="3067" w:hanging="2347"/>
        <w:rPr>
          <w:ins w:id="1164" w:author="ERCOT" w:date="2024-02-15T12:23:00Z"/>
          <w:rFonts w:eastAsia="SimSun"/>
          <w:bCs/>
          <w:iCs/>
          <w:lang w:val="fr-FR"/>
        </w:rPr>
      </w:pPr>
      <w:ins w:id="1165" w:author="ERCOT" w:date="2024-02-15T11:46:00Z">
        <w:r w:rsidRPr="000901EC">
          <w:rPr>
            <w:rFonts w:eastAsia="SimSun"/>
            <w:bCs/>
            <w:iCs/>
            <w:szCs w:val="20"/>
          </w:rPr>
          <w:t>RUCDRRSFSNAP</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Max (0, (</w:t>
        </w:r>
      </w:ins>
      <w:ins w:id="1166" w:author="ERCOT" w:date="2024-02-15T11:46:00Z">
        <w:r w:rsidRPr="000901EC">
          <w:rPr>
            <w:rFonts w:eastAsia="SimSun"/>
            <w:bCs/>
            <w:position w:val="-18"/>
            <w:lang w:val="x-none" w:eastAsia="x-none"/>
          </w:rPr>
          <w:object w:dxaOrig="220" w:dyaOrig="420" w14:anchorId="53997D55">
            <v:shape id="_x0000_i1038" type="#_x0000_t75" style="width:5.4pt;height:24pt" o:ole="">
              <v:imagedata r:id="rId33" o:title=""/>
            </v:shape>
            <o:OLEObject Type="Embed" ProgID="Equation.3" ShapeID="_x0000_i1038" DrawAspect="Content" ObjectID="_1789280161" r:id="rId41"/>
          </w:object>
        </w:r>
      </w:ins>
      <w:ins w:id="1167" w:author="ERCOT" w:date="2024-02-15T11:46:00Z">
        <w:r w:rsidRPr="000901EC">
          <w:rPr>
            <w:rFonts w:eastAsia="SimSun"/>
            <w:bCs/>
            <w:lang w:eastAsia="x-none"/>
          </w:rPr>
          <w:t xml:space="preserve"> PCDRRR</w:t>
        </w:r>
        <w:r w:rsidRPr="000901EC">
          <w:rPr>
            <w:rFonts w:eastAsia="SimSun"/>
            <w:i/>
            <w:vertAlign w:val="subscript"/>
          </w:rPr>
          <w:t xml:space="preserve"> r, q, </w:t>
        </w:r>
      </w:ins>
      <w:ins w:id="1168" w:author="ERCOT" w:date="2024-03-19T09:28:00Z">
        <w:r w:rsidRPr="000901EC">
          <w:rPr>
            <w:rFonts w:eastAsia="SimSun"/>
            <w:i/>
            <w:vertAlign w:val="subscript"/>
          </w:rPr>
          <w:t xml:space="preserve">DAM, </w:t>
        </w:r>
      </w:ins>
      <w:ins w:id="1169" w:author="ERCOT" w:date="2024-02-15T11:46:00Z">
        <w:r w:rsidRPr="000901EC">
          <w:rPr>
            <w:rFonts w:eastAsia="SimSun"/>
            <w:i/>
            <w:vertAlign w:val="subscript"/>
          </w:rPr>
          <w:t>h</w:t>
        </w:r>
        <w:r w:rsidRPr="000901EC">
          <w:rPr>
            <w:rFonts w:eastAsia="SimSun"/>
            <w:iCs/>
          </w:rPr>
          <w:t xml:space="preserve"> + </w:t>
        </w:r>
        <w:r w:rsidRPr="000901EC">
          <w:rPr>
            <w:rFonts w:eastAsia="SimSun"/>
            <w:bCs/>
            <w:lang w:val="pt-BR"/>
          </w:rPr>
          <w:t xml:space="preserve">DASADRRQ </w:t>
        </w:r>
        <w:r w:rsidRPr="000901EC">
          <w:rPr>
            <w:rFonts w:eastAsia="SimSun"/>
            <w:bCs/>
            <w:i/>
            <w:vertAlign w:val="subscript"/>
            <w:lang w:val="pt-BR"/>
          </w:rPr>
          <w:t>q,</w:t>
        </w:r>
      </w:ins>
      <w:ins w:id="1170" w:author="ERCOT" w:date="2024-03-19T09:13:00Z">
        <w:r w:rsidRPr="000901EC">
          <w:rPr>
            <w:rFonts w:eastAsia="SimSun"/>
            <w:bCs/>
            <w:i/>
            <w:vertAlign w:val="subscript"/>
            <w:lang w:val="pt-BR"/>
          </w:rPr>
          <w:t xml:space="preserve"> </w:t>
        </w:r>
      </w:ins>
      <w:ins w:id="1171" w:author="ERCOT" w:date="2024-02-15T11:46:00Z">
        <w:r w:rsidRPr="000901EC">
          <w:rPr>
            <w:rFonts w:eastAsia="SimSun"/>
            <w:bCs/>
            <w:i/>
            <w:vertAlign w:val="subscript"/>
            <w:lang w:val="pt-BR"/>
          </w:rPr>
          <w:t>h</w:t>
        </w:r>
        <w:r w:rsidRPr="000901EC">
          <w:rPr>
            <w:rFonts w:eastAsia="SimSun"/>
            <w:bCs/>
            <w:iCs/>
            <w:lang w:val="pt-BR"/>
          </w:rPr>
          <w:t>) –</w:t>
        </w:r>
        <w:r w:rsidRPr="000901EC">
          <w:rPr>
            <w:rFonts w:eastAsia="SimSun"/>
            <w:bCs/>
            <w:iCs/>
            <w:lang w:eastAsia="x-none"/>
          </w:rPr>
          <w:t xml:space="preserve"> (</w:t>
        </w:r>
      </w:ins>
      <w:ins w:id="1172" w:author="ERCOT" w:date="2024-02-15T11:46:00Z">
        <w:r w:rsidRPr="000901EC">
          <w:rPr>
            <w:rFonts w:eastAsia="SimSun"/>
            <w:bCs/>
            <w:position w:val="-18"/>
            <w:lang w:val="x-none" w:eastAsia="x-none"/>
          </w:rPr>
          <w:object w:dxaOrig="220" w:dyaOrig="420" w14:anchorId="426A1812">
            <v:shape id="_x0000_i1039" type="#_x0000_t75" style="width:5.4pt;height:24pt" o:ole="">
              <v:imagedata r:id="rId33" o:title=""/>
            </v:shape>
            <o:OLEObject Type="Embed" ProgID="Equation.3" ShapeID="_x0000_i1039" DrawAspect="Content" ObjectID="_1789280162" r:id="rId42"/>
          </w:object>
        </w:r>
      </w:ins>
      <w:ins w:id="1173" w:author="ERCOT" w:date="2024-02-15T11:46:00Z">
        <w:r w:rsidRPr="000901EC">
          <w:rPr>
            <w:rFonts w:eastAsia="SimSun"/>
            <w:bCs/>
            <w:iCs/>
            <w:lang w:eastAsia="x-none"/>
          </w:rPr>
          <w:t>DRRCOPSNAP</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r, h </w:t>
        </w:r>
        <w:r w:rsidRPr="000901EC">
          <w:rPr>
            <w:rFonts w:eastAsia="SimSun"/>
            <w:bCs/>
            <w:i/>
            <w:lang w:eastAsia="x-none"/>
          </w:rPr>
          <w:t>+</w:t>
        </w:r>
        <w:r w:rsidRPr="000901EC">
          <w:rPr>
            <w:rFonts w:eastAsia="SimSun"/>
            <w:bCs/>
            <w:iCs/>
          </w:rPr>
          <w:t xml:space="preserve"> DRRTRPQSNAP</w:t>
        </w:r>
        <w:r w:rsidRPr="000901EC">
          <w:rPr>
            <w:rFonts w:eastAsia="SimSun"/>
            <w:bCs/>
            <w:i/>
            <w:vertAlign w:val="subscript"/>
            <w:lang w:val="fr-FR"/>
          </w:rPr>
          <w:t xml:space="preserve"> ruc,</w:t>
        </w:r>
      </w:ins>
      <w:ins w:id="1174" w:author="ERCOT" w:date="2024-03-19T09:13:00Z">
        <w:r w:rsidRPr="000901EC">
          <w:rPr>
            <w:rFonts w:eastAsia="SimSun"/>
            <w:bCs/>
            <w:i/>
            <w:vertAlign w:val="subscript"/>
            <w:lang w:val="fr-FR"/>
          </w:rPr>
          <w:t xml:space="preserve"> </w:t>
        </w:r>
      </w:ins>
      <w:ins w:id="1175" w:author="ERCOT" w:date="2024-02-15T11:46:00Z">
        <w:r w:rsidRPr="000901EC">
          <w:rPr>
            <w:rFonts w:eastAsia="SimSun"/>
            <w:bCs/>
            <w:i/>
            <w:vertAlign w:val="subscript"/>
            <w:lang w:val="fr-FR"/>
          </w:rPr>
          <w:t>q,</w:t>
        </w:r>
      </w:ins>
      <w:ins w:id="1176" w:author="ERCOT" w:date="2024-03-19T09:13:00Z">
        <w:r w:rsidRPr="000901EC">
          <w:rPr>
            <w:rFonts w:eastAsia="SimSun"/>
            <w:bCs/>
            <w:i/>
            <w:vertAlign w:val="subscript"/>
            <w:lang w:val="fr-FR"/>
          </w:rPr>
          <w:t xml:space="preserve"> </w:t>
        </w:r>
      </w:ins>
      <w:ins w:id="1177" w:author="ERCOT" w:date="2024-02-15T11:46:00Z">
        <w:r w:rsidRPr="000901EC">
          <w:rPr>
            <w:rFonts w:eastAsia="SimSun"/>
            <w:bCs/>
            <w:i/>
            <w:vertAlign w:val="subscript"/>
            <w:lang w:val="fr-FR"/>
          </w:rPr>
          <w:t>h</w:t>
        </w:r>
        <w:r w:rsidRPr="000901EC">
          <w:rPr>
            <w:rFonts w:eastAsia="SimSun"/>
            <w:bCs/>
            <w:iCs/>
            <w:lang w:eastAsia="x-none"/>
          </w:rPr>
          <w:t xml:space="preserve"> </w:t>
        </w:r>
        <w:r w:rsidRPr="000901EC">
          <w:rPr>
            <w:rFonts w:eastAsia="SimSun"/>
            <w:bCs/>
            <w:iCs/>
            <w:lang w:val="fr-FR"/>
          </w:rPr>
          <w:t xml:space="preserve">– </w:t>
        </w:r>
        <w:r w:rsidRPr="000901EC">
          <w:rPr>
            <w:rFonts w:eastAsia="SimSun"/>
            <w:bCs/>
            <w:i/>
            <w:vertAlign w:val="subscript"/>
            <w:lang w:val="pt-BR"/>
          </w:rPr>
          <w:t xml:space="preserve"> </w:t>
        </w:r>
        <w:r w:rsidRPr="000901EC">
          <w:rPr>
            <w:rFonts w:eastAsia="SimSun"/>
            <w:bCs/>
            <w:iCs/>
          </w:rPr>
          <w:t>DRRTRSQSNAP</w:t>
        </w:r>
        <w:r w:rsidRPr="000901EC">
          <w:rPr>
            <w:rFonts w:eastAsia="SimSun"/>
            <w:bCs/>
            <w:i/>
            <w:vertAlign w:val="subscript"/>
            <w:lang w:val="fr-FR"/>
          </w:rPr>
          <w:t xml:space="preserve"> ruc, q, h</w:t>
        </w:r>
        <w:r w:rsidRPr="000901EC">
          <w:rPr>
            <w:rFonts w:eastAsia="SimSun"/>
            <w:bCs/>
            <w:iCs/>
            <w:lang w:val="fr-FR"/>
          </w:rPr>
          <w:t>))</w:t>
        </w:r>
      </w:ins>
    </w:p>
    <w:p w14:paraId="063F1AD4" w14:textId="77777777" w:rsidR="000901EC" w:rsidRPr="000901EC" w:rsidRDefault="000901EC" w:rsidP="000901EC">
      <w:pPr>
        <w:tabs>
          <w:tab w:val="left" w:pos="2340"/>
          <w:tab w:val="left" w:pos="3420"/>
        </w:tabs>
        <w:spacing w:before="240"/>
        <w:jc w:val="both"/>
        <w:rPr>
          <w:ins w:id="1178" w:author="ERCOT" w:date="2024-02-15T12:23:00Z"/>
          <w:rFonts w:eastAsia="SimSun"/>
        </w:rPr>
      </w:pPr>
      <w:ins w:id="1179"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0901EC" w:rsidRPr="000901EC" w14:paraId="5D08AD89" w14:textId="77777777" w:rsidTr="009C0551">
        <w:trPr>
          <w:cantSplit/>
          <w:tblHeader/>
          <w:ins w:id="1180" w:author="ERCOT" w:date="2024-02-15T12:23:00Z"/>
        </w:trPr>
        <w:tc>
          <w:tcPr>
            <w:tcW w:w="1096" w:type="pct"/>
          </w:tcPr>
          <w:p w14:paraId="3DF4DDAE" w14:textId="77777777" w:rsidR="000901EC" w:rsidRPr="000901EC" w:rsidRDefault="000901EC" w:rsidP="000901EC">
            <w:pPr>
              <w:spacing w:after="240"/>
              <w:rPr>
                <w:ins w:id="1181" w:author="ERCOT" w:date="2024-02-15T12:23:00Z"/>
                <w:rFonts w:eastAsia="SimSun"/>
                <w:b/>
                <w:iCs/>
                <w:sz w:val="20"/>
                <w:szCs w:val="20"/>
              </w:rPr>
            </w:pPr>
            <w:ins w:id="1182" w:author="ERCOT" w:date="2024-02-15T12:23:00Z">
              <w:r w:rsidRPr="000901EC">
                <w:rPr>
                  <w:rFonts w:eastAsia="SimSun"/>
                  <w:b/>
                  <w:iCs/>
                  <w:sz w:val="20"/>
                  <w:szCs w:val="20"/>
                </w:rPr>
                <w:t>Variable</w:t>
              </w:r>
            </w:ins>
          </w:p>
        </w:tc>
        <w:tc>
          <w:tcPr>
            <w:tcW w:w="383" w:type="pct"/>
          </w:tcPr>
          <w:p w14:paraId="75E92B8F" w14:textId="77777777" w:rsidR="000901EC" w:rsidRPr="000901EC" w:rsidRDefault="000901EC" w:rsidP="000901EC">
            <w:pPr>
              <w:spacing w:after="240"/>
              <w:jc w:val="center"/>
              <w:rPr>
                <w:ins w:id="1183" w:author="ERCOT" w:date="2024-02-15T12:23:00Z"/>
                <w:rFonts w:eastAsia="SimSun"/>
                <w:b/>
                <w:iCs/>
                <w:sz w:val="20"/>
                <w:szCs w:val="20"/>
              </w:rPr>
            </w:pPr>
            <w:ins w:id="1184" w:author="ERCOT" w:date="2024-02-15T12:23:00Z">
              <w:r w:rsidRPr="000901EC">
                <w:rPr>
                  <w:rFonts w:eastAsia="SimSun"/>
                  <w:b/>
                  <w:iCs/>
                  <w:sz w:val="20"/>
                  <w:szCs w:val="20"/>
                </w:rPr>
                <w:t>Unit</w:t>
              </w:r>
            </w:ins>
          </w:p>
        </w:tc>
        <w:tc>
          <w:tcPr>
            <w:tcW w:w="3521" w:type="pct"/>
          </w:tcPr>
          <w:p w14:paraId="0D38F481" w14:textId="77777777" w:rsidR="000901EC" w:rsidRPr="000901EC" w:rsidRDefault="000901EC" w:rsidP="000901EC">
            <w:pPr>
              <w:spacing w:after="240"/>
              <w:rPr>
                <w:ins w:id="1185" w:author="ERCOT" w:date="2024-02-15T12:23:00Z"/>
                <w:rFonts w:eastAsia="SimSun"/>
                <w:b/>
                <w:iCs/>
                <w:sz w:val="20"/>
                <w:szCs w:val="20"/>
              </w:rPr>
            </w:pPr>
            <w:ins w:id="1186" w:author="ERCOT" w:date="2024-02-15T12:23:00Z">
              <w:r w:rsidRPr="000901EC">
                <w:rPr>
                  <w:rFonts w:eastAsia="SimSun"/>
                  <w:b/>
                  <w:iCs/>
                  <w:sz w:val="20"/>
                  <w:szCs w:val="20"/>
                </w:rPr>
                <w:t>Definition</w:t>
              </w:r>
            </w:ins>
          </w:p>
        </w:tc>
      </w:tr>
      <w:tr w:rsidR="000901EC" w:rsidRPr="000901EC" w14:paraId="5A2D78A1" w14:textId="77777777" w:rsidTr="009C0551">
        <w:trPr>
          <w:cantSplit/>
          <w:ins w:id="1187" w:author="ERCOT" w:date="2024-02-15T12:23:00Z"/>
        </w:trPr>
        <w:tc>
          <w:tcPr>
            <w:tcW w:w="1096" w:type="pct"/>
          </w:tcPr>
          <w:p w14:paraId="30F65536" w14:textId="77777777" w:rsidR="000901EC" w:rsidRPr="000901EC" w:rsidRDefault="000901EC" w:rsidP="000901EC">
            <w:pPr>
              <w:spacing w:after="60"/>
              <w:rPr>
                <w:ins w:id="1188" w:author="ERCOT" w:date="2024-02-15T12:23:00Z"/>
                <w:rFonts w:eastAsia="SimSun"/>
                <w:iCs/>
                <w:sz w:val="20"/>
                <w:szCs w:val="20"/>
              </w:rPr>
            </w:pPr>
            <w:ins w:id="1189" w:author="ERCOT" w:date="2024-02-19T08:35:00Z">
              <w:r w:rsidRPr="000901EC">
                <w:rPr>
                  <w:rFonts w:eastAsia="SimSun"/>
                  <w:iCs/>
                  <w:sz w:val="20"/>
                  <w:szCs w:val="20"/>
                </w:rPr>
                <w:t xml:space="preserve">RUCDRRSFRS </w:t>
              </w:r>
              <w:r w:rsidRPr="000901EC">
                <w:rPr>
                  <w:rFonts w:eastAsia="SimSun"/>
                  <w:i/>
                  <w:iCs/>
                  <w:sz w:val="20"/>
                  <w:szCs w:val="20"/>
                  <w:vertAlign w:val="subscript"/>
                </w:rPr>
                <w:t>ruc, i, q</w:t>
              </w:r>
            </w:ins>
          </w:p>
        </w:tc>
        <w:tc>
          <w:tcPr>
            <w:tcW w:w="383" w:type="pct"/>
          </w:tcPr>
          <w:p w14:paraId="752FB66E" w14:textId="77777777" w:rsidR="000901EC" w:rsidRPr="000901EC" w:rsidRDefault="000901EC" w:rsidP="000901EC">
            <w:pPr>
              <w:spacing w:after="60"/>
              <w:jc w:val="center"/>
              <w:rPr>
                <w:ins w:id="1190" w:author="ERCOT" w:date="2024-02-15T12:23:00Z"/>
                <w:rFonts w:eastAsia="SimSun"/>
                <w:iCs/>
                <w:sz w:val="20"/>
                <w:szCs w:val="20"/>
              </w:rPr>
            </w:pPr>
            <w:ins w:id="1191" w:author="ERCOT" w:date="2024-02-19T08:35:00Z">
              <w:r w:rsidRPr="000901EC">
                <w:rPr>
                  <w:rFonts w:eastAsia="SimSun"/>
                  <w:iCs/>
                  <w:sz w:val="20"/>
                  <w:szCs w:val="20"/>
                </w:rPr>
                <w:t>none</w:t>
              </w:r>
            </w:ins>
          </w:p>
        </w:tc>
        <w:tc>
          <w:tcPr>
            <w:tcW w:w="3521" w:type="pct"/>
          </w:tcPr>
          <w:p w14:paraId="4276948B" w14:textId="77777777" w:rsidR="000901EC" w:rsidRPr="000901EC" w:rsidRDefault="000901EC" w:rsidP="000901EC">
            <w:pPr>
              <w:spacing w:after="60"/>
              <w:rPr>
                <w:ins w:id="1192" w:author="ERCOT" w:date="2024-02-15T12:23:00Z"/>
                <w:rFonts w:eastAsia="SimSun"/>
                <w:iCs/>
                <w:sz w:val="20"/>
                <w:szCs w:val="20"/>
              </w:rPr>
            </w:pPr>
            <w:ins w:id="1193" w:author="ERCOT" w:date="2024-02-19T08:35: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3AF5EBE8" w14:textId="77777777" w:rsidTr="009C0551">
        <w:trPr>
          <w:cantSplit/>
          <w:ins w:id="1194" w:author="ERCOT" w:date="2024-02-19T08:35:00Z"/>
        </w:trPr>
        <w:tc>
          <w:tcPr>
            <w:tcW w:w="1096" w:type="pct"/>
          </w:tcPr>
          <w:p w14:paraId="1D79940E" w14:textId="77777777" w:rsidR="000901EC" w:rsidRPr="000901EC" w:rsidRDefault="000901EC" w:rsidP="000901EC">
            <w:pPr>
              <w:spacing w:after="60"/>
              <w:rPr>
                <w:ins w:id="1195" w:author="ERCOT" w:date="2024-02-19T08:35:00Z"/>
                <w:rFonts w:eastAsia="SimSun"/>
                <w:iCs/>
                <w:sz w:val="20"/>
                <w:szCs w:val="20"/>
              </w:rPr>
            </w:pPr>
            <w:ins w:id="1196" w:author="ERCOT" w:date="2024-02-19T08:35:00Z">
              <w:r w:rsidRPr="000901EC">
                <w:rPr>
                  <w:rFonts w:eastAsia="SimSun"/>
                  <w:iCs/>
                  <w:sz w:val="20"/>
                  <w:szCs w:val="20"/>
                </w:rPr>
                <w:t xml:space="preserve">RUCDRRSF </w:t>
              </w:r>
              <w:r w:rsidRPr="000901EC">
                <w:rPr>
                  <w:rFonts w:eastAsia="SimSun"/>
                  <w:i/>
                  <w:iCs/>
                  <w:sz w:val="20"/>
                  <w:szCs w:val="20"/>
                  <w:vertAlign w:val="subscript"/>
                </w:rPr>
                <w:t>ruc, i, q</w:t>
              </w:r>
            </w:ins>
          </w:p>
        </w:tc>
        <w:tc>
          <w:tcPr>
            <w:tcW w:w="383" w:type="pct"/>
          </w:tcPr>
          <w:p w14:paraId="5C318F36" w14:textId="77777777" w:rsidR="000901EC" w:rsidRPr="000901EC" w:rsidRDefault="000901EC" w:rsidP="000901EC">
            <w:pPr>
              <w:spacing w:after="60"/>
              <w:jc w:val="center"/>
              <w:rPr>
                <w:ins w:id="1197" w:author="ERCOT" w:date="2024-02-19T08:35:00Z"/>
                <w:rFonts w:eastAsia="SimSun"/>
                <w:iCs/>
                <w:sz w:val="20"/>
                <w:szCs w:val="20"/>
              </w:rPr>
            </w:pPr>
            <w:ins w:id="1198" w:author="ERCOT" w:date="2024-02-19T08:35:00Z">
              <w:r w:rsidRPr="000901EC">
                <w:rPr>
                  <w:rFonts w:eastAsia="SimSun"/>
                  <w:iCs/>
                  <w:sz w:val="20"/>
                  <w:szCs w:val="20"/>
                </w:rPr>
                <w:t>MW</w:t>
              </w:r>
            </w:ins>
          </w:p>
        </w:tc>
        <w:tc>
          <w:tcPr>
            <w:tcW w:w="3521" w:type="pct"/>
          </w:tcPr>
          <w:p w14:paraId="744FF84F" w14:textId="77777777" w:rsidR="000901EC" w:rsidRPr="000901EC" w:rsidRDefault="000901EC" w:rsidP="000901EC">
            <w:pPr>
              <w:spacing w:after="60"/>
              <w:rPr>
                <w:ins w:id="1199" w:author="ERCOT" w:date="2024-02-19T08:35:00Z"/>
                <w:rFonts w:eastAsia="SimSun"/>
                <w:i/>
                <w:iCs/>
                <w:sz w:val="20"/>
                <w:szCs w:val="20"/>
              </w:rPr>
            </w:pPr>
            <w:ins w:id="1200" w:author="ERCOT" w:date="2024-02-19T08:35:00Z">
              <w:r w:rsidRPr="000901EC">
                <w:rPr>
                  <w:rFonts w:eastAsia="SimSun"/>
                  <w:i/>
                  <w:iCs/>
                  <w:sz w:val="20"/>
                  <w:szCs w:val="20"/>
                </w:rPr>
                <w:t>RUC DRR</w:t>
              </w:r>
            </w:ins>
            <w:ins w:id="1201" w:author="ERCOT" w:date="2024-02-19T08:36:00Z">
              <w:r w:rsidRPr="000901EC">
                <w:rPr>
                  <w:rFonts w:eastAsia="SimSun"/>
                  <w:i/>
                  <w:iCs/>
                  <w:sz w:val="20"/>
                  <w:szCs w:val="20"/>
                </w:rPr>
                <w:t>S</w:t>
              </w:r>
            </w:ins>
            <w:ins w:id="1202" w:author="ERCOT" w:date="2024-02-19T08:35:00Z">
              <w:r w:rsidRPr="000901EC">
                <w:rPr>
                  <w:rFonts w:eastAsia="SimSun"/>
                  <w:i/>
                  <w:iCs/>
                  <w:sz w:val="20"/>
                  <w:szCs w:val="20"/>
                </w:rPr>
                <w:t xml:space="preserve">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DRRS shortfall for a particular RUC process </w:t>
              </w:r>
              <w:r w:rsidRPr="000901EC">
                <w:rPr>
                  <w:rFonts w:eastAsia="SimSun"/>
                  <w:i/>
                  <w:iCs/>
                  <w:sz w:val="20"/>
                  <w:szCs w:val="20"/>
                </w:rPr>
                <w:t>ruc</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28C5F3BB" w14:textId="77777777" w:rsidTr="009C0551">
        <w:trPr>
          <w:cantSplit/>
          <w:ins w:id="1203" w:author="ERCOT" w:date="2024-02-19T08:35:00Z"/>
        </w:trPr>
        <w:tc>
          <w:tcPr>
            <w:tcW w:w="1096" w:type="pct"/>
          </w:tcPr>
          <w:p w14:paraId="0767EAD7" w14:textId="77777777" w:rsidR="000901EC" w:rsidRPr="000901EC" w:rsidRDefault="000901EC" w:rsidP="000901EC">
            <w:pPr>
              <w:spacing w:after="60"/>
              <w:rPr>
                <w:ins w:id="1204" w:author="ERCOT" w:date="2024-02-19T08:35:00Z"/>
                <w:rFonts w:eastAsia="SimSun"/>
                <w:iCs/>
                <w:sz w:val="20"/>
                <w:szCs w:val="20"/>
              </w:rPr>
            </w:pPr>
            <w:ins w:id="1205" w:author="ERCOT" w:date="2024-02-19T08:36:00Z">
              <w:r w:rsidRPr="000901EC">
                <w:rPr>
                  <w:rFonts w:eastAsia="SimSun"/>
                  <w:iCs/>
                  <w:sz w:val="20"/>
                  <w:szCs w:val="20"/>
                </w:rPr>
                <w:t xml:space="preserve">RUCDRRSFTOT </w:t>
              </w:r>
              <w:r w:rsidRPr="000901EC">
                <w:rPr>
                  <w:rFonts w:eastAsia="SimSun"/>
                  <w:i/>
                  <w:iCs/>
                  <w:sz w:val="20"/>
                  <w:szCs w:val="20"/>
                  <w:vertAlign w:val="subscript"/>
                </w:rPr>
                <w:t>ruc, i</w:t>
              </w:r>
            </w:ins>
          </w:p>
        </w:tc>
        <w:tc>
          <w:tcPr>
            <w:tcW w:w="383" w:type="pct"/>
          </w:tcPr>
          <w:p w14:paraId="38A8FF7D" w14:textId="77777777" w:rsidR="000901EC" w:rsidRPr="000901EC" w:rsidRDefault="000901EC" w:rsidP="000901EC">
            <w:pPr>
              <w:spacing w:after="60"/>
              <w:jc w:val="center"/>
              <w:rPr>
                <w:ins w:id="1206" w:author="ERCOT" w:date="2024-02-19T08:35:00Z"/>
                <w:rFonts w:eastAsia="SimSun"/>
                <w:iCs/>
                <w:sz w:val="20"/>
                <w:szCs w:val="20"/>
              </w:rPr>
            </w:pPr>
            <w:ins w:id="1207" w:author="ERCOT" w:date="2024-02-19T08:36:00Z">
              <w:r w:rsidRPr="000901EC">
                <w:rPr>
                  <w:rFonts w:eastAsia="SimSun"/>
                  <w:iCs/>
                  <w:sz w:val="20"/>
                  <w:szCs w:val="20"/>
                </w:rPr>
                <w:t>MW</w:t>
              </w:r>
            </w:ins>
          </w:p>
        </w:tc>
        <w:tc>
          <w:tcPr>
            <w:tcW w:w="3521" w:type="pct"/>
          </w:tcPr>
          <w:p w14:paraId="465E3FE4" w14:textId="77777777" w:rsidR="000901EC" w:rsidRPr="000901EC" w:rsidRDefault="000901EC" w:rsidP="000901EC">
            <w:pPr>
              <w:spacing w:after="60"/>
              <w:rPr>
                <w:ins w:id="1208" w:author="ERCOT" w:date="2024-02-19T08:35:00Z"/>
                <w:rFonts w:eastAsia="SimSun"/>
                <w:i/>
                <w:iCs/>
                <w:sz w:val="20"/>
                <w:szCs w:val="20"/>
              </w:rPr>
            </w:pPr>
            <w:ins w:id="1209" w:author="ERCOT" w:date="2024-02-19T08:36:00Z">
              <w:r w:rsidRPr="000901EC">
                <w:rPr>
                  <w:rFonts w:eastAsia="SimSun"/>
                  <w:i/>
                  <w:iCs/>
                  <w:sz w:val="20"/>
                  <w:szCs w:val="20"/>
                </w:rPr>
                <w:t>RUC DRRS Shortfall</w:t>
              </w:r>
              <w:r w:rsidRPr="000901EC">
                <w:rPr>
                  <w:rFonts w:eastAsia="SimSun"/>
                  <w:iCs/>
                  <w:sz w:val="20"/>
                  <w:szCs w:val="20"/>
                </w:rPr>
                <w:t>—The sum of all QSEs’ DRRS shortfalls</w:t>
              </w:r>
            </w:ins>
            <w:ins w:id="1210" w:author="ERCOT" w:date="2024-02-19T08:37:00Z">
              <w:r w:rsidRPr="000901EC">
                <w:rPr>
                  <w:rFonts w:eastAsia="SimSun"/>
                  <w:iCs/>
                  <w:sz w:val="20"/>
                  <w:szCs w:val="20"/>
                </w:rPr>
                <w:t>,</w:t>
              </w:r>
            </w:ins>
            <w:ins w:id="1211" w:author="ERCOT" w:date="2024-02-19T08:36:00Z">
              <w:r w:rsidRPr="000901EC">
                <w:rPr>
                  <w:rFonts w:eastAsia="SimSun"/>
                  <w:iCs/>
                  <w:sz w:val="20"/>
                  <w:szCs w:val="20"/>
                </w:rPr>
                <w:t xml:space="preserve"> for a particular RUC process </w:t>
              </w:r>
              <w:r w:rsidRPr="000901EC">
                <w:rPr>
                  <w:rFonts w:eastAsia="SimSun"/>
                  <w:i/>
                  <w:iCs/>
                  <w:sz w:val="20"/>
                  <w:szCs w:val="20"/>
                </w:rPr>
                <w:t>ruc</w:t>
              </w:r>
            </w:ins>
            <w:ins w:id="1212" w:author="ERCOT" w:date="2024-02-19T08:37:00Z">
              <w:r w:rsidRPr="000901EC">
                <w:rPr>
                  <w:rFonts w:eastAsia="SimSun"/>
                  <w:i/>
                  <w:iCs/>
                  <w:sz w:val="20"/>
                  <w:szCs w:val="20"/>
                </w:rPr>
                <w:t>,</w:t>
              </w:r>
            </w:ins>
            <w:ins w:id="1213" w:author="ERCOT" w:date="2024-02-19T08:36:00Z">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0823B0CA" w14:textId="77777777" w:rsidTr="009C0551">
        <w:trPr>
          <w:cantSplit/>
          <w:ins w:id="1214" w:author="ERCOT" w:date="2024-02-19T08:35:00Z"/>
        </w:trPr>
        <w:tc>
          <w:tcPr>
            <w:tcW w:w="1096" w:type="pct"/>
          </w:tcPr>
          <w:p w14:paraId="4D2427F9" w14:textId="77777777" w:rsidR="000901EC" w:rsidRPr="000901EC" w:rsidRDefault="000901EC" w:rsidP="000901EC">
            <w:pPr>
              <w:spacing w:after="60"/>
              <w:rPr>
                <w:ins w:id="1215" w:author="ERCOT" w:date="2024-02-19T08:35:00Z"/>
                <w:rFonts w:eastAsia="SimSun"/>
                <w:iCs/>
                <w:sz w:val="20"/>
                <w:szCs w:val="20"/>
              </w:rPr>
            </w:pPr>
            <w:ins w:id="1216" w:author="ERCOT" w:date="2024-02-19T08:37:00Z">
              <w:r w:rsidRPr="000901EC">
                <w:rPr>
                  <w:rFonts w:eastAsia="SimSun"/>
                  <w:iCs/>
                  <w:sz w:val="20"/>
                  <w:szCs w:val="20"/>
                </w:rPr>
                <w:t xml:space="preserve">RUCDRRSFSNAP </w:t>
              </w:r>
              <w:r w:rsidRPr="000901EC">
                <w:rPr>
                  <w:rFonts w:eastAsia="SimSun"/>
                  <w:i/>
                  <w:iCs/>
                  <w:sz w:val="20"/>
                  <w:szCs w:val="20"/>
                  <w:vertAlign w:val="subscript"/>
                </w:rPr>
                <w:t>ruc, q, i</w:t>
              </w:r>
            </w:ins>
          </w:p>
        </w:tc>
        <w:tc>
          <w:tcPr>
            <w:tcW w:w="383" w:type="pct"/>
          </w:tcPr>
          <w:p w14:paraId="7F1E4987" w14:textId="77777777" w:rsidR="000901EC" w:rsidRPr="000901EC" w:rsidRDefault="000901EC" w:rsidP="000901EC">
            <w:pPr>
              <w:spacing w:after="60"/>
              <w:jc w:val="center"/>
              <w:rPr>
                <w:ins w:id="1217" w:author="ERCOT" w:date="2024-02-19T08:35:00Z"/>
                <w:rFonts w:eastAsia="SimSun"/>
                <w:iCs/>
                <w:sz w:val="20"/>
                <w:szCs w:val="20"/>
              </w:rPr>
            </w:pPr>
            <w:ins w:id="1218" w:author="ERCOT" w:date="2024-02-19T08:37:00Z">
              <w:r w:rsidRPr="000901EC">
                <w:rPr>
                  <w:rFonts w:eastAsia="SimSun"/>
                  <w:iCs/>
                  <w:sz w:val="20"/>
                  <w:szCs w:val="20"/>
                </w:rPr>
                <w:t>MW</w:t>
              </w:r>
            </w:ins>
          </w:p>
        </w:tc>
        <w:tc>
          <w:tcPr>
            <w:tcW w:w="3521" w:type="pct"/>
          </w:tcPr>
          <w:p w14:paraId="47F7CA96" w14:textId="77777777" w:rsidR="000901EC" w:rsidRPr="000901EC" w:rsidRDefault="000901EC" w:rsidP="000901EC">
            <w:pPr>
              <w:spacing w:after="60"/>
              <w:rPr>
                <w:ins w:id="1219" w:author="ERCOT" w:date="2024-02-19T08:35:00Z"/>
                <w:rFonts w:eastAsia="SimSun"/>
                <w:i/>
                <w:iCs/>
                <w:sz w:val="20"/>
                <w:szCs w:val="20"/>
              </w:rPr>
            </w:pPr>
            <w:ins w:id="1220" w:author="ERCOT" w:date="2024-02-19T08:37:00Z">
              <w:r w:rsidRPr="000901EC">
                <w:rPr>
                  <w:rFonts w:eastAsia="SimSun"/>
                  <w:i/>
                  <w:iCs/>
                  <w:sz w:val="20"/>
                  <w:szCs w:val="20"/>
                </w:rPr>
                <w:t xml:space="preserve">RUC </w:t>
              </w:r>
            </w:ins>
            <w:ins w:id="1221" w:author="ERCOT" w:date="2024-02-19T08:38:00Z">
              <w:r w:rsidRPr="000901EC">
                <w:rPr>
                  <w:rFonts w:eastAsia="SimSun"/>
                  <w:i/>
                  <w:iCs/>
                  <w:sz w:val="20"/>
                  <w:szCs w:val="20"/>
                </w:rPr>
                <w:t xml:space="preserve">DRRS </w:t>
              </w:r>
            </w:ins>
            <w:ins w:id="1222" w:author="ERCOT" w:date="2024-02-19T08:37:00Z">
              <w:r w:rsidRPr="000901EC">
                <w:rPr>
                  <w:rFonts w:eastAsia="SimSun"/>
                  <w:i/>
                  <w:iCs/>
                  <w:sz w:val="20"/>
                  <w:szCs w:val="20"/>
                </w:rPr>
                <w:t>Shortfall at Snapshot</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w:t>
              </w:r>
            </w:ins>
            <w:ins w:id="1223" w:author="ERCOT" w:date="2024-02-19T08:41:00Z">
              <w:r w:rsidRPr="000901EC">
                <w:rPr>
                  <w:rFonts w:eastAsia="SimSun"/>
                  <w:iCs/>
                  <w:sz w:val="20"/>
                  <w:szCs w:val="20"/>
                </w:rPr>
                <w:t>DRRS</w:t>
              </w:r>
            </w:ins>
            <w:ins w:id="1224" w:author="ERCOT" w:date="2024-02-19T08:37:00Z">
              <w:r w:rsidRPr="000901EC">
                <w:rPr>
                  <w:rFonts w:eastAsia="SimSun"/>
                  <w:iCs/>
                  <w:sz w:val="20"/>
                  <w:szCs w:val="20"/>
                </w:rPr>
                <w:t xml:space="preserve"> shortfall according to the snapshot for the RUC process </w:t>
              </w:r>
              <w:r w:rsidRPr="000901EC">
                <w:rPr>
                  <w:rFonts w:eastAsia="SimSun"/>
                  <w:i/>
                  <w:iCs/>
                  <w:sz w:val="20"/>
                  <w:szCs w:val="20"/>
                </w:rPr>
                <w:t>ruc</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267A1BCA" w14:textId="77777777" w:rsidTr="009C0551">
        <w:trPr>
          <w:cantSplit/>
          <w:ins w:id="1225" w:author="ERCOT" w:date="2024-02-19T08:35:00Z"/>
        </w:trPr>
        <w:tc>
          <w:tcPr>
            <w:tcW w:w="1096" w:type="pct"/>
          </w:tcPr>
          <w:p w14:paraId="5C41F61F" w14:textId="77777777" w:rsidR="000901EC" w:rsidRPr="000901EC" w:rsidRDefault="000901EC" w:rsidP="000901EC">
            <w:pPr>
              <w:spacing w:after="60"/>
              <w:rPr>
                <w:ins w:id="1226" w:author="ERCOT" w:date="2024-02-19T08:35:00Z"/>
                <w:rFonts w:eastAsia="SimSun"/>
                <w:iCs/>
                <w:sz w:val="20"/>
                <w:szCs w:val="20"/>
              </w:rPr>
            </w:pPr>
            <w:ins w:id="1227" w:author="ERCOT" w:date="2024-02-19T08:41:00Z">
              <w:r w:rsidRPr="000901EC">
                <w:rPr>
                  <w:rFonts w:eastAsia="SimSun"/>
                  <w:iCs/>
                  <w:sz w:val="20"/>
                  <w:szCs w:val="20"/>
                </w:rPr>
                <w:lastRenderedPageBreak/>
                <w:t xml:space="preserve">RUCDRRCREDIT </w:t>
              </w:r>
              <w:r w:rsidRPr="000901EC">
                <w:rPr>
                  <w:rFonts w:eastAsia="SimSun"/>
                  <w:i/>
                  <w:iCs/>
                  <w:sz w:val="20"/>
                  <w:szCs w:val="20"/>
                  <w:vertAlign w:val="subscript"/>
                </w:rPr>
                <w:t>q, i, z</w:t>
              </w:r>
            </w:ins>
          </w:p>
        </w:tc>
        <w:tc>
          <w:tcPr>
            <w:tcW w:w="383" w:type="pct"/>
          </w:tcPr>
          <w:p w14:paraId="698BDAB3" w14:textId="77777777" w:rsidR="000901EC" w:rsidRPr="000901EC" w:rsidRDefault="000901EC" w:rsidP="000901EC">
            <w:pPr>
              <w:spacing w:after="60"/>
              <w:jc w:val="center"/>
              <w:rPr>
                <w:ins w:id="1228" w:author="ERCOT" w:date="2024-02-19T08:35:00Z"/>
                <w:rFonts w:eastAsia="SimSun"/>
                <w:iCs/>
                <w:sz w:val="20"/>
                <w:szCs w:val="20"/>
              </w:rPr>
            </w:pPr>
            <w:ins w:id="1229" w:author="ERCOT" w:date="2024-02-19T08:41:00Z">
              <w:r w:rsidRPr="000901EC">
                <w:rPr>
                  <w:rFonts w:eastAsia="SimSun"/>
                  <w:iCs/>
                  <w:sz w:val="20"/>
                  <w:szCs w:val="20"/>
                </w:rPr>
                <w:t>MW</w:t>
              </w:r>
            </w:ins>
          </w:p>
        </w:tc>
        <w:tc>
          <w:tcPr>
            <w:tcW w:w="3521" w:type="pct"/>
          </w:tcPr>
          <w:p w14:paraId="35520442" w14:textId="77777777" w:rsidR="000901EC" w:rsidRPr="000901EC" w:rsidRDefault="000901EC" w:rsidP="000901EC">
            <w:pPr>
              <w:spacing w:after="60"/>
              <w:rPr>
                <w:ins w:id="1230" w:author="ERCOT" w:date="2024-02-19T08:35:00Z"/>
                <w:rFonts w:eastAsia="SimSun"/>
                <w:i/>
                <w:iCs/>
                <w:sz w:val="20"/>
                <w:szCs w:val="20"/>
              </w:rPr>
            </w:pPr>
            <w:ins w:id="1231" w:author="ERCOT" w:date="2024-02-19T08:41:00Z">
              <w:r w:rsidRPr="000901EC">
                <w:rPr>
                  <w:rFonts w:eastAsia="SimSun"/>
                  <w:i/>
                  <w:iCs/>
                  <w:sz w:val="20"/>
                  <w:szCs w:val="20"/>
                </w:rPr>
                <w:t>RUC DRRS Credit by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DRRS credit resulting from DRRS paid through the RUC DRRS Short Amount for RUC process </w:t>
              </w:r>
              <w:r w:rsidRPr="000901EC">
                <w:rPr>
                  <w:rFonts w:eastAsia="SimSun"/>
                  <w:i/>
                  <w:iCs/>
                  <w:sz w:val="20"/>
                  <w:szCs w:val="20"/>
                </w:rPr>
                <w:t>z</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520ABAD7" w14:textId="77777777" w:rsidTr="009C0551">
        <w:trPr>
          <w:cantSplit/>
          <w:ins w:id="1232" w:author="ERCOT" w:date="2024-02-19T08:35:00Z"/>
        </w:trPr>
        <w:tc>
          <w:tcPr>
            <w:tcW w:w="1096" w:type="pct"/>
          </w:tcPr>
          <w:p w14:paraId="3588D69F" w14:textId="77777777" w:rsidR="000901EC" w:rsidRPr="000901EC" w:rsidRDefault="000901EC" w:rsidP="000901EC">
            <w:pPr>
              <w:spacing w:after="60"/>
              <w:rPr>
                <w:ins w:id="1233" w:author="ERCOT" w:date="2024-02-19T08:35:00Z"/>
                <w:rFonts w:eastAsia="SimSun"/>
                <w:iCs/>
                <w:sz w:val="20"/>
                <w:szCs w:val="20"/>
              </w:rPr>
            </w:pPr>
            <w:ins w:id="1234" w:author="ERCOT" w:date="2024-02-19T08:42:00Z">
              <w:r w:rsidRPr="000901EC">
                <w:rPr>
                  <w:rFonts w:eastAsia="SimSun"/>
                  <w:iCs/>
                  <w:sz w:val="20"/>
                  <w:szCs w:val="20"/>
                </w:rPr>
                <w:t>PC</w:t>
              </w:r>
              <w:r w:rsidRPr="000901EC">
                <w:rPr>
                  <w:rFonts w:eastAsia="SimSun"/>
                  <w:sz w:val="20"/>
                  <w:szCs w:val="20"/>
                </w:rPr>
                <w:t>DRR</w:t>
              </w:r>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ins w:id="1235" w:author="ERCOT" w:date="2024-03-19T09:28:00Z">
              <w:r w:rsidRPr="000901EC">
                <w:rPr>
                  <w:rFonts w:eastAsia="SimSun"/>
                  <w:i/>
                  <w:iCs/>
                  <w:sz w:val="20"/>
                  <w:szCs w:val="20"/>
                  <w:vertAlign w:val="subscript"/>
                </w:rPr>
                <w:t>, h</w:t>
              </w:r>
            </w:ins>
          </w:p>
        </w:tc>
        <w:tc>
          <w:tcPr>
            <w:tcW w:w="383" w:type="pct"/>
          </w:tcPr>
          <w:p w14:paraId="5D9E5B1D" w14:textId="77777777" w:rsidR="000901EC" w:rsidRPr="000901EC" w:rsidRDefault="000901EC" w:rsidP="000901EC">
            <w:pPr>
              <w:spacing w:after="60"/>
              <w:jc w:val="center"/>
              <w:rPr>
                <w:ins w:id="1236" w:author="ERCOT" w:date="2024-02-19T08:35:00Z"/>
                <w:rFonts w:eastAsia="SimSun"/>
                <w:iCs/>
                <w:sz w:val="20"/>
                <w:szCs w:val="20"/>
              </w:rPr>
            </w:pPr>
            <w:ins w:id="1237" w:author="ERCOT" w:date="2024-02-19T08:42:00Z">
              <w:r w:rsidRPr="000901EC">
                <w:rPr>
                  <w:rFonts w:eastAsia="SimSun"/>
                  <w:iCs/>
                  <w:sz w:val="20"/>
                  <w:szCs w:val="20"/>
                </w:rPr>
                <w:t>MW</w:t>
              </w:r>
            </w:ins>
          </w:p>
        </w:tc>
        <w:tc>
          <w:tcPr>
            <w:tcW w:w="3521" w:type="pct"/>
          </w:tcPr>
          <w:p w14:paraId="1F1A6112" w14:textId="77777777" w:rsidR="000901EC" w:rsidRPr="000901EC" w:rsidRDefault="000901EC" w:rsidP="000901EC">
            <w:pPr>
              <w:spacing w:after="60"/>
              <w:rPr>
                <w:ins w:id="1238" w:author="ERCOT" w:date="2024-02-19T08:35:00Z"/>
                <w:rFonts w:eastAsia="SimSun"/>
                <w:i/>
                <w:iCs/>
                <w:sz w:val="20"/>
                <w:szCs w:val="20"/>
              </w:rPr>
            </w:pPr>
            <w:ins w:id="1239" w:author="ERCOT" w:date="2024-02-19T08:42:00Z">
              <w:r w:rsidRPr="000901EC">
                <w:rPr>
                  <w:rFonts w:eastAsia="SimSun"/>
                  <w:i/>
                  <w:iCs/>
                  <w:sz w:val="20"/>
                  <w:szCs w:val="20"/>
                </w:rPr>
                <w:t>Procured Capacity for Dispatchable Reliability Reserve Service from Resource per Resource per QSE per hour in DAM</w:t>
              </w:r>
              <w:r w:rsidRPr="000901EC">
                <w:rPr>
                  <w:rFonts w:eastAsia="SimSun"/>
                  <w:iCs/>
                  <w:sz w:val="20"/>
                  <w:szCs w:val="20"/>
                </w:rPr>
                <w:t xml:space="preserve">—The </w:t>
              </w:r>
              <w:r w:rsidRPr="000901EC">
                <w:rPr>
                  <w:rFonts w:eastAsia="SimSun"/>
                  <w:sz w:val="20"/>
                  <w:szCs w:val="20"/>
                </w:rPr>
                <w:t>Dispatchable Reliability Reserve</w:t>
              </w:r>
              <w:r w:rsidRPr="000901EC">
                <w:rPr>
                  <w:rFonts w:eastAsia="SimSun"/>
                  <w:i/>
                  <w:iCs/>
                  <w:sz w:val="20"/>
                  <w:szCs w:val="20"/>
                </w:rPr>
                <w:t xml:space="preserve"> </w:t>
              </w:r>
              <w:r w:rsidRPr="000901EC">
                <w:rPr>
                  <w:rFonts w:eastAsia="SimSun"/>
                  <w:iCs/>
                  <w:sz w:val="20"/>
                  <w:szCs w:val="20"/>
                </w:rPr>
                <w:t xml:space="preserve">Service (DRRS)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60E593C4" w14:textId="77777777" w:rsidTr="009C0551">
        <w:trPr>
          <w:cantSplit/>
          <w:ins w:id="1240" w:author="ERCOT" w:date="2024-02-19T08:35:00Z"/>
        </w:trPr>
        <w:tc>
          <w:tcPr>
            <w:tcW w:w="1096" w:type="pct"/>
          </w:tcPr>
          <w:p w14:paraId="00AEB901" w14:textId="77777777" w:rsidR="000901EC" w:rsidRPr="000901EC" w:rsidRDefault="000901EC" w:rsidP="000901EC">
            <w:pPr>
              <w:spacing w:after="60"/>
              <w:rPr>
                <w:ins w:id="1241" w:author="ERCOT" w:date="2024-02-19T08:35:00Z"/>
                <w:rFonts w:eastAsia="SimSun"/>
                <w:iCs/>
                <w:sz w:val="20"/>
                <w:szCs w:val="20"/>
              </w:rPr>
            </w:pPr>
            <w:ins w:id="1242" w:author="ERCOT" w:date="2024-02-19T08:43:00Z">
              <w:r w:rsidRPr="000901EC">
                <w:rPr>
                  <w:rFonts w:eastAsia="SimSun"/>
                  <w:sz w:val="20"/>
                  <w:szCs w:val="20"/>
                </w:rPr>
                <w:t xml:space="preserve">DASADRRQ </w:t>
              </w:r>
              <w:r w:rsidRPr="000901EC">
                <w:rPr>
                  <w:rFonts w:eastAsia="SimSun"/>
                  <w:i/>
                  <w:sz w:val="20"/>
                  <w:szCs w:val="20"/>
                  <w:vertAlign w:val="subscript"/>
                </w:rPr>
                <w:t>q</w:t>
              </w:r>
            </w:ins>
            <w:ins w:id="1243" w:author="ERCOT" w:date="2024-03-19T09:29:00Z">
              <w:r w:rsidRPr="000901EC">
                <w:rPr>
                  <w:rFonts w:eastAsia="SimSun"/>
                  <w:i/>
                  <w:sz w:val="20"/>
                  <w:szCs w:val="20"/>
                  <w:vertAlign w:val="subscript"/>
                </w:rPr>
                <w:t>, h</w:t>
              </w:r>
            </w:ins>
          </w:p>
        </w:tc>
        <w:tc>
          <w:tcPr>
            <w:tcW w:w="383" w:type="pct"/>
          </w:tcPr>
          <w:p w14:paraId="49FC083F" w14:textId="77777777" w:rsidR="000901EC" w:rsidRPr="000901EC" w:rsidRDefault="000901EC" w:rsidP="000901EC">
            <w:pPr>
              <w:spacing w:after="60"/>
              <w:jc w:val="center"/>
              <w:rPr>
                <w:ins w:id="1244" w:author="ERCOT" w:date="2024-02-19T08:35:00Z"/>
                <w:rFonts w:eastAsia="SimSun"/>
                <w:iCs/>
                <w:sz w:val="20"/>
                <w:szCs w:val="20"/>
              </w:rPr>
            </w:pPr>
            <w:ins w:id="1245" w:author="ERCOT" w:date="2024-02-19T08:43:00Z">
              <w:r w:rsidRPr="000901EC">
                <w:rPr>
                  <w:rFonts w:eastAsia="SimSun"/>
                  <w:sz w:val="20"/>
                  <w:szCs w:val="20"/>
                </w:rPr>
                <w:t>MW</w:t>
              </w:r>
            </w:ins>
          </w:p>
        </w:tc>
        <w:tc>
          <w:tcPr>
            <w:tcW w:w="3521" w:type="pct"/>
          </w:tcPr>
          <w:p w14:paraId="64D52B28" w14:textId="77777777" w:rsidR="000901EC" w:rsidRPr="000901EC" w:rsidRDefault="000901EC" w:rsidP="000901EC">
            <w:pPr>
              <w:spacing w:after="60"/>
              <w:rPr>
                <w:ins w:id="1246" w:author="ERCOT" w:date="2024-02-19T08:35:00Z"/>
                <w:rFonts w:eastAsia="SimSun"/>
                <w:i/>
                <w:iCs/>
                <w:sz w:val="20"/>
                <w:szCs w:val="20"/>
              </w:rPr>
            </w:pPr>
            <w:ins w:id="1247" w:author="ERCOT" w:date="2024-02-19T08:43:00Z">
              <w:r w:rsidRPr="000901EC">
                <w:rPr>
                  <w:rFonts w:eastAsia="SimSun"/>
                  <w:i/>
                  <w:sz w:val="20"/>
                  <w:szCs w:val="20"/>
                </w:rPr>
                <w:t>Day-Ahead Self-Arranged Dispatchable Reliability Reserve Service Quantity per QSE</w:t>
              </w:r>
              <w:r w:rsidRPr="000901EC">
                <w:rPr>
                  <w:rFonts w:eastAsia="SimSun"/>
                  <w:sz w:val="20"/>
                  <w:szCs w:val="20"/>
                </w:rPr>
                <w:t xml:space="preserve">—The self-arranged DRRS quantity submitted by QSE </w:t>
              </w:r>
              <w:r w:rsidRPr="000901EC">
                <w:rPr>
                  <w:rFonts w:eastAsia="SimSun"/>
                  <w:i/>
                  <w:sz w:val="20"/>
                  <w:szCs w:val="20"/>
                </w:rPr>
                <w:t>q</w:t>
              </w:r>
              <w:r w:rsidRPr="000901EC">
                <w:rPr>
                  <w:rFonts w:eastAsia="SimSun"/>
                  <w:sz w:val="20"/>
                  <w:szCs w:val="20"/>
                </w:rPr>
                <w:t xml:space="preserve"> before 1000 in the Day-Ahead.</w:t>
              </w:r>
            </w:ins>
          </w:p>
        </w:tc>
      </w:tr>
      <w:tr w:rsidR="000901EC" w:rsidRPr="000901EC" w14:paraId="6230D51B" w14:textId="77777777" w:rsidTr="009C0551">
        <w:trPr>
          <w:cantSplit/>
          <w:ins w:id="1248" w:author="ERCOT" w:date="2024-02-19T08:35:00Z"/>
        </w:trPr>
        <w:tc>
          <w:tcPr>
            <w:tcW w:w="1096" w:type="pct"/>
          </w:tcPr>
          <w:p w14:paraId="6262B82B" w14:textId="77777777" w:rsidR="000901EC" w:rsidRPr="000901EC" w:rsidRDefault="000901EC" w:rsidP="000901EC">
            <w:pPr>
              <w:spacing w:after="60"/>
              <w:rPr>
                <w:ins w:id="1249" w:author="ERCOT" w:date="2024-02-19T08:35:00Z"/>
                <w:rFonts w:eastAsia="SimSun"/>
                <w:iCs/>
                <w:sz w:val="20"/>
                <w:szCs w:val="20"/>
              </w:rPr>
            </w:pPr>
            <w:ins w:id="1250" w:author="ERCOT" w:date="2024-02-19T08:43:00Z">
              <w:r w:rsidRPr="000901EC">
                <w:rPr>
                  <w:rFonts w:eastAsia="SimSun"/>
                  <w:bCs/>
                  <w:sz w:val="20"/>
                  <w:szCs w:val="20"/>
                  <w:lang w:eastAsia="x-none"/>
                </w:rPr>
                <w:t>DRRCOPSNAP</w:t>
              </w:r>
              <w:r w:rsidRPr="000901EC">
                <w:rPr>
                  <w:rFonts w:eastAsia="SimSun"/>
                  <w:bCs/>
                  <w:i/>
                  <w:iCs/>
                  <w:sz w:val="20"/>
                  <w:szCs w:val="20"/>
                  <w:vertAlign w:val="subscript"/>
                  <w:lang w:val="x-none" w:eastAsia="x-none"/>
                </w:rPr>
                <w:t xml:space="preserve"> ruc,</w:t>
              </w:r>
              <w:r w:rsidRPr="000901EC">
                <w:rPr>
                  <w:rFonts w:eastAsia="SimSun"/>
                  <w:bCs/>
                  <w:i/>
                  <w:iCs/>
                  <w:sz w:val="20"/>
                  <w:szCs w:val="20"/>
                  <w:vertAlign w:val="subscript"/>
                  <w:lang w:eastAsia="x-none"/>
                </w:rPr>
                <w:t xml:space="preserve"> </w:t>
              </w:r>
              <w:r w:rsidRPr="000901EC">
                <w:rPr>
                  <w:rFonts w:eastAsia="SimSun"/>
                  <w:bCs/>
                  <w:i/>
                  <w:iCs/>
                  <w:sz w:val="20"/>
                  <w:szCs w:val="20"/>
                  <w:vertAlign w:val="subscript"/>
                  <w:lang w:val="x-none" w:eastAsia="x-none"/>
                </w:rPr>
                <w:t>q,</w:t>
              </w:r>
              <w:r w:rsidRPr="000901EC">
                <w:rPr>
                  <w:rFonts w:eastAsia="SimSun"/>
                  <w:bCs/>
                  <w:i/>
                  <w:iCs/>
                  <w:sz w:val="20"/>
                  <w:szCs w:val="20"/>
                  <w:vertAlign w:val="subscript"/>
                  <w:lang w:eastAsia="x-none"/>
                </w:rPr>
                <w:t xml:space="preserve"> r, h </w:t>
              </w:r>
            </w:ins>
          </w:p>
        </w:tc>
        <w:tc>
          <w:tcPr>
            <w:tcW w:w="383" w:type="pct"/>
          </w:tcPr>
          <w:p w14:paraId="00402E07" w14:textId="77777777" w:rsidR="000901EC" w:rsidRPr="000901EC" w:rsidRDefault="000901EC" w:rsidP="000901EC">
            <w:pPr>
              <w:spacing w:after="60"/>
              <w:jc w:val="center"/>
              <w:rPr>
                <w:ins w:id="1251" w:author="ERCOT" w:date="2024-02-19T08:35:00Z"/>
                <w:rFonts w:eastAsia="SimSun"/>
                <w:iCs/>
                <w:sz w:val="20"/>
                <w:szCs w:val="20"/>
              </w:rPr>
            </w:pPr>
            <w:ins w:id="1252" w:author="ERCOT" w:date="2024-02-19T08:43:00Z">
              <w:r w:rsidRPr="000901EC">
                <w:rPr>
                  <w:rFonts w:eastAsia="SimSun"/>
                  <w:iCs/>
                  <w:sz w:val="20"/>
                  <w:szCs w:val="20"/>
                </w:rPr>
                <w:t>MW</w:t>
              </w:r>
            </w:ins>
          </w:p>
        </w:tc>
        <w:tc>
          <w:tcPr>
            <w:tcW w:w="3521" w:type="pct"/>
          </w:tcPr>
          <w:p w14:paraId="3932854E" w14:textId="77777777" w:rsidR="000901EC" w:rsidRPr="000901EC" w:rsidRDefault="000901EC" w:rsidP="000901EC">
            <w:pPr>
              <w:spacing w:after="60"/>
              <w:rPr>
                <w:ins w:id="1253" w:author="ERCOT" w:date="2024-02-19T08:35:00Z"/>
                <w:rFonts w:eastAsia="SimSun"/>
                <w:i/>
                <w:iCs/>
                <w:sz w:val="20"/>
                <w:szCs w:val="20"/>
              </w:rPr>
            </w:pPr>
            <w:ins w:id="1254" w:author="ERCOT" w:date="2024-02-19T08:47:00Z">
              <w:r w:rsidRPr="000901EC">
                <w:rPr>
                  <w:rFonts w:eastAsia="SimSun"/>
                  <w:i/>
                  <w:iCs/>
                  <w:sz w:val="20"/>
                  <w:szCs w:val="20"/>
                </w:rPr>
                <w:t xml:space="preserve">DRRS COP at Snapshot – </w:t>
              </w:r>
            </w:ins>
            <w:ins w:id="1255" w:author="ERCOT" w:date="2024-03-11T13:54:00Z">
              <w:r w:rsidRPr="000901EC">
                <w:rPr>
                  <w:rFonts w:eastAsia="SimSun"/>
                  <w:sz w:val="20"/>
                  <w:szCs w:val="20"/>
                </w:rPr>
                <w:t xml:space="preserve">The </w:t>
              </w:r>
            </w:ins>
            <w:ins w:id="1256" w:author="ERCOT" w:date="2024-03-11T13:55:00Z">
              <w:r w:rsidRPr="000901EC">
                <w:rPr>
                  <w:rFonts w:eastAsia="SimSun"/>
                  <w:iCs/>
                  <w:sz w:val="20"/>
                  <w:szCs w:val="20"/>
                </w:rPr>
                <w:t xml:space="preserve">Ancillary Service Resource Responsibility for DRRS </w:t>
              </w:r>
            </w:ins>
            <w:ins w:id="1257" w:author="ERCOT" w:date="2024-03-11T13:56:00Z">
              <w:r w:rsidRPr="000901EC">
                <w:rPr>
                  <w:rFonts w:eastAsia="SimSun"/>
                  <w:iCs/>
                  <w:sz w:val="20"/>
                  <w:szCs w:val="20"/>
                </w:rPr>
                <w:t>for</w:t>
              </w:r>
            </w:ins>
            <w:ins w:id="1258" w:author="ERCOT" w:date="2024-03-11T13:54:00Z">
              <w:r w:rsidRPr="000901EC">
                <w:rPr>
                  <w:rFonts w:eastAsia="SimSun"/>
                  <w:sz w:val="20"/>
                  <w:szCs w:val="20"/>
                </w:rPr>
                <w:t xml:space="preserve"> Resource</w:t>
              </w:r>
              <w:r w:rsidRPr="000901EC">
                <w:rPr>
                  <w:rFonts w:eastAsia="SimSun"/>
                  <w:i/>
                  <w:iCs/>
                  <w:sz w:val="20"/>
                  <w:szCs w:val="20"/>
                </w:rPr>
                <w:t xml:space="preserve"> r </w:t>
              </w:r>
            </w:ins>
            <w:ins w:id="1259" w:author="ERCOT" w:date="2024-03-11T13:55:00Z">
              <w:r w:rsidRPr="000901EC">
                <w:rPr>
                  <w:rFonts w:eastAsia="SimSun"/>
                  <w:sz w:val="20"/>
                  <w:szCs w:val="20"/>
                </w:rPr>
                <w:t xml:space="preserve">represented by QSE </w:t>
              </w:r>
              <w:r w:rsidRPr="000901EC">
                <w:rPr>
                  <w:rFonts w:eastAsia="SimSun"/>
                  <w:i/>
                  <w:iCs/>
                  <w:sz w:val="20"/>
                  <w:szCs w:val="20"/>
                </w:rPr>
                <w:t xml:space="preserve">q </w:t>
              </w:r>
              <w:r w:rsidRPr="000901EC">
                <w:rPr>
                  <w:rFonts w:eastAsia="SimSun"/>
                  <w:sz w:val="20"/>
                  <w:szCs w:val="20"/>
                </w:rPr>
                <w:t xml:space="preserve">for the hour </w:t>
              </w:r>
              <w:r w:rsidRPr="000901EC">
                <w:rPr>
                  <w:rFonts w:eastAsia="SimSun"/>
                  <w:i/>
                  <w:iCs/>
                  <w:sz w:val="20"/>
                  <w:szCs w:val="20"/>
                </w:rPr>
                <w:t>h</w:t>
              </w:r>
              <w:r w:rsidRPr="000901EC">
                <w:rPr>
                  <w:rFonts w:eastAsia="SimSun"/>
                  <w:sz w:val="20"/>
                  <w:szCs w:val="20"/>
                </w:rPr>
                <w:t>, according to the COP and Trades Snapsho</w:t>
              </w:r>
            </w:ins>
            <w:ins w:id="1260" w:author="ERCOT" w:date="2024-03-11T13:56:00Z">
              <w:r w:rsidRPr="000901EC">
                <w:rPr>
                  <w:rFonts w:eastAsia="SimSun"/>
                  <w:sz w:val="20"/>
                  <w:szCs w:val="20"/>
                </w:rPr>
                <w:t>t</w:t>
              </w:r>
            </w:ins>
            <w:ins w:id="1261" w:author="ERCOT" w:date="2024-03-11T13:55:00Z">
              <w:r w:rsidRPr="000901EC">
                <w:rPr>
                  <w:rFonts w:eastAsia="SimSun"/>
                  <w:sz w:val="20"/>
                  <w:szCs w:val="20"/>
                </w:rPr>
                <w:t xml:space="preserve"> for the RUC process </w:t>
              </w:r>
              <w:r w:rsidRPr="000901EC">
                <w:rPr>
                  <w:rFonts w:eastAsia="SimSun"/>
                  <w:i/>
                  <w:iCs/>
                  <w:sz w:val="20"/>
                  <w:szCs w:val="20"/>
                </w:rPr>
                <w:t>ruc</w:t>
              </w:r>
            </w:ins>
            <w:ins w:id="1262" w:author="ERCOT" w:date="2024-03-18T09:21:00Z">
              <w:r w:rsidRPr="000901EC">
                <w:rPr>
                  <w:rFonts w:eastAsia="SimSun"/>
                  <w:i/>
                  <w:iCs/>
                  <w:sz w:val="20"/>
                  <w:szCs w:val="20"/>
                </w:rPr>
                <w:t xml:space="preserve">, </w:t>
              </w:r>
            </w:ins>
            <w:ins w:id="1263" w:author="ERCOT" w:date="2024-03-18T09:22:00Z">
              <w:r w:rsidRPr="000901EC">
                <w:rPr>
                  <w:rFonts w:eastAsia="SimSun"/>
                  <w:sz w:val="20"/>
                  <w:szCs w:val="20"/>
                </w:rPr>
                <w:t>as described in paragraph (1) of this Section</w:t>
              </w:r>
            </w:ins>
            <w:ins w:id="1264" w:author="ERCOT" w:date="2024-03-11T13:55:00Z">
              <w:r w:rsidRPr="000901EC">
                <w:rPr>
                  <w:rFonts w:eastAsia="SimSun"/>
                  <w:i/>
                  <w:iCs/>
                  <w:sz w:val="20"/>
                  <w:szCs w:val="20"/>
                </w:rPr>
                <w:t xml:space="preserve">. </w:t>
              </w:r>
              <w:r w:rsidRPr="000901EC">
                <w:rPr>
                  <w:rFonts w:eastAsia="SimSun"/>
                  <w:iCs/>
                  <w:sz w:val="20"/>
                  <w:szCs w:val="20"/>
                </w:rPr>
                <w:t xml:space="preserve">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06DE5B7B" w14:textId="77777777" w:rsidTr="009C0551">
        <w:trPr>
          <w:cantSplit/>
          <w:ins w:id="1265" w:author="ERCOT" w:date="2024-02-19T08:44:00Z"/>
        </w:trPr>
        <w:tc>
          <w:tcPr>
            <w:tcW w:w="1096" w:type="pct"/>
            <w:tcBorders>
              <w:top w:val="single" w:sz="6" w:space="0" w:color="auto"/>
              <w:left w:val="single" w:sz="4" w:space="0" w:color="auto"/>
              <w:bottom w:val="single" w:sz="4" w:space="0" w:color="auto"/>
              <w:right w:val="single" w:sz="6" w:space="0" w:color="auto"/>
            </w:tcBorders>
          </w:tcPr>
          <w:p w14:paraId="066C57E3" w14:textId="77777777" w:rsidR="000901EC" w:rsidRPr="000901EC" w:rsidRDefault="000901EC" w:rsidP="000901EC">
            <w:pPr>
              <w:spacing w:after="60"/>
              <w:rPr>
                <w:ins w:id="1266" w:author="ERCOT" w:date="2024-02-19T08:44:00Z"/>
                <w:rFonts w:eastAsia="SimSun"/>
                <w:iCs/>
                <w:sz w:val="20"/>
                <w:szCs w:val="20"/>
              </w:rPr>
            </w:pPr>
            <w:ins w:id="1267" w:author="ERCOT" w:date="2024-02-19T08:44:00Z">
              <w:r w:rsidRPr="000901EC">
                <w:rPr>
                  <w:rFonts w:eastAsia="SimSun"/>
                  <w:iCs/>
                  <w:sz w:val="20"/>
                  <w:szCs w:val="20"/>
                </w:rPr>
                <w:t>DRRTRPQSNAP</w:t>
              </w:r>
            </w:ins>
            <w:ins w:id="1268" w:author="ERCOT" w:date="2024-02-19T08:46:00Z">
              <w:r w:rsidRPr="000901EC">
                <w:rPr>
                  <w:rFonts w:eastAsia="SimSun"/>
                  <w:bCs/>
                  <w:i/>
                  <w:iCs/>
                  <w:sz w:val="20"/>
                  <w:szCs w:val="20"/>
                  <w:vertAlign w:val="subscript"/>
                  <w:lang w:val="fr-FR"/>
                </w:rPr>
                <w:t>ruc,</w:t>
              </w:r>
            </w:ins>
            <w:ins w:id="1269" w:author="ERCOT" w:date="2024-03-19T09:30:00Z">
              <w:r w:rsidRPr="000901EC">
                <w:rPr>
                  <w:rFonts w:eastAsia="SimSun"/>
                  <w:bCs/>
                  <w:i/>
                  <w:iCs/>
                  <w:sz w:val="20"/>
                  <w:szCs w:val="20"/>
                  <w:vertAlign w:val="subscript"/>
                  <w:lang w:val="fr-FR"/>
                </w:rPr>
                <w:t xml:space="preserve"> </w:t>
              </w:r>
            </w:ins>
            <w:ins w:id="1270" w:author="ERCOT" w:date="2024-02-19T08:46:00Z">
              <w:r w:rsidRPr="000901EC">
                <w:rPr>
                  <w:rFonts w:eastAsia="SimSun"/>
                  <w:bCs/>
                  <w:i/>
                  <w:iCs/>
                  <w:sz w:val="20"/>
                  <w:szCs w:val="20"/>
                  <w:vertAlign w:val="subscript"/>
                  <w:lang w:val="fr-FR"/>
                </w:rPr>
                <w:t>q,</w:t>
              </w:r>
            </w:ins>
            <w:ins w:id="1271" w:author="ERCOT" w:date="2024-03-19T09:30:00Z">
              <w:r w:rsidRPr="000901EC">
                <w:rPr>
                  <w:rFonts w:eastAsia="SimSun"/>
                  <w:bCs/>
                  <w:i/>
                  <w:iCs/>
                  <w:sz w:val="20"/>
                  <w:szCs w:val="20"/>
                  <w:vertAlign w:val="subscript"/>
                  <w:lang w:val="fr-FR"/>
                </w:rPr>
                <w:t xml:space="preserve"> </w:t>
              </w:r>
            </w:ins>
            <w:ins w:id="1272" w:author="ERCOT" w:date="2024-02-19T08:46:00Z">
              <w:r w:rsidRPr="000901EC">
                <w:rPr>
                  <w:rFonts w:eastAsia="SimSun"/>
                  <w:bCs/>
                  <w:i/>
                  <w:iCs/>
                  <w:sz w:val="20"/>
                  <w:szCs w:val="20"/>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0574423C" w14:textId="77777777" w:rsidR="000901EC" w:rsidRPr="000901EC" w:rsidRDefault="000901EC" w:rsidP="000901EC">
            <w:pPr>
              <w:spacing w:after="60"/>
              <w:jc w:val="center"/>
              <w:rPr>
                <w:ins w:id="1273" w:author="ERCOT" w:date="2024-02-19T08:44:00Z"/>
                <w:rFonts w:eastAsia="SimSun"/>
                <w:iCs/>
                <w:sz w:val="20"/>
                <w:szCs w:val="20"/>
              </w:rPr>
            </w:pPr>
            <w:ins w:id="1274" w:author="ERCOT" w:date="2024-02-19T08:44:00Z">
              <w:r w:rsidRPr="000901EC">
                <w:rPr>
                  <w:rFonts w:eastAsia="SimSun"/>
                  <w:iCs/>
                  <w:sz w:val="20"/>
                  <w:szCs w:val="20"/>
                </w:rPr>
                <w:t>MW</w:t>
              </w:r>
            </w:ins>
          </w:p>
        </w:tc>
        <w:tc>
          <w:tcPr>
            <w:tcW w:w="3521" w:type="pct"/>
            <w:tcBorders>
              <w:top w:val="single" w:sz="6" w:space="0" w:color="auto"/>
              <w:left w:val="single" w:sz="6" w:space="0" w:color="auto"/>
              <w:bottom w:val="single" w:sz="4" w:space="0" w:color="auto"/>
              <w:right w:val="single" w:sz="4" w:space="0" w:color="auto"/>
            </w:tcBorders>
          </w:tcPr>
          <w:p w14:paraId="581DB610" w14:textId="77777777" w:rsidR="000901EC" w:rsidRPr="000901EC" w:rsidRDefault="000901EC" w:rsidP="000901EC">
            <w:pPr>
              <w:spacing w:after="60"/>
              <w:rPr>
                <w:ins w:id="1275" w:author="ERCOT" w:date="2024-02-19T08:44:00Z"/>
                <w:rFonts w:eastAsia="SimSun"/>
                <w:i/>
                <w:iCs/>
                <w:sz w:val="20"/>
                <w:szCs w:val="20"/>
              </w:rPr>
            </w:pPr>
            <w:ins w:id="1276" w:author="ERCOT" w:date="2024-02-19T08:44:00Z">
              <w:r w:rsidRPr="000901EC">
                <w:rPr>
                  <w:rFonts w:eastAsia="SimSun"/>
                  <w:i/>
                  <w:iCs/>
                  <w:sz w:val="20"/>
                  <w:szCs w:val="20"/>
                </w:rPr>
                <w:t>DRRS Trade Purchases per QSE at Snapshot—</w:t>
              </w:r>
              <w:r w:rsidRPr="000901EC">
                <w:rPr>
                  <w:rFonts w:eastAsia="SimSun"/>
                  <w:sz w:val="20"/>
                  <w:szCs w:val="20"/>
                </w:rPr>
                <w:t xml:space="preserve">QSE </w:t>
              </w:r>
              <w:r w:rsidRPr="000901EC">
                <w:rPr>
                  <w:rFonts w:eastAsia="SimSun"/>
                  <w:i/>
                  <w:iCs/>
                  <w:sz w:val="20"/>
                  <w:szCs w:val="20"/>
                </w:rPr>
                <w:t>q’</w:t>
              </w:r>
              <w:r w:rsidRPr="000901EC">
                <w:rPr>
                  <w:rFonts w:eastAsia="SimSun"/>
                  <w:sz w:val="20"/>
                  <w:szCs w:val="20"/>
                </w:rPr>
                <w:t xml:space="preserve">s total time-weighted average capacity Trade Purchase for DRRS, </w:t>
              </w:r>
            </w:ins>
            <w:ins w:id="1277" w:author="ERCOT" w:date="2024-02-19T08:45:00Z">
              <w:r w:rsidRPr="000901EC">
                <w:rPr>
                  <w:rFonts w:eastAsia="SimSun"/>
                  <w:iCs/>
                  <w:sz w:val="20"/>
                  <w:szCs w:val="20"/>
                </w:rPr>
                <w:t>according to the COP and Trades Snapshot for the RUC process</w:t>
              </w:r>
            </w:ins>
            <w:ins w:id="1278" w:author="ERCOT" w:date="2024-02-19T08:47:00Z">
              <w:r w:rsidRPr="000901EC">
                <w:rPr>
                  <w:rFonts w:eastAsia="SimSun"/>
                  <w:iCs/>
                  <w:sz w:val="20"/>
                  <w:szCs w:val="20"/>
                </w:rPr>
                <w:t xml:space="preserve"> </w:t>
              </w:r>
              <w:r w:rsidRPr="000901EC">
                <w:rPr>
                  <w:rFonts w:eastAsia="SimSun"/>
                  <w:i/>
                  <w:sz w:val="20"/>
                  <w:szCs w:val="20"/>
                </w:rPr>
                <w:t>ruc</w:t>
              </w:r>
            </w:ins>
            <w:ins w:id="1279" w:author="ERCOT" w:date="2024-02-19T08:45:00Z">
              <w:r w:rsidRPr="000901EC">
                <w:rPr>
                  <w:rFonts w:eastAsia="SimSun"/>
                  <w:iCs/>
                  <w:sz w:val="20"/>
                  <w:szCs w:val="20"/>
                </w:rPr>
                <w:t xml:space="preserve"> for the hour</w:t>
              </w:r>
            </w:ins>
            <w:ins w:id="1280" w:author="ERCOT" w:date="2024-02-19T08:47:00Z">
              <w:r w:rsidRPr="000901EC">
                <w:rPr>
                  <w:rFonts w:eastAsia="SimSun"/>
                  <w:iCs/>
                  <w:sz w:val="20"/>
                  <w:szCs w:val="20"/>
                </w:rPr>
                <w:t xml:space="preserve"> </w:t>
              </w:r>
              <w:r w:rsidRPr="000901EC">
                <w:rPr>
                  <w:rFonts w:eastAsia="SimSun"/>
                  <w:i/>
                  <w:sz w:val="20"/>
                  <w:szCs w:val="20"/>
                </w:rPr>
                <w:t>h</w:t>
              </w:r>
            </w:ins>
            <w:ins w:id="1281" w:author="ERCOT" w:date="2024-02-19T08:44:00Z">
              <w:r w:rsidRPr="000901EC">
                <w:rPr>
                  <w:rFonts w:eastAsia="SimSun"/>
                  <w:sz w:val="20"/>
                  <w:szCs w:val="20"/>
                </w:rPr>
                <w:t>.  The time-weighted average value is rounded to 0.1 MW.</w:t>
              </w:r>
            </w:ins>
          </w:p>
        </w:tc>
      </w:tr>
      <w:tr w:rsidR="000901EC" w:rsidRPr="000901EC" w14:paraId="23B48F57" w14:textId="77777777" w:rsidTr="009C0551">
        <w:trPr>
          <w:cantSplit/>
          <w:ins w:id="128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B684518" w14:textId="77777777" w:rsidR="000901EC" w:rsidRPr="000901EC" w:rsidRDefault="000901EC" w:rsidP="000901EC">
            <w:pPr>
              <w:spacing w:after="60"/>
              <w:rPr>
                <w:ins w:id="1283" w:author="ERCOT" w:date="2024-02-19T08:44:00Z"/>
                <w:rFonts w:eastAsia="SimSun"/>
                <w:iCs/>
                <w:sz w:val="20"/>
                <w:szCs w:val="20"/>
              </w:rPr>
            </w:pPr>
            <w:ins w:id="1284" w:author="ERCOT" w:date="2024-02-19T08:44:00Z">
              <w:r w:rsidRPr="000901EC">
                <w:rPr>
                  <w:rFonts w:eastAsia="SimSun"/>
                  <w:iCs/>
                  <w:sz w:val="20"/>
                  <w:szCs w:val="20"/>
                </w:rPr>
                <w:t>DRRTRSQSNAP</w:t>
              </w:r>
            </w:ins>
            <w:ins w:id="1285" w:author="ERCOT" w:date="2024-02-19T08:46:00Z">
              <w:r w:rsidRPr="000901EC">
                <w:rPr>
                  <w:rFonts w:eastAsia="SimSun"/>
                  <w:bCs/>
                  <w:i/>
                  <w:iCs/>
                  <w:sz w:val="20"/>
                  <w:szCs w:val="20"/>
                  <w:vertAlign w:val="subscript"/>
                  <w:lang w:val="fr-FR"/>
                </w:rPr>
                <w:t>ruc,</w:t>
              </w:r>
            </w:ins>
            <w:ins w:id="1286" w:author="ERCOT" w:date="2024-03-19T09:30:00Z">
              <w:r w:rsidRPr="000901EC">
                <w:rPr>
                  <w:rFonts w:eastAsia="SimSun"/>
                  <w:bCs/>
                  <w:i/>
                  <w:iCs/>
                  <w:sz w:val="20"/>
                  <w:szCs w:val="20"/>
                  <w:vertAlign w:val="subscript"/>
                  <w:lang w:val="fr-FR"/>
                </w:rPr>
                <w:t xml:space="preserve"> </w:t>
              </w:r>
            </w:ins>
            <w:ins w:id="1287" w:author="ERCOT" w:date="2024-02-19T08:46:00Z">
              <w:r w:rsidRPr="000901EC">
                <w:rPr>
                  <w:rFonts w:eastAsia="SimSun"/>
                  <w:bCs/>
                  <w:i/>
                  <w:iCs/>
                  <w:sz w:val="20"/>
                  <w:szCs w:val="20"/>
                  <w:vertAlign w:val="subscript"/>
                  <w:lang w:val="fr-FR"/>
                </w:rPr>
                <w:t>q,</w:t>
              </w:r>
            </w:ins>
            <w:ins w:id="1288" w:author="ERCOT" w:date="2024-03-19T09:30:00Z">
              <w:r w:rsidRPr="000901EC">
                <w:rPr>
                  <w:rFonts w:eastAsia="SimSun"/>
                  <w:bCs/>
                  <w:i/>
                  <w:iCs/>
                  <w:sz w:val="20"/>
                  <w:szCs w:val="20"/>
                  <w:vertAlign w:val="subscript"/>
                  <w:lang w:val="fr-FR"/>
                </w:rPr>
                <w:t xml:space="preserve"> </w:t>
              </w:r>
            </w:ins>
            <w:ins w:id="1289" w:author="ERCOT" w:date="2024-02-19T08:46:00Z">
              <w:r w:rsidRPr="000901EC">
                <w:rPr>
                  <w:rFonts w:eastAsia="SimSun"/>
                  <w:bCs/>
                  <w:i/>
                  <w:iCs/>
                  <w:sz w:val="20"/>
                  <w:szCs w:val="20"/>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0A2F612B" w14:textId="77777777" w:rsidR="000901EC" w:rsidRPr="000901EC" w:rsidRDefault="000901EC" w:rsidP="000901EC">
            <w:pPr>
              <w:spacing w:after="60"/>
              <w:jc w:val="center"/>
              <w:rPr>
                <w:ins w:id="1290" w:author="ERCOT" w:date="2024-02-19T08:44:00Z"/>
                <w:rFonts w:eastAsia="SimSun"/>
                <w:iCs/>
                <w:sz w:val="20"/>
                <w:szCs w:val="20"/>
              </w:rPr>
            </w:pPr>
            <w:ins w:id="1291" w:author="ERCOT" w:date="2024-02-19T08:44:00Z">
              <w:r w:rsidRPr="000901EC">
                <w:rPr>
                  <w:rFonts w:eastAsia="SimSun"/>
                  <w:iCs/>
                  <w:sz w:val="20"/>
                  <w:szCs w:val="20"/>
                </w:rPr>
                <w:t>MW</w:t>
              </w:r>
            </w:ins>
          </w:p>
        </w:tc>
        <w:tc>
          <w:tcPr>
            <w:tcW w:w="3521" w:type="pct"/>
            <w:tcBorders>
              <w:top w:val="single" w:sz="6" w:space="0" w:color="auto"/>
              <w:left w:val="single" w:sz="6" w:space="0" w:color="auto"/>
              <w:bottom w:val="single" w:sz="6" w:space="0" w:color="auto"/>
              <w:right w:val="single" w:sz="4" w:space="0" w:color="auto"/>
            </w:tcBorders>
          </w:tcPr>
          <w:p w14:paraId="56AF71FB" w14:textId="77777777" w:rsidR="000901EC" w:rsidRPr="000901EC" w:rsidRDefault="000901EC" w:rsidP="000901EC">
            <w:pPr>
              <w:spacing w:after="60"/>
              <w:rPr>
                <w:ins w:id="1292" w:author="ERCOT" w:date="2024-02-19T08:44:00Z"/>
                <w:rFonts w:eastAsia="SimSun"/>
                <w:i/>
                <w:iCs/>
                <w:sz w:val="20"/>
                <w:szCs w:val="20"/>
              </w:rPr>
            </w:pPr>
            <w:ins w:id="1293" w:author="ERCOT" w:date="2024-02-19T08:44:00Z">
              <w:r w:rsidRPr="000901EC">
                <w:rPr>
                  <w:rFonts w:eastAsia="SimSun"/>
                  <w:i/>
                  <w:iCs/>
                  <w:sz w:val="20"/>
                  <w:szCs w:val="20"/>
                </w:rPr>
                <w:t>DRRS Trade Sale per QSE at Snap</w:t>
              </w:r>
            </w:ins>
            <w:ins w:id="1294" w:author="ERCOT" w:date="2024-02-19T08:45:00Z">
              <w:r w:rsidRPr="000901EC">
                <w:rPr>
                  <w:rFonts w:eastAsia="SimSun"/>
                  <w:i/>
                  <w:iCs/>
                  <w:sz w:val="20"/>
                  <w:szCs w:val="20"/>
                </w:rPr>
                <w:t>shot</w:t>
              </w:r>
            </w:ins>
            <w:ins w:id="1295" w:author="ERCOT" w:date="2024-02-19T08:44:00Z">
              <w:r w:rsidRPr="000901EC">
                <w:rPr>
                  <w:rFonts w:eastAsia="SimSun"/>
                  <w:i/>
                  <w:iCs/>
                  <w:sz w:val="20"/>
                  <w:szCs w:val="20"/>
                </w:rPr>
                <w:t>—</w:t>
              </w:r>
              <w:r w:rsidRPr="000901EC">
                <w:rPr>
                  <w:rFonts w:eastAsia="SimSun"/>
                  <w:sz w:val="20"/>
                  <w:szCs w:val="20"/>
                </w:rPr>
                <w:t xml:space="preserve">QSE q’s total time-weighted average capacity Trade Sale for DRRS, </w:t>
              </w:r>
            </w:ins>
            <w:ins w:id="1296" w:author="ERCOT" w:date="2024-02-19T08:46:00Z">
              <w:r w:rsidRPr="000901EC">
                <w:rPr>
                  <w:rFonts w:eastAsia="SimSun"/>
                  <w:iCs/>
                  <w:sz w:val="20"/>
                  <w:szCs w:val="20"/>
                </w:rPr>
                <w:t xml:space="preserve">according to the COP and Trades Snapshot for the RUC process </w:t>
              </w:r>
              <w:r w:rsidRPr="000901EC">
                <w:rPr>
                  <w:rFonts w:eastAsia="SimSun"/>
                  <w:i/>
                  <w:sz w:val="20"/>
                  <w:szCs w:val="20"/>
                </w:rPr>
                <w:t>ruc</w:t>
              </w:r>
              <w:r w:rsidRPr="000901EC">
                <w:rPr>
                  <w:rFonts w:eastAsia="SimSun"/>
                  <w:iCs/>
                  <w:sz w:val="20"/>
                  <w:szCs w:val="20"/>
                </w:rPr>
                <w:t xml:space="preserve"> for the hour</w:t>
              </w:r>
            </w:ins>
            <w:ins w:id="1297" w:author="ERCOT" w:date="2024-02-19T08:47:00Z">
              <w:r w:rsidRPr="000901EC">
                <w:rPr>
                  <w:rFonts w:eastAsia="SimSun"/>
                  <w:iCs/>
                  <w:sz w:val="20"/>
                  <w:szCs w:val="20"/>
                </w:rPr>
                <w:t xml:space="preserve"> </w:t>
              </w:r>
              <w:r w:rsidRPr="000901EC">
                <w:rPr>
                  <w:rFonts w:eastAsia="SimSun"/>
                  <w:i/>
                  <w:sz w:val="20"/>
                  <w:szCs w:val="20"/>
                </w:rPr>
                <w:t>h</w:t>
              </w:r>
            </w:ins>
            <w:ins w:id="1298" w:author="ERCOT" w:date="2024-02-19T08:46:00Z">
              <w:r w:rsidRPr="000901EC">
                <w:rPr>
                  <w:rFonts w:eastAsia="SimSun"/>
                  <w:sz w:val="20"/>
                  <w:szCs w:val="20"/>
                </w:rPr>
                <w:t>.</w:t>
              </w:r>
            </w:ins>
            <w:ins w:id="1299" w:author="ERCOT" w:date="2024-02-19T08:44:00Z">
              <w:r w:rsidRPr="000901EC">
                <w:rPr>
                  <w:rFonts w:eastAsia="SimSun"/>
                  <w:sz w:val="20"/>
                  <w:szCs w:val="20"/>
                </w:rPr>
                <w:t xml:space="preserve">  The time-weighted average value is rounded to 0.1 MW.</w:t>
              </w:r>
            </w:ins>
          </w:p>
        </w:tc>
      </w:tr>
      <w:tr w:rsidR="000901EC" w:rsidRPr="000901EC" w14:paraId="64718A50" w14:textId="77777777" w:rsidTr="009C0551">
        <w:trPr>
          <w:cantSplit/>
          <w:ins w:id="1300" w:author="ERCOT" w:date="2024-02-19T08:44:00Z"/>
        </w:trPr>
        <w:tc>
          <w:tcPr>
            <w:tcW w:w="1096" w:type="pct"/>
            <w:tcBorders>
              <w:top w:val="single" w:sz="6" w:space="0" w:color="auto"/>
              <w:left w:val="single" w:sz="4" w:space="0" w:color="auto"/>
              <w:bottom w:val="single" w:sz="6" w:space="0" w:color="auto"/>
              <w:right w:val="single" w:sz="6" w:space="0" w:color="auto"/>
            </w:tcBorders>
          </w:tcPr>
          <w:p w14:paraId="60EBB852" w14:textId="77777777" w:rsidR="000901EC" w:rsidRPr="000901EC" w:rsidRDefault="000901EC" w:rsidP="000901EC">
            <w:pPr>
              <w:spacing w:after="60"/>
              <w:rPr>
                <w:ins w:id="1301" w:author="ERCOT" w:date="2024-02-19T08:44:00Z"/>
                <w:rFonts w:eastAsia="SimSun"/>
                <w:iCs/>
                <w:sz w:val="20"/>
                <w:szCs w:val="20"/>
              </w:rPr>
            </w:pPr>
            <w:ins w:id="1302" w:author="ERCOT" w:date="2024-02-19T08:48:00Z">
              <w:r w:rsidRPr="000901EC">
                <w:rPr>
                  <w:rFonts w:eastAsia="SimSun"/>
                  <w:i/>
                  <w:iCs/>
                  <w:sz w:val="20"/>
                  <w:szCs w:val="20"/>
                </w:rPr>
                <w:t>q</w:t>
              </w:r>
            </w:ins>
          </w:p>
        </w:tc>
        <w:tc>
          <w:tcPr>
            <w:tcW w:w="383" w:type="pct"/>
            <w:tcBorders>
              <w:top w:val="single" w:sz="6" w:space="0" w:color="auto"/>
              <w:left w:val="single" w:sz="6" w:space="0" w:color="auto"/>
              <w:bottom w:val="single" w:sz="6" w:space="0" w:color="auto"/>
              <w:right w:val="single" w:sz="6" w:space="0" w:color="auto"/>
            </w:tcBorders>
          </w:tcPr>
          <w:p w14:paraId="4E0B1913" w14:textId="77777777" w:rsidR="000901EC" w:rsidRPr="000901EC" w:rsidRDefault="000901EC" w:rsidP="000901EC">
            <w:pPr>
              <w:spacing w:after="60"/>
              <w:jc w:val="center"/>
              <w:rPr>
                <w:ins w:id="1303" w:author="ERCOT" w:date="2024-02-19T08:44:00Z"/>
                <w:rFonts w:eastAsia="SimSun"/>
                <w:iCs/>
                <w:sz w:val="20"/>
                <w:szCs w:val="20"/>
              </w:rPr>
            </w:pPr>
            <w:ins w:id="1304"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1ACDCE56" w14:textId="77777777" w:rsidR="000901EC" w:rsidRPr="000901EC" w:rsidRDefault="000901EC" w:rsidP="000901EC">
            <w:pPr>
              <w:spacing w:after="60"/>
              <w:rPr>
                <w:ins w:id="1305" w:author="ERCOT" w:date="2024-02-19T08:44:00Z"/>
                <w:rFonts w:eastAsia="SimSun"/>
                <w:i/>
                <w:iCs/>
                <w:sz w:val="20"/>
                <w:szCs w:val="20"/>
              </w:rPr>
            </w:pPr>
            <w:ins w:id="1306" w:author="ERCOT" w:date="2024-02-19T08:48:00Z">
              <w:r w:rsidRPr="000901EC">
                <w:rPr>
                  <w:rFonts w:eastAsia="SimSun"/>
                  <w:iCs/>
                  <w:sz w:val="20"/>
                  <w:szCs w:val="20"/>
                </w:rPr>
                <w:t>A QSE.</w:t>
              </w:r>
            </w:ins>
          </w:p>
        </w:tc>
      </w:tr>
      <w:tr w:rsidR="000901EC" w:rsidRPr="000901EC" w14:paraId="30D867AC" w14:textId="77777777" w:rsidTr="009C0551">
        <w:trPr>
          <w:cantSplit/>
          <w:ins w:id="130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2D40D6E" w14:textId="77777777" w:rsidR="000901EC" w:rsidRPr="000901EC" w:rsidRDefault="000901EC" w:rsidP="000901EC">
            <w:pPr>
              <w:spacing w:after="60"/>
              <w:rPr>
                <w:ins w:id="1308" w:author="ERCOT" w:date="2024-02-19T08:44:00Z"/>
                <w:rFonts w:eastAsia="SimSun"/>
                <w:iCs/>
                <w:sz w:val="20"/>
                <w:szCs w:val="20"/>
              </w:rPr>
            </w:pPr>
            <w:ins w:id="1309" w:author="ERCOT" w:date="2024-02-19T08:48:00Z">
              <w:r w:rsidRPr="000901EC">
                <w:rPr>
                  <w:rFonts w:eastAsia="SimSun"/>
                  <w:i/>
                  <w:iCs/>
                  <w:sz w:val="20"/>
                  <w:szCs w:val="20"/>
                </w:rPr>
                <w:t>r</w:t>
              </w:r>
            </w:ins>
          </w:p>
        </w:tc>
        <w:tc>
          <w:tcPr>
            <w:tcW w:w="383" w:type="pct"/>
            <w:tcBorders>
              <w:top w:val="single" w:sz="6" w:space="0" w:color="auto"/>
              <w:left w:val="single" w:sz="6" w:space="0" w:color="auto"/>
              <w:bottom w:val="single" w:sz="6" w:space="0" w:color="auto"/>
              <w:right w:val="single" w:sz="6" w:space="0" w:color="auto"/>
            </w:tcBorders>
          </w:tcPr>
          <w:p w14:paraId="4C142427" w14:textId="77777777" w:rsidR="000901EC" w:rsidRPr="000901EC" w:rsidRDefault="000901EC" w:rsidP="000901EC">
            <w:pPr>
              <w:spacing w:after="60"/>
              <w:jc w:val="center"/>
              <w:rPr>
                <w:ins w:id="1310" w:author="ERCOT" w:date="2024-02-19T08:44:00Z"/>
                <w:rFonts w:eastAsia="SimSun"/>
                <w:iCs/>
                <w:sz w:val="20"/>
                <w:szCs w:val="20"/>
              </w:rPr>
            </w:pPr>
            <w:ins w:id="1311"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3BBBDB4A" w14:textId="77777777" w:rsidR="000901EC" w:rsidRPr="000901EC" w:rsidRDefault="000901EC" w:rsidP="000901EC">
            <w:pPr>
              <w:spacing w:after="60"/>
              <w:rPr>
                <w:ins w:id="1312" w:author="ERCOT" w:date="2024-02-19T08:44:00Z"/>
                <w:rFonts w:eastAsia="SimSun"/>
                <w:iCs/>
                <w:sz w:val="20"/>
                <w:szCs w:val="20"/>
              </w:rPr>
            </w:pPr>
            <w:ins w:id="1313" w:author="ERCOT" w:date="2024-02-19T08:48:00Z">
              <w:r w:rsidRPr="000901EC">
                <w:rPr>
                  <w:rFonts w:eastAsia="SimSun"/>
                  <w:iCs/>
                  <w:sz w:val="20"/>
                  <w:szCs w:val="20"/>
                </w:rPr>
                <w:t>A Generation Resource</w:t>
              </w:r>
            </w:ins>
            <w:ins w:id="1314" w:author="ERCOT" w:date="2024-04-23T11:37:00Z">
              <w:r w:rsidRPr="000901EC">
                <w:rPr>
                  <w:rFonts w:eastAsia="SimSun"/>
                  <w:iCs/>
                  <w:sz w:val="20"/>
                  <w:szCs w:val="20"/>
                </w:rPr>
                <w:t>.</w:t>
              </w:r>
            </w:ins>
          </w:p>
        </w:tc>
      </w:tr>
      <w:tr w:rsidR="000901EC" w:rsidRPr="000901EC" w14:paraId="7869F648" w14:textId="77777777" w:rsidTr="009C0551">
        <w:trPr>
          <w:cantSplit/>
          <w:ins w:id="1315" w:author="ERCOT" w:date="2024-02-19T08:48:00Z"/>
        </w:trPr>
        <w:tc>
          <w:tcPr>
            <w:tcW w:w="1096" w:type="pct"/>
            <w:tcBorders>
              <w:top w:val="single" w:sz="6" w:space="0" w:color="auto"/>
              <w:left w:val="single" w:sz="4" w:space="0" w:color="auto"/>
              <w:bottom w:val="single" w:sz="6" w:space="0" w:color="auto"/>
              <w:right w:val="single" w:sz="6" w:space="0" w:color="auto"/>
            </w:tcBorders>
          </w:tcPr>
          <w:p w14:paraId="790DF764" w14:textId="77777777" w:rsidR="000901EC" w:rsidRPr="000901EC" w:rsidRDefault="000901EC" w:rsidP="000901EC">
            <w:pPr>
              <w:spacing w:after="60"/>
              <w:rPr>
                <w:ins w:id="1316" w:author="ERCOT" w:date="2024-02-19T08:48:00Z"/>
                <w:rFonts w:eastAsia="SimSun"/>
                <w:i/>
                <w:sz w:val="20"/>
                <w:szCs w:val="20"/>
              </w:rPr>
            </w:pPr>
            <w:ins w:id="1317" w:author="ERCOT" w:date="2024-02-19T08:48:00Z">
              <w:r w:rsidRPr="000901EC">
                <w:rPr>
                  <w:rFonts w:eastAsia="SimSun"/>
                  <w:i/>
                  <w:sz w:val="20"/>
                  <w:szCs w:val="20"/>
                </w:rPr>
                <w:t>z</w:t>
              </w:r>
            </w:ins>
          </w:p>
        </w:tc>
        <w:tc>
          <w:tcPr>
            <w:tcW w:w="383" w:type="pct"/>
            <w:tcBorders>
              <w:top w:val="single" w:sz="6" w:space="0" w:color="auto"/>
              <w:left w:val="single" w:sz="6" w:space="0" w:color="auto"/>
              <w:bottom w:val="single" w:sz="6" w:space="0" w:color="auto"/>
              <w:right w:val="single" w:sz="6" w:space="0" w:color="auto"/>
            </w:tcBorders>
          </w:tcPr>
          <w:p w14:paraId="27D8A33A" w14:textId="77777777" w:rsidR="000901EC" w:rsidRPr="000901EC" w:rsidRDefault="000901EC" w:rsidP="000901EC">
            <w:pPr>
              <w:spacing w:after="60"/>
              <w:jc w:val="center"/>
              <w:rPr>
                <w:ins w:id="1318" w:author="ERCOT" w:date="2024-02-19T08:48:00Z"/>
                <w:rFonts w:eastAsia="SimSun"/>
                <w:iCs/>
                <w:sz w:val="20"/>
                <w:szCs w:val="20"/>
              </w:rPr>
            </w:pPr>
            <w:ins w:id="1319"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3CFAB120" w14:textId="77777777" w:rsidR="000901EC" w:rsidRPr="000901EC" w:rsidRDefault="000901EC" w:rsidP="000901EC">
            <w:pPr>
              <w:spacing w:after="60"/>
              <w:rPr>
                <w:ins w:id="1320" w:author="ERCOT" w:date="2024-02-19T08:48:00Z"/>
                <w:rFonts w:eastAsia="SimSun"/>
                <w:iCs/>
                <w:sz w:val="20"/>
                <w:szCs w:val="20"/>
              </w:rPr>
            </w:pPr>
            <w:ins w:id="1321" w:author="ERCOT" w:date="2024-02-19T08:48:00Z">
              <w:r w:rsidRPr="000901EC">
                <w:rPr>
                  <w:rFonts w:eastAsia="SimSun"/>
                  <w:iCs/>
                  <w:sz w:val="20"/>
                  <w:szCs w:val="20"/>
                </w:rPr>
                <w:t>A previous RUC process for the Operating Day.</w:t>
              </w:r>
            </w:ins>
          </w:p>
        </w:tc>
      </w:tr>
      <w:tr w:rsidR="000901EC" w:rsidRPr="000901EC" w14:paraId="02127490" w14:textId="77777777" w:rsidTr="009C0551">
        <w:trPr>
          <w:cantSplit/>
          <w:ins w:id="1322"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41A2A4F" w14:textId="77777777" w:rsidR="000901EC" w:rsidRPr="000901EC" w:rsidRDefault="000901EC" w:rsidP="000901EC">
            <w:pPr>
              <w:spacing w:after="60"/>
              <w:rPr>
                <w:ins w:id="1323" w:author="ERCOT" w:date="2024-02-19T08:48:00Z"/>
                <w:rFonts w:eastAsia="SimSun"/>
                <w:i/>
                <w:sz w:val="20"/>
                <w:szCs w:val="20"/>
              </w:rPr>
            </w:pPr>
            <w:ins w:id="1324" w:author="ERCOT" w:date="2024-02-19T08:48:00Z">
              <w:r w:rsidRPr="000901EC">
                <w:rPr>
                  <w:rFonts w:eastAsia="SimSun"/>
                  <w:i/>
                  <w:sz w:val="20"/>
                  <w:szCs w:val="20"/>
                </w:rPr>
                <w:t>i</w:t>
              </w:r>
            </w:ins>
          </w:p>
        </w:tc>
        <w:tc>
          <w:tcPr>
            <w:tcW w:w="383" w:type="pct"/>
            <w:tcBorders>
              <w:top w:val="single" w:sz="6" w:space="0" w:color="auto"/>
              <w:left w:val="single" w:sz="6" w:space="0" w:color="auto"/>
              <w:bottom w:val="single" w:sz="4" w:space="0" w:color="auto"/>
              <w:right w:val="single" w:sz="6" w:space="0" w:color="auto"/>
            </w:tcBorders>
          </w:tcPr>
          <w:p w14:paraId="4AD5DFCE" w14:textId="77777777" w:rsidR="000901EC" w:rsidRPr="000901EC" w:rsidRDefault="000901EC" w:rsidP="000901EC">
            <w:pPr>
              <w:spacing w:after="60"/>
              <w:jc w:val="center"/>
              <w:rPr>
                <w:ins w:id="1325" w:author="ERCOT" w:date="2024-02-19T08:48:00Z"/>
                <w:rFonts w:eastAsia="SimSun"/>
                <w:iCs/>
                <w:sz w:val="20"/>
                <w:szCs w:val="20"/>
              </w:rPr>
            </w:pPr>
            <w:ins w:id="1326"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09F7CA24" w14:textId="77777777" w:rsidR="000901EC" w:rsidRPr="000901EC" w:rsidRDefault="000901EC" w:rsidP="000901EC">
            <w:pPr>
              <w:spacing w:after="60"/>
              <w:rPr>
                <w:ins w:id="1327" w:author="ERCOT" w:date="2024-02-19T08:48:00Z"/>
                <w:rFonts w:eastAsia="SimSun"/>
                <w:iCs/>
                <w:sz w:val="20"/>
                <w:szCs w:val="20"/>
              </w:rPr>
            </w:pPr>
            <w:ins w:id="1328" w:author="ERCOT" w:date="2024-02-19T08:48:00Z">
              <w:r w:rsidRPr="000901EC">
                <w:rPr>
                  <w:rFonts w:eastAsia="SimSun"/>
                  <w:iCs/>
                  <w:sz w:val="20"/>
                  <w:szCs w:val="20"/>
                </w:rPr>
                <w:t>A 15-minute Settlement Interval.</w:t>
              </w:r>
            </w:ins>
          </w:p>
        </w:tc>
      </w:tr>
      <w:tr w:rsidR="000901EC" w:rsidRPr="000901EC" w14:paraId="1AA8A968" w14:textId="77777777" w:rsidTr="009C0551">
        <w:trPr>
          <w:cantSplit/>
          <w:ins w:id="1329"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90E759B" w14:textId="77777777" w:rsidR="000901EC" w:rsidRPr="000901EC" w:rsidRDefault="000901EC" w:rsidP="000901EC">
            <w:pPr>
              <w:spacing w:after="60"/>
              <w:rPr>
                <w:ins w:id="1330" w:author="ERCOT" w:date="2024-02-19T08:48:00Z"/>
                <w:rFonts w:eastAsia="SimSun"/>
                <w:i/>
                <w:sz w:val="20"/>
                <w:szCs w:val="20"/>
              </w:rPr>
            </w:pPr>
            <w:ins w:id="1331" w:author="ERCOT" w:date="2024-02-19T08:48:00Z">
              <w:r w:rsidRPr="000901EC">
                <w:rPr>
                  <w:rFonts w:eastAsia="SimSun"/>
                  <w:i/>
                  <w:sz w:val="20"/>
                  <w:szCs w:val="20"/>
                </w:rPr>
                <w:t>h</w:t>
              </w:r>
            </w:ins>
          </w:p>
        </w:tc>
        <w:tc>
          <w:tcPr>
            <w:tcW w:w="383" w:type="pct"/>
            <w:tcBorders>
              <w:top w:val="single" w:sz="6" w:space="0" w:color="auto"/>
              <w:left w:val="single" w:sz="6" w:space="0" w:color="auto"/>
              <w:bottom w:val="single" w:sz="4" w:space="0" w:color="auto"/>
              <w:right w:val="single" w:sz="6" w:space="0" w:color="auto"/>
            </w:tcBorders>
          </w:tcPr>
          <w:p w14:paraId="5AC2851D" w14:textId="77777777" w:rsidR="000901EC" w:rsidRPr="000901EC" w:rsidRDefault="000901EC" w:rsidP="000901EC">
            <w:pPr>
              <w:spacing w:after="60"/>
              <w:jc w:val="center"/>
              <w:rPr>
                <w:ins w:id="1332" w:author="ERCOT" w:date="2024-02-19T08:48:00Z"/>
                <w:rFonts w:eastAsia="SimSun"/>
                <w:iCs/>
                <w:sz w:val="20"/>
                <w:szCs w:val="20"/>
              </w:rPr>
            </w:pPr>
            <w:ins w:id="1333"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73799727" w14:textId="77777777" w:rsidR="000901EC" w:rsidRPr="000901EC" w:rsidRDefault="000901EC" w:rsidP="000901EC">
            <w:pPr>
              <w:spacing w:after="60"/>
              <w:rPr>
                <w:ins w:id="1334" w:author="ERCOT" w:date="2024-02-19T08:48:00Z"/>
                <w:rFonts w:eastAsia="SimSun"/>
                <w:iCs/>
                <w:sz w:val="20"/>
                <w:szCs w:val="20"/>
              </w:rPr>
            </w:pPr>
            <w:ins w:id="1335" w:author="ERCOT" w:date="2024-02-19T08:48:00Z">
              <w:r w:rsidRPr="000901EC">
                <w:rPr>
                  <w:rFonts w:eastAsia="SimSun"/>
                  <w:iCs/>
                  <w:sz w:val="20"/>
                  <w:szCs w:val="20"/>
                </w:rPr>
                <w:t xml:space="preserve">The hour that includes the Settlement Interval i. </w:t>
              </w:r>
            </w:ins>
          </w:p>
        </w:tc>
      </w:tr>
      <w:tr w:rsidR="000901EC" w:rsidRPr="000901EC" w14:paraId="5CA2B496" w14:textId="77777777" w:rsidTr="009C0551">
        <w:trPr>
          <w:cantSplit/>
          <w:ins w:id="1336" w:author="ERCOT" w:date="2024-02-19T08:48:00Z"/>
        </w:trPr>
        <w:tc>
          <w:tcPr>
            <w:tcW w:w="1096" w:type="pct"/>
            <w:tcBorders>
              <w:top w:val="single" w:sz="6" w:space="0" w:color="auto"/>
              <w:left w:val="single" w:sz="4" w:space="0" w:color="auto"/>
              <w:bottom w:val="single" w:sz="4" w:space="0" w:color="auto"/>
              <w:right w:val="single" w:sz="6" w:space="0" w:color="auto"/>
            </w:tcBorders>
          </w:tcPr>
          <w:p w14:paraId="5377C688" w14:textId="77777777" w:rsidR="000901EC" w:rsidRPr="000901EC" w:rsidRDefault="000901EC" w:rsidP="000901EC">
            <w:pPr>
              <w:spacing w:after="60"/>
              <w:rPr>
                <w:ins w:id="1337" w:author="ERCOT" w:date="2024-02-19T08:48:00Z"/>
                <w:rFonts w:eastAsia="SimSun"/>
                <w:i/>
                <w:sz w:val="20"/>
                <w:szCs w:val="20"/>
              </w:rPr>
            </w:pPr>
            <w:ins w:id="1338" w:author="ERCOT" w:date="2024-02-19T08:48:00Z">
              <w:r w:rsidRPr="000901EC">
                <w:rPr>
                  <w:rFonts w:eastAsia="SimSun"/>
                  <w:i/>
                  <w:sz w:val="20"/>
                  <w:szCs w:val="20"/>
                </w:rPr>
                <w:t>ruc</w:t>
              </w:r>
            </w:ins>
          </w:p>
        </w:tc>
        <w:tc>
          <w:tcPr>
            <w:tcW w:w="383" w:type="pct"/>
            <w:tcBorders>
              <w:top w:val="single" w:sz="6" w:space="0" w:color="auto"/>
              <w:left w:val="single" w:sz="6" w:space="0" w:color="auto"/>
              <w:bottom w:val="single" w:sz="4" w:space="0" w:color="auto"/>
              <w:right w:val="single" w:sz="6" w:space="0" w:color="auto"/>
            </w:tcBorders>
          </w:tcPr>
          <w:p w14:paraId="350841BF" w14:textId="77777777" w:rsidR="000901EC" w:rsidRPr="000901EC" w:rsidRDefault="000901EC" w:rsidP="000901EC">
            <w:pPr>
              <w:spacing w:after="60"/>
              <w:jc w:val="center"/>
              <w:rPr>
                <w:ins w:id="1339" w:author="ERCOT" w:date="2024-02-19T08:48:00Z"/>
                <w:rFonts w:eastAsia="SimSun"/>
                <w:iCs/>
                <w:sz w:val="20"/>
                <w:szCs w:val="20"/>
              </w:rPr>
            </w:pPr>
            <w:ins w:id="1340"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18CF1D46" w14:textId="77777777" w:rsidR="000901EC" w:rsidRPr="000901EC" w:rsidRDefault="000901EC" w:rsidP="000901EC">
            <w:pPr>
              <w:spacing w:after="60"/>
              <w:rPr>
                <w:ins w:id="1341" w:author="ERCOT" w:date="2024-02-19T08:48:00Z"/>
                <w:rFonts w:eastAsia="SimSun"/>
                <w:iCs/>
                <w:sz w:val="20"/>
                <w:szCs w:val="20"/>
              </w:rPr>
            </w:pPr>
            <w:ins w:id="1342" w:author="ERCOT" w:date="2024-02-19T08:48:00Z">
              <w:r w:rsidRPr="000901EC">
                <w:rPr>
                  <w:rFonts w:eastAsia="SimSun"/>
                  <w:iCs/>
                  <w:sz w:val="20"/>
                  <w:szCs w:val="20"/>
                </w:rPr>
                <w:t xml:space="preserve">The RUC process for which this RUC </w:t>
              </w:r>
            </w:ins>
            <w:ins w:id="1343" w:author="ERCOT" w:date="2024-02-19T08:49:00Z">
              <w:r w:rsidRPr="000901EC">
                <w:rPr>
                  <w:rFonts w:eastAsia="SimSun"/>
                  <w:iCs/>
                  <w:sz w:val="20"/>
                  <w:szCs w:val="20"/>
                </w:rPr>
                <w:t xml:space="preserve">DRRS </w:t>
              </w:r>
            </w:ins>
            <w:ins w:id="1344" w:author="ERCOT" w:date="2024-02-19T08:48:00Z">
              <w:r w:rsidRPr="000901EC">
                <w:rPr>
                  <w:rFonts w:eastAsia="SimSun"/>
                  <w:iCs/>
                  <w:sz w:val="20"/>
                  <w:szCs w:val="20"/>
                </w:rPr>
                <w:t>Shortfall Ratio Share is calculated.</w:t>
              </w:r>
            </w:ins>
          </w:p>
        </w:tc>
      </w:tr>
    </w:tbl>
    <w:p w14:paraId="68F6B422" w14:textId="77777777" w:rsidR="000901EC" w:rsidRPr="000901EC" w:rsidRDefault="000901EC" w:rsidP="000901EC">
      <w:pPr>
        <w:keepNext/>
        <w:tabs>
          <w:tab w:val="left" w:pos="1620"/>
        </w:tabs>
        <w:spacing w:before="480" w:after="240"/>
        <w:outlineLvl w:val="4"/>
        <w:rPr>
          <w:ins w:id="1345" w:author="ERCOT" w:date="2024-02-15T11:49:00Z"/>
          <w:rFonts w:eastAsia="SimSun"/>
          <w:b/>
          <w:bCs/>
          <w:i/>
          <w:iCs/>
          <w:szCs w:val="26"/>
        </w:rPr>
      </w:pPr>
      <w:ins w:id="1346" w:author="ERCOT" w:date="2024-02-15T11:49:00Z">
        <w:r w:rsidRPr="000901EC">
          <w:rPr>
            <w:rFonts w:eastAsia="SimSun"/>
            <w:b/>
            <w:bCs/>
            <w:i/>
            <w:iCs/>
            <w:szCs w:val="26"/>
          </w:rPr>
          <w:t>5.7.4.1.2</w:t>
        </w:r>
        <w:r w:rsidRPr="000901EC">
          <w:rPr>
            <w:rFonts w:eastAsia="SimSun"/>
            <w:b/>
            <w:bCs/>
            <w:i/>
            <w:iCs/>
            <w:szCs w:val="26"/>
          </w:rPr>
          <w:tab/>
          <w:t>RUC DRRS Credit</w:t>
        </w:r>
      </w:ins>
    </w:p>
    <w:p w14:paraId="5B696DCB" w14:textId="77777777" w:rsidR="000901EC" w:rsidRPr="000901EC" w:rsidRDefault="000901EC" w:rsidP="000901EC">
      <w:pPr>
        <w:spacing w:after="240"/>
        <w:ind w:left="720" w:hanging="720"/>
        <w:rPr>
          <w:ins w:id="1347" w:author="ERCOT" w:date="2024-02-15T11:49:00Z"/>
          <w:rFonts w:eastAsia="SimSun"/>
          <w:iCs/>
          <w:szCs w:val="20"/>
        </w:rPr>
      </w:pPr>
      <w:ins w:id="1348" w:author="ERCOT" w:date="2024-02-15T11:49:00Z">
        <w:r w:rsidRPr="000901EC">
          <w:rPr>
            <w:rFonts w:eastAsia="SimSun"/>
            <w:iCs/>
            <w:szCs w:val="20"/>
          </w:rPr>
          <w:t>(</w:t>
        </w:r>
      </w:ins>
      <w:ins w:id="1349" w:author="ERCOT" w:date="2024-03-19T11:19:00Z">
        <w:r w:rsidRPr="000901EC">
          <w:rPr>
            <w:rFonts w:eastAsia="SimSun"/>
            <w:iCs/>
            <w:szCs w:val="20"/>
          </w:rPr>
          <w:t>1</w:t>
        </w:r>
      </w:ins>
      <w:ins w:id="1350" w:author="ERCOT" w:date="2024-02-15T11:49:00Z">
        <w:r w:rsidRPr="000901EC">
          <w:rPr>
            <w:rFonts w:eastAsia="SimSun"/>
            <w:iCs/>
            <w:szCs w:val="20"/>
          </w:rPr>
          <w:t>)</w:t>
        </w:r>
        <w:r w:rsidRPr="000901EC">
          <w:rPr>
            <w:rFonts w:eastAsia="SimSun"/>
            <w:iCs/>
            <w:szCs w:val="20"/>
          </w:rPr>
          <w:tab/>
          <w:t xml:space="preserve">A QSE that is charged for a DRRS shortfall in one RUC process gets a credit equal to the minimum of the QSE’s DRRS shortfall (MW) or the total RUC capacity purchased multiplied by the QSE’s DRRS shortfall ratio share.  The </w:t>
        </w:r>
      </w:ins>
      <w:ins w:id="1351" w:author="ERCOT" w:date="2024-02-16T13:51:00Z">
        <w:r w:rsidRPr="000901EC">
          <w:rPr>
            <w:rFonts w:eastAsia="SimSun"/>
            <w:iCs/>
            <w:szCs w:val="20"/>
          </w:rPr>
          <w:t>DRRS</w:t>
        </w:r>
      </w:ins>
      <w:ins w:id="1352" w:author="ERCOT" w:date="2024-02-15T11:49:00Z">
        <w:r w:rsidRPr="000901EC">
          <w:rPr>
            <w:rFonts w:eastAsia="SimSun"/>
            <w:iCs/>
            <w:szCs w:val="20"/>
          </w:rPr>
          <w:t xml:space="preserve"> credit to be used in future RUC processes for the same 15-minute Settlement Interval is calculated as follows:</w:t>
        </w:r>
      </w:ins>
    </w:p>
    <w:p w14:paraId="76A5DEBB" w14:textId="77777777" w:rsidR="000901EC" w:rsidRPr="000901EC" w:rsidRDefault="000901EC" w:rsidP="000901EC">
      <w:pPr>
        <w:spacing w:after="240"/>
        <w:ind w:left="3690" w:hanging="2970"/>
        <w:rPr>
          <w:ins w:id="1353" w:author="ERCOT" w:date="2024-02-15T11:49:00Z"/>
          <w:rFonts w:eastAsia="SimSun"/>
        </w:rPr>
      </w:pPr>
      <w:ins w:id="1354" w:author="ERCOT" w:date="2024-02-15T11:49:00Z">
        <w:r w:rsidRPr="000901EC">
          <w:rPr>
            <w:rFonts w:eastAsia="SimSun"/>
          </w:rPr>
          <w:t>RUCDRRCREDIT</w:t>
        </w:r>
      </w:ins>
      <w:ins w:id="1355" w:author="ERCOT" w:date="2024-05-11T20:39:00Z">
        <w:r w:rsidRPr="000901EC">
          <w:rPr>
            <w:rFonts w:eastAsia="SimSun"/>
          </w:rPr>
          <w:t xml:space="preserve"> </w:t>
        </w:r>
      </w:ins>
      <w:ins w:id="1356" w:author="ERCOT" w:date="2024-02-15T11:49:00Z">
        <w:r w:rsidRPr="000901EC">
          <w:rPr>
            <w:rFonts w:eastAsia="SimSun"/>
            <w:i/>
            <w:vertAlign w:val="subscript"/>
          </w:rPr>
          <w:t>ruc,</w:t>
        </w:r>
      </w:ins>
      <w:ins w:id="1357" w:author="ERCOT" w:date="2024-03-19T09:31:00Z">
        <w:r w:rsidRPr="000901EC">
          <w:rPr>
            <w:rFonts w:eastAsia="SimSun"/>
            <w:i/>
            <w:vertAlign w:val="subscript"/>
          </w:rPr>
          <w:t xml:space="preserve"> </w:t>
        </w:r>
      </w:ins>
      <w:ins w:id="1358" w:author="ERCOT" w:date="2024-02-15T11:49:00Z">
        <w:r w:rsidRPr="000901EC">
          <w:rPr>
            <w:rFonts w:eastAsia="SimSun"/>
            <w:i/>
            <w:vertAlign w:val="subscript"/>
          </w:rPr>
          <w:t>i,</w:t>
        </w:r>
      </w:ins>
      <w:ins w:id="1359" w:author="ERCOT" w:date="2024-03-19T09:31:00Z">
        <w:r w:rsidRPr="000901EC">
          <w:rPr>
            <w:rFonts w:eastAsia="SimSun"/>
            <w:i/>
            <w:vertAlign w:val="subscript"/>
          </w:rPr>
          <w:t xml:space="preserve"> </w:t>
        </w:r>
      </w:ins>
      <w:ins w:id="1360" w:author="ERCOT" w:date="2024-02-15T11:49:00Z">
        <w:r w:rsidRPr="000901EC">
          <w:rPr>
            <w:rFonts w:eastAsia="SimSun"/>
            <w:i/>
            <w:vertAlign w:val="subscript"/>
          </w:rPr>
          <w:t>q</w:t>
        </w:r>
        <w:r w:rsidRPr="000901EC">
          <w:rPr>
            <w:rFonts w:eastAsia="SimSun"/>
          </w:rPr>
          <w:tab/>
          <w:t>= Min [RUC</w:t>
        </w:r>
      </w:ins>
      <w:ins w:id="1361" w:author="ERCOT" w:date="2024-02-16T14:38:00Z">
        <w:r w:rsidRPr="000901EC">
          <w:rPr>
            <w:rFonts w:eastAsia="SimSun"/>
          </w:rPr>
          <w:t>DRR</w:t>
        </w:r>
      </w:ins>
      <w:ins w:id="1362" w:author="ERCOT" w:date="2024-02-15T11:49:00Z">
        <w:r w:rsidRPr="000901EC">
          <w:rPr>
            <w:rFonts w:eastAsia="SimSun"/>
          </w:rPr>
          <w:t>SF</w:t>
        </w:r>
      </w:ins>
      <w:ins w:id="1363" w:author="ERCOT" w:date="2024-05-11T20:39:00Z">
        <w:r w:rsidRPr="000901EC">
          <w:rPr>
            <w:rFonts w:eastAsia="SimSun"/>
          </w:rPr>
          <w:t xml:space="preserve"> </w:t>
        </w:r>
      </w:ins>
      <w:ins w:id="1364" w:author="ERCOT" w:date="2024-02-15T11:49:00Z">
        <w:r w:rsidRPr="000901EC">
          <w:rPr>
            <w:rFonts w:eastAsia="SimSun"/>
            <w:i/>
            <w:iCs/>
            <w:vertAlign w:val="subscript"/>
          </w:rPr>
          <w:t>ruc</w:t>
        </w:r>
        <w:r w:rsidRPr="000901EC">
          <w:rPr>
            <w:rFonts w:eastAsia="SimSun"/>
            <w:i/>
            <w:vertAlign w:val="subscript"/>
          </w:rPr>
          <w:t>,</w:t>
        </w:r>
      </w:ins>
      <w:ins w:id="1365" w:author="ERCOT" w:date="2024-03-19T09:31:00Z">
        <w:r w:rsidRPr="000901EC">
          <w:rPr>
            <w:rFonts w:eastAsia="SimSun"/>
            <w:i/>
            <w:vertAlign w:val="subscript"/>
          </w:rPr>
          <w:t xml:space="preserve"> </w:t>
        </w:r>
      </w:ins>
      <w:ins w:id="1366" w:author="ERCOT" w:date="2024-02-15T11:49:00Z">
        <w:r w:rsidRPr="000901EC">
          <w:rPr>
            <w:rFonts w:eastAsia="SimSun"/>
            <w:i/>
            <w:vertAlign w:val="subscript"/>
          </w:rPr>
          <w:t>i,</w:t>
        </w:r>
      </w:ins>
      <w:ins w:id="1367" w:author="ERCOT" w:date="2024-03-19T09:31:00Z">
        <w:r w:rsidRPr="000901EC">
          <w:rPr>
            <w:rFonts w:eastAsia="SimSun"/>
            <w:i/>
            <w:vertAlign w:val="subscript"/>
          </w:rPr>
          <w:t xml:space="preserve"> </w:t>
        </w:r>
      </w:ins>
      <w:ins w:id="1368" w:author="ERCOT" w:date="2024-02-15T11:49:00Z">
        <w:r w:rsidRPr="000901EC">
          <w:rPr>
            <w:rFonts w:eastAsia="SimSun"/>
            <w:i/>
            <w:vertAlign w:val="subscript"/>
          </w:rPr>
          <w:t>q</w:t>
        </w:r>
        <w:r w:rsidRPr="000901EC">
          <w:rPr>
            <w:rFonts w:eastAsia="SimSun"/>
          </w:rPr>
          <w:t>, (RUCCAPTOT</w:t>
        </w:r>
      </w:ins>
      <w:ins w:id="1369" w:author="ERCOT" w:date="2024-05-11T20:39:00Z">
        <w:r w:rsidRPr="000901EC">
          <w:rPr>
            <w:rFonts w:eastAsia="SimSun"/>
          </w:rPr>
          <w:t xml:space="preserve"> </w:t>
        </w:r>
      </w:ins>
      <w:ins w:id="1370" w:author="ERCOT" w:date="2024-02-15T11:49:00Z">
        <w:r w:rsidRPr="000901EC">
          <w:rPr>
            <w:rFonts w:eastAsia="SimSun"/>
            <w:i/>
            <w:vertAlign w:val="subscript"/>
          </w:rPr>
          <w:t>ruc,</w:t>
        </w:r>
      </w:ins>
      <w:ins w:id="1371" w:author="ERCOT" w:date="2024-03-19T09:32:00Z">
        <w:r w:rsidRPr="000901EC">
          <w:rPr>
            <w:rFonts w:eastAsia="SimSun"/>
            <w:i/>
            <w:vertAlign w:val="subscript"/>
          </w:rPr>
          <w:t xml:space="preserve"> </w:t>
        </w:r>
      </w:ins>
      <w:ins w:id="1372" w:author="ERCOT" w:date="2024-02-15T11:49:00Z">
        <w:r w:rsidRPr="000901EC">
          <w:rPr>
            <w:rFonts w:eastAsia="SimSun"/>
            <w:i/>
            <w:vertAlign w:val="subscript"/>
          </w:rPr>
          <w:t>h</w:t>
        </w:r>
      </w:ins>
      <w:ins w:id="1373" w:author="ERCOT" w:date="2024-03-19T09:32:00Z">
        <w:r w:rsidRPr="000901EC">
          <w:rPr>
            <w:rFonts w:eastAsia="SimSun"/>
          </w:rPr>
          <w:t xml:space="preserve"> </w:t>
        </w:r>
      </w:ins>
      <w:ins w:id="1374" w:author="ERCOT" w:date="2024-02-15T11:49:00Z">
        <w:r w:rsidRPr="000901EC">
          <w:rPr>
            <w:rFonts w:eastAsia="SimSun"/>
          </w:rPr>
          <w:t>* RUC</w:t>
        </w:r>
      </w:ins>
      <w:ins w:id="1375" w:author="ERCOT" w:date="2024-02-16T14:38:00Z">
        <w:r w:rsidRPr="000901EC">
          <w:rPr>
            <w:rFonts w:eastAsia="SimSun"/>
          </w:rPr>
          <w:t>DRR</w:t>
        </w:r>
      </w:ins>
      <w:ins w:id="1376" w:author="ERCOT" w:date="2024-02-15T11:49:00Z">
        <w:r w:rsidRPr="000901EC">
          <w:rPr>
            <w:rFonts w:eastAsia="SimSun"/>
          </w:rPr>
          <w:t xml:space="preserve">SFRS </w:t>
        </w:r>
        <w:r w:rsidRPr="000901EC">
          <w:rPr>
            <w:rFonts w:eastAsia="SimSun"/>
            <w:i/>
            <w:vertAlign w:val="subscript"/>
          </w:rPr>
          <w:t>ruc,</w:t>
        </w:r>
      </w:ins>
      <w:ins w:id="1377" w:author="ERCOT" w:date="2024-03-19T09:32:00Z">
        <w:r w:rsidRPr="000901EC">
          <w:rPr>
            <w:rFonts w:eastAsia="SimSun"/>
            <w:i/>
            <w:vertAlign w:val="subscript"/>
          </w:rPr>
          <w:t xml:space="preserve"> </w:t>
        </w:r>
      </w:ins>
      <w:ins w:id="1378" w:author="ERCOT" w:date="2024-02-15T11:49:00Z">
        <w:r w:rsidRPr="000901EC">
          <w:rPr>
            <w:rFonts w:eastAsia="SimSun"/>
            <w:i/>
            <w:vertAlign w:val="subscript"/>
          </w:rPr>
          <w:t>i,</w:t>
        </w:r>
      </w:ins>
      <w:ins w:id="1379" w:author="ERCOT" w:date="2024-03-19T09:32:00Z">
        <w:r w:rsidRPr="000901EC">
          <w:rPr>
            <w:rFonts w:eastAsia="SimSun"/>
            <w:i/>
            <w:vertAlign w:val="subscript"/>
          </w:rPr>
          <w:t xml:space="preserve"> </w:t>
        </w:r>
      </w:ins>
      <w:ins w:id="1380" w:author="ERCOT" w:date="2024-02-15T11:49:00Z">
        <w:r w:rsidRPr="000901EC">
          <w:rPr>
            <w:rFonts w:eastAsia="SimSun"/>
            <w:i/>
            <w:vertAlign w:val="subscript"/>
          </w:rPr>
          <w:t>q</w:t>
        </w:r>
        <w:r w:rsidRPr="000901EC">
          <w:rPr>
            <w:rFonts w:eastAsia="SimSun"/>
          </w:rPr>
          <w:t>)]</w:t>
        </w:r>
      </w:ins>
    </w:p>
    <w:p w14:paraId="545EB1E8" w14:textId="77777777" w:rsidR="000901EC" w:rsidRPr="000901EC" w:rsidRDefault="000901EC" w:rsidP="000901EC">
      <w:pPr>
        <w:tabs>
          <w:tab w:val="left" w:pos="2340"/>
          <w:tab w:val="left" w:pos="3420"/>
        </w:tabs>
        <w:spacing w:before="240"/>
        <w:jc w:val="both"/>
        <w:rPr>
          <w:ins w:id="1381" w:author="ERCOT" w:date="2024-02-15T12:23:00Z"/>
          <w:rFonts w:eastAsia="SimSun"/>
        </w:rPr>
      </w:pPr>
      <w:ins w:id="1382"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0901EC" w:rsidRPr="000901EC" w14:paraId="7521B3AF" w14:textId="77777777" w:rsidTr="009C0551">
        <w:trPr>
          <w:cantSplit/>
          <w:tblHeader/>
          <w:ins w:id="1383" w:author="ERCOT" w:date="2024-02-15T12:23:00Z"/>
        </w:trPr>
        <w:tc>
          <w:tcPr>
            <w:tcW w:w="1191" w:type="pct"/>
          </w:tcPr>
          <w:p w14:paraId="4FDBE26E" w14:textId="77777777" w:rsidR="000901EC" w:rsidRPr="000901EC" w:rsidRDefault="000901EC" w:rsidP="000901EC">
            <w:pPr>
              <w:spacing w:after="240"/>
              <w:rPr>
                <w:ins w:id="1384" w:author="ERCOT" w:date="2024-02-15T12:23:00Z"/>
                <w:rFonts w:eastAsia="SimSun"/>
                <w:b/>
                <w:iCs/>
                <w:sz w:val="20"/>
                <w:szCs w:val="20"/>
              </w:rPr>
            </w:pPr>
            <w:ins w:id="1385" w:author="ERCOT" w:date="2024-02-15T12:23:00Z">
              <w:r w:rsidRPr="000901EC">
                <w:rPr>
                  <w:rFonts w:eastAsia="SimSun"/>
                  <w:b/>
                  <w:iCs/>
                  <w:sz w:val="20"/>
                  <w:szCs w:val="20"/>
                </w:rPr>
                <w:lastRenderedPageBreak/>
                <w:t>Variable</w:t>
              </w:r>
            </w:ins>
          </w:p>
        </w:tc>
        <w:tc>
          <w:tcPr>
            <w:tcW w:w="382" w:type="pct"/>
          </w:tcPr>
          <w:p w14:paraId="418A64F0" w14:textId="77777777" w:rsidR="000901EC" w:rsidRPr="000901EC" w:rsidRDefault="000901EC" w:rsidP="000901EC">
            <w:pPr>
              <w:spacing w:after="240"/>
              <w:jc w:val="center"/>
              <w:rPr>
                <w:ins w:id="1386" w:author="ERCOT" w:date="2024-02-15T12:23:00Z"/>
                <w:rFonts w:eastAsia="SimSun"/>
                <w:b/>
                <w:iCs/>
                <w:sz w:val="20"/>
                <w:szCs w:val="20"/>
              </w:rPr>
            </w:pPr>
            <w:ins w:id="1387" w:author="ERCOT" w:date="2024-02-15T12:23:00Z">
              <w:r w:rsidRPr="000901EC">
                <w:rPr>
                  <w:rFonts w:eastAsia="SimSun"/>
                  <w:b/>
                  <w:iCs/>
                  <w:sz w:val="20"/>
                  <w:szCs w:val="20"/>
                </w:rPr>
                <w:t>Unit</w:t>
              </w:r>
            </w:ins>
          </w:p>
        </w:tc>
        <w:tc>
          <w:tcPr>
            <w:tcW w:w="3427" w:type="pct"/>
          </w:tcPr>
          <w:p w14:paraId="754F0FE5" w14:textId="77777777" w:rsidR="000901EC" w:rsidRPr="000901EC" w:rsidRDefault="000901EC" w:rsidP="000901EC">
            <w:pPr>
              <w:spacing w:after="240"/>
              <w:rPr>
                <w:ins w:id="1388" w:author="ERCOT" w:date="2024-02-15T12:23:00Z"/>
                <w:rFonts w:eastAsia="SimSun"/>
                <w:b/>
                <w:iCs/>
                <w:sz w:val="20"/>
                <w:szCs w:val="20"/>
              </w:rPr>
            </w:pPr>
            <w:ins w:id="1389" w:author="ERCOT" w:date="2024-02-15T12:23:00Z">
              <w:r w:rsidRPr="000901EC">
                <w:rPr>
                  <w:rFonts w:eastAsia="SimSun"/>
                  <w:b/>
                  <w:iCs/>
                  <w:sz w:val="20"/>
                  <w:szCs w:val="20"/>
                </w:rPr>
                <w:t>Definition</w:t>
              </w:r>
            </w:ins>
          </w:p>
        </w:tc>
      </w:tr>
      <w:tr w:rsidR="000901EC" w:rsidRPr="000901EC" w14:paraId="363516C3" w14:textId="77777777" w:rsidTr="009C0551">
        <w:trPr>
          <w:cantSplit/>
          <w:ins w:id="1390" w:author="ERCOT" w:date="2024-02-15T12:23:00Z"/>
        </w:trPr>
        <w:tc>
          <w:tcPr>
            <w:tcW w:w="1191" w:type="pct"/>
          </w:tcPr>
          <w:p w14:paraId="28F72534" w14:textId="77777777" w:rsidR="000901EC" w:rsidRPr="000901EC" w:rsidRDefault="000901EC" w:rsidP="000901EC">
            <w:pPr>
              <w:spacing w:after="60"/>
              <w:rPr>
                <w:ins w:id="1391" w:author="ERCOT" w:date="2024-02-15T12:23:00Z"/>
                <w:rFonts w:eastAsia="SimSun"/>
                <w:iCs/>
                <w:sz w:val="20"/>
                <w:szCs w:val="20"/>
              </w:rPr>
            </w:pPr>
            <w:ins w:id="1392" w:author="ERCOT" w:date="2024-02-19T08:50:00Z">
              <w:r w:rsidRPr="000901EC">
                <w:rPr>
                  <w:rFonts w:eastAsia="SimSun"/>
                  <w:iCs/>
                  <w:sz w:val="20"/>
                  <w:szCs w:val="20"/>
                </w:rPr>
                <w:t xml:space="preserve">RUCDRRCREDIT </w:t>
              </w:r>
            </w:ins>
            <w:ins w:id="1393" w:author="ERCOT" w:date="2024-03-19T09:31:00Z">
              <w:r w:rsidRPr="000901EC">
                <w:rPr>
                  <w:rFonts w:eastAsia="SimSun"/>
                  <w:i/>
                  <w:sz w:val="20"/>
                  <w:szCs w:val="20"/>
                  <w:vertAlign w:val="subscript"/>
                </w:rPr>
                <w:t xml:space="preserve">ruc, </w:t>
              </w:r>
            </w:ins>
            <w:ins w:id="1394" w:author="ERCOT" w:date="2024-02-19T08:50:00Z">
              <w:r w:rsidRPr="000901EC">
                <w:rPr>
                  <w:rFonts w:eastAsia="SimSun"/>
                  <w:i/>
                  <w:iCs/>
                  <w:sz w:val="20"/>
                  <w:szCs w:val="20"/>
                  <w:vertAlign w:val="subscript"/>
                </w:rPr>
                <w:t>q, i</w:t>
              </w:r>
            </w:ins>
          </w:p>
        </w:tc>
        <w:tc>
          <w:tcPr>
            <w:tcW w:w="382" w:type="pct"/>
          </w:tcPr>
          <w:p w14:paraId="2C5B13A2" w14:textId="77777777" w:rsidR="000901EC" w:rsidRPr="000901EC" w:rsidRDefault="000901EC" w:rsidP="000901EC">
            <w:pPr>
              <w:spacing w:after="60"/>
              <w:jc w:val="center"/>
              <w:rPr>
                <w:ins w:id="1395" w:author="ERCOT" w:date="2024-02-15T12:23:00Z"/>
                <w:rFonts w:eastAsia="SimSun"/>
                <w:iCs/>
                <w:sz w:val="20"/>
                <w:szCs w:val="20"/>
              </w:rPr>
            </w:pPr>
            <w:ins w:id="1396" w:author="ERCOT" w:date="2024-02-19T08:50:00Z">
              <w:r w:rsidRPr="000901EC">
                <w:rPr>
                  <w:rFonts w:eastAsia="SimSun"/>
                  <w:iCs/>
                  <w:sz w:val="20"/>
                  <w:szCs w:val="20"/>
                </w:rPr>
                <w:t>MW</w:t>
              </w:r>
            </w:ins>
          </w:p>
        </w:tc>
        <w:tc>
          <w:tcPr>
            <w:tcW w:w="3427" w:type="pct"/>
          </w:tcPr>
          <w:p w14:paraId="3D0CFC3A" w14:textId="77777777" w:rsidR="000901EC" w:rsidRPr="000901EC" w:rsidRDefault="000901EC" w:rsidP="000901EC">
            <w:pPr>
              <w:spacing w:after="60"/>
              <w:rPr>
                <w:ins w:id="1397" w:author="ERCOT" w:date="2024-02-15T12:23:00Z"/>
                <w:rFonts w:eastAsia="SimSun"/>
                <w:iCs/>
                <w:sz w:val="20"/>
                <w:szCs w:val="20"/>
              </w:rPr>
            </w:pPr>
            <w:ins w:id="1398" w:author="ERCOT" w:date="2024-02-19T08:50:00Z">
              <w:r w:rsidRPr="000901EC">
                <w:rPr>
                  <w:rFonts w:eastAsia="SimSun"/>
                  <w:i/>
                  <w:iCs/>
                  <w:sz w:val="20"/>
                  <w:szCs w:val="20"/>
                </w:rPr>
                <w:t>RUC DRRS Credit by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DRRS credit resulting from DRRS paid through the RUC DRRS Short Amount for RUC process </w:t>
              </w:r>
              <w:r w:rsidRPr="000901EC">
                <w:rPr>
                  <w:rFonts w:eastAsia="SimSun"/>
                  <w:i/>
                  <w:iCs/>
                  <w:sz w:val="20"/>
                  <w:szCs w:val="20"/>
                </w:rPr>
                <w:t>z</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5A42132E" w14:textId="77777777" w:rsidTr="009C0551">
        <w:trPr>
          <w:cantSplit/>
          <w:ins w:id="1399" w:author="ERCOT" w:date="2024-02-19T08:50:00Z"/>
        </w:trPr>
        <w:tc>
          <w:tcPr>
            <w:tcW w:w="1191" w:type="pct"/>
          </w:tcPr>
          <w:p w14:paraId="2DB6FA94" w14:textId="77777777" w:rsidR="000901EC" w:rsidRPr="000901EC" w:rsidRDefault="000901EC" w:rsidP="000901EC">
            <w:pPr>
              <w:spacing w:after="60"/>
              <w:rPr>
                <w:ins w:id="1400" w:author="ERCOT" w:date="2024-02-19T08:50:00Z"/>
                <w:rFonts w:eastAsia="SimSun"/>
                <w:iCs/>
                <w:sz w:val="20"/>
                <w:szCs w:val="20"/>
              </w:rPr>
            </w:pPr>
            <w:ins w:id="1401" w:author="ERCOT" w:date="2024-02-19T08:51:00Z">
              <w:r w:rsidRPr="000901EC">
                <w:rPr>
                  <w:rFonts w:eastAsia="SimSun"/>
                  <w:iCs/>
                  <w:sz w:val="20"/>
                  <w:szCs w:val="20"/>
                </w:rPr>
                <w:t xml:space="preserve">RUCDRRSFRS </w:t>
              </w:r>
              <w:r w:rsidRPr="000901EC">
                <w:rPr>
                  <w:rFonts w:eastAsia="SimSun"/>
                  <w:i/>
                  <w:iCs/>
                  <w:sz w:val="20"/>
                  <w:szCs w:val="20"/>
                  <w:vertAlign w:val="subscript"/>
                </w:rPr>
                <w:t>ruc, i, q</w:t>
              </w:r>
            </w:ins>
          </w:p>
        </w:tc>
        <w:tc>
          <w:tcPr>
            <w:tcW w:w="382" w:type="pct"/>
          </w:tcPr>
          <w:p w14:paraId="5FB7BB08" w14:textId="77777777" w:rsidR="000901EC" w:rsidRPr="000901EC" w:rsidRDefault="000901EC" w:rsidP="000901EC">
            <w:pPr>
              <w:spacing w:after="60"/>
              <w:jc w:val="center"/>
              <w:rPr>
                <w:ins w:id="1402" w:author="ERCOT" w:date="2024-02-19T08:50:00Z"/>
                <w:rFonts w:eastAsia="SimSun"/>
                <w:iCs/>
                <w:sz w:val="20"/>
                <w:szCs w:val="20"/>
              </w:rPr>
            </w:pPr>
            <w:ins w:id="1403" w:author="ERCOT" w:date="2024-02-19T08:51:00Z">
              <w:r w:rsidRPr="000901EC">
                <w:rPr>
                  <w:rFonts w:eastAsia="SimSun"/>
                  <w:iCs/>
                  <w:sz w:val="20"/>
                  <w:szCs w:val="20"/>
                </w:rPr>
                <w:t>none</w:t>
              </w:r>
            </w:ins>
          </w:p>
        </w:tc>
        <w:tc>
          <w:tcPr>
            <w:tcW w:w="3427" w:type="pct"/>
          </w:tcPr>
          <w:p w14:paraId="268F15BF" w14:textId="77777777" w:rsidR="000901EC" w:rsidRPr="000901EC" w:rsidRDefault="000901EC" w:rsidP="000901EC">
            <w:pPr>
              <w:spacing w:after="60"/>
              <w:rPr>
                <w:ins w:id="1404" w:author="ERCOT" w:date="2024-02-19T08:50:00Z"/>
                <w:rFonts w:eastAsia="SimSun"/>
                <w:i/>
                <w:iCs/>
                <w:sz w:val="20"/>
                <w:szCs w:val="20"/>
              </w:rPr>
            </w:pPr>
            <w:ins w:id="1405" w:author="ERCOT" w:date="2024-02-19T08:51: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4E09F95D" w14:textId="77777777" w:rsidTr="009C0551">
        <w:trPr>
          <w:cantSplit/>
          <w:ins w:id="1406" w:author="ERCOT" w:date="2024-02-19T08:50:00Z"/>
        </w:trPr>
        <w:tc>
          <w:tcPr>
            <w:tcW w:w="1191" w:type="pct"/>
          </w:tcPr>
          <w:p w14:paraId="33E6C0E6" w14:textId="77777777" w:rsidR="000901EC" w:rsidRPr="000901EC" w:rsidRDefault="000901EC" w:rsidP="000901EC">
            <w:pPr>
              <w:spacing w:after="60"/>
              <w:rPr>
                <w:ins w:id="1407" w:author="ERCOT" w:date="2024-02-19T08:50:00Z"/>
                <w:rFonts w:eastAsia="SimSun"/>
                <w:iCs/>
                <w:sz w:val="20"/>
                <w:szCs w:val="20"/>
              </w:rPr>
            </w:pPr>
            <w:ins w:id="1408" w:author="ERCOT" w:date="2024-02-19T08:51:00Z">
              <w:r w:rsidRPr="000901EC">
                <w:rPr>
                  <w:rFonts w:eastAsia="SimSun"/>
                  <w:iCs/>
                  <w:sz w:val="20"/>
                  <w:szCs w:val="20"/>
                </w:rPr>
                <w:t xml:space="preserve">RUCDRRSF </w:t>
              </w:r>
              <w:r w:rsidRPr="000901EC">
                <w:rPr>
                  <w:rFonts w:eastAsia="SimSun"/>
                  <w:i/>
                  <w:iCs/>
                  <w:sz w:val="20"/>
                  <w:szCs w:val="20"/>
                  <w:vertAlign w:val="subscript"/>
                </w:rPr>
                <w:t>ruc, i, q</w:t>
              </w:r>
            </w:ins>
          </w:p>
        </w:tc>
        <w:tc>
          <w:tcPr>
            <w:tcW w:w="382" w:type="pct"/>
          </w:tcPr>
          <w:p w14:paraId="368314B1" w14:textId="77777777" w:rsidR="000901EC" w:rsidRPr="000901EC" w:rsidRDefault="000901EC" w:rsidP="000901EC">
            <w:pPr>
              <w:spacing w:after="60"/>
              <w:jc w:val="center"/>
              <w:rPr>
                <w:ins w:id="1409" w:author="ERCOT" w:date="2024-02-19T08:50:00Z"/>
                <w:rFonts w:eastAsia="SimSun"/>
                <w:iCs/>
                <w:sz w:val="20"/>
                <w:szCs w:val="20"/>
              </w:rPr>
            </w:pPr>
            <w:ins w:id="1410" w:author="ERCOT" w:date="2024-02-19T08:51:00Z">
              <w:r w:rsidRPr="000901EC">
                <w:rPr>
                  <w:rFonts w:eastAsia="SimSun"/>
                  <w:iCs/>
                  <w:sz w:val="20"/>
                  <w:szCs w:val="20"/>
                </w:rPr>
                <w:t>MW</w:t>
              </w:r>
            </w:ins>
          </w:p>
        </w:tc>
        <w:tc>
          <w:tcPr>
            <w:tcW w:w="3427" w:type="pct"/>
          </w:tcPr>
          <w:p w14:paraId="5DBD9BAC" w14:textId="77777777" w:rsidR="000901EC" w:rsidRPr="000901EC" w:rsidRDefault="000901EC" w:rsidP="000901EC">
            <w:pPr>
              <w:spacing w:after="60"/>
              <w:rPr>
                <w:ins w:id="1411" w:author="ERCOT" w:date="2024-02-19T08:50:00Z"/>
                <w:rFonts w:eastAsia="SimSun"/>
                <w:i/>
                <w:iCs/>
                <w:sz w:val="20"/>
                <w:szCs w:val="20"/>
              </w:rPr>
            </w:pPr>
            <w:ins w:id="1412" w:author="ERCOT" w:date="2024-02-19T08:51:00Z">
              <w:r w:rsidRPr="000901EC">
                <w:rPr>
                  <w:rFonts w:eastAsia="SimSun"/>
                  <w:i/>
                  <w:iCs/>
                  <w:sz w:val="20"/>
                  <w:szCs w:val="20"/>
                </w:rPr>
                <w:t>RUC DRRS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DRRS shortfall for a particular RUC process </w:t>
              </w:r>
              <w:r w:rsidRPr="000901EC">
                <w:rPr>
                  <w:rFonts w:eastAsia="SimSun"/>
                  <w:i/>
                  <w:iCs/>
                  <w:sz w:val="20"/>
                  <w:szCs w:val="20"/>
                </w:rPr>
                <w:t>ruc</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29CEB1C7" w14:textId="77777777" w:rsidTr="009C0551">
        <w:trPr>
          <w:cantSplit/>
          <w:ins w:id="1413" w:author="ERCOT" w:date="2024-02-19T08:50:00Z"/>
        </w:trPr>
        <w:tc>
          <w:tcPr>
            <w:tcW w:w="1191" w:type="pct"/>
          </w:tcPr>
          <w:p w14:paraId="6FB0437E" w14:textId="77777777" w:rsidR="000901EC" w:rsidRPr="000901EC" w:rsidRDefault="000901EC" w:rsidP="000901EC">
            <w:pPr>
              <w:spacing w:after="60"/>
              <w:rPr>
                <w:ins w:id="1414" w:author="ERCOT" w:date="2024-02-19T08:50:00Z"/>
                <w:rFonts w:eastAsia="SimSun"/>
                <w:iCs/>
                <w:sz w:val="20"/>
                <w:szCs w:val="20"/>
              </w:rPr>
            </w:pPr>
            <w:ins w:id="1415" w:author="ERCOT" w:date="2024-02-19T08:51:00Z">
              <w:r w:rsidRPr="000901EC">
                <w:rPr>
                  <w:rFonts w:eastAsia="SimSun"/>
                  <w:iCs/>
                  <w:sz w:val="20"/>
                  <w:szCs w:val="20"/>
                </w:rPr>
                <w:t>RUCCAPTOT</w:t>
              </w:r>
            </w:ins>
            <w:ins w:id="1416" w:author="ERCOT" w:date="2024-03-19T11:20:00Z">
              <w:r w:rsidRPr="000901EC">
                <w:rPr>
                  <w:rFonts w:eastAsia="SimSun"/>
                  <w:iCs/>
                  <w:sz w:val="20"/>
                  <w:szCs w:val="20"/>
                </w:rPr>
                <w:t xml:space="preserve"> </w:t>
              </w:r>
            </w:ins>
            <w:ins w:id="1417" w:author="ERCOT" w:date="2024-02-19T08:51:00Z">
              <w:r w:rsidRPr="000901EC">
                <w:rPr>
                  <w:rFonts w:eastAsia="SimSun"/>
                  <w:i/>
                  <w:iCs/>
                  <w:sz w:val="20"/>
                  <w:szCs w:val="20"/>
                  <w:vertAlign w:val="subscript"/>
                </w:rPr>
                <w:t>ruc,</w:t>
              </w:r>
            </w:ins>
            <w:ins w:id="1418" w:author="ERCOT" w:date="2024-03-19T09:32:00Z">
              <w:r w:rsidRPr="000901EC">
                <w:rPr>
                  <w:rFonts w:eastAsia="SimSun"/>
                  <w:i/>
                  <w:iCs/>
                  <w:sz w:val="20"/>
                  <w:szCs w:val="20"/>
                  <w:vertAlign w:val="subscript"/>
                </w:rPr>
                <w:t xml:space="preserve"> </w:t>
              </w:r>
            </w:ins>
            <w:ins w:id="1419" w:author="ERCOT" w:date="2024-02-19T08:51:00Z">
              <w:r w:rsidRPr="000901EC">
                <w:rPr>
                  <w:rFonts w:eastAsia="SimSun"/>
                  <w:i/>
                  <w:iCs/>
                  <w:sz w:val="20"/>
                  <w:szCs w:val="20"/>
                  <w:vertAlign w:val="subscript"/>
                </w:rPr>
                <w:t>h</w:t>
              </w:r>
            </w:ins>
          </w:p>
        </w:tc>
        <w:tc>
          <w:tcPr>
            <w:tcW w:w="382" w:type="pct"/>
          </w:tcPr>
          <w:p w14:paraId="581A2964" w14:textId="77777777" w:rsidR="000901EC" w:rsidRPr="000901EC" w:rsidRDefault="000901EC" w:rsidP="000901EC">
            <w:pPr>
              <w:spacing w:after="60"/>
              <w:jc w:val="center"/>
              <w:rPr>
                <w:ins w:id="1420" w:author="ERCOT" w:date="2024-02-19T08:50:00Z"/>
                <w:rFonts w:eastAsia="SimSun"/>
                <w:iCs/>
                <w:sz w:val="20"/>
                <w:szCs w:val="20"/>
              </w:rPr>
            </w:pPr>
            <w:ins w:id="1421" w:author="ERCOT" w:date="2024-02-19T08:51:00Z">
              <w:r w:rsidRPr="000901EC">
                <w:rPr>
                  <w:rFonts w:eastAsia="SimSun"/>
                  <w:iCs/>
                  <w:sz w:val="20"/>
                  <w:szCs w:val="20"/>
                </w:rPr>
                <w:t>MW</w:t>
              </w:r>
            </w:ins>
          </w:p>
        </w:tc>
        <w:tc>
          <w:tcPr>
            <w:tcW w:w="3427" w:type="pct"/>
          </w:tcPr>
          <w:p w14:paraId="7EB2BB77" w14:textId="77777777" w:rsidR="000901EC" w:rsidRPr="000901EC" w:rsidRDefault="000901EC" w:rsidP="000901EC">
            <w:pPr>
              <w:spacing w:after="60"/>
              <w:rPr>
                <w:ins w:id="1422" w:author="ERCOT" w:date="2024-02-19T08:50:00Z"/>
                <w:rFonts w:eastAsia="SimSun"/>
                <w:i/>
                <w:iCs/>
                <w:sz w:val="20"/>
                <w:szCs w:val="20"/>
              </w:rPr>
            </w:pPr>
            <w:ins w:id="1423" w:author="ERCOT" w:date="2024-02-19T08:51:00Z">
              <w:r w:rsidRPr="000901EC">
                <w:rPr>
                  <w:rFonts w:eastAsia="SimSun"/>
                  <w:i/>
                  <w:iCs/>
                  <w:sz w:val="20"/>
                  <w:szCs w:val="20"/>
                </w:rPr>
                <w:t>RUC Capacity Total</w:t>
              </w:r>
              <w:r w:rsidRPr="000901EC">
                <w:rPr>
                  <w:rFonts w:eastAsia="SimSun"/>
                  <w:iCs/>
                  <w:sz w:val="20"/>
                  <w:szCs w:val="20"/>
                </w:rPr>
                <w:t xml:space="preserve">—The total capacity of all RUC-committed Resources during the RUC process, for the hour that includes the 15-minute Settlement Interval.  </w:t>
              </w:r>
            </w:ins>
          </w:p>
        </w:tc>
      </w:tr>
      <w:tr w:rsidR="000901EC" w:rsidRPr="000901EC" w14:paraId="34B83B96" w14:textId="77777777" w:rsidTr="009C0551">
        <w:trPr>
          <w:cantSplit/>
          <w:ins w:id="1424" w:author="ERCOT" w:date="2024-02-19T08:50:00Z"/>
        </w:trPr>
        <w:tc>
          <w:tcPr>
            <w:tcW w:w="1191" w:type="pct"/>
          </w:tcPr>
          <w:p w14:paraId="7986E858" w14:textId="77777777" w:rsidR="000901EC" w:rsidRPr="000901EC" w:rsidRDefault="000901EC" w:rsidP="000901EC">
            <w:pPr>
              <w:spacing w:after="60"/>
              <w:rPr>
                <w:ins w:id="1425" w:author="ERCOT" w:date="2024-02-19T08:50:00Z"/>
                <w:rFonts w:eastAsia="SimSun"/>
                <w:i/>
                <w:sz w:val="20"/>
                <w:szCs w:val="20"/>
              </w:rPr>
            </w:pPr>
            <w:ins w:id="1426" w:author="ERCOT" w:date="2024-02-19T08:51:00Z">
              <w:r w:rsidRPr="000901EC">
                <w:rPr>
                  <w:rFonts w:eastAsia="SimSun"/>
                  <w:i/>
                  <w:sz w:val="20"/>
                  <w:szCs w:val="20"/>
                </w:rPr>
                <w:t>q</w:t>
              </w:r>
            </w:ins>
          </w:p>
        </w:tc>
        <w:tc>
          <w:tcPr>
            <w:tcW w:w="382" w:type="pct"/>
          </w:tcPr>
          <w:p w14:paraId="478C7BFE" w14:textId="77777777" w:rsidR="000901EC" w:rsidRPr="000901EC" w:rsidRDefault="000901EC" w:rsidP="000901EC">
            <w:pPr>
              <w:spacing w:after="60"/>
              <w:jc w:val="center"/>
              <w:rPr>
                <w:ins w:id="1427" w:author="ERCOT" w:date="2024-02-19T08:50:00Z"/>
                <w:rFonts w:eastAsia="SimSun"/>
                <w:iCs/>
                <w:sz w:val="20"/>
                <w:szCs w:val="20"/>
              </w:rPr>
            </w:pPr>
            <w:ins w:id="1428" w:author="ERCOT" w:date="2024-02-19T08:50:00Z">
              <w:r w:rsidRPr="000901EC">
                <w:rPr>
                  <w:rFonts w:eastAsia="SimSun"/>
                  <w:iCs/>
                  <w:sz w:val="20"/>
                  <w:szCs w:val="20"/>
                </w:rPr>
                <w:t>none</w:t>
              </w:r>
            </w:ins>
          </w:p>
        </w:tc>
        <w:tc>
          <w:tcPr>
            <w:tcW w:w="3427" w:type="pct"/>
          </w:tcPr>
          <w:p w14:paraId="737D9B35" w14:textId="77777777" w:rsidR="000901EC" w:rsidRPr="000901EC" w:rsidRDefault="000901EC" w:rsidP="000901EC">
            <w:pPr>
              <w:spacing w:after="60"/>
              <w:rPr>
                <w:ins w:id="1429" w:author="ERCOT" w:date="2024-02-19T08:50:00Z"/>
                <w:rFonts w:eastAsia="SimSun"/>
                <w:i/>
                <w:iCs/>
                <w:sz w:val="20"/>
                <w:szCs w:val="20"/>
              </w:rPr>
            </w:pPr>
            <w:ins w:id="1430" w:author="ERCOT" w:date="2024-02-19T08:50:00Z">
              <w:r w:rsidRPr="000901EC">
                <w:rPr>
                  <w:rFonts w:eastAsia="SimSun"/>
                  <w:iCs/>
                  <w:sz w:val="20"/>
                  <w:szCs w:val="20"/>
                </w:rPr>
                <w:t>A QSE.</w:t>
              </w:r>
            </w:ins>
          </w:p>
        </w:tc>
      </w:tr>
      <w:tr w:rsidR="000901EC" w:rsidRPr="000901EC" w14:paraId="6591F2A3" w14:textId="77777777" w:rsidTr="009C0551">
        <w:trPr>
          <w:cantSplit/>
          <w:ins w:id="1431" w:author="ERCOT" w:date="2024-02-19T08:50:00Z"/>
        </w:trPr>
        <w:tc>
          <w:tcPr>
            <w:tcW w:w="1191" w:type="pct"/>
          </w:tcPr>
          <w:p w14:paraId="1AD2C2BC" w14:textId="77777777" w:rsidR="000901EC" w:rsidRPr="000901EC" w:rsidRDefault="000901EC" w:rsidP="000901EC">
            <w:pPr>
              <w:spacing w:after="60"/>
              <w:rPr>
                <w:ins w:id="1432" w:author="ERCOT" w:date="2024-02-19T08:50:00Z"/>
                <w:rFonts w:eastAsia="SimSun"/>
                <w:i/>
                <w:sz w:val="20"/>
                <w:szCs w:val="20"/>
              </w:rPr>
            </w:pPr>
            <w:ins w:id="1433" w:author="ERCOT" w:date="2024-03-19T11:20:00Z">
              <w:r w:rsidRPr="000901EC">
                <w:rPr>
                  <w:rFonts w:eastAsia="SimSun"/>
                  <w:i/>
                  <w:sz w:val="20"/>
                  <w:szCs w:val="20"/>
                </w:rPr>
                <w:t>i</w:t>
              </w:r>
            </w:ins>
          </w:p>
        </w:tc>
        <w:tc>
          <w:tcPr>
            <w:tcW w:w="382" w:type="pct"/>
          </w:tcPr>
          <w:p w14:paraId="22856696" w14:textId="77777777" w:rsidR="000901EC" w:rsidRPr="000901EC" w:rsidRDefault="000901EC" w:rsidP="000901EC">
            <w:pPr>
              <w:spacing w:after="60"/>
              <w:jc w:val="center"/>
              <w:rPr>
                <w:ins w:id="1434" w:author="ERCOT" w:date="2024-02-19T08:50:00Z"/>
                <w:rFonts w:eastAsia="SimSun"/>
                <w:iCs/>
                <w:sz w:val="20"/>
                <w:szCs w:val="20"/>
              </w:rPr>
            </w:pPr>
            <w:ins w:id="1435" w:author="ERCOT" w:date="2024-02-19T08:50:00Z">
              <w:r w:rsidRPr="000901EC">
                <w:rPr>
                  <w:rFonts w:eastAsia="SimSun"/>
                  <w:iCs/>
                  <w:sz w:val="20"/>
                  <w:szCs w:val="20"/>
                </w:rPr>
                <w:t>none</w:t>
              </w:r>
            </w:ins>
          </w:p>
        </w:tc>
        <w:tc>
          <w:tcPr>
            <w:tcW w:w="3427" w:type="pct"/>
          </w:tcPr>
          <w:p w14:paraId="72BD5C7C" w14:textId="77777777" w:rsidR="000901EC" w:rsidRPr="000901EC" w:rsidRDefault="000901EC" w:rsidP="000901EC">
            <w:pPr>
              <w:spacing w:after="60"/>
              <w:rPr>
                <w:ins w:id="1436" w:author="ERCOT" w:date="2024-02-19T08:50:00Z"/>
                <w:rFonts w:eastAsia="SimSun"/>
                <w:i/>
                <w:iCs/>
                <w:sz w:val="20"/>
                <w:szCs w:val="20"/>
              </w:rPr>
            </w:pPr>
            <w:ins w:id="1437" w:author="ERCOT" w:date="2024-02-19T08:50:00Z">
              <w:r w:rsidRPr="000901EC">
                <w:rPr>
                  <w:rFonts w:eastAsia="SimSun"/>
                  <w:iCs/>
                  <w:sz w:val="20"/>
                  <w:szCs w:val="20"/>
                </w:rPr>
                <w:t>A 15-minute Settlement Interval.</w:t>
              </w:r>
            </w:ins>
          </w:p>
        </w:tc>
      </w:tr>
      <w:tr w:rsidR="000901EC" w:rsidRPr="000901EC" w14:paraId="068406FF" w14:textId="77777777" w:rsidTr="009C0551">
        <w:trPr>
          <w:cantSplit/>
          <w:ins w:id="1438" w:author="ERCOT" w:date="2024-02-19T08:50:00Z"/>
        </w:trPr>
        <w:tc>
          <w:tcPr>
            <w:tcW w:w="1191" w:type="pct"/>
          </w:tcPr>
          <w:p w14:paraId="2B163F24" w14:textId="77777777" w:rsidR="000901EC" w:rsidRPr="000901EC" w:rsidRDefault="000901EC" w:rsidP="000901EC">
            <w:pPr>
              <w:spacing w:after="60"/>
              <w:rPr>
                <w:ins w:id="1439" w:author="ERCOT" w:date="2024-02-19T08:50:00Z"/>
                <w:rFonts w:eastAsia="SimSun"/>
                <w:iCs/>
                <w:sz w:val="20"/>
                <w:szCs w:val="20"/>
              </w:rPr>
            </w:pPr>
            <w:ins w:id="1440" w:author="ERCOT" w:date="2024-02-19T08:50:00Z">
              <w:r w:rsidRPr="000901EC">
                <w:rPr>
                  <w:rFonts w:eastAsia="SimSun"/>
                  <w:i/>
                  <w:iCs/>
                  <w:sz w:val="20"/>
                  <w:szCs w:val="20"/>
                </w:rPr>
                <w:t>h</w:t>
              </w:r>
            </w:ins>
          </w:p>
        </w:tc>
        <w:tc>
          <w:tcPr>
            <w:tcW w:w="382" w:type="pct"/>
          </w:tcPr>
          <w:p w14:paraId="0F811F73" w14:textId="77777777" w:rsidR="000901EC" w:rsidRPr="000901EC" w:rsidRDefault="000901EC" w:rsidP="000901EC">
            <w:pPr>
              <w:spacing w:after="60"/>
              <w:jc w:val="center"/>
              <w:rPr>
                <w:ins w:id="1441" w:author="ERCOT" w:date="2024-02-19T08:50:00Z"/>
                <w:rFonts w:eastAsia="SimSun"/>
                <w:iCs/>
                <w:sz w:val="20"/>
                <w:szCs w:val="20"/>
              </w:rPr>
            </w:pPr>
            <w:ins w:id="1442" w:author="ERCOT" w:date="2024-02-19T08:50:00Z">
              <w:r w:rsidRPr="000901EC">
                <w:rPr>
                  <w:rFonts w:eastAsia="SimSun"/>
                  <w:iCs/>
                  <w:sz w:val="20"/>
                  <w:szCs w:val="20"/>
                </w:rPr>
                <w:t>none</w:t>
              </w:r>
            </w:ins>
          </w:p>
        </w:tc>
        <w:tc>
          <w:tcPr>
            <w:tcW w:w="3427" w:type="pct"/>
          </w:tcPr>
          <w:p w14:paraId="67A02A4F" w14:textId="77777777" w:rsidR="000901EC" w:rsidRPr="000901EC" w:rsidRDefault="000901EC" w:rsidP="000901EC">
            <w:pPr>
              <w:spacing w:after="60"/>
              <w:rPr>
                <w:ins w:id="1443" w:author="ERCOT" w:date="2024-02-19T08:50:00Z"/>
                <w:rFonts w:eastAsia="SimSun"/>
                <w:i/>
                <w:iCs/>
                <w:sz w:val="20"/>
                <w:szCs w:val="20"/>
              </w:rPr>
            </w:pPr>
            <w:ins w:id="1444" w:author="ERCOT" w:date="2024-02-19T08:50:00Z">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ins>
          </w:p>
        </w:tc>
      </w:tr>
      <w:tr w:rsidR="000901EC" w:rsidRPr="000901EC" w14:paraId="2068831A" w14:textId="77777777" w:rsidTr="009C0551">
        <w:trPr>
          <w:cantSplit/>
          <w:ins w:id="1445" w:author="ERCOT" w:date="2024-02-19T08:50:00Z"/>
        </w:trPr>
        <w:tc>
          <w:tcPr>
            <w:tcW w:w="1191" w:type="pct"/>
          </w:tcPr>
          <w:p w14:paraId="120D2680" w14:textId="77777777" w:rsidR="000901EC" w:rsidRPr="000901EC" w:rsidRDefault="000901EC" w:rsidP="000901EC">
            <w:pPr>
              <w:spacing w:after="60"/>
              <w:rPr>
                <w:ins w:id="1446" w:author="ERCOT" w:date="2024-02-19T08:50:00Z"/>
                <w:rFonts w:eastAsia="SimSun"/>
                <w:iCs/>
                <w:sz w:val="20"/>
                <w:szCs w:val="20"/>
              </w:rPr>
            </w:pPr>
            <w:ins w:id="1447" w:author="ERCOT" w:date="2024-02-19T08:50:00Z">
              <w:r w:rsidRPr="000901EC">
                <w:rPr>
                  <w:rFonts w:eastAsia="SimSun"/>
                  <w:i/>
                  <w:iCs/>
                  <w:sz w:val="20"/>
                  <w:szCs w:val="20"/>
                </w:rPr>
                <w:t>ruc</w:t>
              </w:r>
            </w:ins>
          </w:p>
        </w:tc>
        <w:tc>
          <w:tcPr>
            <w:tcW w:w="382" w:type="pct"/>
          </w:tcPr>
          <w:p w14:paraId="1D8AC961" w14:textId="77777777" w:rsidR="000901EC" w:rsidRPr="000901EC" w:rsidRDefault="000901EC" w:rsidP="000901EC">
            <w:pPr>
              <w:spacing w:after="60"/>
              <w:jc w:val="center"/>
              <w:rPr>
                <w:ins w:id="1448" w:author="ERCOT" w:date="2024-02-19T08:50:00Z"/>
                <w:rFonts w:eastAsia="SimSun"/>
                <w:iCs/>
                <w:sz w:val="20"/>
                <w:szCs w:val="20"/>
              </w:rPr>
            </w:pPr>
            <w:ins w:id="1449" w:author="ERCOT" w:date="2024-02-19T08:50:00Z">
              <w:r w:rsidRPr="000901EC">
                <w:rPr>
                  <w:rFonts w:eastAsia="SimSun"/>
                  <w:iCs/>
                  <w:sz w:val="20"/>
                  <w:szCs w:val="20"/>
                </w:rPr>
                <w:t>none</w:t>
              </w:r>
            </w:ins>
          </w:p>
        </w:tc>
        <w:tc>
          <w:tcPr>
            <w:tcW w:w="3427" w:type="pct"/>
          </w:tcPr>
          <w:p w14:paraId="705C4FA6" w14:textId="77777777" w:rsidR="000901EC" w:rsidRPr="000901EC" w:rsidRDefault="000901EC" w:rsidP="000901EC">
            <w:pPr>
              <w:spacing w:after="60"/>
              <w:rPr>
                <w:ins w:id="1450" w:author="ERCOT" w:date="2024-02-19T08:50:00Z"/>
                <w:rFonts w:eastAsia="SimSun"/>
                <w:i/>
                <w:iCs/>
                <w:sz w:val="20"/>
                <w:szCs w:val="20"/>
              </w:rPr>
            </w:pPr>
            <w:ins w:id="1451" w:author="ERCOT" w:date="2024-02-19T08:50:00Z">
              <w:r w:rsidRPr="000901EC">
                <w:rPr>
                  <w:rFonts w:eastAsia="SimSun"/>
                  <w:iCs/>
                  <w:sz w:val="20"/>
                  <w:szCs w:val="20"/>
                </w:rPr>
                <w:t xml:space="preserve">The RUC process for which this RUC </w:t>
              </w:r>
            </w:ins>
            <w:ins w:id="1452" w:author="ERCOT" w:date="2024-02-19T08:51:00Z">
              <w:r w:rsidRPr="000901EC">
                <w:rPr>
                  <w:rFonts w:eastAsia="SimSun"/>
                  <w:iCs/>
                  <w:sz w:val="20"/>
                  <w:szCs w:val="20"/>
                </w:rPr>
                <w:t>DRRS</w:t>
              </w:r>
            </w:ins>
            <w:ins w:id="1453" w:author="ERCOT" w:date="2024-02-19T08:50:00Z">
              <w:r w:rsidRPr="000901EC">
                <w:rPr>
                  <w:rFonts w:eastAsia="SimSun"/>
                  <w:iCs/>
                  <w:sz w:val="20"/>
                  <w:szCs w:val="20"/>
                </w:rPr>
                <w:t xml:space="preserve"> Credit is calculated.</w:t>
              </w:r>
            </w:ins>
          </w:p>
        </w:tc>
      </w:tr>
    </w:tbl>
    <w:p w14:paraId="647A3038" w14:textId="77777777" w:rsidR="000901EC" w:rsidRPr="000901EC" w:rsidRDefault="000901EC" w:rsidP="000901EC">
      <w:pPr>
        <w:keepNext/>
        <w:widowControl w:val="0"/>
        <w:tabs>
          <w:tab w:val="left" w:pos="1260"/>
        </w:tabs>
        <w:spacing w:before="240" w:after="240"/>
        <w:ind w:left="1267" w:hanging="1267"/>
        <w:outlineLvl w:val="3"/>
        <w:rPr>
          <w:rFonts w:eastAsia="SimSun"/>
          <w:b/>
          <w:bCs/>
          <w:snapToGrid w:val="0"/>
          <w:szCs w:val="20"/>
        </w:rPr>
      </w:pPr>
      <w:r w:rsidRPr="000901EC">
        <w:rPr>
          <w:rFonts w:eastAsia="SimSun"/>
          <w:b/>
          <w:bCs/>
          <w:snapToGrid w:val="0"/>
          <w:szCs w:val="20"/>
        </w:rPr>
        <w:t>5.7.4.</w:t>
      </w:r>
      <w:ins w:id="1454" w:author="ERCOT" w:date="2024-02-15T11:50:00Z">
        <w:r w:rsidRPr="000901EC">
          <w:rPr>
            <w:rFonts w:eastAsia="SimSun"/>
            <w:b/>
            <w:bCs/>
            <w:snapToGrid w:val="0"/>
            <w:szCs w:val="20"/>
          </w:rPr>
          <w:t>2</w:t>
        </w:r>
      </w:ins>
      <w:del w:id="1455" w:author="ERCOT" w:date="2024-02-15T11:50:00Z">
        <w:r w:rsidRPr="000901EC" w:rsidDel="002F1868">
          <w:rPr>
            <w:rFonts w:eastAsia="SimSun"/>
            <w:b/>
            <w:bCs/>
            <w:snapToGrid w:val="0"/>
            <w:szCs w:val="20"/>
          </w:rPr>
          <w:delText>1</w:delText>
        </w:r>
      </w:del>
      <w:r w:rsidRPr="000901EC">
        <w:rPr>
          <w:rFonts w:eastAsia="SimSun"/>
          <w:b/>
          <w:bCs/>
          <w:snapToGrid w:val="0"/>
          <w:szCs w:val="20"/>
        </w:rPr>
        <w:tab/>
        <w:t>RUC Capacity-Short Charge</w:t>
      </w:r>
      <w:bookmarkEnd w:id="769"/>
      <w:bookmarkEnd w:id="770"/>
      <w:bookmarkEnd w:id="771"/>
      <w:bookmarkEnd w:id="772"/>
      <w:bookmarkEnd w:id="773"/>
      <w:bookmarkEnd w:id="774"/>
      <w:bookmarkEnd w:id="775"/>
      <w:bookmarkEnd w:id="776"/>
    </w:p>
    <w:p w14:paraId="3E98C1E4" w14:textId="77777777" w:rsidR="000901EC" w:rsidRPr="000901EC" w:rsidRDefault="000901EC" w:rsidP="000901EC">
      <w:pPr>
        <w:spacing w:after="240"/>
        <w:ind w:left="720" w:hanging="720"/>
        <w:rPr>
          <w:rFonts w:eastAsia="SimSun"/>
          <w:iCs/>
          <w:szCs w:val="20"/>
        </w:rPr>
      </w:pPr>
      <w:r w:rsidRPr="000901EC">
        <w:rPr>
          <w:rFonts w:eastAsia="SimSun"/>
          <w:iCs/>
          <w:szCs w:val="20"/>
        </w:rPr>
        <w:t>(1)       The dollar amount charged to each QSE, due to capacity shortfalls for a particular RUC, for a 15-minute Settlement Interval, is the QSE’s shortfall ratio share multiplied by the total RUC Make-Whole Payments</w:t>
      </w:r>
      <w:ins w:id="1456" w:author="ERCOT" w:date="2024-02-16T13:15:00Z">
        <w:r w:rsidRPr="000901EC">
          <w:rPr>
            <w:rFonts w:eastAsia="SimSun"/>
            <w:iCs/>
            <w:szCs w:val="20"/>
          </w:rPr>
          <w:t>,</w:t>
        </w:r>
      </w:ins>
      <w:ins w:id="1457" w:author="ERCOT" w:date="2024-02-16T13:14:00Z">
        <w:r w:rsidRPr="000901EC">
          <w:rPr>
            <w:rFonts w:eastAsia="SimSun"/>
            <w:iCs/>
            <w:szCs w:val="20"/>
          </w:rPr>
          <w:t xml:space="preserve"> </w:t>
        </w:r>
        <w:r w:rsidRPr="000901EC">
          <w:rPr>
            <w:rFonts w:eastAsia="SimSun"/>
          </w:rPr>
          <w:t>less the total amount charged through the RUC DRRS-Short Charge,</w:t>
        </w:r>
      </w:ins>
      <w:del w:id="1458" w:author="ERCOT" w:date="2024-02-16T13:10:00Z">
        <w:r w:rsidRPr="000901EC" w:rsidDel="002D5144">
          <w:rPr>
            <w:rFonts w:eastAsia="SimSun"/>
            <w:iCs/>
            <w:szCs w:val="20"/>
          </w:rPr>
          <w:delText>,</w:delText>
        </w:r>
      </w:del>
      <w:r w:rsidRPr="000901EC">
        <w:rPr>
          <w:rFonts w:eastAsia="SimSun"/>
          <w:iCs/>
          <w:szCs w:val="20"/>
        </w:rPr>
        <w:t xml:space="preserve"> </w:t>
      </w:r>
      <w:del w:id="1459" w:author="ERCOT" w:date="2024-02-16T13:10:00Z">
        <w:r w:rsidRPr="000901EC">
          <w:rPr>
            <w:rFonts w:eastAsia="SimSun"/>
            <w:iCs/>
            <w:szCs w:val="20"/>
          </w:rPr>
          <w:delText xml:space="preserve">including amounts for RMR Units, </w:delText>
        </w:r>
      </w:del>
      <w:r w:rsidRPr="000901EC">
        <w:rPr>
          <w:rFonts w:eastAsia="SimSun"/>
          <w:iCs/>
          <w:szCs w:val="20"/>
        </w:rPr>
        <w:t>to all QSEs for that RUC, subject to a cap.  The cap on the charge to each QSE is two multiplied by the total RUC Make-Whole Payments</w:t>
      </w:r>
      <w:ins w:id="1460" w:author="ERCOT" w:date="2024-02-16T13:15:00Z">
        <w:r w:rsidRPr="000901EC">
          <w:rPr>
            <w:rFonts w:eastAsia="SimSun"/>
            <w:iCs/>
            <w:szCs w:val="20"/>
          </w:rPr>
          <w:t xml:space="preserve">, </w:t>
        </w:r>
        <w:r w:rsidRPr="000901EC">
          <w:rPr>
            <w:rFonts w:eastAsia="SimSun"/>
          </w:rPr>
          <w:t>less the total amount charged through the RUC DRRS-Short Charge</w:t>
        </w:r>
      </w:ins>
      <w:del w:id="1461" w:author="ERCOT" w:date="2024-02-16T13:15:00Z">
        <w:r w:rsidRPr="000901EC" w:rsidDel="00FF73CE">
          <w:rPr>
            <w:rFonts w:eastAsia="SimSun"/>
            <w:iCs/>
            <w:szCs w:val="20"/>
          </w:rPr>
          <w:delText xml:space="preserve">, </w:delText>
        </w:r>
        <w:r w:rsidRPr="000901EC">
          <w:rPr>
            <w:rFonts w:eastAsia="SimSun"/>
            <w:iCs/>
            <w:szCs w:val="20"/>
          </w:rPr>
          <w:delText>including amounts for RMR Units</w:delText>
        </w:r>
      </w:del>
      <w:r w:rsidRPr="000901EC">
        <w:rPr>
          <w:rFonts w:eastAsia="SimSun"/>
          <w:iCs/>
          <w:szCs w:val="20"/>
        </w:rPr>
        <w:t xml:space="preserve">, for all QSEs multiplied by that QSE’s capacity shortfall for that RUC process divided by the </w:t>
      </w:r>
      <w:del w:id="1462" w:author="ERCOT" w:date="2024-02-22T12:55:00Z">
        <w:r w:rsidRPr="000901EC">
          <w:rPr>
            <w:rFonts w:eastAsia="SimSun"/>
            <w:iCs/>
            <w:szCs w:val="20"/>
          </w:rPr>
          <w:delText xml:space="preserve">total </w:delText>
        </w:r>
      </w:del>
      <w:ins w:id="1463" w:author="ERCOT" w:date="2024-02-22T12:55:00Z">
        <w:r w:rsidRPr="000901EC">
          <w:rPr>
            <w:rFonts w:eastAsia="SimSun"/>
            <w:iCs/>
            <w:szCs w:val="20"/>
          </w:rPr>
          <w:t xml:space="preserve">remaining </w:t>
        </w:r>
      </w:ins>
      <w:r w:rsidRPr="000901EC">
        <w:rPr>
          <w:rFonts w:eastAsia="SimSun"/>
          <w:iCs/>
          <w:szCs w:val="20"/>
        </w:rPr>
        <w:t xml:space="preserve">capacity of </w:t>
      </w:r>
      <w:del w:id="1464" w:author="ERCOT" w:date="2024-02-22T12:55:00Z">
        <w:r w:rsidRPr="000901EC">
          <w:rPr>
            <w:rFonts w:eastAsia="SimSun"/>
            <w:iCs/>
            <w:szCs w:val="20"/>
          </w:rPr>
          <w:delText xml:space="preserve">all </w:delText>
        </w:r>
      </w:del>
      <w:r w:rsidRPr="000901EC">
        <w:rPr>
          <w:rFonts w:eastAsia="SimSun"/>
          <w:iCs/>
          <w:szCs w:val="20"/>
        </w:rPr>
        <w:t xml:space="preserve">RUC-committed Resources </w:t>
      </w:r>
      <w:ins w:id="1465" w:author="ERCOT" w:date="2024-02-22T12:54:00Z">
        <w:r w:rsidRPr="000901EC">
          <w:rPr>
            <w:rFonts w:eastAsia="SimSun"/>
            <w:iCs/>
            <w:szCs w:val="20"/>
          </w:rPr>
          <w:t xml:space="preserve">that </w:t>
        </w:r>
      </w:ins>
      <w:ins w:id="1466" w:author="ERCOT" w:date="2024-02-22T12:55:00Z">
        <w:r w:rsidRPr="000901EC">
          <w:rPr>
            <w:rFonts w:eastAsia="SimSun"/>
            <w:iCs/>
            <w:szCs w:val="20"/>
          </w:rPr>
          <w:t>h</w:t>
        </w:r>
      </w:ins>
      <w:ins w:id="1467" w:author="ERCOT" w:date="2024-02-22T12:56:00Z">
        <w:r w:rsidRPr="000901EC">
          <w:rPr>
            <w:rFonts w:eastAsia="SimSun"/>
            <w:iCs/>
            <w:szCs w:val="20"/>
          </w:rPr>
          <w:t xml:space="preserve">as not been recovered </w:t>
        </w:r>
      </w:ins>
      <w:r w:rsidRPr="000901EC">
        <w:rPr>
          <w:rFonts w:eastAsia="SimSun"/>
          <w:iCs/>
          <w:szCs w:val="20"/>
        </w:rPr>
        <w:t xml:space="preserve">during that Settlement Interval for the RUC process.  </w:t>
      </w:r>
      <w:del w:id="1468" w:author="ERCOT" w:date="2024-02-16T13:14:00Z">
        <w:r w:rsidRPr="000901EC">
          <w:rPr>
            <w:rFonts w:eastAsia="SimSun"/>
            <w:iCs/>
            <w:szCs w:val="20"/>
          </w:rPr>
          <w:delText>That</w:delText>
        </w:r>
        <w:r w:rsidRPr="000901EC" w:rsidDel="001B754D">
          <w:rPr>
            <w:rFonts w:eastAsia="SimSun"/>
            <w:iCs/>
            <w:szCs w:val="20"/>
          </w:rPr>
          <w:delText xml:space="preserve"> </w:delText>
        </w:r>
      </w:del>
      <w:ins w:id="1469" w:author="ERCOT" w:date="2024-02-16T13:14:00Z">
        <w:r w:rsidRPr="000901EC">
          <w:rPr>
            <w:rFonts w:eastAsia="SimSun"/>
            <w:iCs/>
            <w:szCs w:val="20"/>
          </w:rPr>
          <w:t xml:space="preserve">The </w:t>
        </w:r>
      </w:ins>
      <w:r w:rsidRPr="000901EC">
        <w:rPr>
          <w:rFonts w:eastAsia="SimSun"/>
          <w:iCs/>
          <w:szCs w:val="20"/>
        </w:rPr>
        <w:t>dollar amount charged to each QSE is calculated as follows:</w:t>
      </w:r>
    </w:p>
    <w:p w14:paraId="055310BD"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RUCCSAMT</w:t>
      </w:r>
      <w:r w:rsidRPr="000901EC">
        <w:rPr>
          <w:rFonts w:eastAsia="SimSun"/>
          <w:b/>
          <w:lang w:eastAsia="x-none"/>
        </w:rPr>
        <w:t xml:space="preserve">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sidDel="009A2550">
        <w:rPr>
          <w:rFonts w:eastAsia="SimSun"/>
          <w:b/>
          <w:i/>
          <w:vertAlign w:val="subscript"/>
          <w:lang w:eastAsia="x-none"/>
        </w:rPr>
        <w:t>i</w:t>
      </w:r>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ab/>
      </w:r>
      <w:bookmarkStart w:id="1470" w:name="_Hlk155691236"/>
      <w:r w:rsidRPr="000901EC">
        <w:rPr>
          <w:rFonts w:eastAsia="SimSun"/>
          <w:b/>
          <w:lang w:val="x-none" w:eastAsia="x-none"/>
        </w:rPr>
        <w:t>=</w:t>
      </w:r>
      <w:r w:rsidRPr="000901EC">
        <w:rPr>
          <w:rFonts w:eastAsia="SimSun"/>
          <w:b/>
          <w:lang w:val="x-none" w:eastAsia="x-none"/>
        </w:rPr>
        <w:tab/>
        <w:t>(-1) * Max [(RUCSFRS</w:t>
      </w:r>
      <w:r w:rsidRPr="000901EC">
        <w:rPr>
          <w:rFonts w:eastAsia="SimSun"/>
          <w:b/>
          <w:lang w:eastAsia="x-none"/>
        </w:rPr>
        <w:t xml:space="preserve">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 xml:space="preserve"> * </w:t>
      </w:r>
      <w:ins w:id="1471" w:author="ERCOT" w:date="2024-02-15T12:17:00Z">
        <w:r w:rsidRPr="000901EC">
          <w:rPr>
            <w:rFonts w:eastAsia="SimSun"/>
            <w:b/>
            <w:lang w:eastAsia="x-none"/>
          </w:rPr>
          <w:t xml:space="preserve">RUCMWDELTA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i/>
            <w:vertAlign w:val="subscript"/>
            <w:lang w:eastAsia="x-none"/>
          </w:rPr>
          <w:t xml:space="preserve"> </w:t>
        </w:r>
      </w:ins>
      <w:del w:id="1472" w:author="ERCOT" w:date="2024-02-15T12:17:00Z">
        <w:r w:rsidRPr="000901EC" w:rsidDel="006C4DFB">
          <w:rPr>
            <w:rFonts w:eastAsia="SimSun"/>
            <w:b/>
            <w:lang w:val="x-none" w:eastAsia="x-none"/>
          </w:rPr>
          <w:delText>RUCMWAMTRUCTOT</w:delText>
        </w:r>
        <w:r w:rsidRPr="000901EC" w:rsidDel="006C4DFB">
          <w:rPr>
            <w:rFonts w:eastAsia="SimSun"/>
            <w:b/>
            <w:lang w:eastAsia="x-none"/>
          </w:rPr>
          <w:delText xml:space="preserve"> </w:delText>
        </w:r>
        <w:r w:rsidRPr="000901EC" w:rsidDel="006C4DFB">
          <w:rPr>
            <w:rFonts w:eastAsia="SimSun"/>
            <w:b/>
            <w:i/>
            <w:vertAlign w:val="subscript"/>
            <w:lang w:val="x-none" w:eastAsia="x-none"/>
          </w:rPr>
          <w:delText>ruc,</w:delText>
        </w:r>
        <w:r w:rsidRPr="000901EC" w:rsidDel="006C4DFB">
          <w:rPr>
            <w:rFonts w:eastAsia="SimSun"/>
            <w:b/>
            <w:i/>
            <w:vertAlign w:val="subscript"/>
            <w:lang w:eastAsia="x-none"/>
          </w:rPr>
          <w:delText xml:space="preserve"> </w:delText>
        </w:r>
        <w:r w:rsidRPr="000901EC" w:rsidDel="006C4DFB">
          <w:rPr>
            <w:rFonts w:eastAsia="SimSun"/>
            <w:b/>
            <w:i/>
            <w:vertAlign w:val="subscript"/>
            <w:lang w:val="x-none" w:eastAsia="x-none"/>
          </w:rPr>
          <w:delText>h</w:delText>
        </w:r>
      </w:del>
      <w:r w:rsidRPr="000901EC">
        <w:rPr>
          <w:rFonts w:eastAsia="SimSun"/>
          <w:b/>
          <w:lang w:eastAsia="x-none"/>
        </w:rPr>
        <w:t>),</w:t>
      </w:r>
      <w:r w:rsidRPr="000901EC">
        <w:rPr>
          <w:rFonts w:eastAsia="SimSun"/>
          <w:b/>
          <w:lang w:val="x-none" w:eastAsia="x-none"/>
        </w:rPr>
        <w:br/>
        <w:t>(2 * RUCSF</w:t>
      </w:r>
      <w:r w:rsidRPr="000901EC">
        <w:rPr>
          <w:rFonts w:eastAsia="SimSun"/>
          <w:b/>
          <w:lang w:eastAsia="x-none"/>
        </w:rPr>
        <w:t xml:space="preserve">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 xml:space="preserve"> * </w:t>
      </w:r>
      <w:ins w:id="1473" w:author="ERCOT" w:date="2024-02-15T12:17:00Z">
        <w:r w:rsidRPr="000901EC">
          <w:rPr>
            <w:rFonts w:eastAsia="SimSun"/>
            <w:b/>
            <w:lang w:eastAsia="x-none"/>
          </w:rPr>
          <w:t xml:space="preserve">RUCMWDELTA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i/>
            <w:vertAlign w:val="subscript"/>
            <w:lang w:eastAsia="x-none"/>
          </w:rPr>
          <w:t xml:space="preserve"> </w:t>
        </w:r>
      </w:ins>
      <w:del w:id="1474" w:author="ERCOT" w:date="2024-02-15T12:17:00Z">
        <w:r w:rsidRPr="000901EC" w:rsidDel="006C4DFB">
          <w:rPr>
            <w:rFonts w:eastAsia="SimSun"/>
            <w:b/>
            <w:lang w:val="x-none" w:eastAsia="x-none"/>
          </w:rPr>
          <w:delText>RUCMWAMTRUCTOT</w:delText>
        </w:r>
        <w:r w:rsidRPr="000901EC" w:rsidDel="006C4DFB">
          <w:rPr>
            <w:rFonts w:eastAsia="SimSun"/>
            <w:b/>
            <w:lang w:eastAsia="x-none"/>
          </w:rPr>
          <w:delText xml:space="preserve"> </w:delText>
        </w:r>
        <w:r w:rsidRPr="000901EC" w:rsidDel="006C4DFB">
          <w:rPr>
            <w:rFonts w:eastAsia="SimSun"/>
            <w:b/>
            <w:i/>
            <w:vertAlign w:val="subscript"/>
            <w:lang w:val="x-none" w:eastAsia="x-none"/>
          </w:rPr>
          <w:delText>ruc,</w:delText>
        </w:r>
        <w:r w:rsidRPr="000901EC" w:rsidDel="006C4DFB">
          <w:rPr>
            <w:rFonts w:eastAsia="SimSun"/>
            <w:b/>
            <w:i/>
            <w:vertAlign w:val="subscript"/>
            <w:lang w:eastAsia="x-none"/>
          </w:rPr>
          <w:delText xml:space="preserve"> </w:delText>
        </w:r>
        <w:r w:rsidRPr="000901EC" w:rsidDel="006C4DFB">
          <w:rPr>
            <w:rFonts w:eastAsia="SimSun"/>
            <w:b/>
            <w:i/>
            <w:vertAlign w:val="subscript"/>
            <w:lang w:val="x-none" w:eastAsia="x-none"/>
          </w:rPr>
          <w:delText>h</w:delText>
        </w:r>
      </w:del>
      <w:r w:rsidRPr="000901EC">
        <w:rPr>
          <w:rFonts w:eastAsia="SimSun"/>
          <w:b/>
          <w:lang w:val="x-none" w:eastAsia="x-none"/>
        </w:rPr>
        <w:t xml:space="preserve"> / RUCCAP</w:t>
      </w:r>
      <w:ins w:id="1475" w:author="ERCOT" w:date="2024-02-22T12:59:00Z">
        <w:r w:rsidRPr="000901EC">
          <w:rPr>
            <w:rFonts w:eastAsia="SimSun"/>
            <w:b/>
            <w:lang w:eastAsia="x-none"/>
          </w:rPr>
          <w:t>DELTA</w:t>
        </w:r>
      </w:ins>
      <w:del w:id="1476" w:author="ERCOT" w:date="2024-02-22T12:59:00Z">
        <w:r w:rsidRPr="000901EC" w:rsidDel="00D91D70">
          <w:rPr>
            <w:rFonts w:eastAsia="SimSun"/>
            <w:b/>
            <w:lang w:val="x-none" w:eastAsia="x-none"/>
          </w:rPr>
          <w:delText>TOT</w:delText>
        </w:r>
      </w:del>
      <w:r w:rsidRPr="000901EC">
        <w:rPr>
          <w:rFonts w:eastAsia="SimSun"/>
          <w:b/>
          <w:lang w:eastAsia="x-none"/>
        </w:rPr>
        <w:t xml:space="preserve"> </w:t>
      </w:r>
      <w:r w:rsidRPr="000901EC">
        <w:rPr>
          <w:rFonts w:eastAsia="SimSun"/>
          <w:b/>
          <w:i/>
          <w:vertAlign w:val="subscript"/>
          <w:lang w:val="x-none" w:eastAsia="x-none"/>
        </w:rPr>
        <w:t>ruc,</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 / 4</w:t>
      </w:r>
    </w:p>
    <w:bookmarkEnd w:id="1470"/>
    <w:p w14:paraId="5EB5CC05" w14:textId="77777777" w:rsidR="000901EC" w:rsidRPr="000901EC" w:rsidRDefault="000901EC" w:rsidP="000901EC">
      <w:pPr>
        <w:spacing w:after="240"/>
        <w:ind w:left="720"/>
        <w:rPr>
          <w:rFonts w:eastAsia="SimSun"/>
          <w:szCs w:val="20"/>
        </w:rPr>
      </w:pPr>
      <w:r w:rsidRPr="000901EC">
        <w:rPr>
          <w:rFonts w:eastAsia="SimSun"/>
          <w:szCs w:val="20"/>
        </w:rPr>
        <w:t>Where:</w:t>
      </w:r>
    </w:p>
    <w:p w14:paraId="7F60BFD8" w14:textId="77777777" w:rsidR="000901EC" w:rsidRPr="000901EC" w:rsidRDefault="000901EC" w:rsidP="000901EC">
      <w:pPr>
        <w:tabs>
          <w:tab w:val="left" w:pos="1440"/>
          <w:tab w:val="left" w:pos="2340"/>
        </w:tabs>
        <w:spacing w:after="240"/>
        <w:ind w:left="3240" w:hanging="2520"/>
        <w:rPr>
          <w:ins w:id="1477" w:author="ERCOT" w:date="2024-02-15T12:12:00Z"/>
          <w:rFonts w:eastAsia="SimSun"/>
          <w:bCs/>
          <w:lang w:eastAsia="x-none"/>
        </w:rPr>
      </w:pPr>
      <w:ins w:id="1478" w:author="ERCOT" w:date="2024-02-15T12:12:00Z">
        <w:r w:rsidRPr="000901EC">
          <w:rPr>
            <w:rFonts w:eastAsia="SimSun"/>
            <w:bCs/>
            <w:lang w:eastAsia="x-none"/>
          </w:rPr>
          <w:t>RUCMW</w:t>
        </w:r>
      </w:ins>
      <w:ins w:id="1479" w:author="ERCOT" w:date="2024-02-15T12:17:00Z">
        <w:r w:rsidRPr="000901EC">
          <w:rPr>
            <w:rFonts w:eastAsia="SimSun"/>
            <w:bCs/>
            <w:lang w:eastAsia="x-none"/>
          </w:rPr>
          <w:t>DELTA</w:t>
        </w:r>
      </w:ins>
      <w:ins w:id="1480" w:author="ERCOT" w:date="2024-02-15T12:12:00Z">
        <w:r w:rsidRPr="000901EC">
          <w:rPr>
            <w:rFonts w:eastAsia="SimSun"/>
            <w:bCs/>
            <w:lang w:eastAsia="x-none"/>
          </w:rPr>
          <w:t xml:space="preserve">  </w:t>
        </w:r>
      </w:ins>
      <w:ins w:id="1481" w:author="ERCOT" w:date="2024-02-15T12:13:00Z">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ins>
      <w:ins w:id="1482" w:author="ERCOT" w:date="2024-02-15T12:14:00Z">
        <w:r w:rsidRPr="000901EC">
          <w:rPr>
            <w:rFonts w:eastAsia="SimSun"/>
            <w:bCs/>
            <w:i/>
            <w:vertAlign w:val="subscript"/>
            <w:lang w:eastAsia="x-none"/>
          </w:rPr>
          <w:t xml:space="preserve"> </w:t>
        </w:r>
      </w:ins>
      <w:ins w:id="1483" w:author="ERCOT" w:date="2024-02-15T12:12:00Z">
        <w:r w:rsidRPr="000901EC">
          <w:rPr>
            <w:rFonts w:eastAsia="SimSun"/>
            <w:bCs/>
            <w:lang w:eastAsia="x-none"/>
          </w:rPr>
          <w:t xml:space="preserve"> = Min (0, </w:t>
        </w:r>
        <w:r w:rsidRPr="000901EC">
          <w:rPr>
            <w:rFonts w:eastAsia="SimSun"/>
            <w:bCs/>
            <w:lang w:val="x-none" w:eastAsia="x-none"/>
          </w:rPr>
          <w:t>RUCMWAMTRUCTOT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eastAsia="x-none"/>
          </w:rPr>
          <w:t xml:space="preserve"> +   </w:t>
        </w:r>
        <w:r w:rsidRPr="000901EC">
          <w:rPr>
            <w:rFonts w:eastAsia="SimSun"/>
            <w:bCs/>
            <w:iCs/>
            <w:szCs w:val="20"/>
          </w:rPr>
          <w:t>RUCDRRSAMTRUCTOT</w:t>
        </w:r>
        <w:r w:rsidRPr="000901EC">
          <w:rPr>
            <w:rFonts w:eastAsia="SimSun"/>
            <w:bCs/>
            <w:i/>
            <w:vertAlign w:val="subscript"/>
            <w:lang w:val="x-none" w:eastAsia="x-none"/>
          </w:rPr>
          <w:t xml:space="preserve"> ruc,</w:t>
        </w:r>
      </w:ins>
      <w:ins w:id="1484" w:author="ERCOT" w:date="2024-02-15T12:13:00Z">
        <w:r w:rsidRPr="000901EC">
          <w:rPr>
            <w:rFonts w:eastAsia="SimSun"/>
            <w:bCs/>
            <w:i/>
            <w:vertAlign w:val="subscript"/>
            <w:lang w:eastAsia="x-none"/>
          </w:rPr>
          <w:t xml:space="preserve"> h</w:t>
        </w:r>
      </w:ins>
      <w:ins w:id="1485" w:author="ERCOT" w:date="2024-02-15T12:12:00Z">
        <w:r w:rsidRPr="000901EC">
          <w:rPr>
            <w:rFonts w:eastAsia="SimSun"/>
            <w:bCs/>
            <w:lang w:val="x-none" w:eastAsia="x-none"/>
          </w:rPr>
          <w:t xml:space="preserve"> </w:t>
        </w:r>
        <w:r w:rsidRPr="000901EC">
          <w:rPr>
            <w:rFonts w:eastAsia="SimSun"/>
            <w:bCs/>
            <w:lang w:eastAsia="x-none"/>
          </w:rPr>
          <w:t>)</w:t>
        </w:r>
      </w:ins>
    </w:p>
    <w:p w14:paraId="3DACAE1E" w14:textId="77777777" w:rsidR="000901EC" w:rsidRPr="000901EC" w:rsidRDefault="000901EC" w:rsidP="000901EC">
      <w:pPr>
        <w:tabs>
          <w:tab w:val="left" w:pos="1440"/>
          <w:tab w:val="left" w:pos="2340"/>
        </w:tabs>
        <w:spacing w:after="240"/>
        <w:ind w:left="720"/>
        <w:rPr>
          <w:ins w:id="1486" w:author="ERCOT" w:date="2024-02-22T12:57:00Z"/>
          <w:rFonts w:eastAsia="SimSun"/>
          <w:bCs/>
          <w:i/>
          <w:vertAlign w:val="subscript"/>
          <w:lang w:eastAsia="x-none"/>
        </w:rPr>
      </w:pPr>
      <w:ins w:id="1487" w:author="ERCOT" w:date="2024-02-22T12:56:00Z">
        <w:r w:rsidRPr="000901EC">
          <w:rPr>
            <w:rFonts w:eastAsia="SimSun"/>
            <w:bCs/>
            <w:lang w:eastAsia="x-none"/>
          </w:rPr>
          <w:t>RUCDRRSAMTRUCTOT</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iCs/>
            <w:lang w:eastAsia="x-none"/>
          </w:rPr>
          <w:tab/>
          <w:t>=</w:t>
        </w:r>
        <w:r w:rsidRPr="000901EC">
          <w:rPr>
            <w:rFonts w:eastAsia="SimSun"/>
            <w:bCs/>
            <w:iCs/>
            <w:lang w:eastAsia="x-none"/>
          </w:rPr>
          <w:tab/>
        </w:r>
      </w:ins>
      <w:ins w:id="1488" w:author="ERCOT" w:date="2024-02-22T12:56:00Z">
        <w:r w:rsidRPr="000901EC">
          <w:rPr>
            <w:rFonts w:eastAsia="SimSun"/>
            <w:bCs/>
            <w:position w:val="-22"/>
            <w:lang w:val="x-none" w:eastAsia="x-none"/>
          </w:rPr>
          <w:object w:dxaOrig="220" w:dyaOrig="460" w14:anchorId="7B2A3D7B">
            <v:shape id="_x0000_i1040" type="#_x0000_t75" style="width:10.8pt;height:24pt" o:ole="">
              <v:imagedata r:id="rId31" o:title=""/>
            </v:shape>
            <o:OLEObject Type="Embed" ProgID="Equation.3" ShapeID="_x0000_i1040" DrawAspect="Content" ObjectID="_1789280163" r:id="rId43"/>
          </w:object>
        </w:r>
      </w:ins>
      <w:ins w:id="1489" w:author="ERCOT" w:date="2024-02-22T12:56:00Z">
        <w:r w:rsidRPr="000901EC">
          <w:rPr>
            <w:rFonts w:eastAsia="SimSun"/>
            <w:position w:val="-20"/>
          </w:rPr>
          <w:object w:dxaOrig="220" w:dyaOrig="440" w14:anchorId="1E859ACF">
            <v:shape id="_x0000_i1041" type="#_x0000_t75" style="width:9pt;height:24pt" o:ole="">
              <v:imagedata r:id="rId44" o:title=""/>
            </v:shape>
            <o:OLEObject Type="Embed" ProgID="Equation.3" ShapeID="_x0000_i1041" DrawAspect="Content" ObjectID="_1789280164" r:id="rId45"/>
          </w:object>
        </w:r>
      </w:ins>
      <w:ins w:id="1490" w:author="ERCOT" w:date="2024-02-22T12:56:00Z">
        <w:r w:rsidRPr="000901EC">
          <w:rPr>
            <w:rFonts w:eastAsia="SimSun"/>
            <w:iCs/>
            <w:szCs w:val="20"/>
          </w:rPr>
          <w:t>RUCDRRSAMT</w:t>
        </w:r>
        <w:r w:rsidRPr="000901EC">
          <w:rPr>
            <w:rFonts w:eastAsia="SimSun"/>
            <w:b/>
            <w:i/>
            <w:vertAlign w:val="subscript"/>
            <w:lang w:val="x-none"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i,</w:t>
        </w:r>
      </w:ins>
      <w:ins w:id="1491" w:author="ERCOT" w:date="2024-03-19T08:53:00Z">
        <w:r w:rsidRPr="000901EC">
          <w:rPr>
            <w:rFonts w:eastAsia="SimSun"/>
            <w:bCs/>
            <w:i/>
            <w:vertAlign w:val="subscript"/>
            <w:lang w:eastAsia="x-none"/>
          </w:rPr>
          <w:t xml:space="preserve"> q</w:t>
        </w:r>
      </w:ins>
      <w:ins w:id="1492" w:author="ERCOT" w:date="2024-02-22T12:56:00Z">
        <w:r w:rsidRPr="000901EC">
          <w:rPr>
            <w:rFonts w:eastAsia="SimSun"/>
            <w:bCs/>
            <w:i/>
            <w:vertAlign w:val="subscript"/>
            <w:lang w:eastAsia="x-none"/>
          </w:rPr>
          <w:t xml:space="preserve"> </w:t>
        </w:r>
      </w:ins>
    </w:p>
    <w:p w14:paraId="24A07710" w14:textId="77777777" w:rsidR="000901EC" w:rsidRPr="000901EC" w:rsidRDefault="000901EC" w:rsidP="000901EC">
      <w:pPr>
        <w:tabs>
          <w:tab w:val="left" w:pos="1440"/>
          <w:tab w:val="left" w:pos="2340"/>
        </w:tabs>
        <w:spacing w:after="240"/>
        <w:ind w:left="3150" w:hanging="2430"/>
        <w:rPr>
          <w:ins w:id="1493" w:author="ERCOT" w:date="2024-02-22T12:56:00Z"/>
          <w:rFonts w:eastAsia="SimSun"/>
          <w:bCs/>
          <w:iCs/>
          <w:lang w:eastAsia="x-none"/>
        </w:rPr>
      </w:pPr>
      <w:ins w:id="1494" w:author="ERCOT" w:date="2024-02-22T12:57:00Z">
        <w:r w:rsidRPr="000901EC">
          <w:rPr>
            <w:rFonts w:eastAsia="SimSun"/>
            <w:bCs/>
            <w:lang w:eastAsia="x-none"/>
          </w:rPr>
          <w:t>RUCCAPDELTA</w:t>
        </w:r>
        <w:r w:rsidRPr="000901EC">
          <w:rPr>
            <w:rFonts w:eastAsia="SimSun"/>
            <w:bCs/>
            <w:i/>
            <w:vertAlign w:val="subscript"/>
            <w:lang w:val="x-none" w:eastAsia="x-none"/>
          </w:rPr>
          <w:t xml:space="preserve"> 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 </w:t>
        </w:r>
      </w:ins>
      <w:ins w:id="1495" w:author="ERCOT" w:date="2024-02-22T12:58:00Z">
        <w:r w:rsidRPr="000901EC">
          <w:rPr>
            <w:rFonts w:eastAsia="SimSun"/>
            <w:bCs/>
            <w:lang w:eastAsia="x-none"/>
          </w:rPr>
          <w:t xml:space="preserve">RUCMWDELTA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 (</w:t>
        </w:r>
        <w:r w:rsidRPr="000901EC">
          <w:rPr>
            <w:rFonts w:eastAsia="SimSun"/>
            <w:bCs/>
            <w:lang w:val="x-none" w:eastAsia="x-none"/>
          </w:rPr>
          <w:t>RUCMWAMTRUCTOT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eastAsia="x-none"/>
          </w:rPr>
          <w:t xml:space="preserve"> / </w:t>
        </w:r>
      </w:ins>
      <w:ins w:id="1496" w:author="ERCOT" w:date="2024-02-22T12:57:00Z">
        <w:r w:rsidRPr="000901EC">
          <w:rPr>
            <w:rFonts w:eastAsia="SimSun"/>
            <w:bCs/>
            <w:lang w:val="x-none" w:eastAsia="x-none"/>
          </w:rPr>
          <w:t>RUCCAPTOT</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ins>
      <w:ins w:id="1497" w:author="ERCOT" w:date="2024-02-22T12:58:00Z">
        <w:r w:rsidRPr="000901EC">
          <w:rPr>
            <w:rFonts w:eastAsia="SimSun"/>
            <w:bCs/>
            <w:i/>
            <w:vertAlign w:val="subscript"/>
            <w:lang w:eastAsia="x-none"/>
          </w:rPr>
          <w:t xml:space="preserve"> </w:t>
        </w:r>
        <w:r w:rsidRPr="000901EC">
          <w:rPr>
            <w:rFonts w:eastAsia="SimSun"/>
            <w:bCs/>
            <w:iCs/>
            <w:lang w:eastAsia="x-none"/>
          </w:rPr>
          <w:t>)</w:t>
        </w:r>
      </w:ins>
    </w:p>
    <w:p w14:paraId="3B046333" w14:textId="77777777" w:rsidR="000901EC" w:rsidRPr="000901EC" w:rsidRDefault="000901EC" w:rsidP="000901EC">
      <w:pPr>
        <w:tabs>
          <w:tab w:val="left" w:pos="1440"/>
          <w:tab w:val="left" w:pos="2340"/>
        </w:tabs>
        <w:spacing w:after="240"/>
        <w:ind w:left="720"/>
        <w:rPr>
          <w:rFonts w:eastAsia="SimSun"/>
          <w:bCs/>
          <w:iCs/>
          <w:lang w:eastAsia="x-none"/>
        </w:rPr>
      </w:pPr>
      <w:del w:id="1498" w:author="ERCOT" w:date="2024-02-22T12:56:00Z">
        <w:r w:rsidRPr="000901EC">
          <w:rPr>
            <w:rFonts w:eastAsia="SimSun"/>
            <w:bCs/>
            <w:lang w:val="x-none" w:eastAsia="x-none"/>
          </w:rPr>
          <w:lastRenderedPageBreak/>
          <w:delText>RUCMWAMTRUCTOT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 xml:space="preserve">h </w:delText>
        </w:r>
        <w:r w:rsidRPr="000901EC">
          <w:rPr>
            <w:rFonts w:eastAsia="SimSun"/>
            <w:bCs/>
            <w:lang w:val="x-none" w:eastAsia="x-none"/>
          </w:rPr>
          <w:tab/>
          <w:delText>=</w:delText>
        </w:r>
        <w:r w:rsidRPr="000901EC">
          <w:rPr>
            <w:rFonts w:eastAsia="SimSun"/>
            <w:bCs/>
            <w:lang w:val="x-none" w:eastAsia="x-none"/>
          </w:rPr>
          <w:tab/>
        </w:r>
        <w:r w:rsidRPr="000901EC">
          <w:rPr>
            <w:rFonts w:eastAsia="SimSun"/>
            <w:bCs/>
            <w:position w:val="-22"/>
            <w:lang w:val="x-none" w:eastAsia="x-none"/>
          </w:rPr>
          <w:object w:dxaOrig="220" w:dyaOrig="460" w14:anchorId="0690CC3F">
            <v:shape id="_x0000_i1042" type="#_x0000_t75" style="width:5.4pt;height:24pt" o:ole="">
              <v:imagedata r:id="rId31" o:title=""/>
            </v:shape>
            <o:OLEObject Type="Embed" ProgID="Equation.3" ShapeID="_x0000_i1042" DrawAspect="Content" ObjectID="_1789280165" r:id="rId46"/>
          </w:object>
        </w:r>
        <w:r w:rsidRPr="000901EC">
          <w:rPr>
            <w:rFonts w:eastAsia="SimSun"/>
            <w:bCs/>
            <w:position w:val="-18"/>
            <w:lang w:val="x-none" w:eastAsia="x-none"/>
          </w:rPr>
          <w:object w:dxaOrig="220" w:dyaOrig="420" w14:anchorId="7BF84694">
            <v:shape id="_x0000_i1043" type="#_x0000_t75" style="width:5.4pt;height:24pt" o:ole="">
              <v:imagedata r:id="rId33" o:title=""/>
            </v:shape>
            <o:OLEObject Type="Embed" ProgID="Equation.3" ShapeID="_x0000_i1043" DrawAspect="Content" ObjectID="_1789280166" r:id="rId47"/>
          </w:object>
        </w:r>
        <w:r w:rsidRPr="000901EC">
          <w:rPr>
            <w:rFonts w:eastAsia="SimSun"/>
            <w:bCs/>
            <w:lang w:val="x-none" w:eastAsia="x-none"/>
          </w:rPr>
          <w:delText>RUCMWAMT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q,</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r,</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sidDel="001907FE">
          <w:rPr>
            <w:rFonts w:eastAsia="SimSun"/>
            <w:bCs/>
            <w:lang w:val="x-none" w:eastAsia="x-none"/>
          </w:rPr>
          <w:fldChar w:fldCharType="begin"/>
        </w:r>
        <w:r w:rsidR="00B66F7D">
          <w:rPr>
            <w:rFonts w:eastAsia="SimSun"/>
            <w:bCs/>
            <w:lang w:val="x-none" w:eastAsia="x-none"/>
          </w:rPr>
          <w:fldChar w:fldCharType="separate"/>
        </w:r>
        <w:r w:rsidRPr="000901EC" w:rsidDel="001907FE">
          <w:rPr>
            <w:rFonts w:eastAsia="SimSun"/>
            <w:bCs/>
            <w:lang w:val="x-none" w:eastAsia="x-none"/>
          </w:rPr>
          <w:fldChar w:fldCharType="end"/>
        </w:r>
        <w:r w:rsidRPr="000901EC" w:rsidDel="001907FE">
          <w:rPr>
            <w:rFonts w:eastAsia="SimSun"/>
          </w:rPr>
          <w:fldChar w:fldCharType="begin"/>
        </w:r>
        <w:r w:rsidR="00B66F7D">
          <w:rPr>
            <w:rFonts w:eastAsia="SimSun"/>
          </w:rPr>
          <w:fldChar w:fldCharType="separate"/>
        </w:r>
        <w:r w:rsidRPr="000901EC" w:rsidDel="001907FE">
          <w:rPr>
            <w:rFonts w:eastAsia="SimSun"/>
          </w:rPr>
          <w:fldChar w:fldCharType="end"/>
        </w:r>
      </w:del>
    </w:p>
    <w:p w14:paraId="325E72D2" w14:textId="77777777" w:rsidR="000901EC" w:rsidRPr="000901EC" w:rsidRDefault="000901EC" w:rsidP="000901EC">
      <w:pPr>
        <w:tabs>
          <w:tab w:val="left" w:pos="1440"/>
          <w:tab w:val="left" w:pos="2340"/>
        </w:tabs>
        <w:spacing w:after="240"/>
        <w:ind w:left="720"/>
        <w:rPr>
          <w:rFonts w:eastAsia="SimSun"/>
          <w:bCs/>
          <w:lang w:val="x-none" w:eastAsia="x-none"/>
        </w:rPr>
      </w:pPr>
      <w:del w:id="1499" w:author="ERCOT" w:date="2024-02-22T12:56:00Z">
        <w:r w:rsidRPr="000901EC">
          <w:rPr>
            <w:rFonts w:eastAsia="SimSun"/>
            <w:bCs/>
            <w:lang w:val="x-none" w:eastAsia="x-none"/>
          </w:rPr>
          <w:delText>RUCCAPTOT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lang w:val="x-none" w:eastAsia="x-none"/>
          </w:rPr>
          <w:tab/>
          <w:delText xml:space="preserve">    </w:delText>
        </w:r>
        <w:r w:rsidRPr="000901EC">
          <w:rPr>
            <w:rFonts w:eastAsia="SimSun"/>
            <w:bCs/>
            <w:lang w:val="x-none" w:eastAsia="x-none"/>
          </w:rPr>
          <w:tab/>
        </w:r>
        <w:r w:rsidRPr="000901EC">
          <w:rPr>
            <w:rFonts w:eastAsia="SimSun"/>
            <w:bCs/>
            <w:lang w:val="x-none" w:eastAsia="x-none"/>
          </w:rPr>
          <w:tab/>
          <w:delText xml:space="preserve"> =</w:delText>
        </w:r>
        <w:r w:rsidRPr="000901EC">
          <w:rPr>
            <w:rFonts w:eastAsia="SimSun"/>
            <w:bCs/>
            <w:lang w:val="x-none" w:eastAsia="x-none"/>
          </w:rPr>
          <w:tab/>
        </w:r>
        <w:r w:rsidRPr="000901EC">
          <w:rPr>
            <w:rFonts w:eastAsia="SimSun"/>
            <w:bCs/>
            <w:position w:val="-18"/>
            <w:lang w:val="x-none" w:eastAsia="x-none"/>
          </w:rPr>
          <w:object w:dxaOrig="220" w:dyaOrig="420" w14:anchorId="7EB896B8">
            <v:shape id="_x0000_i1044" type="#_x0000_t75" style="width:5.4pt;height:24pt" o:ole="">
              <v:imagedata r:id="rId35" o:title=""/>
            </v:shape>
            <o:OLEObject Type="Embed" ProgID="Equation.3" ShapeID="_x0000_i1044" DrawAspect="Content" ObjectID="_1789280167" r:id="rId48"/>
          </w:object>
        </w:r>
        <w:r w:rsidRPr="000901EC">
          <w:rPr>
            <w:rFonts w:eastAsia="SimSun"/>
            <w:bCs/>
            <w:lang w:eastAsia="x-none"/>
          </w:rPr>
          <w:delText>(</w:delText>
        </w:r>
        <w:r w:rsidRPr="000901EC">
          <w:rPr>
            <w:rFonts w:eastAsia="SimSun"/>
            <w:bCs/>
            <w:lang w:val="x-none" w:eastAsia="x-none"/>
          </w:rPr>
          <w:delText>HSL</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r</w:delText>
        </w:r>
        <w:r w:rsidRPr="000901EC">
          <w:rPr>
            <w:rFonts w:eastAsia="SimSun"/>
            <w:bCs/>
            <w:lang w:val="x-none" w:eastAsia="x-none"/>
          </w:rPr>
          <w:delText xml:space="preserve"> – HSL</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beforeCCGR</w:delText>
        </w:r>
        <w:r w:rsidRPr="000901EC">
          <w:rPr>
            <w:rFonts w:eastAsia="SimSun"/>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rsidDel="002606D2" w14:paraId="520E4F9E" w14:textId="77777777" w:rsidTr="009C0551">
        <w:trPr>
          <w:trHeight w:val="386"/>
          <w:del w:id="1500" w:author="ERCOT" w:date="2024-03-19T11:26:00Z"/>
        </w:trPr>
        <w:tc>
          <w:tcPr>
            <w:tcW w:w="9350" w:type="dxa"/>
            <w:shd w:val="pct12" w:color="auto" w:fill="auto"/>
          </w:tcPr>
          <w:p w14:paraId="6C67AD37" w14:textId="77777777" w:rsidR="000901EC" w:rsidRPr="000901EC" w:rsidDel="002606D2" w:rsidRDefault="000901EC" w:rsidP="000901EC">
            <w:pPr>
              <w:spacing w:after="240"/>
              <w:rPr>
                <w:del w:id="1501" w:author="ERCOT" w:date="2024-03-19T11:26:00Z"/>
                <w:rFonts w:eastAsia="SimSun"/>
                <w:b/>
                <w:i/>
                <w:iCs/>
                <w:szCs w:val="20"/>
              </w:rPr>
            </w:pPr>
            <w:del w:id="1502" w:author="ERCOT" w:date="2024-03-19T11:26:00Z">
              <w:r w:rsidRPr="000901EC" w:rsidDel="002606D2">
                <w:rPr>
                  <w:rFonts w:eastAsia="SimSun"/>
                  <w:b/>
                  <w:i/>
                  <w:iCs/>
                  <w:szCs w:val="20"/>
                </w:rPr>
                <w:delText>[NPRR1139:  Replace the formula “RUCCAPTOT</w:delText>
              </w:r>
              <w:r w:rsidRPr="000901EC" w:rsidDel="002606D2">
                <w:rPr>
                  <w:rFonts w:eastAsia="SimSun"/>
                  <w:b/>
                  <w:i/>
                  <w:iCs/>
                  <w:szCs w:val="20"/>
                  <w:vertAlign w:val="subscript"/>
                </w:rPr>
                <w:delText xml:space="preserve"> ruc, h</w:delText>
              </w:r>
              <w:r w:rsidRPr="000901EC" w:rsidDel="002606D2">
                <w:rPr>
                  <w:rFonts w:eastAsia="SimSun"/>
                  <w:b/>
                  <w:i/>
                  <w:iCs/>
                  <w:szCs w:val="20"/>
                </w:rPr>
                <w:delText>” above with the following upon system implementation:]</w:delText>
              </w:r>
            </w:del>
          </w:p>
          <w:p w14:paraId="606D0965" w14:textId="77777777" w:rsidR="000901EC" w:rsidRPr="000901EC" w:rsidDel="002606D2" w:rsidRDefault="000901EC" w:rsidP="000901EC">
            <w:pPr>
              <w:tabs>
                <w:tab w:val="left" w:pos="2340"/>
                <w:tab w:val="left" w:pos="3420"/>
              </w:tabs>
              <w:spacing w:after="240"/>
              <w:ind w:left="3420" w:hanging="2700"/>
              <w:rPr>
                <w:del w:id="1503" w:author="ERCOT" w:date="2024-03-19T11:26:00Z"/>
                <w:rFonts w:eastAsia="SimSun"/>
                <w:bCs/>
                <w:szCs w:val="20"/>
              </w:rPr>
            </w:pPr>
            <w:del w:id="1504" w:author="ERCOT" w:date="2024-03-19T11:26:00Z">
              <w:r w:rsidRPr="000901EC" w:rsidDel="002606D2">
                <w:rPr>
                  <w:rFonts w:eastAsia="SimSun"/>
                  <w:bCs/>
                  <w:szCs w:val="20"/>
                </w:rPr>
                <w:delText xml:space="preserve">RUCCAPTOT </w:delText>
              </w:r>
              <w:r w:rsidRPr="000901EC" w:rsidDel="002606D2">
                <w:rPr>
                  <w:rFonts w:eastAsia="SimSun"/>
                  <w:bCs/>
                  <w:i/>
                  <w:szCs w:val="20"/>
                  <w:vertAlign w:val="subscript"/>
                </w:rPr>
                <w:delText>ruc, h</w:delText>
              </w:r>
              <w:r w:rsidRPr="000901EC" w:rsidDel="002606D2">
                <w:rPr>
                  <w:rFonts w:eastAsia="SimSun"/>
                  <w:bCs/>
                  <w:szCs w:val="20"/>
                </w:rPr>
                <w:tab/>
                <w:delText xml:space="preserve">     =</w:delText>
              </w:r>
              <w:r w:rsidRPr="000901EC" w:rsidDel="002606D2">
                <w:rPr>
                  <w:rFonts w:eastAsia="SimSun"/>
                  <w:bCs/>
                  <w:szCs w:val="20"/>
                </w:rPr>
                <w:tab/>
              </w:r>
              <w:r w:rsidRPr="000901EC" w:rsidDel="002606D2">
                <w:rPr>
                  <w:rFonts w:eastAsia="SimSun"/>
                  <w:bCs/>
                  <w:position w:val="-18"/>
                  <w:szCs w:val="20"/>
                </w:rPr>
                <w:object w:dxaOrig="220" w:dyaOrig="420" w14:anchorId="0A7B13E6">
                  <v:shape id="_x0000_i1045" type="#_x0000_t75" style="width:12pt;height:24pt" o:ole="">
                    <v:imagedata r:id="rId35" o:title=""/>
                  </v:shape>
                  <o:OLEObject Type="Embed" ProgID="Equation.3" ShapeID="_x0000_i1045" DrawAspect="Content" ObjectID="_1789280168" r:id="rId49"/>
                </w:object>
              </w:r>
              <w:r w:rsidRPr="000901EC" w:rsidDel="002606D2">
                <w:rPr>
                  <w:rFonts w:eastAsia="SimSun"/>
                  <w:bCs/>
                  <w:szCs w:val="20"/>
                </w:rPr>
                <w:delText xml:space="preserve">(RUCHSL </w:delText>
              </w:r>
              <w:r w:rsidRPr="000901EC" w:rsidDel="002606D2">
                <w:rPr>
                  <w:rFonts w:eastAsia="SimSun"/>
                  <w:bCs/>
                  <w:i/>
                  <w:szCs w:val="20"/>
                  <w:vertAlign w:val="subscript"/>
                </w:rPr>
                <w:delText>ruc, h, r</w:delText>
              </w:r>
              <w:r w:rsidRPr="000901EC" w:rsidDel="002606D2">
                <w:rPr>
                  <w:rFonts w:eastAsia="SimSun"/>
                  <w:bCs/>
                  <w:szCs w:val="20"/>
                </w:rPr>
                <w:delText xml:space="preserve"> – RUCHSL </w:delText>
              </w:r>
              <w:r w:rsidRPr="000901EC" w:rsidDel="002606D2">
                <w:rPr>
                  <w:rFonts w:eastAsia="SimSun"/>
                  <w:bCs/>
                  <w:i/>
                  <w:szCs w:val="20"/>
                  <w:vertAlign w:val="subscript"/>
                </w:rPr>
                <w:delText>ruc, h, beforeCCGR</w:delText>
              </w:r>
              <w:r w:rsidRPr="000901EC" w:rsidDel="002606D2">
                <w:rPr>
                  <w:rFonts w:eastAsia="SimSun"/>
                  <w:bCs/>
                  <w:szCs w:val="20"/>
                </w:rPr>
                <w:delText>)</w:delText>
              </w:r>
            </w:del>
          </w:p>
        </w:tc>
      </w:tr>
    </w:tbl>
    <w:p w14:paraId="0A1137C5" w14:textId="77777777" w:rsidR="000901EC" w:rsidRPr="000901EC" w:rsidRDefault="000901EC" w:rsidP="000901EC">
      <w:pPr>
        <w:spacing w:before="240"/>
        <w:rPr>
          <w:rFonts w:eastAsia="SimSun"/>
          <w:iCs/>
          <w:szCs w:val="20"/>
        </w:rPr>
      </w:pPr>
      <w:r w:rsidRPr="000901EC">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0901EC" w:rsidRPr="000901EC" w14:paraId="0A37A253" w14:textId="77777777" w:rsidTr="009C0551">
        <w:trPr>
          <w:tblHeader/>
        </w:trPr>
        <w:tc>
          <w:tcPr>
            <w:tcW w:w="1437" w:type="pct"/>
          </w:tcPr>
          <w:p w14:paraId="51952C19"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342" w:type="pct"/>
          </w:tcPr>
          <w:p w14:paraId="62C9A960"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221" w:type="pct"/>
          </w:tcPr>
          <w:p w14:paraId="6D73B019"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50D7DDDD" w14:textId="77777777" w:rsidTr="009C0551">
        <w:tc>
          <w:tcPr>
            <w:tcW w:w="1437" w:type="pct"/>
          </w:tcPr>
          <w:p w14:paraId="135B0BB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RUCCSAMT </w:t>
            </w:r>
            <w:r w:rsidRPr="000901EC">
              <w:rPr>
                <w:rFonts w:eastAsia="SimSun"/>
                <w:i/>
                <w:iCs/>
                <w:sz w:val="20"/>
                <w:szCs w:val="20"/>
                <w:vertAlign w:val="subscript"/>
              </w:rPr>
              <w:t>ruc, i, q</w:t>
            </w:r>
          </w:p>
        </w:tc>
        <w:tc>
          <w:tcPr>
            <w:tcW w:w="342" w:type="pct"/>
          </w:tcPr>
          <w:p w14:paraId="26DD42D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221" w:type="pct"/>
          </w:tcPr>
          <w:p w14:paraId="115A50BB" w14:textId="77777777" w:rsidR="000901EC" w:rsidRPr="000901EC" w:rsidRDefault="000901EC" w:rsidP="000901EC">
            <w:pPr>
              <w:spacing w:after="60"/>
              <w:rPr>
                <w:rFonts w:eastAsia="SimSun"/>
                <w:iCs/>
                <w:sz w:val="20"/>
                <w:szCs w:val="20"/>
              </w:rPr>
            </w:pPr>
            <w:r w:rsidRPr="000901EC">
              <w:rPr>
                <w:rFonts w:eastAsia="SimSun"/>
                <w:i/>
                <w:iCs/>
                <w:sz w:val="20"/>
                <w:szCs w:val="20"/>
              </w:rPr>
              <w:t>RUC Capacity-Short Amount</w:t>
            </w:r>
            <w:r w:rsidRPr="000901EC">
              <w:rPr>
                <w:rFonts w:eastAsia="SimSun"/>
                <w:iCs/>
                <w:sz w:val="20"/>
                <w:szCs w:val="20"/>
              </w:rPr>
              <w:t xml:space="preserve">—The charge to a QSE </w:t>
            </w:r>
            <w:r w:rsidRPr="000901EC">
              <w:rPr>
                <w:rFonts w:eastAsia="SimSun"/>
                <w:i/>
                <w:iCs/>
                <w:sz w:val="20"/>
                <w:szCs w:val="20"/>
              </w:rPr>
              <w:t>q</w:t>
            </w:r>
            <w:r w:rsidRPr="000901EC">
              <w:rPr>
                <w:rFonts w:eastAsia="SimSun"/>
                <w:iCs/>
                <w:sz w:val="20"/>
                <w:szCs w:val="20"/>
              </w:rPr>
              <w:t xml:space="preserve">, due to capacity shortfall for a particular RUC process </w:t>
            </w:r>
            <w:r w:rsidRPr="000901EC">
              <w:rPr>
                <w:rFonts w:eastAsia="SimSun"/>
                <w:i/>
                <w:iCs/>
                <w:sz w:val="20"/>
                <w:szCs w:val="20"/>
              </w:rPr>
              <w:t>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w:t>
            </w:r>
          </w:p>
        </w:tc>
      </w:tr>
      <w:tr w:rsidR="000901EC" w:rsidRPr="000901EC" w14:paraId="3DAEA828" w14:textId="77777777" w:rsidTr="009C0551">
        <w:tc>
          <w:tcPr>
            <w:tcW w:w="1437" w:type="pct"/>
          </w:tcPr>
          <w:p w14:paraId="04674F8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RUCMWAMTRUCTOT </w:t>
            </w:r>
            <w:r w:rsidRPr="000901EC">
              <w:rPr>
                <w:rFonts w:eastAsia="SimSun"/>
                <w:i/>
                <w:iCs/>
                <w:sz w:val="20"/>
                <w:szCs w:val="20"/>
                <w:vertAlign w:val="subscript"/>
              </w:rPr>
              <w:t>ruc, h</w:t>
            </w:r>
          </w:p>
        </w:tc>
        <w:tc>
          <w:tcPr>
            <w:tcW w:w="342" w:type="pct"/>
          </w:tcPr>
          <w:p w14:paraId="0A62217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221" w:type="pct"/>
          </w:tcPr>
          <w:p w14:paraId="71AABA01"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 per RUC</w:t>
            </w:r>
            <w:r w:rsidRPr="000901EC">
              <w:rPr>
                <w:rFonts w:eastAsia="SimSun"/>
                <w:iCs/>
                <w:sz w:val="20"/>
                <w:szCs w:val="20"/>
              </w:rPr>
              <w:t>—The sum of RUC Make-Whole Payments for a particular RUC process</w:t>
            </w:r>
            <w:r w:rsidRPr="000901EC">
              <w:rPr>
                <w:rFonts w:eastAsia="SimSun"/>
                <w:i/>
                <w:iCs/>
                <w:sz w:val="20"/>
                <w:szCs w:val="20"/>
              </w:rPr>
              <w:t xml:space="preserve"> ruc</w:t>
            </w:r>
            <w:r w:rsidRPr="000901EC">
              <w:rPr>
                <w:rFonts w:eastAsia="SimSun"/>
                <w:iCs/>
                <w:sz w:val="20"/>
                <w:szCs w:val="20"/>
              </w:rPr>
              <w:t xml:space="preserve">, including amounts for RMR Units, for the hour </w:t>
            </w:r>
            <w:r w:rsidRPr="000901EC">
              <w:rPr>
                <w:rFonts w:eastAsia="SimSun"/>
                <w:i/>
                <w:iCs/>
                <w:sz w:val="20"/>
                <w:szCs w:val="20"/>
              </w:rPr>
              <w:t>h</w:t>
            </w:r>
            <w:r w:rsidRPr="000901EC">
              <w:rPr>
                <w:rFonts w:eastAsia="SimSun"/>
                <w:iCs/>
                <w:sz w:val="20"/>
                <w:szCs w:val="20"/>
              </w:rPr>
              <w:t xml:space="preserve"> that includes the 15-minute Settlement Interval.</w:t>
            </w:r>
          </w:p>
        </w:tc>
      </w:tr>
      <w:tr w:rsidR="000901EC" w:rsidRPr="000901EC" w14:paraId="0F48D616" w14:textId="77777777" w:rsidTr="009C0551">
        <w:trPr>
          <w:del w:id="1505" w:author="ERCOT" w:date="2024-02-22T12:59:00Z"/>
        </w:trPr>
        <w:tc>
          <w:tcPr>
            <w:tcW w:w="1437" w:type="pct"/>
          </w:tcPr>
          <w:p w14:paraId="7075E0AB" w14:textId="77777777" w:rsidR="000901EC" w:rsidRPr="000901EC" w:rsidRDefault="000901EC" w:rsidP="000901EC">
            <w:pPr>
              <w:spacing w:after="60"/>
              <w:rPr>
                <w:del w:id="1506" w:author="ERCOT" w:date="2024-02-22T12:59:00Z"/>
                <w:rFonts w:eastAsia="SimSun"/>
                <w:iCs/>
                <w:sz w:val="20"/>
                <w:szCs w:val="20"/>
              </w:rPr>
            </w:pPr>
            <w:del w:id="1507" w:author="ERCOT" w:date="2024-02-22T12:59:00Z">
              <w:r w:rsidRPr="000901EC">
                <w:rPr>
                  <w:rFonts w:eastAsia="SimSun"/>
                  <w:iCs/>
                  <w:sz w:val="20"/>
                  <w:szCs w:val="20"/>
                </w:rPr>
                <w:delText xml:space="preserve">RUCMWAMT </w:delText>
              </w:r>
              <w:r w:rsidRPr="000901EC">
                <w:rPr>
                  <w:rFonts w:eastAsia="SimSun"/>
                  <w:i/>
                  <w:iCs/>
                  <w:sz w:val="20"/>
                  <w:szCs w:val="20"/>
                  <w:vertAlign w:val="subscript"/>
                </w:rPr>
                <w:delText>ruc, q, r, h</w:delText>
              </w:r>
            </w:del>
          </w:p>
        </w:tc>
        <w:tc>
          <w:tcPr>
            <w:tcW w:w="342" w:type="pct"/>
          </w:tcPr>
          <w:p w14:paraId="7538EDAA" w14:textId="77777777" w:rsidR="000901EC" w:rsidRPr="000901EC" w:rsidRDefault="000901EC" w:rsidP="000901EC">
            <w:pPr>
              <w:spacing w:after="60"/>
              <w:jc w:val="center"/>
              <w:rPr>
                <w:del w:id="1508" w:author="ERCOT" w:date="2024-02-22T12:59:00Z"/>
                <w:rFonts w:eastAsia="SimSun"/>
                <w:iCs/>
                <w:sz w:val="20"/>
                <w:szCs w:val="20"/>
              </w:rPr>
            </w:pPr>
            <w:del w:id="1509" w:author="ERCOT" w:date="2024-02-22T12:59:00Z">
              <w:r w:rsidRPr="000901EC">
                <w:rPr>
                  <w:rFonts w:eastAsia="SimSun"/>
                  <w:iCs/>
                  <w:sz w:val="20"/>
                  <w:szCs w:val="20"/>
                </w:rPr>
                <w:delText>$</w:delText>
              </w:r>
            </w:del>
          </w:p>
        </w:tc>
        <w:tc>
          <w:tcPr>
            <w:tcW w:w="3221" w:type="pct"/>
          </w:tcPr>
          <w:p w14:paraId="2402822E" w14:textId="77777777" w:rsidR="000901EC" w:rsidRPr="000901EC" w:rsidRDefault="000901EC" w:rsidP="000901EC">
            <w:pPr>
              <w:spacing w:after="60"/>
              <w:rPr>
                <w:del w:id="1510" w:author="ERCOT" w:date="2024-02-22T12:59:00Z"/>
                <w:rFonts w:eastAsia="SimSun"/>
                <w:iCs/>
                <w:sz w:val="20"/>
                <w:szCs w:val="20"/>
              </w:rPr>
            </w:pPr>
            <w:del w:id="1511" w:author="ERCOT" w:date="2024-02-22T12:59:00Z">
              <w:r w:rsidRPr="000901EC">
                <w:rPr>
                  <w:rFonts w:eastAsia="SimSun"/>
                  <w:i/>
                  <w:iCs/>
                  <w:sz w:val="20"/>
                  <w:szCs w:val="20"/>
                </w:rPr>
                <w:delText>RUC Make-Whole Payment</w:delText>
              </w:r>
              <w:r w:rsidRPr="000901EC">
                <w:rPr>
                  <w:rFonts w:eastAsia="SimSun"/>
                  <w:iCs/>
                  <w:sz w:val="20"/>
                  <w:szCs w:val="20"/>
                </w:rPr>
                <w:delText xml:space="preserve">—The RUC Make-Whole Payment to the QSE </w:delText>
              </w:r>
              <w:r w:rsidRPr="000901EC">
                <w:rPr>
                  <w:rFonts w:eastAsia="SimSun"/>
                  <w:i/>
                  <w:iCs/>
                  <w:sz w:val="20"/>
                  <w:szCs w:val="20"/>
                </w:rPr>
                <w:delText>q</w:delText>
              </w:r>
              <w:r w:rsidRPr="000901EC">
                <w:rPr>
                  <w:rFonts w:eastAsia="SimSun"/>
                  <w:iCs/>
                  <w:sz w:val="20"/>
                  <w:szCs w:val="20"/>
                </w:rPr>
                <w:delText xml:space="preserve"> for Resource </w:delText>
              </w:r>
              <w:r w:rsidRPr="000901EC">
                <w:rPr>
                  <w:rFonts w:eastAsia="SimSun"/>
                  <w:i/>
                  <w:iCs/>
                  <w:sz w:val="20"/>
                  <w:szCs w:val="20"/>
                </w:rPr>
                <w:delText>r</w:delText>
              </w:r>
              <w:r w:rsidRPr="000901EC">
                <w:rPr>
                  <w:rFonts w:eastAsia="SimSun"/>
                  <w:iCs/>
                  <w:sz w:val="20"/>
                  <w:szCs w:val="20"/>
                </w:rPr>
                <w:delText>, for a particular RUC process</w:delText>
              </w:r>
              <w:r w:rsidRPr="000901EC">
                <w:rPr>
                  <w:rFonts w:eastAsia="SimSun"/>
                  <w:i/>
                  <w:iCs/>
                  <w:sz w:val="20"/>
                  <w:szCs w:val="20"/>
                </w:rPr>
                <w:delText xml:space="preserve"> ruc</w:delText>
              </w:r>
              <w:r w:rsidRPr="000901EC">
                <w:rPr>
                  <w:rFonts w:eastAsia="SimSun"/>
                  <w:iCs/>
                  <w:sz w:val="20"/>
                  <w:szCs w:val="20"/>
                </w:rPr>
                <w:delText xml:space="preserve">, for the hour </w:delText>
              </w:r>
              <w:r w:rsidRPr="000901EC">
                <w:rPr>
                  <w:rFonts w:eastAsia="SimSun"/>
                  <w:i/>
                  <w:iCs/>
                  <w:sz w:val="20"/>
                  <w:szCs w:val="20"/>
                </w:rPr>
                <w:delText>h</w:delText>
              </w:r>
              <w:r w:rsidRPr="000901EC">
                <w:rPr>
                  <w:rFonts w:eastAsia="SimSun"/>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12" w:author="ERCOT" w:date="2024-03-19T09:02:00Z">
              <w:r w:rsidRPr="000901EC" w:rsidDel="00A25A6F">
                <w:rPr>
                  <w:rFonts w:eastAsia="SimSun"/>
                  <w:iCs/>
                  <w:sz w:val="20"/>
                  <w:szCs w:val="20"/>
                </w:rPr>
                <w:delText>d</w:delText>
              </w:r>
            </w:del>
            <w:del w:id="1513" w:author="ERCOT" w:date="2024-02-22T12:59:00Z">
              <w:r w:rsidRPr="000901EC">
                <w:rPr>
                  <w:rFonts w:eastAsia="SimSun"/>
                  <w:iCs/>
                  <w:sz w:val="20"/>
                  <w:szCs w:val="20"/>
                </w:rPr>
                <w:delText xml:space="preserve"> Cycle Generation Resources.</w:delText>
              </w:r>
            </w:del>
          </w:p>
        </w:tc>
      </w:tr>
      <w:tr w:rsidR="000901EC" w:rsidRPr="000901EC" w14:paraId="1E07D6F2" w14:textId="77777777" w:rsidTr="009C0551">
        <w:tc>
          <w:tcPr>
            <w:tcW w:w="1437" w:type="pct"/>
          </w:tcPr>
          <w:p w14:paraId="7849C66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RUCSFRS </w:t>
            </w:r>
            <w:r w:rsidRPr="000901EC">
              <w:rPr>
                <w:rFonts w:eastAsia="SimSun"/>
                <w:i/>
                <w:iCs/>
                <w:sz w:val="20"/>
                <w:szCs w:val="20"/>
                <w:vertAlign w:val="subscript"/>
              </w:rPr>
              <w:t>ruc, i, q</w:t>
            </w:r>
          </w:p>
        </w:tc>
        <w:tc>
          <w:tcPr>
            <w:tcW w:w="342" w:type="pct"/>
          </w:tcPr>
          <w:p w14:paraId="414C86E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2FDF2128"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capacity shortfall to the sum of all QSEs’ capacity shortfalls for a particular RUC process</w:t>
            </w:r>
            <w:r w:rsidRPr="000901EC">
              <w:rPr>
                <w:rFonts w:eastAsia="SimSun"/>
                <w:i/>
                <w:iCs/>
                <w:sz w:val="20"/>
                <w:szCs w:val="20"/>
              </w:rPr>
              <w:t xml:space="preserve"> ruc</w:t>
            </w:r>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See Section 5.7.4.</w:t>
            </w:r>
            <w:ins w:id="1514" w:author="ERCOT" w:date="2024-02-19T08:52:00Z">
              <w:r w:rsidRPr="000901EC">
                <w:rPr>
                  <w:rFonts w:eastAsia="SimSun"/>
                  <w:iCs/>
                  <w:sz w:val="20"/>
                  <w:szCs w:val="20"/>
                </w:rPr>
                <w:t>2</w:t>
              </w:r>
            </w:ins>
            <w:del w:id="1515" w:author="ERCOT" w:date="2024-02-19T08:52:00Z">
              <w:r w:rsidRPr="000901EC" w:rsidDel="00BD24FB">
                <w:rPr>
                  <w:rFonts w:eastAsia="SimSun"/>
                  <w:iCs/>
                  <w:sz w:val="20"/>
                  <w:szCs w:val="20"/>
                </w:rPr>
                <w:delText>1</w:delText>
              </w:r>
            </w:del>
            <w:r w:rsidRPr="000901EC">
              <w:rPr>
                <w:rFonts w:eastAsia="SimSun"/>
                <w:iCs/>
                <w:sz w:val="20"/>
                <w:szCs w:val="20"/>
              </w:rPr>
              <w:t>.1, Capacity Shortfall Ratio Share.</w:t>
            </w:r>
          </w:p>
        </w:tc>
      </w:tr>
      <w:tr w:rsidR="000901EC" w:rsidRPr="000901EC" w14:paraId="1A246502" w14:textId="77777777" w:rsidTr="009C0551">
        <w:tc>
          <w:tcPr>
            <w:tcW w:w="1437" w:type="pct"/>
          </w:tcPr>
          <w:p w14:paraId="2DCDCC7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RUCSF </w:t>
            </w:r>
            <w:r w:rsidRPr="000901EC">
              <w:rPr>
                <w:rFonts w:eastAsia="SimSun"/>
                <w:i/>
                <w:iCs/>
                <w:sz w:val="20"/>
                <w:szCs w:val="20"/>
                <w:vertAlign w:val="subscript"/>
              </w:rPr>
              <w:t>ruc, i, q</w:t>
            </w:r>
          </w:p>
        </w:tc>
        <w:tc>
          <w:tcPr>
            <w:tcW w:w="342" w:type="pct"/>
          </w:tcPr>
          <w:p w14:paraId="4B29E72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221" w:type="pct"/>
          </w:tcPr>
          <w:p w14:paraId="219632B7"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capacity shortfall for a particular RUC process </w:t>
            </w:r>
            <w:r w:rsidRPr="000901EC">
              <w:rPr>
                <w:rFonts w:eastAsia="SimSun"/>
                <w:i/>
                <w:iCs/>
                <w:sz w:val="20"/>
                <w:szCs w:val="20"/>
              </w:rPr>
              <w:t>ruc</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See formula in Section 5.7.4.</w:t>
            </w:r>
            <w:ins w:id="1516" w:author="ERCOT" w:date="2024-02-19T08:52:00Z">
              <w:r w:rsidRPr="000901EC">
                <w:rPr>
                  <w:rFonts w:eastAsia="SimSun"/>
                  <w:iCs/>
                  <w:sz w:val="20"/>
                  <w:szCs w:val="20"/>
                </w:rPr>
                <w:t>2</w:t>
              </w:r>
            </w:ins>
            <w:del w:id="1517" w:author="ERCOT" w:date="2024-02-19T08:52:00Z">
              <w:r w:rsidRPr="000901EC" w:rsidDel="00BD24FB">
                <w:rPr>
                  <w:rFonts w:eastAsia="SimSun"/>
                  <w:iCs/>
                  <w:sz w:val="20"/>
                  <w:szCs w:val="20"/>
                </w:rPr>
                <w:delText>1</w:delText>
              </w:r>
            </w:del>
            <w:r w:rsidRPr="000901EC">
              <w:rPr>
                <w:rFonts w:eastAsia="SimSun"/>
                <w:iCs/>
                <w:sz w:val="20"/>
                <w:szCs w:val="20"/>
              </w:rPr>
              <w:t>.1.</w:t>
            </w:r>
          </w:p>
        </w:tc>
      </w:tr>
      <w:tr w:rsidR="000901EC" w:rsidRPr="000901EC" w14:paraId="1BA6026E" w14:textId="77777777" w:rsidTr="009C0551">
        <w:tc>
          <w:tcPr>
            <w:tcW w:w="1437" w:type="pct"/>
          </w:tcPr>
          <w:p w14:paraId="0143BEF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RUCCAPTOT </w:t>
            </w:r>
            <w:r w:rsidRPr="000901EC">
              <w:rPr>
                <w:rFonts w:eastAsia="SimSun"/>
                <w:i/>
                <w:iCs/>
                <w:sz w:val="20"/>
                <w:szCs w:val="20"/>
                <w:vertAlign w:val="subscript"/>
              </w:rPr>
              <w:t>ruc, h</w:t>
            </w:r>
          </w:p>
        </w:tc>
        <w:tc>
          <w:tcPr>
            <w:tcW w:w="342" w:type="pct"/>
          </w:tcPr>
          <w:p w14:paraId="1F02D1C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221" w:type="pct"/>
          </w:tcPr>
          <w:p w14:paraId="4A362E96"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Total</w:t>
            </w:r>
            <w:r w:rsidRPr="000901EC">
              <w:rPr>
                <w:rFonts w:eastAsia="SimSun"/>
                <w:iCs/>
                <w:sz w:val="20"/>
                <w:szCs w:val="20"/>
              </w:rPr>
              <w:t>—The sum of the High Sustained Limits (HSLs) of all RUC-committed Resources for a particular RUC process</w:t>
            </w:r>
            <w:r w:rsidRPr="000901EC">
              <w:rPr>
                <w:rFonts w:eastAsia="SimSun"/>
                <w:i/>
                <w:iCs/>
                <w:sz w:val="20"/>
                <w:szCs w:val="20"/>
              </w:rPr>
              <w:t xml:space="preserve"> ruc</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formula in Section 5.7.4.</w:t>
            </w:r>
            <w:ins w:id="1518" w:author="ERCOT" w:date="2024-02-19T08:52:00Z">
              <w:r w:rsidRPr="000901EC">
                <w:rPr>
                  <w:rFonts w:eastAsia="SimSun"/>
                  <w:iCs/>
                  <w:sz w:val="20"/>
                  <w:szCs w:val="20"/>
                </w:rPr>
                <w:t>2</w:t>
              </w:r>
            </w:ins>
            <w:del w:id="1519" w:author="ERCOT" w:date="2024-02-19T08:52:00Z">
              <w:r w:rsidRPr="000901EC" w:rsidDel="00BD24FB">
                <w:rPr>
                  <w:rFonts w:eastAsia="SimSun"/>
                  <w:iCs/>
                  <w:sz w:val="20"/>
                  <w:szCs w:val="20"/>
                </w:rPr>
                <w:delText>1</w:delText>
              </w:r>
            </w:del>
            <w:r w:rsidRPr="000901EC">
              <w:rPr>
                <w:rFonts w:eastAsia="SimSun"/>
                <w:iCs/>
                <w:sz w:val="20"/>
                <w:szCs w:val="20"/>
              </w:rPr>
              <w:t xml:space="preserve">.1. </w:t>
            </w:r>
          </w:p>
        </w:tc>
      </w:tr>
      <w:tr w:rsidR="000901EC" w:rsidRPr="000901EC" w14:paraId="713C078F" w14:textId="77777777" w:rsidTr="009C0551">
        <w:trPr>
          <w:ins w:id="1520" w:author="ERCOT" w:date="2024-02-19T08:55:00Z"/>
        </w:trPr>
        <w:tc>
          <w:tcPr>
            <w:tcW w:w="1437" w:type="pct"/>
          </w:tcPr>
          <w:p w14:paraId="4AB7EE28" w14:textId="77777777" w:rsidR="000901EC" w:rsidRPr="000901EC" w:rsidRDefault="000901EC" w:rsidP="000901EC">
            <w:pPr>
              <w:spacing w:after="60"/>
              <w:rPr>
                <w:ins w:id="1521" w:author="ERCOT" w:date="2024-02-19T08:55:00Z"/>
                <w:rFonts w:eastAsia="SimSun"/>
                <w:iCs/>
                <w:sz w:val="20"/>
                <w:szCs w:val="20"/>
              </w:rPr>
            </w:pPr>
            <w:ins w:id="1522" w:author="ERCOT" w:date="2024-02-19T08:55:00Z">
              <w:r w:rsidRPr="000901EC">
                <w:rPr>
                  <w:rFonts w:eastAsia="SimSun"/>
                  <w:bCs/>
                  <w:sz w:val="20"/>
                  <w:szCs w:val="20"/>
                  <w:lang w:eastAsia="x-none"/>
                </w:rPr>
                <w:t>RUCMWDELTA</w:t>
              </w:r>
              <w:r w:rsidRPr="000901EC">
                <w:rPr>
                  <w:rFonts w:eastAsia="SimSun"/>
                  <w:bCs/>
                  <w:lang w:eastAsia="x-none"/>
                </w:rPr>
                <w:t xml:space="preserve">  </w:t>
              </w:r>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w:t>
              </w:r>
            </w:ins>
          </w:p>
        </w:tc>
        <w:tc>
          <w:tcPr>
            <w:tcW w:w="342" w:type="pct"/>
          </w:tcPr>
          <w:p w14:paraId="0D385737" w14:textId="77777777" w:rsidR="000901EC" w:rsidRPr="000901EC" w:rsidRDefault="000901EC" w:rsidP="000901EC">
            <w:pPr>
              <w:spacing w:after="60"/>
              <w:jc w:val="center"/>
              <w:rPr>
                <w:ins w:id="1523" w:author="ERCOT" w:date="2024-02-19T08:55:00Z"/>
                <w:rFonts w:eastAsia="SimSun"/>
                <w:iCs/>
                <w:sz w:val="20"/>
                <w:szCs w:val="20"/>
              </w:rPr>
            </w:pPr>
            <w:ins w:id="1524" w:author="ERCOT" w:date="2024-02-19T08:55:00Z">
              <w:r w:rsidRPr="000901EC">
                <w:rPr>
                  <w:rFonts w:eastAsia="SimSun"/>
                  <w:iCs/>
                  <w:sz w:val="20"/>
                  <w:szCs w:val="20"/>
                </w:rPr>
                <w:t>$</w:t>
              </w:r>
            </w:ins>
          </w:p>
        </w:tc>
        <w:tc>
          <w:tcPr>
            <w:tcW w:w="3221" w:type="pct"/>
          </w:tcPr>
          <w:p w14:paraId="457694EC" w14:textId="77777777" w:rsidR="000901EC" w:rsidRPr="000901EC" w:rsidRDefault="000901EC" w:rsidP="000901EC">
            <w:pPr>
              <w:spacing w:after="60"/>
              <w:rPr>
                <w:ins w:id="1525" w:author="ERCOT" w:date="2024-02-19T08:55:00Z"/>
                <w:rFonts w:eastAsia="SimSun"/>
                <w:sz w:val="20"/>
                <w:szCs w:val="20"/>
              </w:rPr>
            </w:pPr>
            <w:ins w:id="1526" w:author="ERCOT" w:date="2024-02-19T08:55:00Z">
              <w:r w:rsidRPr="000901EC">
                <w:rPr>
                  <w:rFonts w:eastAsia="SimSun"/>
                  <w:i/>
                  <w:iCs/>
                  <w:sz w:val="20"/>
                  <w:szCs w:val="20"/>
                </w:rPr>
                <w:t xml:space="preserve">RUC Make-Whole Delta – </w:t>
              </w:r>
              <w:r w:rsidRPr="000901EC">
                <w:rPr>
                  <w:rFonts w:eastAsia="SimSun"/>
                  <w:sz w:val="20"/>
                  <w:szCs w:val="20"/>
                </w:rPr>
                <w:t>The</w:t>
              </w:r>
            </w:ins>
            <w:ins w:id="1527" w:author="ERCOT" w:date="2024-02-19T08:58:00Z">
              <w:r w:rsidRPr="000901EC">
                <w:rPr>
                  <w:rFonts w:eastAsia="SimSun"/>
                  <w:sz w:val="20"/>
                  <w:szCs w:val="20"/>
                </w:rPr>
                <w:t xml:space="preserve"> remaining</w:t>
              </w:r>
            </w:ins>
            <w:ins w:id="1528" w:author="ERCOT" w:date="2024-02-19T08:55:00Z">
              <w:r w:rsidRPr="000901EC">
                <w:rPr>
                  <w:rFonts w:eastAsia="SimSun"/>
                  <w:sz w:val="20"/>
                  <w:szCs w:val="20"/>
                </w:rPr>
                <w:t xml:space="preserve"> </w:t>
              </w:r>
            </w:ins>
            <w:ins w:id="1529" w:author="ERCOT" w:date="2024-02-19T08:56:00Z">
              <w:r w:rsidRPr="000901EC">
                <w:rPr>
                  <w:rFonts w:eastAsia="SimSun"/>
                  <w:sz w:val="20"/>
                  <w:szCs w:val="20"/>
                </w:rPr>
                <w:t xml:space="preserve">RUC Make-Whole amount </w:t>
              </w:r>
            </w:ins>
            <w:ins w:id="1530" w:author="ERCOT" w:date="2024-02-19T08:58:00Z">
              <w:r w:rsidRPr="000901EC">
                <w:rPr>
                  <w:rFonts w:eastAsia="SimSun"/>
                  <w:sz w:val="20"/>
                  <w:szCs w:val="20"/>
                </w:rPr>
                <w:t xml:space="preserve">that has not been </w:t>
              </w:r>
            </w:ins>
            <w:ins w:id="1531" w:author="ERCOT" w:date="2024-02-19T08:59:00Z">
              <w:r w:rsidRPr="000901EC">
                <w:rPr>
                  <w:rFonts w:eastAsia="SimSun"/>
                  <w:sz w:val="20"/>
                  <w:szCs w:val="20"/>
                </w:rPr>
                <w:t xml:space="preserve">covered by RUC DRRS Short Charges, </w:t>
              </w:r>
            </w:ins>
            <w:ins w:id="1532" w:author="ERCOT" w:date="2024-02-19T08:58:00Z">
              <w:r w:rsidRPr="000901EC">
                <w:rPr>
                  <w:rFonts w:eastAsia="SimSun"/>
                  <w:iCs/>
                  <w:sz w:val="20"/>
                  <w:szCs w:val="20"/>
                </w:rPr>
                <w:t>for a particular RUC process</w:t>
              </w:r>
              <w:r w:rsidRPr="000901EC">
                <w:rPr>
                  <w:rFonts w:eastAsia="SimSun"/>
                  <w:i/>
                  <w:iCs/>
                  <w:sz w:val="20"/>
                  <w:szCs w:val="20"/>
                </w:rPr>
                <w:t xml:space="preserve"> ruc</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9784588" w14:textId="77777777" w:rsidTr="009C0551">
        <w:trPr>
          <w:ins w:id="1533" w:author="ERCOT" w:date="2024-02-02T15:49:00Z"/>
        </w:trPr>
        <w:tc>
          <w:tcPr>
            <w:tcW w:w="1437" w:type="pct"/>
          </w:tcPr>
          <w:p w14:paraId="26FAF362" w14:textId="77777777" w:rsidR="000901EC" w:rsidRPr="000901EC" w:rsidRDefault="000901EC" w:rsidP="000901EC">
            <w:pPr>
              <w:spacing w:after="60"/>
              <w:rPr>
                <w:ins w:id="1534" w:author="ERCOT" w:date="2024-02-02T15:49:00Z"/>
                <w:rFonts w:eastAsia="SimSun"/>
                <w:iCs/>
                <w:sz w:val="20"/>
                <w:szCs w:val="20"/>
              </w:rPr>
            </w:pPr>
            <w:ins w:id="1535" w:author="ERCOT" w:date="2024-02-02T15:49:00Z">
              <w:r w:rsidRPr="000901EC">
                <w:rPr>
                  <w:rFonts w:eastAsia="SimSun"/>
                  <w:iCs/>
                  <w:sz w:val="20"/>
                  <w:szCs w:val="20"/>
                </w:rPr>
                <w:t>RUCDRR</w:t>
              </w:r>
            </w:ins>
            <w:ins w:id="1536" w:author="ERCOT" w:date="2024-02-15T11:53:00Z">
              <w:r w:rsidRPr="000901EC">
                <w:rPr>
                  <w:rFonts w:eastAsia="SimSun"/>
                  <w:iCs/>
                  <w:sz w:val="20"/>
                  <w:szCs w:val="20"/>
                </w:rPr>
                <w:t>S</w:t>
              </w:r>
            </w:ins>
            <w:ins w:id="1537" w:author="ERCOT" w:date="2024-02-02T15:49:00Z">
              <w:r w:rsidRPr="000901EC">
                <w:rPr>
                  <w:rFonts w:eastAsia="SimSun"/>
                  <w:iCs/>
                  <w:sz w:val="20"/>
                  <w:szCs w:val="20"/>
                </w:rPr>
                <w:t xml:space="preserve">AMT  </w:t>
              </w:r>
              <w:r w:rsidRPr="000901EC">
                <w:rPr>
                  <w:rFonts w:eastAsia="SimSun"/>
                  <w:i/>
                  <w:sz w:val="20"/>
                  <w:szCs w:val="20"/>
                  <w:vertAlign w:val="subscript"/>
                </w:rPr>
                <w:t>ruc, i, q</w:t>
              </w:r>
            </w:ins>
          </w:p>
        </w:tc>
        <w:tc>
          <w:tcPr>
            <w:tcW w:w="342" w:type="pct"/>
          </w:tcPr>
          <w:p w14:paraId="0457C8F4" w14:textId="77777777" w:rsidR="000901EC" w:rsidRPr="000901EC" w:rsidRDefault="000901EC" w:rsidP="000901EC">
            <w:pPr>
              <w:spacing w:after="60"/>
              <w:jc w:val="center"/>
              <w:rPr>
                <w:ins w:id="1538" w:author="ERCOT" w:date="2024-02-02T15:49:00Z"/>
                <w:rFonts w:eastAsia="SimSun"/>
                <w:iCs/>
                <w:sz w:val="20"/>
                <w:szCs w:val="20"/>
              </w:rPr>
            </w:pPr>
            <w:ins w:id="1539" w:author="ERCOT" w:date="2024-02-02T15:49:00Z">
              <w:r w:rsidRPr="000901EC">
                <w:rPr>
                  <w:rFonts w:eastAsia="SimSun"/>
                  <w:iCs/>
                  <w:sz w:val="20"/>
                  <w:szCs w:val="20"/>
                </w:rPr>
                <w:t>$</w:t>
              </w:r>
            </w:ins>
          </w:p>
        </w:tc>
        <w:tc>
          <w:tcPr>
            <w:tcW w:w="3221" w:type="pct"/>
          </w:tcPr>
          <w:p w14:paraId="36C4DDA8" w14:textId="77777777" w:rsidR="000901EC" w:rsidRPr="000901EC" w:rsidRDefault="000901EC" w:rsidP="000901EC">
            <w:pPr>
              <w:spacing w:after="60"/>
              <w:rPr>
                <w:ins w:id="1540" w:author="ERCOT" w:date="2024-02-02T15:49:00Z"/>
                <w:rFonts w:eastAsia="SimSun"/>
                <w:i/>
                <w:iCs/>
                <w:sz w:val="20"/>
                <w:szCs w:val="20"/>
              </w:rPr>
            </w:pPr>
            <w:ins w:id="1541" w:author="ERCOT" w:date="2024-02-02T15:49:00Z">
              <w:r w:rsidRPr="000901EC">
                <w:rPr>
                  <w:rFonts w:eastAsia="SimSun"/>
                  <w:i/>
                  <w:iCs/>
                  <w:sz w:val="20"/>
                  <w:szCs w:val="20"/>
                </w:rPr>
                <w:t xml:space="preserve">RUC </w:t>
              </w:r>
            </w:ins>
            <w:ins w:id="1542" w:author="ERCOT" w:date="2024-03-19T09:04:00Z">
              <w:r w:rsidRPr="000901EC">
                <w:rPr>
                  <w:rFonts w:eastAsia="SimSun"/>
                  <w:i/>
                  <w:iCs/>
                  <w:sz w:val="20"/>
                  <w:szCs w:val="20"/>
                </w:rPr>
                <w:t>DRRS</w:t>
              </w:r>
            </w:ins>
            <w:ins w:id="1543" w:author="ERCOT" w:date="2024-02-02T15:49:00Z">
              <w:r w:rsidRPr="000901EC">
                <w:rPr>
                  <w:rFonts w:eastAsia="SimSun"/>
                  <w:i/>
                  <w:iCs/>
                  <w:sz w:val="20"/>
                  <w:szCs w:val="20"/>
                </w:rPr>
                <w:t xml:space="preserve"> </w:t>
              </w:r>
            </w:ins>
            <w:ins w:id="1544" w:author="ERCOT" w:date="2024-02-15T11:53:00Z">
              <w:r w:rsidRPr="000901EC">
                <w:rPr>
                  <w:rFonts w:eastAsia="SimSun"/>
                  <w:i/>
                  <w:iCs/>
                  <w:sz w:val="20"/>
                  <w:szCs w:val="20"/>
                </w:rPr>
                <w:t xml:space="preserve">Short </w:t>
              </w:r>
            </w:ins>
            <w:ins w:id="1545" w:author="ERCOT" w:date="2024-02-02T15:49:00Z">
              <w:r w:rsidRPr="000901EC">
                <w:rPr>
                  <w:rFonts w:eastAsia="SimSun"/>
                  <w:i/>
                  <w:iCs/>
                  <w:sz w:val="20"/>
                  <w:szCs w:val="20"/>
                </w:rPr>
                <w:t xml:space="preserve">Amount – </w:t>
              </w:r>
              <w:r w:rsidRPr="000901EC">
                <w:rPr>
                  <w:rFonts w:eastAsia="SimSun"/>
                  <w:sz w:val="20"/>
                  <w:szCs w:val="20"/>
                </w:rPr>
                <w:t xml:space="preserve">The charge to QSE </w:t>
              </w:r>
              <w:r w:rsidRPr="000901EC">
                <w:rPr>
                  <w:rFonts w:eastAsia="SimSun"/>
                  <w:i/>
                  <w:iCs/>
                  <w:sz w:val="20"/>
                  <w:szCs w:val="20"/>
                </w:rPr>
                <w:t xml:space="preserve">q, </w:t>
              </w:r>
              <w:r w:rsidRPr="000901EC">
                <w:rPr>
                  <w:rFonts w:eastAsia="SimSun"/>
                  <w:sz w:val="20"/>
                  <w:szCs w:val="20"/>
                </w:rPr>
                <w:t xml:space="preserve">due to a DRRS shortfall for a particular RUC process </w:t>
              </w:r>
              <w:r w:rsidRPr="000901EC">
                <w:rPr>
                  <w:rFonts w:eastAsia="SimSun"/>
                  <w:i/>
                  <w:iCs/>
                  <w:sz w:val="20"/>
                  <w:szCs w:val="20"/>
                </w:rPr>
                <w:t xml:space="preserve">ruc, </w:t>
              </w:r>
              <w:r w:rsidRPr="000901EC">
                <w:rPr>
                  <w:rFonts w:eastAsia="SimSun"/>
                  <w:sz w:val="20"/>
                  <w:szCs w:val="20"/>
                </w:rPr>
                <w:t xml:space="preserve">for the 15-minute Settlement Interval </w:t>
              </w:r>
              <w:r w:rsidRPr="000901EC">
                <w:rPr>
                  <w:rFonts w:eastAsia="SimSun"/>
                  <w:i/>
                  <w:iCs/>
                  <w:sz w:val="20"/>
                  <w:szCs w:val="20"/>
                </w:rPr>
                <w:t xml:space="preserve">i. </w:t>
              </w:r>
            </w:ins>
          </w:p>
        </w:tc>
      </w:tr>
      <w:tr w:rsidR="000901EC" w:rsidRPr="000901EC" w14:paraId="345C23D6" w14:textId="77777777" w:rsidTr="009C0551">
        <w:trPr>
          <w:ins w:id="1546" w:author="ERCOT" w:date="2024-02-02T15:47:00Z"/>
        </w:trPr>
        <w:tc>
          <w:tcPr>
            <w:tcW w:w="1437" w:type="pct"/>
          </w:tcPr>
          <w:p w14:paraId="56104188" w14:textId="77777777" w:rsidR="000901EC" w:rsidRPr="000901EC" w:rsidRDefault="000901EC" w:rsidP="000901EC">
            <w:pPr>
              <w:spacing w:after="60"/>
              <w:rPr>
                <w:ins w:id="1547" w:author="ERCOT" w:date="2024-02-02T15:47:00Z"/>
                <w:rFonts w:eastAsia="SimSun"/>
                <w:iCs/>
                <w:sz w:val="20"/>
                <w:szCs w:val="20"/>
              </w:rPr>
            </w:pPr>
            <w:ins w:id="1548" w:author="ERCOT" w:date="2024-02-02T15:47:00Z">
              <w:r w:rsidRPr="000901EC">
                <w:rPr>
                  <w:rFonts w:eastAsia="SimSun"/>
                  <w:iCs/>
                  <w:sz w:val="20"/>
                  <w:szCs w:val="20"/>
                </w:rPr>
                <w:t>RUCDRR</w:t>
              </w:r>
            </w:ins>
            <w:ins w:id="1549" w:author="ERCOT" w:date="2024-02-15T11:53:00Z">
              <w:r w:rsidRPr="000901EC">
                <w:rPr>
                  <w:rFonts w:eastAsia="SimSun"/>
                  <w:iCs/>
                  <w:sz w:val="20"/>
                  <w:szCs w:val="20"/>
                </w:rPr>
                <w:t>S</w:t>
              </w:r>
            </w:ins>
            <w:ins w:id="1550" w:author="ERCOT" w:date="2024-02-02T15:47:00Z">
              <w:r w:rsidRPr="000901EC">
                <w:rPr>
                  <w:rFonts w:eastAsia="SimSun"/>
                  <w:iCs/>
                  <w:sz w:val="20"/>
                  <w:szCs w:val="20"/>
                </w:rPr>
                <w:t xml:space="preserve">AMTRUCTOT </w:t>
              </w:r>
              <w:r w:rsidRPr="000901EC">
                <w:rPr>
                  <w:rFonts w:eastAsia="SimSun"/>
                  <w:bCs/>
                  <w:i/>
                  <w:sz w:val="20"/>
                  <w:szCs w:val="20"/>
                  <w:vertAlign w:val="subscript"/>
                  <w:lang w:val="x-none" w:eastAsia="x-none"/>
                </w:rPr>
                <w:t>ruc,</w:t>
              </w:r>
              <w:r w:rsidRPr="000901EC">
                <w:rPr>
                  <w:rFonts w:eastAsia="SimSun"/>
                  <w:bCs/>
                  <w:i/>
                  <w:sz w:val="20"/>
                  <w:szCs w:val="20"/>
                  <w:vertAlign w:val="subscript"/>
                  <w:lang w:eastAsia="x-none"/>
                </w:rPr>
                <w:t xml:space="preserve"> </w:t>
              </w:r>
              <w:r w:rsidRPr="000901EC">
                <w:rPr>
                  <w:rFonts w:eastAsia="SimSun"/>
                  <w:bCs/>
                  <w:i/>
                  <w:sz w:val="20"/>
                  <w:szCs w:val="20"/>
                  <w:vertAlign w:val="subscript"/>
                  <w:lang w:val="x-none" w:eastAsia="x-none"/>
                </w:rPr>
                <w:t>h</w:t>
              </w:r>
            </w:ins>
          </w:p>
        </w:tc>
        <w:tc>
          <w:tcPr>
            <w:tcW w:w="342" w:type="pct"/>
          </w:tcPr>
          <w:p w14:paraId="48AED10D" w14:textId="77777777" w:rsidR="000901EC" w:rsidRPr="000901EC" w:rsidRDefault="000901EC" w:rsidP="000901EC">
            <w:pPr>
              <w:spacing w:after="60"/>
              <w:jc w:val="center"/>
              <w:rPr>
                <w:ins w:id="1551" w:author="ERCOT" w:date="2024-02-02T15:47:00Z"/>
                <w:rFonts w:eastAsia="SimSun"/>
                <w:iCs/>
                <w:sz w:val="20"/>
                <w:szCs w:val="20"/>
              </w:rPr>
            </w:pPr>
            <w:ins w:id="1552" w:author="ERCOT" w:date="2024-02-02T15:49:00Z">
              <w:r w:rsidRPr="000901EC">
                <w:rPr>
                  <w:rFonts w:eastAsia="SimSun"/>
                  <w:iCs/>
                  <w:sz w:val="20"/>
                  <w:szCs w:val="20"/>
                </w:rPr>
                <w:t>$</w:t>
              </w:r>
            </w:ins>
          </w:p>
        </w:tc>
        <w:tc>
          <w:tcPr>
            <w:tcW w:w="3221" w:type="pct"/>
          </w:tcPr>
          <w:p w14:paraId="7596C6F9" w14:textId="77777777" w:rsidR="000901EC" w:rsidRPr="000901EC" w:rsidRDefault="000901EC" w:rsidP="000901EC">
            <w:pPr>
              <w:spacing w:after="60"/>
              <w:rPr>
                <w:ins w:id="1553" w:author="ERCOT" w:date="2024-02-02T15:47:00Z"/>
                <w:rFonts w:eastAsia="SimSun"/>
                <w:i/>
                <w:iCs/>
                <w:sz w:val="20"/>
                <w:szCs w:val="20"/>
              </w:rPr>
            </w:pPr>
            <w:ins w:id="1554" w:author="ERCOT" w:date="2024-02-02T15:49:00Z">
              <w:r w:rsidRPr="000901EC">
                <w:rPr>
                  <w:rFonts w:eastAsia="SimSun"/>
                  <w:i/>
                  <w:iCs/>
                  <w:sz w:val="20"/>
                  <w:szCs w:val="20"/>
                </w:rPr>
                <w:t xml:space="preserve">RUC </w:t>
              </w:r>
            </w:ins>
            <w:ins w:id="1555" w:author="ERCOT" w:date="2024-03-19T09:05:00Z">
              <w:r w:rsidRPr="000901EC">
                <w:rPr>
                  <w:rFonts w:eastAsia="SimSun"/>
                  <w:i/>
                  <w:iCs/>
                  <w:sz w:val="20"/>
                  <w:szCs w:val="20"/>
                </w:rPr>
                <w:t>DRRS</w:t>
              </w:r>
            </w:ins>
            <w:ins w:id="1556" w:author="ERCOT" w:date="2024-02-02T15:49:00Z">
              <w:r w:rsidRPr="000901EC">
                <w:rPr>
                  <w:rFonts w:eastAsia="SimSun"/>
                  <w:i/>
                  <w:iCs/>
                  <w:sz w:val="20"/>
                  <w:szCs w:val="20"/>
                </w:rPr>
                <w:t xml:space="preserve"> </w:t>
              </w:r>
            </w:ins>
            <w:ins w:id="1557" w:author="ERCOT" w:date="2024-02-15T11:53:00Z">
              <w:r w:rsidRPr="000901EC">
                <w:rPr>
                  <w:rFonts w:eastAsia="SimSun"/>
                  <w:i/>
                  <w:iCs/>
                  <w:sz w:val="20"/>
                  <w:szCs w:val="20"/>
                </w:rPr>
                <w:t>Shor</w:t>
              </w:r>
            </w:ins>
            <w:ins w:id="1558" w:author="ERCOT" w:date="2024-03-19T09:05:00Z">
              <w:r w:rsidRPr="000901EC">
                <w:rPr>
                  <w:rFonts w:eastAsia="SimSun"/>
                  <w:i/>
                  <w:iCs/>
                  <w:sz w:val="20"/>
                  <w:szCs w:val="20"/>
                </w:rPr>
                <w:t>t</w:t>
              </w:r>
            </w:ins>
            <w:ins w:id="1559" w:author="ERCOT" w:date="2024-02-15T11:53:00Z">
              <w:r w:rsidRPr="000901EC">
                <w:rPr>
                  <w:rFonts w:eastAsia="SimSun"/>
                  <w:i/>
                  <w:iCs/>
                  <w:sz w:val="20"/>
                  <w:szCs w:val="20"/>
                </w:rPr>
                <w:t xml:space="preserve"> </w:t>
              </w:r>
            </w:ins>
            <w:ins w:id="1560" w:author="ERCOT" w:date="2024-02-02T15:49:00Z">
              <w:r w:rsidRPr="000901EC">
                <w:rPr>
                  <w:rFonts w:eastAsia="SimSun"/>
                  <w:i/>
                  <w:iCs/>
                  <w:sz w:val="20"/>
                  <w:szCs w:val="20"/>
                </w:rPr>
                <w:t xml:space="preserve">Amount </w:t>
              </w:r>
            </w:ins>
            <w:ins w:id="1561" w:author="ERCOT" w:date="2024-03-19T09:05:00Z">
              <w:r w:rsidRPr="000901EC">
                <w:rPr>
                  <w:rFonts w:eastAsia="SimSun"/>
                  <w:i/>
                  <w:iCs/>
                  <w:sz w:val="20"/>
                  <w:szCs w:val="20"/>
                </w:rPr>
                <w:t xml:space="preserve">Total </w:t>
              </w:r>
            </w:ins>
            <w:ins w:id="1562" w:author="ERCOT" w:date="2024-02-02T15:49:00Z">
              <w:r w:rsidRPr="000901EC">
                <w:rPr>
                  <w:rFonts w:eastAsia="SimSun"/>
                  <w:i/>
                  <w:iCs/>
                  <w:sz w:val="20"/>
                  <w:szCs w:val="20"/>
                </w:rPr>
                <w:t xml:space="preserve">per RUC – </w:t>
              </w:r>
              <w:r w:rsidRPr="000901EC">
                <w:rPr>
                  <w:rFonts w:eastAsia="SimSun"/>
                  <w:sz w:val="20"/>
                  <w:szCs w:val="20"/>
                </w:rPr>
                <w:t xml:space="preserve">The sum of </w:t>
              </w:r>
            </w:ins>
            <w:ins w:id="1563" w:author="ERCOT" w:date="2024-02-15T11:53:00Z">
              <w:r w:rsidRPr="000901EC">
                <w:rPr>
                  <w:rFonts w:eastAsia="SimSun"/>
                  <w:sz w:val="20"/>
                  <w:szCs w:val="20"/>
                </w:rPr>
                <w:t>shortfall</w:t>
              </w:r>
            </w:ins>
            <w:ins w:id="1564" w:author="ERCOT" w:date="2024-02-02T15:49:00Z">
              <w:r w:rsidRPr="000901EC">
                <w:rPr>
                  <w:rFonts w:eastAsia="SimSun"/>
                  <w:sz w:val="20"/>
                  <w:szCs w:val="20"/>
                </w:rPr>
                <w:t xml:space="preserve"> for DRRS </w:t>
              </w:r>
              <w:r w:rsidRPr="000901EC">
                <w:rPr>
                  <w:rFonts w:eastAsia="SimSun"/>
                  <w:iCs/>
                  <w:sz w:val="20"/>
                  <w:szCs w:val="20"/>
                </w:rPr>
                <w:t>Charges for a particular RUC process</w:t>
              </w:r>
              <w:r w:rsidRPr="000901EC">
                <w:rPr>
                  <w:rFonts w:eastAsia="SimSun"/>
                  <w:i/>
                  <w:iCs/>
                  <w:sz w:val="20"/>
                  <w:szCs w:val="20"/>
                </w:rPr>
                <w:t xml:space="preserve"> ruc</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CD897C6" w14:textId="77777777" w:rsidTr="009C0551">
        <w:trPr>
          <w:ins w:id="1565" w:author="ERCOT" w:date="2024-02-22T13:00:00Z"/>
        </w:trPr>
        <w:tc>
          <w:tcPr>
            <w:tcW w:w="1437" w:type="pct"/>
          </w:tcPr>
          <w:p w14:paraId="4DD79970" w14:textId="77777777" w:rsidR="000901EC" w:rsidRPr="000901EC" w:rsidRDefault="000901EC" w:rsidP="000901EC">
            <w:pPr>
              <w:spacing w:after="60"/>
              <w:rPr>
                <w:ins w:id="1566" w:author="ERCOT" w:date="2024-02-22T13:00:00Z"/>
                <w:rFonts w:eastAsia="SimSun"/>
                <w:iCs/>
                <w:sz w:val="20"/>
                <w:szCs w:val="20"/>
              </w:rPr>
            </w:pPr>
            <w:ins w:id="1567" w:author="ERCOT" w:date="2024-02-22T13:00:00Z">
              <w:r w:rsidRPr="000901EC">
                <w:rPr>
                  <w:rFonts w:eastAsia="SimSun"/>
                  <w:bCs/>
                  <w:sz w:val="20"/>
                  <w:szCs w:val="20"/>
                  <w:lang w:eastAsia="x-none"/>
                </w:rPr>
                <w:lastRenderedPageBreak/>
                <w:t>RUCCAPDELTA</w:t>
              </w:r>
              <w:r w:rsidRPr="000901EC">
                <w:rPr>
                  <w:rFonts w:eastAsia="SimSun"/>
                  <w:bCs/>
                  <w:i/>
                  <w:vertAlign w:val="subscript"/>
                  <w:lang w:val="x-none" w:eastAsia="x-none"/>
                </w:rPr>
                <w:t xml:space="preserve"> </w:t>
              </w:r>
              <w:r w:rsidRPr="000901EC">
                <w:rPr>
                  <w:rFonts w:eastAsia="SimSun"/>
                  <w:bCs/>
                  <w:i/>
                  <w:sz w:val="20"/>
                  <w:szCs w:val="20"/>
                  <w:vertAlign w:val="subscript"/>
                  <w:lang w:val="x-none" w:eastAsia="x-none"/>
                </w:rPr>
                <w:t>ruc,</w:t>
              </w:r>
              <w:r w:rsidRPr="000901EC">
                <w:rPr>
                  <w:rFonts w:eastAsia="SimSun"/>
                  <w:bCs/>
                  <w:i/>
                  <w:sz w:val="20"/>
                  <w:szCs w:val="20"/>
                  <w:vertAlign w:val="subscript"/>
                  <w:lang w:eastAsia="x-none"/>
                </w:rPr>
                <w:t xml:space="preserve"> </w:t>
              </w:r>
              <w:r w:rsidRPr="000901EC">
                <w:rPr>
                  <w:rFonts w:eastAsia="SimSun"/>
                  <w:bCs/>
                  <w:i/>
                  <w:sz w:val="20"/>
                  <w:szCs w:val="20"/>
                  <w:vertAlign w:val="subscript"/>
                  <w:lang w:val="x-none" w:eastAsia="x-none"/>
                </w:rPr>
                <w:t>h</w:t>
              </w:r>
              <w:r w:rsidRPr="000901EC">
                <w:rPr>
                  <w:rFonts w:eastAsia="SimSun"/>
                  <w:bCs/>
                  <w:i/>
                  <w:sz w:val="20"/>
                  <w:szCs w:val="20"/>
                  <w:vertAlign w:val="subscript"/>
                  <w:lang w:eastAsia="x-none"/>
                </w:rPr>
                <w:t xml:space="preserve"> </w:t>
              </w:r>
              <w:r w:rsidRPr="000901EC">
                <w:rPr>
                  <w:rFonts w:eastAsia="SimSun"/>
                  <w:bCs/>
                  <w:sz w:val="20"/>
                  <w:szCs w:val="20"/>
                  <w:lang w:eastAsia="x-none"/>
                </w:rPr>
                <w:t xml:space="preserve"> </w:t>
              </w:r>
            </w:ins>
          </w:p>
        </w:tc>
        <w:tc>
          <w:tcPr>
            <w:tcW w:w="342" w:type="pct"/>
          </w:tcPr>
          <w:p w14:paraId="63264F94" w14:textId="77777777" w:rsidR="000901EC" w:rsidRPr="000901EC" w:rsidRDefault="000901EC" w:rsidP="000901EC">
            <w:pPr>
              <w:spacing w:after="60"/>
              <w:jc w:val="center"/>
              <w:rPr>
                <w:ins w:id="1568" w:author="ERCOT" w:date="2024-02-22T13:00:00Z"/>
                <w:rFonts w:eastAsia="SimSun"/>
                <w:iCs/>
                <w:sz w:val="20"/>
                <w:szCs w:val="20"/>
              </w:rPr>
            </w:pPr>
            <w:ins w:id="1569" w:author="ERCOT" w:date="2024-02-22T13:00:00Z">
              <w:r w:rsidRPr="000901EC">
                <w:rPr>
                  <w:rFonts w:eastAsia="SimSun"/>
                  <w:iCs/>
                  <w:sz w:val="20"/>
                  <w:szCs w:val="20"/>
                </w:rPr>
                <w:t>MW</w:t>
              </w:r>
            </w:ins>
          </w:p>
        </w:tc>
        <w:tc>
          <w:tcPr>
            <w:tcW w:w="3221" w:type="pct"/>
          </w:tcPr>
          <w:p w14:paraId="4FC7BE33" w14:textId="77777777" w:rsidR="000901EC" w:rsidRPr="000901EC" w:rsidRDefault="000901EC" w:rsidP="000901EC">
            <w:pPr>
              <w:spacing w:after="60"/>
              <w:rPr>
                <w:ins w:id="1570" w:author="ERCOT" w:date="2024-02-22T13:00:00Z"/>
                <w:rFonts w:eastAsia="SimSun"/>
                <w:sz w:val="20"/>
                <w:szCs w:val="20"/>
              </w:rPr>
            </w:pPr>
            <w:ins w:id="1571" w:author="ERCOT" w:date="2024-02-22T13:00:00Z">
              <w:r w:rsidRPr="000901EC">
                <w:rPr>
                  <w:rFonts w:eastAsia="SimSun"/>
                  <w:i/>
                  <w:iCs/>
                  <w:sz w:val="20"/>
                  <w:szCs w:val="20"/>
                </w:rPr>
                <w:t xml:space="preserve">RUC Capacity Delta – </w:t>
              </w:r>
              <w:r w:rsidRPr="000901EC">
                <w:rPr>
                  <w:rFonts w:eastAsia="SimSun"/>
                  <w:sz w:val="20"/>
                  <w:szCs w:val="20"/>
                </w:rPr>
                <w:t xml:space="preserve">The </w:t>
              </w:r>
            </w:ins>
            <w:ins w:id="1572" w:author="ERCOT" w:date="2024-02-22T13:01:00Z">
              <w:r w:rsidRPr="000901EC">
                <w:rPr>
                  <w:rFonts w:eastAsia="SimSun"/>
                  <w:sz w:val="20"/>
                  <w:szCs w:val="20"/>
                </w:rPr>
                <w:t xml:space="preserve">remaining RUC Capacity that has not been covered by the DRRS Short Charges, for a particular RUC process </w:t>
              </w:r>
              <w:r w:rsidRPr="000901EC">
                <w:rPr>
                  <w:rFonts w:eastAsia="SimSun"/>
                  <w:i/>
                  <w:iCs/>
                  <w:sz w:val="20"/>
                  <w:szCs w:val="20"/>
                </w:rPr>
                <w:t>ruc,</w:t>
              </w:r>
              <w:r w:rsidRPr="000901EC">
                <w:rPr>
                  <w:rFonts w:eastAsia="SimSun"/>
                  <w:sz w:val="20"/>
                  <w:szCs w:val="20"/>
                </w:rPr>
                <w:t xml:space="preserve"> </w:t>
              </w:r>
              <w:r w:rsidRPr="000901EC">
                <w:rPr>
                  <w:rFonts w:eastAsia="SimSun"/>
                  <w:iCs/>
                  <w:sz w:val="20"/>
                  <w:szCs w:val="20"/>
                </w:rPr>
                <w:t xml:space="preserve">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29D41603" w14:textId="77777777" w:rsidTr="009C0551">
        <w:trPr>
          <w:del w:id="1573" w:author="ERCOT" w:date="2024-02-22T13:00:00Z"/>
        </w:trPr>
        <w:tc>
          <w:tcPr>
            <w:tcW w:w="1437" w:type="pct"/>
          </w:tcPr>
          <w:p w14:paraId="5C435A53" w14:textId="77777777" w:rsidR="000901EC" w:rsidRPr="000901EC" w:rsidRDefault="000901EC" w:rsidP="000901EC">
            <w:pPr>
              <w:spacing w:after="60"/>
              <w:rPr>
                <w:del w:id="1574" w:author="ERCOT" w:date="2024-02-22T13:00:00Z"/>
                <w:rFonts w:eastAsia="SimSun"/>
                <w:iCs/>
                <w:sz w:val="20"/>
                <w:szCs w:val="20"/>
              </w:rPr>
            </w:pPr>
            <w:del w:id="1575" w:author="ERCOT" w:date="2024-02-22T13:00:00Z">
              <w:r w:rsidRPr="000901EC">
                <w:rPr>
                  <w:rFonts w:eastAsia="SimSun"/>
                  <w:iCs/>
                  <w:sz w:val="20"/>
                  <w:szCs w:val="20"/>
                </w:rPr>
                <w:delText xml:space="preserve">HSL </w:delText>
              </w:r>
              <w:r w:rsidRPr="000901EC">
                <w:rPr>
                  <w:rFonts w:eastAsia="SimSun"/>
                  <w:i/>
                  <w:iCs/>
                  <w:sz w:val="20"/>
                  <w:szCs w:val="20"/>
                  <w:vertAlign w:val="subscript"/>
                </w:rPr>
                <w:delText>ruc, h, r</w:delText>
              </w:r>
            </w:del>
          </w:p>
        </w:tc>
        <w:tc>
          <w:tcPr>
            <w:tcW w:w="342" w:type="pct"/>
          </w:tcPr>
          <w:p w14:paraId="1EED025D" w14:textId="77777777" w:rsidR="000901EC" w:rsidRPr="000901EC" w:rsidRDefault="000901EC" w:rsidP="000901EC">
            <w:pPr>
              <w:spacing w:after="60"/>
              <w:jc w:val="center"/>
              <w:rPr>
                <w:del w:id="1576" w:author="ERCOT" w:date="2024-02-22T13:00:00Z"/>
                <w:rFonts w:eastAsia="SimSun"/>
                <w:iCs/>
                <w:sz w:val="20"/>
                <w:szCs w:val="20"/>
              </w:rPr>
            </w:pPr>
            <w:del w:id="1577" w:author="ERCOT" w:date="2024-02-22T13:00:00Z">
              <w:r w:rsidRPr="000901EC">
                <w:rPr>
                  <w:rFonts w:eastAsia="SimSun"/>
                  <w:iCs/>
                  <w:sz w:val="20"/>
                  <w:szCs w:val="20"/>
                </w:rPr>
                <w:delText>MW</w:delText>
              </w:r>
            </w:del>
          </w:p>
        </w:tc>
        <w:tc>
          <w:tcPr>
            <w:tcW w:w="3221" w:type="pct"/>
          </w:tcPr>
          <w:p w14:paraId="058065F5" w14:textId="77777777" w:rsidR="000901EC" w:rsidRPr="000901EC" w:rsidRDefault="000901EC" w:rsidP="000901EC">
            <w:pPr>
              <w:spacing w:after="60"/>
              <w:rPr>
                <w:del w:id="1578" w:author="ERCOT" w:date="2024-02-22T13:00:00Z"/>
                <w:rFonts w:eastAsia="SimSun"/>
                <w:iCs/>
                <w:sz w:val="20"/>
                <w:szCs w:val="20"/>
              </w:rPr>
            </w:pPr>
            <w:del w:id="1579" w:author="ERCOT" w:date="2024-02-22T13:00:00Z">
              <w:r w:rsidRPr="000901EC">
                <w:rPr>
                  <w:rFonts w:eastAsia="SimSun"/>
                  <w:i/>
                  <w:iCs/>
                  <w:sz w:val="20"/>
                  <w:szCs w:val="20"/>
                </w:rPr>
                <w:delText>High Sustained Limit</w:delText>
              </w:r>
              <w:r w:rsidRPr="000901EC">
                <w:rPr>
                  <w:rFonts w:eastAsia="SimSun"/>
                  <w:iCs/>
                  <w:sz w:val="20"/>
                  <w:szCs w:val="20"/>
                </w:rPr>
                <w:delText xml:space="preserve">—The HSL of Generation Resource </w:delText>
              </w:r>
              <w:r w:rsidRPr="000901EC">
                <w:rPr>
                  <w:rFonts w:eastAsia="SimSun"/>
                  <w:i/>
                  <w:iCs/>
                  <w:sz w:val="20"/>
                  <w:szCs w:val="20"/>
                </w:rPr>
                <w:delText xml:space="preserve">r </w:delText>
              </w:r>
              <w:r w:rsidRPr="000901EC">
                <w:rPr>
                  <w:rFonts w:eastAsia="SimSun"/>
                  <w:iCs/>
                  <w:sz w:val="20"/>
                  <w:szCs w:val="20"/>
                </w:rPr>
                <w:delText xml:space="preserve">for a particular RUC process </w:delText>
              </w:r>
              <w:r w:rsidRPr="000901EC">
                <w:rPr>
                  <w:rFonts w:eastAsia="SimSun"/>
                  <w:i/>
                  <w:iCs/>
                  <w:sz w:val="20"/>
                  <w:szCs w:val="20"/>
                </w:rPr>
                <w:delText>ruc</w:delText>
              </w:r>
              <w:r w:rsidRPr="000901EC">
                <w:rPr>
                  <w:rFonts w:eastAsia="SimSun"/>
                  <w:iCs/>
                  <w:sz w:val="20"/>
                  <w:szCs w:val="20"/>
                </w:rPr>
                <w:delText xml:space="preserve">, for the hour </w:delText>
              </w:r>
              <w:r w:rsidRPr="000901EC">
                <w:rPr>
                  <w:rFonts w:eastAsia="SimSun"/>
                  <w:i/>
                  <w:iCs/>
                  <w:sz w:val="20"/>
                  <w:szCs w:val="20"/>
                </w:rPr>
                <w:delText xml:space="preserve">h </w:delText>
              </w:r>
              <w:r w:rsidRPr="000901EC">
                <w:rPr>
                  <w:rFonts w:eastAsia="SimSun"/>
                  <w:iCs/>
                  <w:sz w:val="20"/>
                  <w:szCs w:val="20"/>
                </w:rPr>
                <w:delText xml:space="preserve">that includes the Settlement Interval </w:delText>
              </w:r>
              <w:r w:rsidRPr="000901EC">
                <w:rPr>
                  <w:rFonts w:eastAsia="SimSun"/>
                  <w:i/>
                  <w:iCs/>
                  <w:sz w:val="20"/>
                  <w:szCs w:val="20"/>
                </w:rPr>
                <w:delText>i</w:delText>
              </w:r>
              <w:r w:rsidRPr="000901EC">
                <w:rPr>
                  <w:rFonts w:eastAsia="SimSun"/>
                  <w:iCs/>
                  <w:sz w:val="20"/>
                  <w:szCs w:val="20"/>
                </w:rPr>
                <w:delText xml:space="preserve">.  Where for a Combined Cycle Train, the Resource </w:delText>
              </w:r>
              <w:r w:rsidRPr="000901EC">
                <w:rPr>
                  <w:rFonts w:eastAsia="SimSun"/>
                  <w:i/>
                  <w:iCs/>
                  <w:sz w:val="20"/>
                  <w:szCs w:val="20"/>
                </w:rPr>
                <w:delText xml:space="preserve">r </w:delText>
              </w:r>
              <w:r w:rsidRPr="000901EC">
                <w:rPr>
                  <w:rFonts w:eastAsia="SimSun"/>
                  <w:iCs/>
                  <w:sz w:val="20"/>
                  <w:szCs w:val="20"/>
                </w:rPr>
                <w:delText>is a Combined Cycle Generation Resource within the Combined Cycle Train.</w:delText>
              </w:r>
            </w:del>
          </w:p>
        </w:tc>
      </w:tr>
      <w:tr w:rsidR="000901EC" w:rsidRPr="000901EC" w14:paraId="0228C93C" w14:textId="77777777" w:rsidTr="009C0551">
        <w:trPr>
          <w:del w:id="1580"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0901EC" w:rsidRPr="000901EC" w14:paraId="45DBF3FB" w14:textId="77777777" w:rsidTr="009C0551">
              <w:trPr>
                <w:trHeight w:val="1205"/>
                <w:del w:id="1581" w:author="ERCOT" w:date="2024-02-22T13:00:00Z"/>
              </w:trPr>
              <w:tc>
                <w:tcPr>
                  <w:tcW w:w="9350" w:type="dxa"/>
                  <w:shd w:val="pct12" w:color="auto" w:fill="auto"/>
                </w:tcPr>
                <w:p w14:paraId="485D38CC" w14:textId="77777777" w:rsidR="000901EC" w:rsidRPr="000901EC" w:rsidRDefault="000901EC" w:rsidP="000901EC">
                  <w:pPr>
                    <w:spacing w:after="240"/>
                    <w:rPr>
                      <w:del w:id="1582" w:author="ERCOT" w:date="2024-02-22T13:00:00Z"/>
                      <w:rFonts w:eastAsia="SimSun"/>
                      <w:b/>
                      <w:i/>
                      <w:iCs/>
                      <w:szCs w:val="20"/>
                    </w:rPr>
                  </w:pPr>
                  <w:del w:id="1583" w:author="ERCOT" w:date="2024-02-22T13:00:00Z">
                    <w:r w:rsidRPr="000901EC">
                      <w:rPr>
                        <w:rFonts w:eastAsia="SimSun"/>
                        <w:b/>
                        <w:i/>
                        <w:iCs/>
                        <w:szCs w:val="20"/>
                      </w:rPr>
                      <w:delText>[NPRR1139:  Replace the variable “HSL</w:delText>
                    </w:r>
                    <w:r w:rsidRPr="000901EC">
                      <w:rPr>
                        <w:rFonts w:eastAsia="SimSun"/>
                        <w:b/>
                        <w:i/>
                        <w:iCs/>
                        <w:szCs w:val="20"/>
                        <w:vertAlign w:val="subscript"/>
                      </w:rPr>
                      <w:delText xml:space="preserve"> ruc, h, r</w:delText>
                    </w:r>
                    <w:r w:rsidRPr="000901EC">
                      <w:rPr>
                        <w:rFonts w:eastAsia="SimSun"/>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0901EC" w:rsidRPr="000901EC" w14:paraId="1E58A5B5" w14:textId="77777777" w:rsidTr="009C0551">
                    <w:trPr>
                      <w:del w:id="1584" w:author="ERCOT" w:date="2024-02-22T13:00:00Z"/>
                    </w:trPr>
                    <w:tc>
                      <w:tcPr>
                        <w:tcW w:w="1437" w:type="pct"/>
                      </w:tcPr>
                      <w:p w14:paraId="3B58BD6E" w14:textId="77777777" w:rsidR="000901EC" w:rsidRPr="000901EC" w:rsidRDefault="000901EC" w:rsidP="000901EC">
                        <w:pPr>
                          <w:spacing w:after="60"/>
                          <w:rPr>
                            <w:del w:id="1585" w:author="ERCOT" w:date="2024-02-22T13:00:00Z"/>
                            <w:rFonts w:eastAsia="SimSun"/>
                            <w:iCs/>
                            <w:sz w:val="20"/>
                            <w:szCs w:val="20"/>
                          </w:rPr>
                        </w:pPr>
                        <w:del w:id="1586" w:author="ERCOT" w:date="2024-02-22T13:00:00Z">
                          <w:r w:rsidRPr="000901EC">
                            <w:rPr>
                              <w:rFonts w:eastAsia="SimSun"/>
                              <w:iCs/>
                              <w:sz w:val="20"/>
                              <w:szCs w:val="20"/>
                            </w:rPr>
                            <w:delText xml:space="preserve">RUCHSL </w:delText>
                          </w:r>
                          <w:r w:rsidRPr="000901EC">
                            <w:rPr>
                              <w:rFonts w:eastAsia="SimSun"/>
                              <w:i/>
                              <w:iCs/>
                              <w:sz w:val="20"/>
                              <w:szCs w:val="20"/>
                              <w:vertAlign w:val="subscript"/>
                            </w:rPr>
                            <w:delText>ruc, q, r, h</w:delText>
                          </w:r>
                        </w:del>
                      </w:p>
                    </w:tc>
                    <w:tc>
                      <w:tcPr>
                        <w:tcW w:w="342" w:type="pct"/>
                      </w:tcPr>
                      <w:p w14:paraId="5667FE33" w14:textId="77777777" w:rsidR="000901EC" w:rsidRPr="000901EC" w:rsidRDefault="000901EC" w:rsidP="000901EC">
                        <w:pPr>
                          <w:spacing w:after="60"/>
                          <w:jc w:val="center"/>
                          <w:rPr>
                            <w:del w:id="1587" w:author="ERCOT" w:date="2024-02-22T13:00:00Z"/>
                            <w:rFonts w:eastAsia="SimSun"/>
                            <w:iCs/>
                            <w:sz w:val="20"/>
                            <w:szCs w:val="20"/>
                          </w:rPr>
                        </w:pPr>
                        <w:del w:id="1588" w:author="ERCOT" w:date="2024-02-22T13:00:00Z">
                          <w:r w:rsidRPr="000901EC">
                            <w:rPr>
                              <w:rFonts w:eastAsia="SimSun"/>
                              <w:iCs/>
                              <w:sz w:val="20"/>
                              <w:szCs w:val="20"/>
                            </w:rPr>
                            <w:delText>MW</w:delText>
                          </w:r>
                        </w:del>
                      </w:p>
                    </w:tc>
                    <w:tc>
                      <w:tcPr>
                        <w:tcW w:w="3221" w:type="pct"/>
                      </w:tcPr>
                      <w:p w14:paraId="6E8FD12D" w14:textId="77777777" w:rsidR="000901EC" w:rsidRPr="000901EC" w:rsidRDefault="000901EC" w:rsidP="000901EC">
                        <w:pPr>
                          <w:spacing w:after="60"/>
                          <w:rPr>
                            <w:del w:id="1589" w:author="ERCOT" w:date="2024-02-22T13:00:00Z"/>
                            <w:rFonts w:eastAsia="SimSun"/>
                            <w:iCs/>
                            <w:sz w:val="20"/>
                            <w:szCs w:val="20"/>
                          </w:rPr>
                        </w:pPr>
                        <w:del w:id="1590" w:author="ERCOT" w:date="2024-02-22T13:00:00Z">
                          <w:r w:rsidRPr="000901EC">
                            <w:rPr>
                              <w:rFonts w:eastAsia="SimSun"/>
                              <w:i/>
                              <w:iCs/>
                              <w:sz w:val="20"/>
                              <w:szCs w:val="20"/>
                            </w:rPr>
                            <w:delText>High Sustained Limit at RUC Snapshot</w:delText>
                          </w:r>
                          <w:r w:rsidRPr="000901EC">
                            <w:rPr>
                              <w:rFonts w:eastAsia="SimSun"/>
                              <w:iCs/>
                              <w:sz w:val="20"/>
                              <w:szCs w:val="20"/>
                            </w:rPr>
                            <w:delText xml:space="preserve">—The HSL of Generation Resource </w:delText>
                          </w:r>
                          <w:r w:rsidRPr="000901EC">
                            <w:rPr>
                              <w:rFonts w:eastAsia="SimSun"/>
                              <w:i/>
                              <w:iCs/>
                              <w:sz w:val="20"/>
                              <w:szCs w:val="20"/>
                            </w:rPr>
                            <w:delText xml:space="preserve">r </w:delText>
                          </w:r>
                          <w:r w:rsidRPr="000901EC">
                            <w:rPr>
                              <w:rFonts w:eastAsia="SimSun"/>
                              <w:sz w:val="20"/>
                              <w:szCs w:val="20"/>
                            </w:rPr>
                            <w:delText xml:space="preserve">represented by QSE </w:delText>
                          </w:r>
                          <w:r w:rsidRPr="000901EC">
                            <w:rPr>
                              <w:rFonts w:eastAsia="SimSun"/>
                              <w:i/>
                              <w:iCs/>
                              <w:sz w:val="20"/>
                              <w:szCs w:val="20"/>
                            </w:rPr>
                            <w:delText>q</w:delText>
                          </w:r>
                          <w:r w:rsidRPr="000901EC">
                            <w:rPr>
                              <w:rFonts w:eastAsia="SimSun"/>
                              <w:sz w:val="20"/>
                              <w:szCs w:val="20"/>
                            </w:rPr>
                            <w:delText xml:space="preserve"> for the hour </w:delText>
                          </w:r>
                          <w:r w:rsidRPr="000901EC">
                            <w:rPr>
                              <w:rFonts w:eastAsia="SimSun"/>
                              <w:i/>
                              <w:iCs/>
                              <w:sz w:val="20"/>
                              <w:szCs w:val="20"/>
                            </w:rPr>
                            <w:delText>h</w:delText>
                          </w:r>
                          <w:r w:rsidRPr="000901EC">
                            <w:rPr>
                              <w:rFonts w:eastAsia="SimSun"/>
                              <w:sz w:val="20"/>
                              <w:szCs w:val="20"/>
                            </w:rPr>
                            <w:delText xml:space="preserve">, according to the </w:delText>
                          </w:r>
                          <w:r w:rsidRPr="000901EC">
                            <w:rPr>
                              <w:rFonts w:eastAsia="SimSun"/>
                              <w:iCs/>
                              <w:sz w:val="20"/>
                              <w:szCs w:val="20"/>
                            </w:rPr>
                            <w:delText xml:space="preserve">COP and Trades Snapshot for the RUC process </w:delText>
                          </w:r>
                          <w:r w:rsidRPr="000901EC">
                            <w:rPr>
                              <w:rFonts w:eastAsia="SimSun"/>
                              <w:i/>
                              <w:iCs/>
                              <w:sz w:val="20"/>
                              <w:szCs w:val="20"/>
                            </w:rPr>
                            <w:delText>ruc</w:delText>
                          </w:r>
                          <w:r w:rsidRPr="000901EC">
                            <w:rPr>
                              <w:rFonts w:eastAsia="SimSun"/>
                              <w:iCs/>
                              <w:sz w:val="20"/>
                              <w:szCs w:val="20"/>
                            </w:rPr>
                            <w:delText xml:space="preserve">.  Where for a Combined Cycle Train, the Resource </w:delText>
                          </w:r>
                          <w:r w:rsidRPr="000901EC">
                            <w:rPr>
                              <w:rFonts w:eastAsia="SimSun"/>
                              <w:i/>
                              <w:iCs/>
                              <w:sz w:val="20"/>
                              <w:szCs w:val="20"/>
                            </w:rPr>
                            <w:delText xml:space="preserve">r </w:delText>
                          </w:r>
                          <w:r w:rsidRPr="000901EC">
                            <w:rPr>
                              <w:rFonts w:eastAsia="SimSun"/>
                              <w:iCs/>
                              <w:sz w:val="20"/>
                              <w:szCs w:val="20"/>
                            </w:rPr>
                            <w:delText>is a Combined Cycle Generation Resource within the Combined Cycle Train.</w:delText>
                          </w:r>
                        </w:del>
                      </w:p>
                    </w:tc>
                  </w:tr>
                </w:tbl>
                <w:p w14:paraId="49D9DC0E" w14:textId="77777777" w:rsidR="000901EC" w:rsidRPr="000901EC" w:rsidRDefault="000901EC" w:rsidP="000901EC">
                  <w:pPr>
                    <w:tabs>
                      <w:tab w:val="left" w:pos="2340"/>
                      <w:tab w:val="left" w:pos="3420"/>
                    </w:tabs>
                    <w:spacing w:after="240"/>
                    <w:rPr>
                      <w:del w:id="1591" w:author="ERCOT" w:date="2024-02-22T13:00:00Z"/>
                      <w:rFonts w:eastAsia="SimSun"/>
                      <w:bCs/>
                      <w:szCs w:val="20"/>
                    </w:rPr>
                  </w:pPr>
                </w:p>
              </w:tc>
            </w:tr>
          </w:tbl>
          <w:p w14:paraId="222BB76E" w14:textId="77777777" w:rsidR="000901EC" w:rsidRPr="000901EC" w:rsidRDefault="000901EC" w:rsidP="000901EC">
            <w:pPr>
              <w:spacing w:after="60"/>
              <w:rPr>
                <w:del w:id="1592" w:author="ERCOT" w:date="2024-02-22T13:00:00Z"/>
                <w:rFonts w:eastAsia="SimSun"/>
                <w:iCs/>
                <w:sz w:val="20"/>
                <w:szCs w:val="20"/>
              </w:rPr>
            </w:pPr>
          </w:p>
        </w:tc>
      </w:tr>
      <w:tr w:rsidR="000901EC" w:rsidRPr="000901EC" w14:paraId="6DC9A108" w14:textId="77777777" w:rsidTr="009C0551">
        <w:tc>
          <w:tcPr>
            <w:tcW w:w="1437" w:type="pct"/>
          </w:tcPr>
          <w:p w14:paraId="71BCC734" w14:textId="77777777" w:rsidR="000901EC" w:rsidRPr="000901EC" w:rsidRDefault="000901EC" w:rsidP="000901EC">
            <w:pPr>
              <w:spacing w:after="60"/>
              <w:rPr>
                <w:rFonts w:eastAsia="SimSun"/>
                <w:i/>
                <w:iCs/>
                <w:sz w:val="20"/>
                <w:szCs w:val="20"/>
              </w:rPr>
            </w:pPr>
            <w:r w:rsidRPr="000901EC">
              <w:rPr>
                <w:rFonts w:eastAsia="SimSun"/>
                <w:i/>
                <w:iCs/>
                <w:sz w:val="20"/>
                <w:szCs w:val="20"/>
              </w:rPr>
              <w:t>ruc</w:t>
            </w:r>
          </w:p>
        </w:tc>
        <w:tc>
          <w:tcPr>
            <w:tcW w:w="342" w:type="pct"/>
          </w:tcPr>
          <w:p w14:paraId="72330FE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2BF4EA34" w14:textId="77777777" w:rsidR="000901EC" w:rsidRPr="000901EC" w:rsidRDefault="000901EC" w:rsidP="000901EC">
            <w:pPr>
              <w:spacing w:after="60"/>
              <w:rPr>
                <w:rFonts w:eastAsia="SimSun"/>
                <w:iCs/>
                <w:sz w:val="20"/>
                <w:szCs w:val="20"/>
              </w:rPr>
            </w:pPr>
            <w:r w:rsidRPr="000901EC">
              <w:rPr>
                <w:rFonts w:eastAsia="SimSun"/>
                <w:iCs/>
                <w:sz w:val="20"/>
                <w:szCs w:val="20"/>
              </w:rPr>
              <w:t>The RUC process for which the RUC Capacity-Short Charge is calculated.</w:t>
            </w:r>
          </w:p>
        </w:tc>
      </w:tr>
      <w:tr w:rsidR="000901EC" w:rsidRPr="000901EC" w14:paraId="05BA6DFA" w14:textId="77777777" w:rsidTr="009C0551">
        <w:tc>
          <w:tcPr>
            <w:tcW w:w="1437" w:type="pct"/>
          </w:tcPr>
          <w:p w14:paraId="6B33AF6F"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i</w:t>
            </w:r>
          </w:p>
        </w:tc>
        <w:tc>
          <w:tcPr>
            <w:tcW w:w="342" w:type="pct"/>
          </w:tcPr>
          <w:p w14:paraId="38DE152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3ADE85A9"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3D88F29C" w14:textId="77777777" w:rsidTr="009C0551">
        <w:tc>
          <w:tcPr>
            <w:tcW w:w="1437" w:type="pct"/>
          </w:tcPr>
          <w:p w14:paraId="5C19D188"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q</w:t>
            </w:r>
          </w:p>
        </w:tc>
        <w:tc>
          <w:tcPr>
            <w:tcW w:w="342" w:type="pct"/>
          </w:tcPr>
          <w:p w14:paraId="658833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353496C6"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2F3FE07" w14:textId="77777777" w:rsidTr="009C0551">
        <w:tc>
          <w:tcPr>
            <w:tcW w:w="1437" w:type="pct"/>
          </w:tcPr>
          <w:p w14:paraId="49D02BDB"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h</w:t>
            </w:r>
          </w:p>
        </w:tc>
        <w:tc>
          <w:tcPr>
            <w:tcW w:w="342" w:type="pct"/>
          </w:tcPr>
          <w:p w14:paraId="522F3A9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78E7780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22606C06" w14:textId="77777777" w:rsidTr="009C0551">
        <w:trPr>
          <w:del w:id="1593" w:author="ERCOT" w:date="2024-03-15T16:09:00Z"/>
        </w:trPr>
        <w:tc>
          <w:tcPr>
            <w:tcW w:w="1437" w:type="pct"/>
          </w:tcPr>
          <w:p w14:paraId="456544F5" w14:textId="77777777" w:rsidR="000901EC" w:rsidRPr="000901EC" w:rsidRDefault="000901EC" w:rsidP="000901EC">
            <w:pPr>
              <w:spacing w:after="60"/>
              <w:rPr>
                <w:del w:id="1594" w:author="ERCOT" w:date="2024-03-15T16:09:00Z"/>
                <w:rFonts w:eastAsia="SimSun"/>
                <w:i/>
                <w:iCs/>
                <w:sz w:val="20"/>
                <w:szCs w:val="20"/>
              </w:rPr>
            </w:pPr>
            <w:del w:id="1595" w:author="ERCOT" w:date="2024-03-15T16:09:00Z">
              <w:r w:rsidRPr="000901EC">
                <w:rPr>
                  <w:rFonts w:eastAsia="SimSun"/>
                  <w:i/>
                  <w:iCs/>
                  <w:sz w:val="20"/>
                  <w:szCs w:val="20"/>
                </w:rPr>
                <w:delText>r</w:delText>
              </w:r>
            </w:del>
          </w:p>
        </w:tc>
        <w:tc>
          <w:tcPr>
            <w:tcW w:w="342" w:type="pct"/>
          </w:tcPr>
          <w:p w14:paraId="591352DA" w14:textId="77777777" w:rsidR="000901EC" w:rsidRPr="000901EC" w:rsidRDefault="000901EC" w:rsidP="000901EC">
            <w:pPr>
              <w:spacing w:after="60"/>
              <w:jc w:val="center"/>
              <w:rPr>
                <w:del w:id="1596" w:author="ERCOT" w:date="2024-03-15T16:09:00Z"/>
                <w:rFonts w:eastAsia="SimSun"/>
                <w:iCs/>
                <w:sz w:val="20"/>
                <w:szCs w:val="20"/>
              </w:rPr>
            </w:pPr>
            <w:del w:id="1597" w:author="ERCOT" w:date="2024-03-15T16:09:00Z">
              <w:r w:rsidRPr="000901EC">
                <w:rPr>
                  <w:rFonts w:eastAsia="SimSun"/>
                  <w:iCs/>
                  <w:sz w:val="20"/>
                  <w:szCs w:val="20"/>
                </w:rPr>
                <w:delText>none</w:delText>
              </w:r>
            </w:del>
          </w:p>
        </w:tc>
        <w:tc>
          <w:tcPr>
            <w:tcW w:w="3221" w:type="pct"/>
          </w:tcPr>
          <w:p w14:paraId="555E6BF5" w14:textId="77777777" w:rsidR="000901EC" w:rsidRPr="000901EC" w:rsidRDefault="000901EC" w:rsidP="000901EC">
            <w:pPr>
              <w:spacing w:after="60"/>
              <w:rPr>
                <w:del w:id="1598" w:author="ERCOT" w:date="2024-03-15T16:09:00Z"/>
                <w:rFonts w:eastAsia="SimSun"/>
                <w:iCs/>
                <w:sz w:val="20"/>
                <w:szCs w:val="20"/>
              </w:rPr>
            </w:pPr>
            <w:del w:id="1599" w:author="ERCOT" w:date="2024-03-15T16:09:00Z">
              <w:r w:rsidRPr="000901EC">
                <w:rPr>
                  <w:rFonts w:eastAsia="SimSun"/>
                  <w:iCs/>
                  <w:sz w:val="20"/>
                  <w:szCs w:val="20"/>
                </w:rPr>
                <w:delText>A Generation Resource that is RUC-committed for t</w:delText>
              </w:r>
            </w:del>
            <w:del w:id="1600" w:author="ERCOT" w:date="2024-03-15T17:41:00Z">
              <w:r w:rsidRPr="000901EC" w:rsidDel="00FF1E0F">
                <w:rPr>
                  <w:rFonts w:eastAsia="SimSun"/>
                  <w:iCs/>
                  <w:sz w:val="20"/>
                  <w:szCs w:val="20"/>
                </w:rPr>
                <w:delText>h</w:delText>
              </w:r>
            </w:del>
            <w:del w:id="1601" w:author="ERCOT" w:date="2024-03-15T16:09:00Z">
              <w:r w:rsidRPr="000901EC">
                <w:rPr>
                  <w:rFonts w:eastAsia="SimSun"/>
                  <w:iCs/>
                  <w:sz w:val="20"/>
                  <w:szCs w:val="20"/>
                </w:rPr>
                <w:delText xml:space="preserve">e hour that includes the Settlement Interval </w:delText>
              </w:r>
              <w:r w:rsidRPr="000901EC">
                <w:rPr>
                  <w:rFonts w:eastAsia="SimSun"/>
                  <w:i/>
                  <w:iCs/>
                  <w:sz w:val="20"/>
                  <w:szCs w:val="20"/>
                </w:rPr>
                <w:delText>i</w:delText>
              </w:r>
              <w:r w:rsidRPr="000901EC">
                <w:rPr>
                  <w:rFonts w:eastAsia="SimSun"/>
                  <w:iCs/>
                  <w:sz w:val="20"/>
                  <w:szCs w:val="20"/>
                </w:rPr>
                <w:delText>, as a result of a particular RUC process.</w:delText>
              </w:r>
            </w:del>
          </w:p>
        </w:tc>
      </w:tr>
      <w:tr w:rsidR="000901EC" w:rsidRPr="000901EC" w:rsidDel="00F63F84" w14:paraId="53049E39" w14:textId="77777777" w:rsidTr="009C0551">
        <w:trPr>
          <w:del w:id="1602" w:author="ERCOT" w:date="2024-03-19T09:07:00Z"/>
        </w:trPr>
        <w:tc>
          <w:tcPr>
            <w:tcW w:w="1437" w:type="pct"/>
          </w:tcPr>
          <w:p w14:paraId="681CE9BC" w14:textId="77777777" w:rsidR="000901EC" w:rsidRPr="000901EC" w:rsidDel="00F63F84" w:rsidRDefault="000901EC" w:rsidP="000901EC">
            <w:pPr>
              <w:spacing w:after="60"/>
              <w:rPr>
                <w:del w:id="1603" w:author="ERCOT" w:date="2024-03-19T09:07:00Z"/>
                <w:rFonts w:eastAsia="SimSun"/>
                <w:i/>
                <w:iCs/>
                <w:sz w:val="20"/>
                <w:szCs w:val="20"/>
              </w:rPr>
            </w:pPr>
            <w:bookmarkStart w:id="1604" w:name="_Hlk161731657"/>
            <w:del w:id="1605" w:author="ERCOT" w:date="2024-03-19T09:07:00Z">
              <w:r w:rsidRPr="000901EC" w:rsidDel="00F63F84">
                <w:rPr>
                  <w:rFonts w:eastAsia="SimSun"/>
                  <w:i/>
                  <w:iCs/>
                  <w:sz w:val="20"/>
                  <w:szCs w:val="20"/>
                </w:rPr>
                <w:delText>beforeCCGR</w:delText>
              </w:r>
            </w:del>
          </w:p>
        </w:tc>
        <w:tc>
          <w:tcPr>
            <w:tcW w:w="342" w:type="pct"/>
          </w:tcPr>
          <w:p w14:paraId="383FBD0B" w14:textId="77777777" w:rsidR="000901EC" w:rsidRPr="000901EC" w:rsidDel="00F63F84" w:rsidRDefault="000901EC" w:rsidP="000901EC">
            <w:pPr>
              <w:spacing w:after="60"/>
              <w:jc w:val="center"/>
              <w:rPr>
                <w:del w:id="1606" w:author="ERCOT" w:date="2024-03-19T09:07:00Z"/>
                <w:rFonts w:eastAsia="SimSun"/>
                <w:iCs/>
                <w:sz w:val="20"/>
                <w:szCs w:val="20"/>
              </w:rPr>
            </w:pPr>
            <w:del w:id="1607" w:author="ERCOT" w:date="2024-03-19T09:07:00Z">
              <w:r w:rsidRPr="000901EC" w:rsidDel="00F63F84">
                <w:rPr>
                  <w:rFonts w:eastAsia="SimSun"/>
                  <w:iCs/>
                  <w:sz w:val="20"/>
                  <w:szCs w:val="20"/>
                </w:rPr>
                <w:delText>none</w:delText>
              </w:r>
            </w:del>
          </w:p>
        </w:tc>
        <w:tc>
          <w:tcPr>
            <w:tcW w:w="3221" w:type="pct"/>
          </w:tcPr>
          <w:p w14:paraId="0044307B" w14:textId="77777777" w:rsidR="000901EC" w:rsidRPr="000901EC" w:rsidDel="00F63F84" w:rsidRDefault="000901EC" w:rsidP="000901EC">
            <w:pPr>
              <w:spacing w:after="60"/>
              <w:rPr>
                <w:del w:id="1608" w:author="ERCOT" w:date="2024-03-19T09:07:00Z"/>
                <w:rFonts w:eastAsia="SimSun"/>
                <w:iCs/>
                <w:sz w:val="20"/>
                <w:szCs w:val="20"/>
              </w:rPr>
            </w:pPr>
            <w:del w:id="1609" w:author="ERCOT" w:date="2024-03-19T09:07:00Z">
              <w:r w:rsidRPr="000901EC" w:rsidDel="00F63F84">
                <w:rPr>
                  <w:rFonts w:eastAsia="SimSun"/>
                  <w:iCs/>
                  <w:sz w:val="20"/>
                  <w:szCs w:val="20"/>
                </w:rPr>
                <w:delText>The Combined Cycle Generation Resource that was QSE-committed in a RUCAC-Interval.</w:delText>
              </w:r>
            </w:del>
          </w:p>
        </w:tc>
      </w:tr>
    </w:tbl>
    <w:p w14:paraId="7336CBBE" w14:textId="77777777" w:rsidR="000901EC" w:rsidRPr="000901EC" w:rsidRDefault="000901EC" w:rsidP="000901EC">
      <w:pPr>
        <w:keepNext/>
        <w:tabs>
          <w:tab w:val="left" w:pos="1620"/>
        </w:tabs>
        <w:spacing w:before="480" w:after="240"/>
        <w:ind w:left="1627" w:hanging="1627"/>
        <w:outlineLvl w:val="4"/>
        <w:rPr>
          <w:rFonts w:eastAsia="SimSun"/>
          <w:b/>
          <w:bCs/>
          <w:i/>
          <w:iCs/>
          <w:szCs w:val="26"/>
        </w:rPr>
      </w:pPr>
      <w:bookmarkStart w:id="1610" w:name="_Toc60038365"/>
      <w:bookmarkStart w:id="1611" w:name="_Toc400547198"/>
      <w:bookmarkStart w:id="1612" w:name="_Toc405384303"/>
      <w:bookmarkStart w:id="1613" w:name="_Toc405543570"/>
      <w:bookmarkStart w:id="1614" w:name="_Toc428178079"/>
      <w:bookmarkStart w:id="1615" w:name="_Toc440872709"/>
      <w:bookmarkStart w:id="1616" w:name="_Toc458766254"/>
      <w:bookmarkStart w:id="1617" w:name="_Toc459292659"/>
      <w:bookmarkStart w:id="1618" w:name="_Toc60038366"/>
      <w:bookmarkStart w:id="1619" w:name="_Toc73215970"/>
      <w:bookmarkStart w:id="1620" w:name="_Toc397504905"/>
      <w:bookmarkStart w:id="1621" w:name="_Toc402357033"/>
      <w:bookmarkStart w:id="1622" w:name="_Toc422486413"/>
      <w:bookmarkStart w:id="1623" w:name="_Toc433093265"/>
      <w:bookmarkStart w:id="1624" w:name="_Toc433093423"/>
      <w:bookmarkStart w:id="1625" w:name="_Toc440874654"/>
      <w:bookmarkStart w:id="1626" w:name="_Toc448142209"/>
      <w:bookmarkStart w:id="1627" w:name="_Toc448142366"/>
      <w:bookmarkStart w:id="1628" w:name="_Toc458770202"/>
      <w:bookmarkStart w:id="1629" w:name="_Toc459294170"/>
      <w:bookmarkStart w:id="1630" w:name="_Toc463262663"/>
      <w:bookmarkStart w:id="1631" w:name="_Toc468286735"/>
      <w:bookmarkStart w:id="1632" w:name="_Toc481502781"/>
      <w:bookmarkStart w:id="1633" w:name="_Toc496079951"/>
      <w:bookmarkStart w:id="1634" w:name="_Toc135992206"/>
      <w:bookmarkStart w:id="1635" w:name="_Toc135992230"/>
      <w:bookmarkEnd w:id="1604"/>
      <w:r w:rsidRPr="000901EC">
        <w:rPr>
          <w:rFonts w:eastAsia="SimSun"/>
          <w:b/>
          <w:bCs/>
          <w:i/>
          <w:iCs/>
          <w:szCs w:val="26"/>
        </w:rPr>
        <w:t>5.7.4.</w:t>
      </w:r>
      <w:ins w:id="1636" w:author="ERCOT" w:date="2024-02-21T14:53:00Z">
        <w:r w:rsidRPr="000901EC">
          <w:rPr>
            <w:rFonts w:eastAsia="SimSun"/>
            <w:b/>
            <w:bCs/>
            <w:i/>
            <w:iCs/>
            <w:szCs w:val="26"/>
          </w:rPr>
          <w:t>2</w:t>
        </w:r>
      </w:ins>
      <w:del w:id="1637" w:author="ERCOT" w:date="2024-02-21T14:53:00Z">
        <w:r w:rsidRPr="000901EC" w:rsidDel="0071160C">
          <w:rPr>
            <w:rFonts w:eastAsia="SimSun"/>
            <w:b/>
            <w:bCs/>
            <w:i/>
            <w:iCs/>
            <w:szCs w:val="26"/>
          </w:rPr>
          <w:delText>1</w:delText>
        </w:r>
      </w:del>
      <w:r w:rsidRPr="000901EC">
        <w:rPr>
          <w:rFonts w:eastAsia="SimSun"/>
          <w:b/>
          <w:bCs/>
          <w:i/>
          <w:iCs/>
          <w:szCs w:val="26"/>
        </w:rPr>
        <w:t>.2</w:t>
      </w:r>
      <w:r w:rsidRPr="000901EC">
        <w:rPr>
          <w:rFonts w:eastAsia="SimSun"/>
          <w:b/>
          <w:bCs/>
          <w:i/>
          <w:iCs/>
          <w:szCs w:val="26"/>
        </w:rPr>
        <w:tab/>
        <w:t>RUC Capacity Credit</w:t>
      </w:r>
      <w:bookmarkEnd w:id="1610"/>
    </w:p>
    <w:p w14:paraId="18333ADA"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065765F"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RUCCAPCREDIT</w:t>
      </w:r>
      <w:r w:rsidRPr="000901EC">
        <w:rPr>
          <w:rFonts w:eastAsia="SimSun"/>
          <w:b/>
          <w:i/>
          <w:vertAlign w:val="subscript"/>
          <w:lang w:val="x-none" w:eastAsia="x-none"/>
        </w:rPr>
        <w:t>ruc,i,q</w:t>
      </w:r>
      <w:r w:rsidRPr="000901EC">
        <w:rPr>
          <w:rFonts w:eastAsia="SimSun"/>
          <w:b/>
          <w:lang w:val="x-none" w:eastAsia="x-none"/>
        </w:rPr>
        <w:tab/>
        <w:t>=</w:t>
      </w:r>
      <w:r w:rsidRPr="000901EC">
        <w:rPr>
          <w:rFonts w:eastAsia="SimSun"/>
          <w:b/>
          <w:lang w:val="x-none" w:eastAsia="x-none"/>
        </w:rPr>
        <w:tab/>
        <w:t>Min [RUCSF</w:t>
      </w:r>
      <w:r w:rsidRPr="000901EC">
        <w:rPr>
          <w:rFonts w:eastAsia="SimSun"/>
          <w:b/>
          <w:i/>
          <w:vertAlign w:val="subscript"/>
          <w:lang w:val="x-none" w:eastAsia="x-none"/>
        </w:rPr>
        <w:t>ruc,</w:t>
      </w:r>
      <w:ins w:id="1638"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i,</w:t>
      </w:r>
      <w:ins w:id="1639"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q</w:t>
      </w:r>
      <w:r w:rsidRPr="000901EC">
        <w:rPr>
          <w:rFonts w:eastAsia="SimSun"/>
          <w:b/>
          <w:lang w:val="x-none" w:eastAsia="x-none"/>
        </w:rPr>
        <w:t>, (RUCCAP</w:t>
      </w:r>
      <w:del w:id="1640" w:author="ERCOT" w:date="2024-02-22T13:02:00Z">
        <w:r w:rsidRPr="000901EC" w:rsidDel="00434807">
          <w:rPr>
            <w:rFonts w:eastAsia="SimSun"/>
            <w:b/>
            <w:lang w:val="x-none" w:eastAsia="x-none"/>
          </w:rPr>
          <w:delText>TOT</w:delText>
        </w:r>
      </w:del>
      <w:ins w:id="1641" w:author="ERCOT" w:date="2024-02-22T13:02:00Z">
        <w:r w:rsidRPr="000901EC">
          <w:rPr>
            <w:rFonts w:eastAsia="SimSun"/>
            <w:b/>
            <w:lang w:eastAsia="x-none"/>
          </w:rPr>
          <w:t>DELTA</w:t>
        </w:r>
      </w:ins>
      <w:ins w:id="1642" w:author="ERCOT" w:date="2024-03-19T11:30:00Z">
        <w:r w:rsidRPr="000901EC">
          <w:rPr>
            <w:rFonts w:eastAsia="SimSun"/>
            <w:b/>
            <w:lang w:val="x-none" w:eastAsia="x-none"/>
          </w:rPr>
          <w:t xml:space="preserve"> </w:t>
        </w:r>
      </w:ins>
      <w:r w:rsidRPr="000901EC">
        <w:rPr>
          <w:rFonts w:eastAsia="SimSun"/>
          <w:b/>
          <w:i/>
          <w:vertAlign w:val="subscript"/>
          <w:lang w:val="x-none" w:eastAsia="x-none"/>
        </w:rPr>
        <w:t>ruc,</w:t>
      </w:r>
      <w:ins w:id="1643"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h</w:t>
      </w:r>
      <w:ins w:id="1644" w:author="ERCOT" w:date="2024-03-19T09:34:00Z">
        <w:r w:rsidRPr="000901EC">
          <w:rPr>
            <w:rFonts w:eastAsia="SimSun"/>
            <w:b/>
            <w:lang w:val="x-none" w:eastAsia="x-none"/>
          </w:rPr>
          <w:t xml:space="preserve"> </w:t>
        </w:r>
      </w:ins>
      <w:r w:rsidRPr="000901EC">
        <w:rPr>
          <w:rFonts w:eastAsia="SimSun"/>
          <w:b/>
          <w:lang w:val="x-none" w:eastAsia="x-none"/>
        </w:rPr>
        <w:t>* RUCSFRS</w:t>
      </w:r>
      <w:r w:rsidRPr="000901EC">
        <w:rPr>
          <w:rFonts w:eastAsia="SimSun"/>
          <w:b/>
          <w:i/>
          <w:vertAlign w:val="subscript"/>
          <w:lang w:val="x-none" w:eastAsia="x-none"/>
        </w:rPr>
        <w:t>ruc,</w:t>
      </w:r>
      <w:ins w:id="1645"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i,</w:t>
      </w:r>
      <w:ins w:id="1646"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q</w:t>
      </w:r>
      <w:r w:rsidRPr="000901EC">
        <w:rPr>
          <w:rFonts w:eastAsia="SimSun"/>
          <w:b/>
          <w:lang w:val="x-none" w:eastAsia="x-none"/>
        </w:rPr>
        <w:t>)]</w:t>
      </w:r>
    </w:p>
    <w:p w14:paraId="4F7ABE54" w14:textId="77777777" w:rsidR="000901EC" w:rsidRPr="000901EC" w:rsidRDefault="000901EC" w:rsidP="000901EC">
      <w:pPr>
        <w:spacing w:after="240"/>
        <w:rPr>
          <w:rFonts w:eastAsia="SimSun"/>
          <w:iCs/>
          <w:szCs w:val="20"/>
        </w:rPr>
      </w:pPr>
      <w:r w:rsidRPr="000901EC">
        <w:rPr>
          <w:rFonts w:eastAsia="SimSun"/>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0901EC" w:rsidRPr="000901EC" w14:paraId="2E16DC23" w14:textId="77777777" w:rsidTr="009C0551">
        <w:trPr>
          <w:tblHeader/>
        </w:trPr>
        <w:tc>
          <w:tcPr>
            <w:tcW w:w="1268" w:type="pct"/>
          </w:tcPr>
          <w:p w14:paraId="32E46F9D"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342" w:type="pct"/>
          </w:tcPr>
          <w:p w14:paraId="009AACC3"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390" w:type="pct"/>
          </w:tcPr>
          <w:p w14:paraId="48E25655"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2C5D3979" w14:textId="77777777" w:rsidTr="009C0551">
        <w:tc>
          <w:tcPr>
            <w:tcW w:w="1268" w:type="pct"/>
          </w:tcPr>
          <w:p w14:paraId="3E08072D" w14:textId="77777777" w:rsidR="000901EC" w:rsidRPr="000901EC" w:rsidRDefault="000901EC" w:rsidP="000901EC">
            <w:pPr>
              <w:spacing w:after="60"/>
              <w:rPr>
                <w:rFonts w:eastAsia="SimSun"/>
                <w:iCs/>
                <w:sz w:val="20"/>
                <w:szCs w:val="20"/>
              </w:rPr>
            </w:pPr>
            <w:r w:rsidRPr="000901EC">
              <w:rPr>
                <w:rFonts w:eastAsia="SimSun"/>
                <w:iCs/>
                <w:sz w:val="20"/>
                <w:szCs w:val="20"/>
              </w:rPr>
              <w:t>RUCCAPCREDIT</w:t>
            </w:r>
            <w:r w:rsidRPr="000901EC">
              <w:rPr>
                <w:rFonts w:eastAsia="SimSun"/>
                <w:i/>
                <w:iCs/>
                <w:sz w:val="20"/>
                <w:szCs w:val="20"/>
                <w:vertAlign w:val="subscript"/>
              </w:rPr>
              <w:t>ruc,i,q</w:t>
            </w:r>
          </w:p>
        </w:tc>
        <w:tc>
          <w:tcPr>
            <w:tcW w:w="342" w:type="pct"/>
          </w:tcPr>
          <w:p w14:paraId="550828B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390" w:type="pct"/>
          </w:tcPr>
          <w:p w14:paraId="350F708A"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Credit by QSE</w:t>
            </w:r>
            <w:r w:rsidRPr="000901EC">
              <w:rPr>
                <w:rFonts w:eastAsia="SimSun"/>
                <w:iCs/>
                <w:sz w:val="20"/>
                <w:szCs w:val="20"/>
              </w:rPr>
              <w:t xml:space="preserve">—The capacity credit resulting from capacity paid through the RUC Capacity-Short Charge for the 15-minute Settlement Interval.  </w:t>
            </w:r>
          </w:p>
        </w:tc>
      </w:tr>
      <w:tr w:rsidR="000901EC" w:rsidRPr="000901EC" w14:paraId="3225035D" w14:textId="77777777" w:rsidTr="009C0551">
        <w:tc>
          <w:tcPr>
            <w:tcW w:w="1268" w:type="pct"/>
          </w:tcPr>
          <w:p w14:paraId="0F729A8C" w14:textId="77777777" w:rsidR="000901EC" w:rsidRPr="000901EC" w:rsidRDefault="000901EC" w:rsidP="000901EC">
            <w:pPr>
              <w:spacing w:after="60"/>
              <w:rPr>
                <w:rFonts w:eastAsia="SimSun"/>
                <w:iCs/>
                <w:sz w:val="20"/>
                <w:szCs w:val="20"/>
              </w:rPr>
            </w:pPr>
            <w:r w:rsidRPr="000901EC">
              <w:rPr>
                <w:rFonts w:eastAsia="SimSun"/>
                <w:iCs/>
                <w:sz w:val="20"/>
                <w:szCs w:val="20"/>
              </w:rPr>
              <w:t>RUCSF</w:t>
            </w:r>
            <w:r w:rsidRPr="000901EC">
              <w:rPr>
                <w:rFonts w:eastAsia="SimSun"/>
                <w:i/>
                <w:iCs/>
                <w:sz w:val="20"/>
                <w:szCs w:val="20"/>
                <w:vertAlign w:val="subscript"/>
              </w:rPr>
              <w:t>ruc,i,q</w:t>
            </w:r>
          </w:p>
        </w:tc>
        <w:tc>
          <w:tcPr>
            <w:tcW w:w="342" w:type="pct"/>
          </w:tcPr>
          <w:p w14:paraId="3A9F9A3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390" w:type="pct"/>
          </w:tcPr>
          <w:p w14:paraId="17EB1F86"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w:t>
            </w:r>
            <w:r w:rsidRPr="000901EC">
              <w:rPr>
                <w:rFonts w:eastAsia="SimSun"/>
                <w:iCs/>
                <w:sz w:val="20"/>
                <w:szCs w:val="20"/>
              </w:rPr>
              <w:t>—The QSE’s capacity shortfall for the RUC process for the 15-minute Settlement Interval.</w:t>
            </w:r>
          </w:p>
        </w:tc>
      </w:tr>
      <w:tr w:rsidR="000901EC" w:rsidRPr="000901EC" w14:paraId="7FB803FA" w14:textId="77777777" w:rsidTr="009C0551">
        <w:tc>
          <w:tcPr>
            <w:tcW w:w="1268" w:type="pct"/>
          </w:tcPr>
          <w:p w14:paraId="50FEDCA7"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RUCSFRS</w:t>
            </w:r>
            <w:r w:rsidRPr="000901EC">
              <w:rPr>
                <w:rFonts w:eastAsia="SimSun"/>
                <w:i/>
                <w:iCs/>
                <w:sz w:val="20"/>
                <w:szCs w:val="20"/>
                <w:vertAlign w:val="subscript"/>
              </w:rPr>
              <w:t>ruc,i,q</w:t>
            </w:r>
          </w:p>
        </w:tc>
        <w:tc>
          <w:tcPr>
            <w:tcW w:w="342" w:type="pct"/>
          </w:tcPr>
          <w:p w14:paraId="5C63D2A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7C951E4A" w14:textId="77777777" w:rsidR="000901EC" w:rsidRPr="000901EC" w:rsidRDefault="000901EC" w:rsidP="000901EC">
            <w:pPr>
              <w:spacing w:after="60"/>
              <w:rPr>
                <w:rFonts w:eastAsia="SimSun"/>
                <w:i/>
                <w:iCs/>
                <w:sz w:val="20"/>
                <w:szCs w:val="20"/>
              </w:rPr>
            </w:pPr>
            <w:r w:rsidRPr="000901EC">
              <w:rPr>
                <w:rFonts w:eastAsia="SimSun"/>
                <w:i/>
                <w:iCs/>
                <w:sz w:val="20"/>
                <w:szCs w:val="20"/>
              </w:rPr>
              <w:t>RUC Shortfall Ratio Share</w:t>
            </w:r>
            <w:r w:rsidRPr="000901EC">
              <w:rPr>
                <w:rFonts w:eastAsia="SimSun"/>
                <w:iCs/>
                <w:sz w:val="20"/>
                <w:szCs w:val="20"/>
              </w:rPr>
              <w:t>—The ratio of the QSE’s capacity shortfall to the sum of all QSEs’ capacity shortfalls, for the RUC process, for the 15-minute Settlement Interval.</w:t>
            </w:r>
          </w:p>
        </w:tc>
      </w:tr>
      <w:tr w:rsidR="000901EC" w:rsidRPr="000901EC" w14:paraId="7D7DE7B2" w14:textId="77777777" w:rsidTr="009C0551">
        <w:trPr>
          <w:del w:id="164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517D7AD7" w14:textId="77777777" w:rsidR="000901EC" w:rsidRPr="000901EC" w:rsidRDefault="000901EC" w:rsidP="000901EC">
            <w:pPr>
              <w:spacing w:after="60"/>
              <w:rPr>
                <w:del w:id="1648" w:author="ERCOT" w:date="2024-02-22T13:05:00Z"/>
                <w:rFonts w:eastAsia="SimSun"/>
                <w:iCs/>
                <w:sz w:val="20"/>
                <w:szCs w:val="20"/>
              </w:rPr>
            </w:pPr>
            <w:del w:id="1649" w:author="ERCOT" w:date="2024-02-22T13:05:00Z">
              <w:r w:rsidRPr="000901EC">
                <w:rPr>
                  <w:rFonts w:eastAsia="SimSun"/>
                  <w:iCs/>
                  <w:sz w:val="20"/>
                  <w:szCs w:val="20"/>
                </w:rPr>
                <w:delText>RUCCAP</w:delText>
              </w:r>
            </w:del>
            <w:del w:id="1650" w:author="ERCOT" w:date="2024-02-22T13:03:00Z">
              <w:r w:rsidRPr="000901EC">
                <w:rPr>
                  <w:rFonts w:eastAsia="SimSun"/>
                  <w:iCs/>
                  <w:sz w:val="20"/>
                  <w:szCs w:val="20"/>
                </w:rPr>
                <w:delText>TOT</w:delText>
              </w:r>
            </w:del>
            <w:del w:id="1651" w:author="ERCOT" w:date="2024-02-22T13:05:00Z">
              <w:r w:rsidRPr="000901EC">
                <w:rPr>
                  <w:rFonts w:eastAsia="SimSun"/>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55DE6F08" w14:textId="77777777" w:rsidR="000901EC" w:rsidRPr="000901EC" w:rsidRDefault="000901EC" w:rsidP="000901EC">
            <w:pPr>
              <w:spacing w:after="60"/>
              <w:jc w:val="center"/>
              <w:rPr>
                <w:del w:id="1652" w:author="ERCOT" w:date="2024-02-22T13:05:00Z"/>
                <w:rFonts w:eastAsia="SimSun"/>
                <w:iCs/>
                <w:sz w:val="20"/>
                <w:szCs w:val="20"/>
              </w:rPr>
            </w:pPr>
            <w:del w:id="1653" w:author="ERCOT" w:date="2024-02-22T13:05:00Z">
              <w:r w:rsidRPr="000901EC">
                <w:rPr>
                  <w:rFonts w:eastAsia="SimSun"/>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51567972" w14:textId="77777777" w:rsidR="000901EC" w:rsidRPr="000901EC" w:rsidRDefault="000901EC" w:rsidP="000901EC">
            <w:pPr>
              <w:spacing w:after="60"/>
              <w:rPr>
                <w:del w:id="1654" w:author="ERCOT" w:date="2024-02-22T13:05:00Z"/>
                <w:rFonts w:eastAsia="SimSun"/>
                <w:i/>
                <w:iCs/>
                <w:sz w:val="20"/>
                <w:szCs w:val="20"/>
              </w:rPr>
            </w:pPr>
            <w:del w:id="1655" w:author="ERCOT" w:date="2024-02-22T13:05:00Z">
              <w:r w:rsidRPr="000901EC">
                <w:rPr>
                  <w:rFonts w:eastAsia="SimSun"/>
                  <w:i/>
                  <w:iCs/>
                  <w:sz w:val="20"/>
                  <w:szCs w:val="20"/>
                </w:rPr>
                <w:delText xml:space="preserve">RUC Capacity </w:delText>
              </w:r>
            </w:del>
            <w:del w:id="1656" w:author="ERCOT" w:date="2024-02-22T13:03:00Z">
              <w:r w:rsidRPr="000901EC">
                <w:rPr>
                  <w:rFonts w:eastAsia="SimSun"/>
                  <w:i/>
                  <w:iCs/>
                  <w:sz w:val="20"/>
                  <w:szCs w:val="20"/>
                </w:rPr>
                <w:delText>Total</w:delText>
              </w:r>
            </w:del>
            <w:del w:id="1657" w:author="ERCOT" w:date="2024-02-22T13:05:00Z">
              <w:r w:rsidRPr="000901EC">
                <w:rPr>
                  <w:rFonts w:eastAsia="SimSun"/>
                  <w:iCs/>
                  <w:sz w:val="20"/>
                  <w:szCs w:val="20"/>
                </w:rPr>
                <w:delText xml:space="preserve">—The </w:delText>
              </w:r>
            </w:del>
            <w:del w:id="1658" w:author="ERCOT" w:date="2024-02-22T13:03:00Z">
              <w:r w:rsidRPr="000901EC">
                <w:rPr>
                  <w:rFonts w:eastAsia="SimSun"/>
                  <w:iCs/>
                  <w:sz w:val="20"/>
                  <w:szCs w:val="20"/>
                </w:rPr>
                <w:delText xml:space="preserve">total </w:delText>
              </w:r>
            </w:del>
            <w:del w:id="1659" w:author="ERCOT" w:date="2024-02-22T13:05:00Z">
              <w:r w:rsidRPr="000901EC">
                <w:rPr>
                  <w:rFonts w:eastAsia="SimSun"/>
                  <w:iCs/>
                  <w:sz w:val="20"/>
                  <w:szCs w:val="20"/>
                </w:rPr>
                <w:delText xml:space="preserve">capacity </w:delText>
              </w:r>
            </w:del>
            <w:del w:id="1660" w:author="ERCOT" w:date="2024-02-22T13:04:00Z">
              <w:r w:rsidRPr="000901EC">
                <w:rPr>
                  <w:rFonts w:eastAsia="SimSun"/>
                  <w:iCs/>
                  <w:sz w:val="20"/>
                  <w:szCs w:val="20"/>
                </w:rPr>
                <w:delText xml:space="preserve">of all RUC-committed Resources during </w:delText>
              </w:r>
            </w:del>
            <w:del w:id="1661" w:author="ERCOT" w:date="2024-02-22T13:05:00Z">
              <w:r w:rsidRPr="000901EC">
                <w:rPr>
                  <w:rFonts w:eastAsia="SimSun"/>
                  <w:iCs/>
                  <w:sz w:val="20"/>
                  <w:szCs w:val="20"/>
                </w:rPr>
                <w:delText xml:space="preserve">the RUC process, for the hour that includes the 15-minute Settlement Interval.  </w:delText>
              </w:r>
            </w:del>
          </w:p>
        </w:tc>
      </w:tr>
      <w:tr w:rsidR="000901EC" w:rsidRPr="000901EC" w14:paraId="2C7881BD" w14:textId="77777777" w:rsidTr="009C0551">
        <w:trPr>
          <w:ins w:id="166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22E9D56" w14:textId="77777777" w:rsidR="000901EC" w:rsidRPr="000901EC" w:rsidRDefault="000901EC" w:rsidP="000901EC">
            <w:pPr>
              <w:spacing w:after="60"/>
              <w:rPr>
                <w:ins w:id="1663" w:author="ERCOT" w:date="2024-02-22T13:05:00Z"/>
                <w:rFonts w:eastAsia="SimSun"/>
                <w:iCs/>
                <w:sz w:val="20"/>
                <w:szCs w:val="20"/>
              </w:rPr>
            </w:pPr>
            <w:ins w:id="1664" w:author="ERCOT" w:date="2024-02-22T13:05:00Z">
              <w:r w:rsidRPr="000901EC">
                <w:rPr>
                  <w:rFonts w:eastAsia="SimSun"/>
                  <w:iCs/>
                  <w:sz w:val="20"/>
                  <w:szCs w:val="20"/>
                </w:rPr>
                <w:t>RUCCAPDELTA</w:t>
              </w:r>
              <w:r w:rsidRPr="000901EC">
                <w:rPr>
                  <w:rFonts w:eastAsia="SimSun"/>
                  <w:i/>
                  <w:iCs/>
                  <w:sz w:val="20"/>
                  <w:szCs w:val="20"/>
                  <w:vertAlign w:val="subscript"/>
                </w:rPr>
                <w:t>ruc,h</w:t>
              </w:r>
            </w:ins>
          </w:p>
        </w:tc>
        <w:tc>
          <w:tcPr>
            <w:tcW w:w="342" w:type="pct"/>
            <w:tcBorders>
              <w:top w:val="single" w:sz="6" w:space="0" w:color="auto"/>
              <w:left w:val="single" w:sz="6" w:space="0" w:color="auto"/>
              <w:bottom w:val="single" w:sz="6" w:space="0" w:color="auto"/>
              <w:right w:val="single" w:sz="6" w:space="0" w:color="auto"/>
            </w:tcBorders>
          </w:tcPr>
          <w:p w14:paraId="3156C7E1" w14:textId="77777777" w:rsidR="000901EC" w:rsidRPr="000901EC" w:rsidRDefault="000901EC" w:rsidP="000901EC">
            <w:pPr>
              <w:spacing w:after="60"/>
              <w:jc w:val="center"/>
              <w:rPr>
                <w:ins w:id="1665" w:author="ERCOT" w:date="2024-02-22T13:05:00Z"/>
                <w:rFonts w:eastAsia="SimSun"/>
                <w:iCs/>
                <w:sz w:val="20"/>
                <w:szCs w:val="20"/>
              </w:rPr>
            </w:pPr>
            <w:ins w:id="1666" w:author="ERCOT" w:date="2024-02-22T13:05:00Z">
              <w:r w:rsidRPr="000901EC">
                <w:rPr>
                  <w:rFonts w:eastAsia="SimSun"/>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693EE232" w14:textId="77777777" w:rsidR="000901EC" w:rsidRPr="000901EC" w:rsidRDefault="000901EC" w:rsidP="000901EC">
            <w:pPr>
              <w:spacing w:after="60"/>
              <w:rPr>
                <w:ins w:id="1667" w:author="ERCOT" w:date="2024-02-22T13:05:00Z"/>
                <w:rFonts w:eastAsia="SimSun"/>
                <w:i/>
                <w:iCs/>
                <w:sz w:val="20"/>
                <w:szCs w:val="20"/>
              </w:rPr>
            </w:pPr>
            <w:ins w:id="1668" w:author="ERCOT" w:date="2024-02-22T13:05:00Z">
              <w:r w:rsidRPr="000901EC">
                <w:rPr>
                  <w:rFonts w:eastAsia="SimSun"/>
                  <w:i/>
                  <w:iCs/>
                  <w:sz w:val="20"/>
                  <w:szCs w:val="20"/>
                </w:rPr>
                <w:t xml:space="preserve">RUC Capacity Delta – </w:t>
              </w:r>
              <w:r w:rsidRPr="000901EC">
                <w:rPr>
                  <w:rFonts w:eastAsia="SimSun"/>
                  <w:sz w:val="20"/>
                  <w:szCs w:val="20"/>
                </w:rPr>
                <w:t>The remaining RUC Capacity that has not been covered by the DRRS Short Charges, for A particular RU</w:t>
              </w:r>
            </w:ins>
            <w:ins w:id="1669" w:author="ERCOT" w:date="2024-05-10T19:50:00Z">
              <w:r w:rsidRPr="000901EC">
                <w:rPr>
                  <w:rFonts w:eastAsia="SimSun"/>
                  <w:sz w:val="20"/>
                  <w:szCs w:val="20"/>
                </w:rPr>
                <w:t>C</w:t>
              </w:r>
            </w:ins>
            <w:ins w:id="1670" w:author="ERCOT" w:date="2024-02-22T13:05:00Z">
              <w:r w:rsidRPr="000901EC">
                <w:rPr>
                  <w:rFonts w:eastAsia="SimSun"/>
                  <w:sz w:val="20"/>
                  <w:szCs w:val="20"/>
                </w:rPr>
                <w:t xml:space="preserve"> process </w:t>
              </w:r>
              <w:r w:rsidRPr="000901EC">
                <w:rPr>
                  <w:rFonts w:eastAsia="SimSun"/>
                  <w:i/>
                  <w:iCs/>
                  <w:sz w:val="20"/>
                  <w:szCs w:val="20"/>
                </w:rPr>
                <w:t>ruc,</w:t>
              </w:r>
              <w:r w:rsidRPr="000901EC">
                <w:rPr>
                  <w:rFonts w:eastAsia="SimSun"/>
                  <w:sz w:val="20"/>
                  <w:szCs w:val="20"/>
                </w:rPr>
                <w:t xml:space="preserve"> for the hour </w:t>
              </w:r>
              <w:r w:rsidRPr="000901EC">
                <w:rPr>
                  <w:rFonts w:eastAsia="SimSun"/>
                  <w:i/>
                  <w:iCs/>
                  <w:sz w:val="20"/>
                  <w:szCs w:val="20"/>
                </w:rPr>
                <w:t>h</w:t>
              </w:r>
              <w:r w:rsidRPr="000901EC">
                <w:rPr>
                  <w:rFonts w:eastAsia="SimSun"/>
                  <w:sz w:val="20"/>
                  <w:szCs w:val="20"/>
                </w:rPr>
                <w:t xml:space="preserve"> that includes the 15-minute Settlement Interval.</w:t>
              </w:r>
            </w:ins>
          </w:p>
        </w:tc>
      </w:tr>
      <w:tr w:rsidR="000901EC" w:rsidRPr="000901EC" w14:paraId="2D187401" w14:textId="77777777" w:rsidTr="009C0551">
        <w:tc>
          <w:tcPr>
            <w:tcW w:w="1268" w:type="pct"/>
          </w:tcPr>
          <w:p w14:paraId="261606E1"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342" w:type="pct"/>
          </w:tcPr>
          <w:p w14:paraId="3612A9B3"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05050834"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4388D099" w14:textId="77777777" w:rsidTr="009C0551">
        <w:tc>
          <w:tcPr>
            <w:tcW w:w="1268" w:type="pct"/>
          </w:tcPr>
          <w:p w14:paraId="1E271E49"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342" w:type="pct"/>
          </w:tcPr>
          <w:p w14:paraId="5DC19AC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675BB056"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2B7EB4B2" w14:textId="77777777" w:rsidTr="009C0551">
        <w:tc>
          <w:tcPr>
            <w:tcW w:w="1268" w:type="pct"/>
          </w:tcPr>
          <w:p w14:paraId="72B752FF"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342" w:type="pct"/>
          </w:tcPr>
          <w:p w14:paraId="7DF8038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2EAC853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5B5EED14" w14:textId="77777777" w:rsidTr="009C0551">
        <w:tc>
          <w:tcPr>
            <w:tcW w:w="1268" w:type="pct"/>
            <w:tcBorders>
              <w:top w:val="single" w:sz="6" w:space="0" w:color="auto"/>
              <w:left w:val="single" w:sz="4" w:space="0" w:color="auto"/>
              <w:bottom w:val="single" w:sz="4" w:space="0" w:color="auto"/>
              <w:right w:val="single" w:sz="6" w:space="0" w:color="auto"/>
            </w:tcBorders>
          </w:tcPr>
          <w:p w14:paraId="36E6C8DC" w14:textId="77777777" w:rsidR="000901EC" w:rsidRPr="000901EC" w:rsidRDefault="000901EC" w:rsidP="000901EC">
            <w:pPr>
              <w:spacing w:after="60"/>
              <w:rPr>
                <w:rFonts w:eastAsia="SimSun"/>
                <w:iCs/>
                <w:sz w:val="20"/>
                <w:szCs w:val="20"/>
              </w:rPr>
            </w:pPr>
            <w:r w:rsidRPr="000901EC">
              <w:rPr>
                <w:rFonts w:eastAsia="SimSun"/>
                <w:i/>
                <w:iCs/>
                <w:sz w:val="20"/>
                <w:szCs w:val="20"/>
              </w:rPr>
              <w:t>ruc</w:t>
            </w:r>
          </w:p>
        </w:tc>
        <w:tc>
          <w:tcPr>
            <w:tcW w:w="342" w:type="pct"/>
            <w:tcBorders>
              <w:top w:val="single" w:sz="6" w:space="0" w:color="auto"/>
              <w:left w:val="single" w:sz="6" w:space="0" w:color="auto"/>
              <w:bottom w:val="single" w:sz="4" w:space="0" w:color="auto"/>
              <w:right w:val="single" w:sz="6" w:space="0" w:color="auto"/>
            </w:tcBorders>
          </w:tcPr>
          <w:p w14:paraId="4EB4829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7E03303F" w14:textId="77777777" w:rsidR="000901EC" w:rsidRPr="000901EC" w:rsidRDefault="000901EC" w:rsidP="000901EC">
            <w:pPr>
              <w:spacing w:after="60"/>
              <w:rPr>
                <w:rFonts w:eastAsia="SimSun"/>
                <w:iCs/>
                <w:sz w:val="20"/>
                <w:szCs w:val="20"/>
              </w:rPr>
            </w:pPr>
            <w:r w:rsidRPr="000901EC">
              <w:rPr>
                <w:rFonts w:eastAsia="SimSun"/>
                <w:iCs/>
                <w:sz w:val="20"/>
                <w:szCs w:val="20"/>
              </w:rPr>
              <w:t>The RUC process for which this RUC Capacity Credit is calculated.</w:t>
            </w:r>
          </w:p>
        </w:tc>
      </w:tr>
    </w:tbl>
    <w:p w14:paraId="63B9EC69"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r w:rsidRPr="000901EC">
        <w:rPr>
          <w:rFonts w:eastAsia="SimSun"/>
          <w:b/>
          <w:bCs/>
          <w:snapToGrid w:val="0"/>
          <w:szCs w:val="20"/>
        </w:rPr>
        <w:t>5.7.4.</w:t>
      </w:r>
      <w:ins w:id="1671" w:author="ERCOT" w:date="2024-02-15T11:57:00Z">
        <w:r w:rsidRPr="000901EC">
          <w:rPr>
            <w:rFonts w:eastAsia="SimSun"/>
            <w:b/>
            <w:bCs/>
            <w:snapToGrid w:val="0"/>
            <w:szCs w:val="20"/>
          </w:rPr>
          <w:t>3</w:t>
        </w:r>
      </w:ins>
      <w:del w:id="1672" w:author="ERCOT" w:date="2024-02-15T11:57:00Z">
        <w:r w:rsidRPr="000901EC" w:rsidDel="007C1861">
          <w:rPr>
            <w:rFonts w:eastAsia="SimSun"/>
            <w:b/>
            <w:bCs/>
            <w:snapToGrid w:val="0"/>
            <w:szCs w:val="20"/>
          </w:rPr>
          <w:delText>2</w:delText>
        </w:r>
      </w:del>
      <w:r w:rsidRPr="000901EC">
        <w:rPr>
          <w:rFonts w:eastAsia="SimSun"/>
          <w:b/>
          <w:bCs/>
          <w:snapToGrid w:val="0"/>
          <w:szCs w:val="20"/>
        </w:rPr>
        <w:tab/>
        <w:t>RUC Make-Whole Uplift Charge</w:t>
      </w:r>
      <w:bookmarkEnd w:id="1611"/>
      <w:bookmarkEnd w:id="1612"/>
      <w:bookmarkEnd w:id="1613"/>
      <w:bookmarkEnd w:id="1614"/>
      <w:bookmarkEnd w:id="1615"/>
      <w:bookmarkEnd w:id="1616"/>
      <w:bookmarkEnd w:id="1617"/>
      <w:bookmarkEnd w:id="1618"/>
    </w:p>
    <w:p w14:paraId="6EAF514F"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If the revenues from the charges under </w:t>
      </w:r>
      <w:ins w:id="1673" w:author="ERCOT" w:date="2024-02-16T13:24:00Z">
        <w:r w:rsidRPr="000901EC">
          <w:rPr>
            <w:rFonts w:eastAsia="SimSun"/>
            <w:iCs/>
            <w:szCs w:val="20"/>
          </w:rPr>
          <w:t>Section 5.7.4.1</w:t>
        </w:r>
      </w:ins>
      <w:ins w:id="1674" w:author="ERCOT" w:date="2024-02-16T13:25:00Z">
        <w:r w:rsidRPr="000901EC">
          <w:rPr>
            <w:rFonts w:eastAsia="SimSun"/>
            <w:iCs/>
            <w:szCs w:val="20"/>
          </w:rPr>
          <w:t xml:space="preserve">, RUC </w:t>
        </w:r>
      </w:ins>
      <w:ins w:id="1675" w:author="ERCOT" w:date="2024-02-19T10:58:00Z">
        <w:r w:rsidRPr="000901EC">
          <w:rPr>
            <w:rFonts w:eastAsia="SimSun"/>
            <w:iCs/>
            <w:szCs w:val="20"/>
          </w:rPr>
          <w:t>DRRS</w:t>
        </w:r>
      </w:ins>
      <w:ins w:id="1676" w:author="ERCOT" w:date="2024-02-16T13:25:00Z">
        <w:r w:rsidRPr="000901EC">
          <w:rPr>
            <w:rFonts w:eastAsia="SimSun"/>
            <w:iCs/>
            <w:szCs w:val="20"/>
          </w:rPr>
          <w:t xml:space="preserve"> Short Charge and </w:t>
        </w:r>
      </w:ins>
      <w:r w:rsidRPr="000901EC">
        <w:rPr>
          <w:rFonts w:eastAsia="SimSun"/>
          <w:iCs/>
          <w:szCs w:val="20"/>
        </w:rPr>
        <w:t>Section 5.7.4.</w:t>
      </w:r>
      <w:ins w:id="1677" w:author="ERCOT" w:date="2024-02-16T13:24:00Z">
        <w:r w:rsidRPr="000901EC">
          <w:rPr>
            <w:rFonts w:eastAsia="SimSun"/>
            <w:iCs/>
            <w:szCs w:val="20"/>
          </w:rPr>
          <w:t>2</w:t>
        </w:r>
      </w:ins>
      <w:del w:id="1678" w:author="ERCOT" w:date="2024-02-16T13:24:00Z">
        <w:r w:rsidRPr="000901EC" w:rsidDel="00E60177">
          <w:rPr>
            <w:rFonts w:eastAsia="SimSun"/>
            <w:iCs/>
            <w:szCs w:val="20"/>
          </w:rPr>
          <w:delText>1</w:delText>
        </w:r>
      </w:del>
      <w:r w:rsidRPr="000901EC">
        <w:rPr>
          <w:rFonts w:eastAsia="SimSun"/>
          <w:iCs/>
          <w:szCs w:val="20"/>
        </w:rPr>
        <w:t>, RUC Capacity-Short Charge, are not enough to cover all RUC Make-Whole Payments</w:t>
      </w:r>
      <w:del w:id="1679" w:author="ERCOT" w:date="2024-02-16T13:25:00Z">
        <w:r w:rsidRPr="000901EC">
          <w:rPr>
            <w:rFonts w:eastAsia="SimSun"/>
            <w:iCs/>
            <w:szCs w:val="20"/>
          </w:rPr>
          <w:delText>, including amounts for RMR Units</w:delText>
        </w:r>
      </w:del>
      <w:del w:id="1680" w:author="ERCOT" w:date="2024-02-16T13:26:00Z">
        <w:r w:rsidRPr="000901EC">
          <w:rPr>
            <w:rFonts w:eastAsia="SimSun"/>
            <w:iCs/>
            <w:szCs w:val="20"/>
          </w:rPr>
          <w:delText>,</w:delText>
        </w:r>
      </w:del>
      <w:r w:rsidRPr="000901EC">
        <w:rPr>
          <w:rFonts w:eastAsia="SimSun"/>
          <w:iCs/>
          <w:szCs w:val="20"/>
        </w:rPr>
        <w:t xml:space="preserve"> for a 15-minute Settlement Interval, then the difference will be uplifted to all QSEs on a Load Ratio Share basis, as a RUC Make-Whole Uplift Charge, calculated as follows: </w:t>
      </w:r>
    </w:p>
    <w:p w14:paraId="56CF2362" w14:textId="77777777" w:rsidR="000901EC" w:rsidRPr="000901EC" w:rsidRDefault="000901EC" w:rsidP="000901EC">
      <w:pPr>
        <w:spacing w:after="240"/>
        <w:ind w:left="2880" w:hanging="2160"/>
        <w:rPr>
          <w:rFonts w:eastAsia="SimSun"/>
        </w:rPr>
      </w:pPr>
      <w:r w:rsidRPr="000901EC">
        <w:rPr>
          <w:rFonts w:eastAsia="SimSun"/>
        </w:rPr>
        <w:t>LARUCAMT</w:t>
      </w:r>
      <w:r w:rsidRPr="000901EC">
        <w:rPr>
          <w:rFonts w:eastAsia="SimSun"/>
          <w:i/>
          <w:vertAlign w:val="subscript"/>
        </w:rPr>
        <w:t>q,i</w:t>
      </w:r>
      <w:r w:rsidRPr="000901EC">
        <w:rPr>
          <w:rFonts w:eastAsia="SimSun"/>
        </w:rPr>
        <w:tab/>
        <w:t>=</w:t>
      </w:r>
      <w:r w:rsidRPr="000901EC">
        <w:rPr>
          <w:rFonts w:eastAsia="SimSun"/>
        </w:rPr>
        <w:tab/>
        <w:t xml:space="preserve">(-1) * </w:t>
      </w:r>
      <w:ins w:id="1681" w:author="ERCOT" w:date="2024-02-16T13:21:00Z">
        <w:r w:rsidRPr="000901EC">
          <w:rPr>
            <w:rFonts w:eastAsia="SimSun"/>
          </w:rPr>
          <w:t>Max (0,</w:t>
        </w:r>
      </w:ins>
      <w:ins w:id="1682" w:author="ERCOT" w:date="2024-02-16T13:24:00Z">
        <w:r w:rsidRPr="000901EC">
          <w:rPr>
            <w:rFonts w:eastAsia="SimSun"/>
          </w:rPr>
          <w:t xml:space="preserve"> </w:t>
        </w:r>
      </w:ins>
      <w:r w:rsidRPr="000901EC">
        <w:rPr>
          <w:rFonts w:eastAsia="SimSun"/>
        </w:rPr>
        <w:t>(RUCMWAMTTOT</w:t>
      </w:r>
      <w:r w:rsidRPr="000901EC">
        <w:rPr>
          <w:rFonts w:eastAsia="SimSun"/>
          <w:i/>
          <w:vertAlign w:val="subscript"/>
        </w:rPr>
        <w:t>h</w:t>
      </w:r>
      <w:r w:rsidRPr="000901EC">
        <w:rPr>
          <w:rFonts w:eastAsia="SimSun"/>
        </w:rPr>
        <w:t xml:space="preserve"> / 4 + </w:t>
      </w:r>
      <w:ins w:id="1683" w:author="ERCOT" w:date="2024-02-16T13:20:00Z">
        <w:r w:rsidRPr="000901EC">
          <w:rPr>
            <w:rFonts w:eastAsia="SimSun"/>
          </w:rPr>
          <w:t>RUCDRRSAMTTOT</w:t>
        </w:r>
      </w:ins>
      <w:ins w:id="1684" w:author="ERCOT" w:date="2024-05-10T15:47:00Z">
        <w:r w:rsidRPr="000901EC">
          <w:rPr>
            <w:rFonts w:eastAsia="SimSun"/>
          </w:rPr>
          <w:t xml:space="preserve"> </w:t>
        </w:r>
      </w:ins>
      <w:ins w:id="1685" w:author="ERCOT" w:date="2024-02-16T13:20:00Z">
        <w:r w:rsidRPr="000901EC">
          <w:rPr>
            <w:rFonts w:eastAsia="SimSun"/>
            <w:i/>
            <w:vertAlign w:val="subscript"/>
          </w:rPr>
          <w:t>i</w:t>
        </w:r>
        <w:r w:rsidRPr="000901EC">
          <w:rPr>
            <w:rFonts w:eastAsia="SimSun"/>
          </w:rPr>
          <w:t xml:space="preserve"> + </w:t>
        </w:r>
      </w:ins>
      <w:r w:rsidRPr="000901EC">
        <w:rPr>
          <w:rFonts w:eastAsia="SimSun"/>
        </w:rPr>
        <w:t>RUCCSAMTTOT</w:t>
      </w:r>
      <w:r w:rsidRPr="000901EC">
        <w:rPr>
          <w:rFonts w:eastAsia="SimSun"/>
          <w:i/>
          <w:vertAlign w:val="subscript"/>
        </w:rPr>
        <w:t>i</w:t>
      </w:r>
      <w:r w:rsidRPr="000901EC">
        <w:rPr>
          <w:rFonts w:eastAsia="SimSun"/>
        </w:rPr>
        <w:t>)</w:t>
      </w:r>
      <w:ins w:id="1686" w:author="ERCOT" w:date="2024-02-16T13:21:00Z">
        <w:r w:rsidRPr="000901EC">
          <w:rPr>
            <w:rFonts w:eastAsia="SimSun"/>
          </w:rPr>
          <w:t>)</w:t>
        </w:r>
      </w:ins>
      <w:r w:rsidRPr="000901EC">
        <w:rPr>
          <w:rFonts w:eastAsia="SimSun"/>
        </w:rPr>
        <w:t xml:space="preserve"> * LRS</w:t>
      </w:r>
      <w:r w:rsidRPr="000901EC">
        <w:rPr>
          <w:rFonts w:eastAsia="SimSun"/>
          <w:i/>
          <w:vertAlign w:val="subscript"/>
        </w:rPr>
        <w:t>q,i</w:t>
      </w:r>
    </w:p>
    <w:p w14:paraId="638D3ECA" w14:textId="77777777" w:rsidR="000901EC" w:rsidRPr="000901EC" w:rsidRDefault="000901EC" w:rsidP="000901EC">
      <w:pPr>
        <w:spacing w:after="240"/>
        <w:ind w:firstLine="720"/>
        <w:rPr>
          <w:rFonts w:eastAsia="SimSun"/>
        </w:rPr>
      </w:pPr>
      <w:r w:rsidRPr="000901EC">
        <w:rPr>
          <w:rFonts w:eastAsia="SimSun"/>
        </w:rPr>
        <w:t>Where:</w:t>
      </w:r>
    </w:p>
    <w:p w14:paraId="3CAEC391" w14:textId="77777777" w:rsidR="000901EC" w:rsidRPr="000901EC" w:rsidRDefault="000901EC" w:rsidP="000901EC">
      <w:pPr>
        <w:tabs>
          <w:tab w:val="left" w:pos="2340"/>
          <w:tab w:val="left" w:pos="3420"/>
        </w:tabs>
        <w:spacing w:after="240"/>
        <w:ind w:left="1080" w:hanging="360"/>
        <w:rPr>
          <w:rFonts w:eastAsia="SimSun"/>
          <w:bCs/>
          <w:i/>
          <w:vertAlign w:val="subscript"/>
        </w:rPr>
      </w:pPr>
      <w:r w:rsidRPr="000901EC">
        <w:rPr>
          <w:rFonts w:eastAsia="SimSun"/>
          <w:bCs/>
        </w:rPr>
        <w:t>RUCMWAMTTOT</w:t>
      </w:r>
      <w:r w:rsidRPr="000901EC">
        <w:rPr>
          <w:rFonts w:eastAsia="SimSun"/>
          <w:bCs/>
          <w:i/>
          <w:vertAlign w:val="subscript"/>
        </w:rPr>
        <w:t xml:space="preserve">h </w:t>
      </w:r>
      <w:r w:rsidRPr="000901EC">
        <w:rPr>
          <w:rFonts w:eastAsia="SimSun"/>
          <w:bCs/>
        </w:rPr>
        <w:tab/>
        <w:t>=</w:t>
      </w:r>
      <w:r w:rsidRPr="000901EC">
        <w:rPr>
          <w:rFonts w:eastAsia="SimSun"/>
          <w:bCs/>
        </w:rPr>
        <w:tab/>
      </w:r>
      <w:r w:rsidRPr="000901EC">
        <w:rPr>
          <w:rFonts w:eastAsia="SimSun"/>
          <w:bCs/>
          <w:position w:val="-20"/>
        </w:rPr>
        <w:object w:dxaOrig="280" w:dyaOrig="440" w14:anchorId="2EB70631">
          <v:shape id="_x0000_i1046" type="#_x0000_t75" style="width:12pt;height:24pt" o:ole="">
            <v:imagedata r:id="rId50" o:title=""/>
          </v:shape>
          <o:OLEObject Type="Embed" ProgID="Equation.3" ShapeID="_x0000_i1046" DrawAspect="Content" ObjectID="_1789280169" r:id="rId51"/>
        </w:object>
      </w:r>
      <w:r w:rsidRPr="000901EC">
        <w:rPr>
          <w:rFonts w:eastAsia="SimSun"/>
          <w:bCs/>
        </w:rPr>
        <w:t>RUCMWAMTRUCTOT</w:t>
      </w:r>
      <w:r w:rsidRPr="000901EC">
        <w:rPr>
          <w:rFonts w:eastAsia="SimSun"/>
          <w:bCs/>
          <w:i/>
          <w:vertAlign w:val="subscript"/>
        </w:rPr>
        <w:t>ruc,h</w:t>
      </w:r>
    </w:p>
    <w:p w14:paraId="17917901" w14:textId="77777777" w:rsidR="000901EC" w:rsidRPr="000901EC" w:rsidRDefault="000901EC" w:rsidP="000901EC">
      <w:pPr>
        <w:tabs>
          <w:tab w:val="left" w:pos="2340"/>
          <w:tab w:val="left" w:pos="3420"/>
        </w:tabs>
        <w:spacing w:after="240"/>
        <w:ind w:left="1080" w:hanging="360"/>
        <w:rPr>
          <w:ins w:id="1687" w:author="ERCOT" w:date="2024-02-16T13:23:00Z"/>
          <w:rFonts w:eastAsia="SimSun"/>
          <w:bCs/>
          <w:lang w:val="it-IT"/>
        </w:rPr>
      </w:pPr>
      <w:ins w:id="1688" w:author="ERCOT" w:date="2024-02-16T13:23:00Z">
        <w:r w:rsidRPr="000901EC">
          <w:rPr>
            <w:rFonts w:eastAsia="SimSun"/>
            <w:bCs/>
          </w:rPr>
          <w:t>RUCDRRSAMTTOT</w:t>
        </w:r>
      </w:ins>
      <w:ins w:id="1689" w:author="ERCOT" w:date="2024-05-10T15:47:00Z">
        <w:r w:rsidRPr="000901EC">
          <w:rPr>
            <w:rFonts w:eastAsia="SimSun"/>
            <w:bCs/>
          </w:rPr>
          <w:t xml:space="preserve"> </w:t>
        </w:r>
      </w:ins>
      <w:ins w:id="1690" w:author="ERCOT" w:date="2024-02-16T13:23:00Z">
        <w:r w:rsidRPr="000901EC">
          <w:rPr>
            <w:rFonts w:eastAsia="SimSun"/>
            <w:bCs/>
            <w:i/>
            <w:vertAlign w:val="subscript"/>
          </w:rPr>
          <w:t>i</w:t>
        </w:r>
        <w:r w:rsidRPr="000901EC">
          <w:rPr>
            <w:rFonts w:eastAsia="SimSun"/>
            <w:bCs/>
            <w:i/>
            <w:vertAlign w:val="subscript"/>
          </w:rPr>
          <w:tab/>
        </w:r>
        <w:r w:rsidRPr="000901EC">
          <w:rPr>
            <w:rFonts w:eastAsia="SimSun"/>
            <w:bCs/>
            <w:lang w:val="it-IT"/>
          </w:rPr>
          <w:t xml:space="preserve"> =</w:t>
        </w:r>
        <w:r w:rsidRPr="000901EC">
          <w:rPr>
            <w:rFonts w:eastAsia="SimSun"/>
            <w:bCs/>
            <w:lang w:val="it-IT"/>
          </w:rPr>
          <w:tab/>
        </w:r>
      </w:ins>
      <w:ins w:id="1691" w:author="ERCOT" w:date="2024-02-16T13:23:00Z">
        <w:r w:rsidRPr="000901EC">
          <w:rPr>
            <w:rFonts w:eastAsia="SimSun"/>
            <w:bCs/>
            <w:position w:val="-20"/>
          </w:rPr>
          <w:object w:dxaOrig="280" w:dyaOrig="440" w14:anchorId="3E756303">
            <v:shape id="_x0000_i1047" type="#_x0000_t75" style="width:12pt;height:24pt" o:ole="">
              <v:imagedata r:id="rId52" o:title=""/>
            </v:shape>
            <o:OLEObject Type="Embed" ProgID="Equation.3" ShapeID="_x0000_i1047" DrawAspect="Content" ObjectID="_1789280170" r:id="rId53"/>
          </w:object>
        </w:r>
      </w:ins>
      <w:ins w:id="1692" w:author="ERCOT" w:date="2024-02-16T13:23:00Z">
        <w:r w:rsidRPr="000901EC">
          <w:rPr>
            <w:rFonts w:eastAsia="SimSun"/>
            <w:bCs/>
            <w:position w:val="-22"/>
          </w:rPr>
          <w:object w:dxaOrig="220" w:dyaOrig="460" w14:anchorId="3864426E">
            <v:shape id="_x0000_i1048" type="#_x0000_t75" style="width:12pt;height:24pt" o:ole="">
              <v:imagedata r:id="rId31" o:title=""/>
            </v:shape>
            <o:OLEObject Type="Embed" ProgID="Equation.3" ShapeID="_x0000_i1048" DrawAspect="Content" ObjectID="_1789280171" r:id="rId54"/>
          </w:object>
        </w:r>
      </w:ins>
      <w:ins w:id="1693" w:author="ERCOT" w:date="2024-02-16T13:23:00Z">
        <w:r w:rsidRPr="000901EC">
          <w:rPr>
            <w:rFonts w:eastAsia="SimSun"/>
            <w:bCs/>
            <w:iCs/>
            <w:szCs w:val="20"/>
          </w:rPr>
          <w:t xml:space="preserve"> RUCDRRSAMT</w:t>
        </w:r>
      </w:ins>
      <w:ins w:id="1694" w:author="ERCOT" w:date="2024-05-10T15:47:00Z">
        <w:r w:rsidRPr="000901EC">
          <w:rPr>
            <w:rFonts w:eastAsia="SimSun"/>
            <w:bCs/>
            <w:iCs/>
            <w:szCs w:val="20"/>
          </w:rPr>
          <w:t xml:space="preserve"> </w:t>
        </w:r>
      </w:ins>
      <w:ins w:id="1695" w:author="ERCOT" w:date="2024-02-16T13:23:00Z">
        <w:r w:rsidRPr="000901EC">
          <w:rPr>
            <w:rFonts w:eastAsia="SimSun"/>
            <w:bCs/>
            <w:i/>
            <w:vertAlign w:val="subscript"/>
            <w:lang w:val="x-none" w:eastAsia="x-none"/>
          </w:rPr>
          <w:t>ruc,</w:t>
        </w:r>
        <w:r w:rsidRPr="000901EC">
          <w:rPr>
            <w:rFonts w:eastAsia="SimSun"/>
            <w:bCs/>
            <w:i/>
            <w:vertAlign w:val="subscript"/>
            <w:lang w:eastAsia="x-none"/>
          </w:rPr>
          <w:t xml:space="preserve"> </w:t>
        </w:r>
        <w:r w:rsidRPr="000901EC">
          <w:rPr>
            <w:rFonts w:eastAsia="SimSun"/>
            <w:bCs/>
            <w:i/>
            <w:vertAlign w:val="subscript"/>
            <w:lang w:val="x-none" w:eastAsia="x-none"/>
          </w:rPr>
          <w:t>i,</w:t>
        </w:r>
        <w:r w:rsidRPr="000901EC">
          <w:rPr>
            <w:rFonts w:eastAsia="SimSun"/>
            <w:bCs/>
            <w:i/>
            <w:vertAlign w:val="subscript"/>
            <w:lang w:eastAsia="x-none"/>
          </w:rPr>
          <w:t xml:space="preserve"> </w:t>
        </w:r>
        <w:r w:rsidRPr="000901EC">
          <w:rPr>
            <w:rFonts w:eastAsia="SimSun"/>
            <w:bCs/>
            <w:i/>
            <w:vertAlign w:val="subscript"/>
            <w:lang w:val="x-none" w:eastAsia="x-none"/>
          </w:rPr>
          <w:t>q</w:t>
        </w:r>
      </w:ins>
    </w:p>
    <w:p w14:paraId="42DBE159" w14:textId="77777777" w:rsidR="000901EC" w:rsidRPr="000901EC" w:rsidRDefault="000901EC" w:rsidP="000901EC">
      <w:pPr>
        <w:tabs>
          <w:tab w:val="left" w:pos="2340"/>
          <w:tab w:val="left" w:pos="3420"/>
        </w:tabs>
        <w:spacing w:after="240"/>
        <w:ind w:left="1080" w:hanging="360"/>
        <w:rPr>
          <w:rFonts w:eastAsia="SimSun"/>
          <w:bCs/>
          <w:lang w:val="it-IT"/>
        </w:rPr>
      </w:pPr>
      <w:r w:rsidRPr="000901EC">
        <w:rPr>
          <w:rFonts w:eastAsia="SimSun"/>
          <w:bCs/>
          <w:lang w:val="it-IT"/>
        </w:rPr>
        <w:t>RUCCSAMTTOT</w:t>
      </w:r>
      <w:r w:rsidRPr="000901EC">
        <w:rPr>
          <w:rFonts w:eastAsia="SimSun"/>
          <w:bCs/>
          <w:i/>
          <w:vertAlign w:val="subscript"/>
          <w:lang w:val="it-IT"/>
        </w:rPr>
        <w:t>i</w:t>
      </w:r>
      <w:r w:rsidRPr="000901EC">
        <w:rPr>
          <w:rFonts w:eastAsia="SimSun"/>
          <w:bCs/>
          <w:lang w:val="it-IT"/>
        </w:rPr>
        <w:tab/>
        <w:t xml:space="preserve">    </w:t>
      </w:r>
      <w:r w:rsidRPr="000901EC">
        <w:rPr>
          <w:rFonts w:eastAsia="SimSun"/>
          <w:bCs/>
          <w:lang w:val="it-IT"/>
        </w:rPr>
        <w:tab/>
        <w:t xml:space="preserve"> =</w:t>
      </w:r>
      <w:r w:rsidRPr="000901EC">
        <w:rPr>
          <w:rFonts w:eastAsia="SimSun"/>
          <w:bCs/>
          <w:lang w:val="it-IT"/>
        </w:rPr>
        <w:tab/>
      </w:r>
      <w:r w:rsidRPr="000901EC" w:rsidDel="00C241EA">
        <w:rPr>
          <w:rFonts w:eastAsia="SimSun"/>
          <w:bCs/>
          <w:position w:val="-20"/>
        </w:rPr>
        <w:object w:dxaOrig="280" w:dyaOrig="440" w14:anchorId="795555B7">
          <v:shape id="_x0000_i1049" type="#_x0000_t75" style="width:12pt;height:24pt" o:ole="">
            <v:imagedata r:id="rId52" o:title=""/>
          </v:shape>
          <o:OLEObject Type="Embed" ProgID="Equation.3" ShapeID="_x0000_i1049" DrawAspect="Content" ObjectID="_1789280172" r:id="rId55"/>
        </w:object>
      </w:r>
      <w:r w:rsidRPr="000901EC">
        <w:rPr>
          <w:rFonts w:eastAsia="SimSun"/>
          <w:bCs/>
          <w:position w:val="-22"/>
        </w:rPr>
        <w:object w:dxaOrig="220" w:dyaOrig="460" w14:anchorId="59C652ED">
          <v:shape id="_x0000_i1050" type="#_x0000_t75" style="width:12pt;height:24pt" o:ole="">
            <v:imagedata r:id="rId31" o:title=""/>
          </v:shape>
          <o:OLEObject Type="Embed" ProgID="Equation.3" ShapeID="_x0000_i1050" DrawAspect="Content" ObjectID="_1789280173" r:id="rId56"/>
        </w:object>
      </w:r>
      <w:r w:rsidRPr="000901EC">
        <w:rPr>
          <w:rFonts w:eastAsia="SimSun"/>
          <w:bCs/>
          <w:lang w:val="it-IT"/>
        </w:rPr>
        <w:t>RUCCSAMT</w:t>
      </w:r>
      <w:r w:rsidRPr="000901EC">
        <w:rPr>
          <w:rFonts w:eastAsia="SimSun"/>
          <w:bCs/>
          <w:i/>
          <w:vertAlign w:val="subscript"/>
          <w:lang w:val="it-IT"/>
        </w:rPr>
        <w:t>ruc</w:t>
      </w:r>
      <w:r w:rsidRPr="000901EC" w:rsidDel="00C241EA">
        <w:rPr>
          <w:rFonts w:eastAsia="SimSun"/>
          <w:bCs/>
          <w:i/>
          <w:vertAlign w:val="subscript"/>
          <w:lang w:val="it-IT"/>
        </w:rPr>
        <w:t>,i</w:t>
      </w:r>
      <w:r w:rsidRPr="000901EC">
        <w:rPr>
          <w:rFonts w:eastAsia="SimSun"/>
          <w:bCs/>
          <w:i/>
          <w:vertAlign w:val="subscript"/>
          <w:lang w:val="it-IT"/>
        </w:rPr>
        <w:t>,q</w:t>
      </w:r>
    </w:p>
    <w:p w14:paraId="0860DFD6" w14:textId="77777777" w:rsidR="000901EC" w:rsidRPr="000901EC" w:rsidRDefault="000901EC" w:rsidP="000901EC">
      <w:pPr>
        <w:rPr>
          <w:rFonts w:eastAsia="SimSun"/>
        </w:rPr>
      </w:pPr>
      <w:r w:rsidRPr="000901EC">
        <w:rPr>
          <w:rFonts w:eastAsia="SimSun"/>
        </w:rP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0901EC" w:rsidRPr="000901EC" w14:paraId="368CE3F0" w14:textId="77777777" w:rsidTr="009C0551">
        <w:tc>
          <w:tcPr>
            <w:tcW w:w="1181" w:type="pct"/>
          </w:tcPr>
          <w:p w14:paraId="0777D9AE"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356" w:type="pct"/>
          </w:tcPr>
          <w:p w14:paraId="1BE69FE3" w14:textId="77777777" w:rsidR="000901EC" w:rsidRPr="000901EC" w:rsidRDefault="000901EC" w:rsidP="000901EC">
            <w:pPr>
              <w:spacing w:after="240"/>
              <w:jc w:val="center"/>
              <w:rPr>
                <w:rFonts w:eastAsia="SimSun"/>
                <w:b/>
                <w:iCs/>
                <w:sz w:val="20"/>
                <w:szCs w:val="20"/>
              </w:rPr>
            </w:pPr>
            <w:r w:rsidRPr="000901EC">
              <w:rPr>
                <w:rFonts w:eastAsia="SimSun"/>
                <w:b/>
                <w:iCs/>
                <w:sz w:val="20"/>
                <w:szCs w:val="20"/>
              </w:rPr>
              <w:t>Unit</w:t>
            </w:r>
          </w:p>
        </w:tc>
        <w:tc>
          <w:tcPr>
            <w:tcW w:w="3463" w:type="pct"/>
          </w:tcPr>
          <w:p w14:paraId="7990795D"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561D955C" w14:textId="77777777" w:rsidTr="009C0551">
        <w:tc>
          <w:tcPr>
            <w:tcW w:w="1181" w:type="pct"/>
          </w:tcPr>
          <w:p w14:paraId="56115177" w14:textId="77777777" w:rsidR="000901EC" w:rsidRPr="000901EC" w:rsidRDefault="000901EC" w:rsidP="000901EC">
            <w:pPr>
              <w:spacing w:after="60"/>
              <w:rPr>
                <w:rFonts w:eastAsia="SimSun"/>
                <w:iCs/>
                <w:sz w:val="20"/>
                <w:szCs w:val="20"/>
              </w:rPr>
            </w:pPr>
            <w:r w:rsidRPr="000901EC">
              <w:rPr>
                <w:rFonts w:eastAsia="SimSun"/>
                <w:iCs/>
                <w:sz w:val="20"/>
                <w:szCs w:val="20"/>
              </w:rPr>
              <w:t>LARUCAMT</w:t>
            </w:r>
            <w:r w:rsidRPr="000901EC">
              <w:rPr>
                <w:rFonts w:eastAsia="SimSun"/>
                <w:i/>
                <w:iCs/>
                <w:sz w:val="20"/>
                <w:szCs w:val="20"/>
                <w:vertAlign w:val="subscript"/>
              </w:rPr>
              <w:t>q,i</w:t>
            </w:r>
          </w:p>
        </w:tc>
        <w:tc>
          <w:tcPr>
            <w:tcW w:w="356" w:type="pct"/>
          </w:tcPr>
          <w:p w14:paraId="716F35E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52746398"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Uplift Charge</w:t>
            </w:r>
            <w:r w:rsidRPr="000901EC">
              <w:rPr>
                <w:rFonts w:eastAsia="SimSun"/>
                <w:iCs/>
                <w:sz w:val="20"/>
                <w:szCs w:val="20"/>
              </w:rPr>
              <w:t>—The amount owed from the QSE based on Load Ratio Share, for the 15-minute Settlement Interval.</w:t>
            </w:r>
          </w:p>
        </w:tc>
      </w:tr>
      <w:tr w:rsidR="000901EC" w:rsidRPr="000901EC" w14:paraId="596D32A9" w14:textId="77777777" w:rsidTr="009C0551">
        <w:tc>
          <w:tcPr>
            <w:tcW w:w="1181" w:type="pct"/>
          </w:tcPr>
          <w:p w14:paraId="47F7CDC7" w14:textId="77777777" w:rsidR="000901EC" w:rsidRPr="000901EC" w:rsidRDefault="000901EC" w:rsidP="000901EC">
            <w:pPr>
              <w:spacing w:after="60"/>
              <w:rPr>
                <w:rFonts w:eastAsia="SimSun"/>
                <w:iCs/>
                <w:sz w:val="20"/>
                <w:szCs w:val="20"/>
              </w:rPr>
            </w:pPr>
            <w:r w:rsidRPr="000901EC">
              <w:rPr>
                <w:rFonts w:eastAsia="SimSun"/>
                <w:iCs/>
                <w:sz w:val="20"/>
                <w:szCs w:val="20"/>
              </w:rPr>
              <w:t>RUCMWAMTTOT</w:t>
            </w:r>
            <w:r w:rsidRPr="000901EC">
              <w:rPr>
                <w:rFonts w:eastAsia="SimSun"/>
                <w:i/>
                <w:iCs/>
                <w:sz w:val="20"/>
                <w:szCs w:val="20"/>
                <w:vertAlign w:val="subscript"/>
              </w:rPr>
              <w:t>h</w:t>
            </w:r>
          </w:p>
        </w:tc>
        <w:tc>
          <w:tcPr>
            <w:tcW w:w="356" w:type="pct"/>
          </w:tcPr>
          <w:p w14:paraId="089E1F9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352EA498"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w:t>
            </w:r>
            <w:r w:rsidRPr="000901EC">
              <w:rPr>
                <w:rFonts w:eastAsia="SimSun"/>
                <w:iCs/>
                <w:sz w:val="20"/>
                <w:szCs w:val="20"/>
              </w:rPr>
              <w:t>—The sum of RUC Make-Whole Payments for all RUC processes, including amounts for RMR Units, for the hour that includes the 15-minute Settlement Interval.</w:t>
            </w:r>
          </w:p>
        </w:tc>
      </w:tr>
      <w:tr w:rsidR="000901EC" w:rsidRPr="000901EC" w14:paraId="501ABD23" w14:textId="77777777" w:rsidTr="009C0551">
        <w:tc>
          <w:tcPr>
            <w:tcW w:w="1181" w:type="pct"/>
          </w:tcPr>
          <w:p w14:paraId="4D3D5642" w14:textId="77777777" w:rsidR="000901EC" w:rsidRPr="000901EC" w:rsidRDefault="000901EC" w:rsidP="000901EC">
            <w:pPr>
              <w:spacing w:after="60"/>
              <w:rPr>
                <w:rFonts w:eastAsia="SimSun"/>
                <w:iCs/>
                <w:sz w:val="20"/>
                <w:szCs w:val="20"/>
              </w:rPr>
            </w:pPr>
            <w:r w:rsidRPr="000901EC">
              <w:rPr>
                <w:rFonts w:eastAsia="SimSun"/>
                <w:iCs/>
                <w:sz w:val="20"/>
                <w:szCs w:val="20"/>
              </w:rPr>
              <w:t>RUCMWAMTRUCTOT</w:t>
            </w:r>
            <w:r w:rsidRPr="000901EC">
              <w:rPr>
                <w:rFonts w:eastAsia="SimSun"/>
                <w:i/>
                <w:iCs/>
                <w:sz w:val="20"/>
                <w:szCs w:val="20"/>
                <w:vertAlign w:val="subscript"/>
              </w:rPr>
              <w:t>ruc,h</w:t>
            </w:r>
          </w:p>
        </w:tc>
        <w:tc>
          <w:tcPr>
            <w:tcW w:w="356" w:type="pct"/>
          </w:tcPr>
          <w:p w14:paraId="45230C2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6C95F667"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 per RUC</w:t>
            </w:r>
            <w:r w:rsidRPr="000901EC">
              <w:rPr>
                <w:rFonts w:eastAsia="SimSun"/>
                <w:iCs/>
                <w:sz w:val="20"/>
                <w:szCs w:val="20"/>
              </w:rPr>
              <w:t>—The sum of RUC Make-Whole Payments for a particular RUC process, including payments for RMR Units, for the hour that includes the 15-minute Settlement Interval.</w:t>
            </w:r>
          </w:p>
        </w:tc>
      </w:tr>
      <w:tr w:rsidR="000901EC" w:rsidRPr="000901EC" w14:paraId="0B646189" w14:textId="77777777" w:rsidTr="009C0551">
        <w:trPr>
          <w:ins w:id="1696" w:author="ERCOT" w:date="2024-02-16T13:27:00Z"/>
        </w:trPr>
        <w:tc>
          <w:tcPr>
            <w:tcW w:w="1181" w:type="pct"/>
          </w:tcPr>
          <w:p w14:paraId="2CD6BAF6" w14:textId="77777777" w:rsidR="000901EC" w:rsidRPr="000901EC" w:rsidRDefault="000901EC" w:rsidP="000901EC">
            <w:pPr>
              <w:spacing w:after="60"/>
              <w:rPr>
                <w:ins w:id="1697" w:author="ERCOT" w:date="2024-02-16T13:27:00Z"/>
                <w:rFonts w:eastAsia="SimSun"/>
                <w:iCs/>
                <w:sz w:val="20"/>
                <w:szCs w:val="20"/>
              </w:rPr>
            </w:pPr>
            <w:ins w:id="1698" w:author="ERCOT" w:date="2024-02-16T13:27:00Z">
              <w:r w:rsidRPr="000901EC">
                <w:rPr>
                  <w:rFonts w:eastAsia="SimSun"/>
                  <w:iCs/>
                  <w:sz w:val="20"/>
                  <w:szCs w:val="20"/>
                </w:rPr>
                <w:lastRenderedPageBreak/>
                <w:t>RUCDRR</w:t>
              </w:r>
              <w:r w:rsidRPr="000901EC">
                <w:rPr>
                  <w:rFonts w:eastAsia="SimSun"/>
                  <w:sz w:val="20"/>
                  <w:szCs w:val="20"/>
                </w:rPr>
                <w:t>S</w:t>
              </w:r>
              <w:r w:rsidRPr="000901EC">
                <w:rPr>
                  <w:rFonts w:eastAsia="SimSun"/>
                  <w:iCs/>
                  <w:sz w:val="20"/>
                  <w:szCs w:val="20"/>
                </w:rPr>
                <w:t xml:space="preserve">AMT  </w:t>
              </w:r>
              <w:r w:rsidRPr="000901EC">
                <w:rPr>
                  <w:rFonts w:eastAsia="SimSun"/>
                  <w:i/>
                  <w:sz w:val="20"/>
                  <w:szCs w:val="20"/>
                  <w:vertAlign w:val="subscript"/>
                </w:rPr>
                <w:t>ruc, i, q</w:t>
              </w:r>
            </w:ins>
          </w:p>
        </w:tc>
        <w:tc>
          <w:tcPr>
            <w:tcW w:w="356" w:type="pct"/>
          </w:tcPr>
          <w:p w14:paraId="44CF41A3" w14:textId="77777777" w:rsidR="000901EC" w:rsidRPr="000901EC" w:rsidRDefault="000901EC" w:rsidP="000901EC">
            <w:pPr>
              <w:spacing w:after="60"/>
              <w:jc w:val="center"/>
              <w:rPr>
                <w:ins w:id="1699" w:author="ERCOT" w:date="2024-02-16T13:27:00Z"/>
                <w:rFonts w:eastAsia="SimSun"/>
                <w:iCs/>
                <w:sz w:val="20"/>
                <w:szCs w:val="20"/>
              </w:rPr>
            </w:pPr>
            <w:ins w:id="1700" w:author="ERCOT" w:date="2024-02-16T13:27:00Z">
              <w:r w:rsidRPr="000901EC">
                <w:rPr>
                  <w:rFonts w:eastAsia="SimSun"/>
                  <w:iCs/>
                  <w:sz w:val="20"/>
                  <w:szCs w:val="20"/>
                </w:rPr>
                <w:t>$</w:t>
              </w:r>
            </w:ins>
          </w:p>
        </w:tc>
        <w:tc>
          <w:tcPr>
            <w:tcW w:w="3463" w:type="pct"/>
          </w:tcPr>
          <w:p w14:paraId="5E15F4FC" w14:textId="77777777" w:rsidR="000901EC" w:rsidRPr="000901EC" w:rsidRDefault="000901EC" w:rsidP="000901EC">
            <w:pPr>
              <w:spacing w:after="60"/>
              <w:rPr>
                <w:ins w:id="1701" w:author="ERCOT" w:date="2024-02-16T13:27:00Z"/>
                <w:rFonts w:eastAsia="SimSun"/>
                <w:i/>
                <w:iCs/>
                <w:sz w:val="20"/>
                <w:szCs w:val="20"/>
              </w:rPr>
            </w:pPr>
            <w:ins w:id="1702" w:author="ERCOT" w:date="2024-02-16T13:27:00Z">
              <w:r w:rsidRPr="000901EC">
                <w:rPr>
                  <w:rFonts w:eastAsia="SimSun"/>
                  <w:i/>
                  <w:iCs/>
                  <w:sz w:val="20"/>
                  <w:szCs w:val="20"/>
                </w:rPr>
                <w:t xml:space="preserve">RUC DRRS </w:t>
              </w:r>
              <w:r w:rsidRPr="000901EC">
                <w:rPr>
                  <w:rFonts w:eastAsia="SimSun"/>
                  <w:i/>
                  <w:sz w:val="20"/>
                  <w:szCs w:val="20"/>
                </w:rPr>
                <w:t xml:space="preserve">Shortfall </w:t>
              </w:r>
              <w:r w:rsidRPr="000901EC">
                <w:rPr>
                  <w:rFonts w:eastAsia="SimSun"/>
                  <w:i/>
                  <w:iCs/>
                  <w:sz w:val="20"/>
                  <w:szCs w:val="20"/>
                </w:rPr>
                <w:t xml:space="preserve">Amount – </w:t>
              </w:r>
              <w:r w:rsidRPr="000901EC">
                <w:rPr>
                  <w:rFonts w:eastAsia="SimSun"/>
                  <w:iCs/>
                  <w:sz w:val="20"/>
                  <w:szCs w:val="20"/>
                </w:rPr>
                <w:t xml:space="preserve">The charge to QSE </w:t>
              </w:r>
              <w:r w:rsidRPr="000901EC">
                <w:rPr>
                  <w:rFonts w:eastAsia="SimSun"/>
                  <w:i/>
                  <w:iCs/>
                  <w:sz w:val="20"/>
                  <w:szCs w:val="20"/>
                </w:rPr>
                <w:t xml:space="preserve">q, </w:t>
              </w:r>
              <w:r w:rsidRPr="000901EC">
                <w:rPr>
                  <w:rFonts w:eastAsia="SimSun"/>
                  <w:iCs/>
                  <w:sz w:val="20"/>
                  <w:szCs w:val="20"/>
                </w:rPr>
                <w:t xml:space="preserve">due to a DRRS shortfall for a particular RUC process </w:t>
              </w:r>
              <w:r w:rsidRPr="000901EC">
                <w:rPr>
                  <w:rFonts w:eastAsia="SimSun"/>
                  <w:i/>
                  <w:iCs/>
                  <w:sz w:val="20"/>
                  <w:szCs w:val="20"/>
                </w:rPr>
                <w:t xml:space="preserve">ruc, </w:t>
              </w:r>
              <w:r w:rsidRPr="000901EC">
                <w:rPr>
                  <w:rFonts w:eastAsia="SimSun"/>
                  <w:iCs/>
                  <w:sz w:val="20"/>
                  <w:szCs w:val="20"/>
                </w:rPr>
                <w:t xml:space="preserve">for the 15-minute Settlement Interval </w:t>
              </w:r>
              <w:r w:rsidRPr="000901EC">
                <w:rPr>
                  <w:rFonts w:eastAsia="SimSun"/>
                  <w:i/>
                  <w:iCs/>
                  <w:sz w:val="20"/>
                  <w:szCs w:val="20"/>
                </w:rPr>
                <w:t xml:space="preserve">i. </w:t>
              </w:r>
            </w:ins>
          </w:p>
        </w:tc>
      </w:tr>
      <w:tr w:rsidR="000901EC" w:rsidRPr="000901EC" w14:paraId="04E56ED3" w14:textId="77777777" w:rsidTr="009C0551">
        <w:trPr>
          <w:ins w:id="1703" w:author="ERCOT" w:date="2024-02-16T13:27:00Z"/>
        </w:trPr>
        <w:tc>
          <w:tcPr>
            <w:tcW w:w="1181" w:type="pct"/>
          </w:tcPr>
          <w:p w14:paraId="24FE6D28" w14:textId="77777777" w:rsidR="000901EC" w:rsidRPr="000901EC" w:rsidRDefault="000901EC" w:rsidP="000901EC">
            <w:pPr>
              <w:spacing w:after="60"/>
              <w:rPr>
                <w:ins w:id="1704" w:author="ERCOT" w:date="2024-02-16T13:27:00Z"/>
                <w:rFonts w:eastAsia="SimSun"/>
                <w:iCs/>
                <w:sz w:val="20"/>
                <w:szCs w:val="20"/>
              </w:rPr>
            </w:pPr>
            <w:ins w:id="1705" w:author="ERCOT" w:date="2024-02-16T13:27:00Z">
              <w:r w:rsidRPr="000901EC">
                <w:rPr>
                  <w:rFonts w:eastAsia="SimSun"/>
                  <w:iCs/>
                  <w:sz w:val="20"/>
                  <w:szCs w:val="20"/>
                </w:rPr>
                <w:t>RUCDRR</w:t>
              </w:r>
              <w:r w:rsidRPr="000901EC">
                <w:rPr>
                  <w:rFonts w:eastAsia="SimSun"/>
                  <w:sz w:val="20"/>
                  <w:szCs w:val="20"/>
                </w:rPr>
                <w:t>S</w:t>
              </w:r>
              <w:r w:rsidRPr="000901EC">
                <w:rPr>
                  <w:rFonts w:eastAsia="SimSun"/>
                  <w:iCs/>
                  <w:sz w:val="20"/>
                  <w:szCs w:val="20"/>
                </w:rPr>
                <w:t>AMTTOT</w:t>
              </w:r>
              <w:r w:rsidRPr="000901EC">
                <w:rPr>
                  <w:rFonts w:eastAsia="SimSun"/>
                  <w:i/>
                  <w:sz w:val="20"/>
                  <w:szCs w:val="20"/>
                  <w:vertAlign w:val="subscript"/>
                </w:rPr>
                <w:t xml:space="preserve"> i</w:t>
              </w:r>
            </w:ins>
          </w:p>
        </w:tc>
        <w:tc>
          <w:tcPr>
            <w:tcW w:w="356" w:type="pct"/>
          </w:tcPr>
          <w:p w14:paraId="4FAE6DB3" w14:textId="77777777" w:rsidR="000901EC" w:rsidRPr="000901EC" w:rsidRDefault="000901EC" w:rsidP="000901EC">
            <w:pPr>
              <w:spacing w:after="60"/>
              <w:jc w:val="center"/>
              <w:rPr>
                <w:ins w:id="1706" w:author="ERCOT" w:date="2024-02-16T13:27:00Z"/>
                <w:rFonts w:eastAsia="SimSun"/>
                <w:iCs/>
                <w:sz w:val="20"/>
                <w:szCs w:val="20"/>
              </w:rPr>
            </w:pPr>
            <w:ins w:id="1707" w:author="ERCOT" w:date="2024-02-16T13:27:00Z">
              <w:r w:rsidRPr="000901EC">
                <w:rPr>
                  <w:rFonts w:eastAsia="SimSun"/>
                  <w:iCs/>
                  <w:sz w:val="20"/>
                  <w:szCs w:val="20"/>
                </w:rPr>
                <w:t>$</w:t>
              </w:r>
            </w:ins>
          </w:p>
        </w:tc>
        <w:tc>
          <w:tcPr>
            <w:tcW w:w="3463" w:type="pct"/>
          </w:tcPr>
          <w:p w14:paraId="71B34185" w14:textId="77777777" w:rsidR="000901EC" w:rsidRPr="000901EC" w:rsidRDefault="000901EC" w:rsidP="000901EC">
            <w:pPr>
              <w:spacing w:after="60"/>
              <w:rPr>
                <w:ins w:id="1708" w:author="ERCOT" w:date="2024-02-16T13:27:00Z"/>
                <w:rFonts w:eastAsia="SimSun"/>
                <w:i/>
                <w:iCs/>
                <w:sz w:val="20"/>
                <w:szCs w:val="20"/>
              </w:rPr>
            </w:pPr>
            <w:ins w:id="1709" w:author="ERCOT" w:date="2024-02-16T13:27:00Z">
              <w:r w:rsidRPr="000901EC">
                <w:rPr>
                  <w:rFonts w:eastAsia="SimSun"/>
                  <w:i/>
                  <w:iCs/>
                  <w:sz w:val="20"/>
                  <w:szCs w:val="20"/>
                </w:rPr>
                <w:t xml:space="preserve">RUC DRRS </w:t>
              </w:r>
              <w:r w:rsidRPr="000901EC">
                <w:rPr>
                  <w:rFonts w:eastAsia="SimSun"/>
                  <w:i/>
                  <w:sz w:val="20"/>
                  <w:szCs w:val="20"/>
                </w:rPr>
                <w:t xml:space="preserve">Shortfall </w:t>
              </w:r>
              <w:r w:rsidRPr="000901EC">
                <w:rPr>
                  <w:rFonts w:eastAsia="SimSun"/>
                  <w:i/>
                  <w:iCs/>
                  <w:sz w:val="20"/>
                  <w:szCs w:val="20"/>
                </w:rPr>
                <w:t>Amount</w:t>
              </w:r>
            </w:ins>
            <w:ins w:id="1710" w:author="ERCOT" w:date="2024-02-16T13:28:00Z">
              <w:r w:rsidRPr="000901EC">
                <w:rPr>
                  <w:rFonts w:eastAsia="SimSun"/>
                  <w:i/>
                  <w:iCs/>
                  <w:sz w:val="20"/>
                  <w:szCs w:val="20"/>
                </w:rPr>
                <w:t xml:space="preserve"> Total</w:t>
              </w:r>
            </w:ins>
            <w:ins w:id="1711" w:author="ERCOT" w:date="2024-02-16T13:27:00Z">
              <w:r w:rsidRPr="000901EC">
                <w:rPr>
                  <w:rFonts w:eastAsia="SimSun"/>
                  <w:i/>
                  <w:iCs/>
                  <w:sz w:val="20"/>
                  <w:szCs w:val="20"/>
                </w:rPr>
                <w:t xml:space="preserve"> – </w:t>
              </w:r>
              <w:r w:rsidRPr="000901EC">
                <w:rPr>
                  <w:rFonts w:eastAsia="SimSun"/>
                  <w:iCs/>
                  <w:sz w:val="20"/>
                  <w:szCs w:val="20"/>
                </w:rPr>
                <w:t>The</w:t>
              </w:r>
            </w:ins>
            <w:ins w:id="1712" w:author="ERCOT" w:date="2024-02-16T13:28:00Z">
              <w:r w:rsidRPr="000901EC">
                <w:rPr>
                  <w:rFonts w:eastAsia="SimSun"/>
                  <w:iCs/>
                  <w:sz w:val="20"/>
                  <w:szCs w:val="20"/>
                </w:rPr>
                <w:t xml:space="preserve"> sum of </w:t>
              </w:r>
            </w:ins>
            <w:ins w:id="1713" w:author="ERCOT" w:date="2024-02-16T13:29:00Z">
              <w:r w:rsidRPr="000901EC">
                <w:rPr>
                  <w:rFonts w:eastAsia="SimSun"/>
                  <w:iCs/>
                  <w:sz w:val="20"/>
                  <w:szCs w:val="20"/>
                </w:rPr>
                <w:t>RUC DRRS Short C</w:t>
              </w:r>
            </w:ins>
            <w:ins w:id="1714" w:author="ERCOT" w:date="2024-02-16T13:27:00Z">
              <w:r w:rsidRPr="000901EC">
                <w:rPr>
                  <w:rFonts w:eastAsia="SimSun"/>
                  <w:iCs/>
                  <w:sz w:val="20"/>
                  <w:szCs w:val="20"/>
                </w:rPr>
                <w:t>harge</w:t>
              </w:r>
            </w:ins>
            <w:ins w:id="1715" w:author="ERCOT" w:date="2024-02-16T13:28:00Z">
              <w:r w:rsidRPr="000901EC">
                <w:rPr>
                  <w:rFonts w:eastAsia="SimSun"/>
                  <w:iCs/>
                  <w:sz w:val="20"/>
                  <w:szCs w:val="20"/>
                </w:rPr>
                <w:t xml:space="preserve">s for all </w:t>
              </w:r>
            </w:ins>
            <w:ins w:id="1716" w:author="ERCOT" w:date="2024-02-16T13:27:00Z">
              <w:r w:rsidRPr="000901EC">
                <w:rPr>
                  <w:rFonts w:eastAsia="SimSun"/>
                  <w:iCs/>
                  <w:sz w:val="20"/>
                  <w:szCs w:val="20"/>
                </w:rPr>
                <w:t>QSE</w:t>
              </w:r>
            </w:ins>
            <w:ins w:id="1717" w:author="ERCOT" w:date="2024-02-16T13:28:00Z">
              <w:r w:rsidRPr="000901EC">
                <w:rPr>
                  <w:rFonts w:eastAsia="SimSun"/>
                  <w:iCs/>
                  <w:sz w:val="20"/>
                  <w:szCs w:val="20"/>
                </w:rPr>
                <w:t>s and RUC processes</w:t>
              </w:r>
            </w:ins>
            <w:ins w:id="1718" w:author="ERCOT" w:date="2024-02-16T13:27:00Z">
              <w:r w:rsidRPr="000901EC">
                <w:rPr>
                  <w:rFonts w:eastAsia="SimSun"/>
                  <w:i/>
                  <w:iCs/>
                  <w:sz w:val="20"/>
                  <w:szCs w:val="20"/>
                </w:rPr>
                <w:t xml:space="preserve">, </w:t>
              </w:r>
              <w:r w:rsidRPr="000901EC">
                <w:rPr>
                  <w:rFonts w:eastAsia="SimSun"/>
                  <w:iCs/>
                  <w:sz w:val="20"/>
                  <w:szCs w:val="20"/>
                </w:rPr>
                <w:t xml:space="preserve">for the 15-minute Settlement Interval </w:t>
              </w:r>
              <w:r w:rsidRPr="000901EC">
                <w:rPr>
                  <w:rFonts w:eastAsia="SimSun"/>
                  <w:i/>
                  <w:iCs/>
                  <w:sz w:val="20"/>
                  <w:szCs w:val="20"/>
                </w:rPr>
                <w:t xml:space="preserve">i. </w:t>
              </w:r>
            </w:ins>
          </w:p>
        </w:tc>
      </w:tr>
      <w:tr w:rsidR="000901EC" w:rsidRPr="000901EC" w14:paraId="3B6142B2" w14:textId="77777777" w:rsidTr="009C0551">
        <w:tc>
          <w:tcPr>
            <w:tcW w:w="1181" w:type="pct"/>
          </w:tcPr>
          <w:p w14:paraId="70D95084" w14:textId="77777777" w:rsidR="000901EC" w:rsidRPr="000901EC" w:rsidRDefault="000901EC" w:rsidP="000901EC">
            <w:pPr>
              <w:spacing w:after="60"/>
              <w:rPr>
                <w:rFonts w:eastAsia="SimSun"/>
                <w:iCs/>
                <w:sz w:val="20"/>
                <w:szCs w:val="20"/>
              </w:rPr>
            </w:pPr>
            <w:r w:rsidRPr="000901EC">
              <w:rPr>
                <w:rFonts w:eastAsia="SimSun"/>
                <w:iCs/>
                <w:sz w:val="20"/>
                <w:szCs w:val="20"/>
              </w:rPr>
              <w:t>RUCCSAMTTOT</w:t>
            </w:r>
            <w:r w:rsidRPr="000901EC">
              <w:rPr>
                <w:rFonts w:eastAsia="SimSun"/>
                <w:i/>
                <w:iCs/>
                <w:sz w:val="20"/>
                <w:szCs w:val="20"/>
                <w:vertAlign w:val="subscript"/>
              </w:rPr>
              <w:t>i</w:t>
            </w:r>
          </w:p>
        </w:tc>
        <w:tc>
          <w:tcPr>
            <w:tcW w:w="356" w:type="pct"/>
          </w:tcPr>
          <w:p w14:paraId="5BF2DD2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0F1BDFB1"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Amount Total</w:t>
            </w:r>
            <w:r w:rsidRPr="000901EC">
              <w:rPr>
                <w:rFonts w:eastAsia="SimSun"/>
                <w:iCs/>
                <w:sz w:val="20"/>
                <w:szCs w:val="20"/>
              </w:rPr>
              <w:t>—The sum of RUC Capacity-Short Charges for all QSEs and RUC processes, including payments for RMR Units, for the 15-minute Settlement Interval.</w:t>
            </w:r>
          </w:p>
        </w:tc>
      </w:tr>
      <w:tr w:rsidR="000901EC" w:rsidRPr="000901EC" w14:paraId="6A2D7450" w14:textId="77777777" w:rsidTr="009C0551">
        <w:tc>
          <w:tcPr>
            <w:tcW w:w="1181" w:type="pct"/>
          </w:tcPr>
          <w:p w14:paraId="1D4885C0" w14:textId="77777777" w:rsidR="000901EC" w:rsidRPr="000901EC" w:rsidRDefault="000901EC" w:rsidP="000901EC">
            <w:pPr>
              <w:spacing w:after="60"/>
              <w:rPr>
                <w:rFonts w:eastAsia="SimSun"/>
                <w:iCs/>
                <w:sz w:val="20"/>
                <w:szCs w:val="20"/>
              </w:rPr>
            </w:pPr>
            <w:r w:rsidRPr="000901EC">
              <w:rPr>
                <w:rFonts w:eastAsia="SimSun"/>
                <w:iCs/>
                <w:sz w:val="20"/>
                <w:szCs w:val="20"/>
              </w:rPr>
              <w:t>RUCCSAMT</w:t>
            </w:r>
            <w:r w:rsidRPr="000901EC">
              <w:rPr>
                <w:rFonts w:eastAsia="SimSun"/>
                <w:i/>
                <w:iCs/>
                <w:sz w:val="20"/>
                <w:szCs w:val="20"/>
                <w:vertAlign w:val="subscript"/>
              </w:rPr>
              <w:t>ruc,i,q</w:t>
            </w:r>
          </w:p>
        </w:tc>
        <w:tc>
          <w:tcPr>
            <w:tcW w:w="356" w:type="pct"/>
          </w:tcPr>
          <w:p w14:paraId="023FDD7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6720A381" w14:textId="77777777" w:rsidR="000901EC" w:rsidRPr="000901EC" w:rsidRDefault="000901EC" w:rsidP="000901EC">
            <w:pPr>
              <w:spacing w:after="60"/>
              <w:rPr>
                <w:rFonts w:eastAsia="SimSun"/>
                <w:iCs/>
                <w:sz w:val="20"/>
                <w:szCs w:val="20"/>
              </w:rPr>
            </w:pPr>
            <w:r w:rsidRPr="000901EC">
              <w:rPr>
                <w:rFonts w:eastAsia="SimSun"/>
                <w:i/>
                <w:iCs/>
                <w:sz w:val="20"/>
                <w:szCs w:val="20"/>
              </w:rPr>
              <w:t>RUC Capacity-Short Amount</w:t>
            </w:r>
            <w:r w:rsidRPr="000901EC">
              <w:rPr>
                <w:rFonts w:eastAsia="SimSun"/>
                <w:iCs/>
                <w:sz w:val="20"/>
                <w:szCs w:val="20"/>
              </w:rPr>
              <w:t>—The charge to a QSE</w:t>
            </w:r>
            <w:r w:rsidRPr="000901EC" w:rsidDel="00BD580B">
              <w:rPr>
                <w:rFonts w:eastAsia="SimSun"/>
                <w:iCs/>
                <w:sz w:val="20"/>
                <w:szCs w:val="20"/>
              </w:rPr>
              <w:t>,</w:t>
            </w:r>
            <w:r w:rsidRPr="000901EC">
              <w:rPr>
                <w:rFonts w:eastAsia="SimSun"/>
                <w:iCs/>
                <w:sz w:val="20"/>
                <w:szCs w:val="20"/>
              </w:rPr>
              <w:t xml:space="preserve"> due to </w:t>
            </w:r>
            <w:r w:rsidRPr="000901EC" w:rsidDel="00BD580B">
              <w:rPr>
                <w:rFonts w:eastAsia="SimSun"/>
                <w:iCs/>
                <w:sz w:val="20"/>
                <w:szCs w:val="20"/>
              </w:rPr>
              <w:t xml:space="preserve">capacity </w:t>
            </w:r>
            <w:r w:rsidRPr="000901EC">
              <w:rPr>
                <w:rFonts w:eastAsia="SimSun"/>
                <w:iCs/>
                <w:sz w:val="20"/>
                <w:szCs w:val="20"/>
              </w:rPr>
              <w:t xml:space="preserve">shortfall </w:t>
            </w:r>
            <w:r w:rsidRPr="000901EC" w:rsidDel="00BD580B">
              <w:rPr>
                <w:rFonts w:eastAsia="SimSun"/>
                <w:iCs/>
                <w:sz w:val="20"/>
                <w:szCs w:val="20"/>
              </w:rPr>
              <w:t xml:space="preserve">for a particular RUC process, </w:t>
            </w:r>
            <w:r w:rsidRPr="000901EC">
              <w:rPr>
                <w:rFonts w:eastAsia="SimSun"/>
                <w:iCs/>
                <w:sz w:val="20"/>
                <w:szCs w:val="20"/>
              </w:rPr>
              <w:t>for the 15-minute Settlement Interval.</w:t>
            </w:r>
          </w:p>
        </w:tc>
      </w:tr>
      <w:tr w:rsidR="000901EC" w:rsidRPr="000901EC" w14:paraId="04DADDBB" w14:textId="77777777" w:rsidTr="009C0551">
        <w:tc>
          <w:tcPr>
            <w:tcW w:w="1181" w:type="pct"/>
          </w:tcPr>
          <w:p w14:paraId="6CD419D8" w14:textId="77777777" w:rsidR="000901EC" w:rsidRPr="000901EC" w:rsidRDefault="000901EC" w:rsidP="000901EC">
            <w:pPr>
              <w:spacing w:after="60"/>
              <w:rPr>
                <w:rFonts w:eastAsia="SimSun"/>
                <w:iCs/>
                <w:sz w:val="20"/>
                <w:szCs w:val="20"/>
              </w:rPr>
            </w:pPr>
            <w:r w:rsidRPr="000901EC">
              <w:rPr>
                <w:rFonts w:eastAsia="SimSun"/>
                <w:iCs/>
                <w:sz w:val="20"/>
                <w:szCs w:val="20"/>
              </w:rPr>
              <w:t>LRS</w:t>
            </w:r>
            <w:r w:rsidRPr="000901EC">
              <w:rPr>
                <w:rFonts w:eastAsia="SimSun"/>
                <w:i/>
                <w:iCs/>
                <w:sz w:val="20"/>
                <w:szCs w:val="20"/>
                <w:vertAlign w:val="subscript"/>
              </w:rPr>
              <w:t>q,i</w:t>
            </w:r>
          </w:p>
        </w:tc>
        <w:tc>
          <w:tcPr>
            <w:tcW w:w="356" w:type="pct"/>
          </w:tcPr>
          <w:p w14:paraId="1FF06C2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6572EC29" w14:textId="77777777" w:rsidR="000901EC" w:rsidRPr="000901EC" w:rsidRDefault="000901EC" w:rsidP="000901EC">
            <w:pPr>
              <w:spacing w:after="60"/>
              <w:rPr>
                <w:rFonts w:eastAsia="SimSun"/>
                <w:i/>
                <w:iCs/>
                <w:sz w:val="20"/>
                <w:szCs w:val="20"/>
              </w:rPr>
            </w:pPr>
            <w:r w:rsidRPr="000901EC">
              <w:rPr>
                <w:rFonts w:eastAsia="SimSun"/>
                <w:i/>
                <w:iCs/>
                <w:sz w:val="20"/>
                <w:szCs w:val="20"/>
              </w:rPr>
              <w:t>Load Ratio Share</w:t>
            </w:r>
            <w:r w:rsidRPr="000901EC">
              <w:rPr>
                <w:rFonts w:eastAsia="SimSun"/>
                <w:iCs/>
                <w:sz w:val="20"/>
                <w:szCs w:val="20"/>
              </w:rPr>
              <w:t>—The ratio of Adjusted Metered Load to the total ERCOT Adjusted Metered Load for the 15-minute Settlement Interval.  See Section 6.6.2, Load Ratio Share, item (2).</w:t>
            </w:r>
          </w:p>
        </w:tc>
      </w:tr>
      <w:tr w:rsidR="000901EC" w:rsidRPr="000901EC" w14:paraId="04F14782" w14:textId="77777777" w:rsidTr="009C0551">
        <w:tc>
          <w:tcPr>
            <w:tcW w:w="1181" w:type="pct"/>
          </w:tcPr>
          <w:p w14:paraId="5B78F392"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356" w:type="pct"/>
          </w:tcPr>
          <w:p w14:paraId="4A25216C"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0D800FF8"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29FC083F" w14:textId="77777777" w:rsidTr="009C0551">
        <w:tc>
          <w:tcPr>
            <w:tcW w:w="1181" w:type="pct"/>
          </w:tcPr>
          <w:p w14:paraId="3750F25C"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356" w:type="pct"/>
          </w:tcPr>
          <w:p w14:paraId="376E8CB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2719F5E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52A302B5" w14:textId="77777777" w:rsidTr="009C0551">
        <w:tc>
          <w:tcPr>
            <w:tcW w:w="1181" w:type="pct"/>
            <w:tcBorders>
              <w:top w:val="single" w:sz="6" w:space="0" w:color="auto"/>
              <w:left w:val="single" w:sz="4" w:space="0" w:color="auto"/>
              <w:bottom w:val="single" w:sz="4" w:space="0" w:color="auto"/>
              <w:right w:val="single" w:sz="6" w:space="0" w:color="auto"/>
            </w:tcBorders>
          </w:tcPr>
          <w:p w14:paraId="44D5247D" w14:textId="77777777" w:rsidR="000901EC" w:rsidRPr="000901EC" w:rsidRDefault="000901EC" w:rsidP="000901EC">
            <w:pPr>
              <w:spacing w:after="60"/>
              <w:rPr>
                <w:rFonts w:eastAsia="SimSun"/>
                <w:iCs/>
                <w:sz w:val="20"/>
                <w:szCs w:val="20"/>
              </w:rPr>
            </w:pPr>
            <w:r w:rsidRPr="000901EC">
              <w:rPr>
                <w:rFonts w:eastAsia="SimSun"/>
                <w:i/>
                <w:iCs/>
                <w:sz w:val="20"/>
                <w:szCs w:val="20"/>
              </w:rPr>
              <w:t>ruc</w:t>
            </w:r>
          </w:p>
        </w:tc>
        <w:tc>
          <w:tcPr>
            <w:tcW w:w="356" w:type="pct"/>
            <w:tcBorders>
              <w:top w:val="single" w:sz="6" w:space="0" w:color="auto"/>
              <w:left w:val="single" w:sz="6" w:space="0" w:color="auto"/>
              <w:bottom w:val="single" w:sz="4" w:space="0" w:color="auto"/>
              <w:right w:val="single" w:sz="6" w:space="0" w:color="auto"/>
            </w:tcBorders>
          </w:tcPr>
          <w:p w14:paraId="3FE5B3D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Borders>
              <w:top w:val="single" w:sz="6" w:space="0" w:color="auto"/>
              <w:left w:val="single" w:sz="6" w:space="0" w:color="auto"/>
              <w:bottom w:val="single" w:sz="4" w:space="0" w:color="auto"/>
              <w:right w:val="single" w:sz="4" w:space="0" w:color="auto"/>
            </w:tcBorders>
          </w:tcPr>
          <w:p w14:paraId="6A301BAF" w14:textId="77777777" w:rsidR="000901EC" w:rsidRPr="000901EC" w:rsidRDefault="000901EC" w:rsidP="000901EC">
            <w:pPr>
              <w:spacing w:after="60"/>
              <w:rPr>
                <w:rFonts w:eastAsia="SimSun"/>
                <w:iCs/>
                <w:sz w:val="20"/>
                <w:szCs w:val="20"/>
              </w:rPr>
            </w:pPr>
            <w:r w:rsidRPr="000901EC">
              <w:rPr>
                <w:rFonts w:eastAsia="SimSun"/>
                <w:iCs/>
                <w:sz w:val="20"/>
                <w:szCs w:val="20"/>
              </w:rPr>
              <w:t>A RUC Process.</w:t>
            </w:r>
          </w:p>
        </w:tc>
      </w:tr>
      <w:tr w:rsidR="000901EC" w:rsidRPr="000901EC" w14:paraId="3B726546" w14:textId="77777777" w:rsidTr="009C0551">
        <w:tc>
          <w:tcPr>
            <w:tcW w:w="1181" w:type="pct"/>
            <w:tcBorders>
              <w:top w:val="single" w:sz="6" w:space="0" w:color="auto"/>
              <w:left w:val="single" w:sz="4" w:space="0" w:color="auto"/>
              <w:bottom w:val="single" w:sz="6" w:space="0" w:color="auto"/>
              <w:right w:val="single" w:sz="6" w:space="0" w:color="auto"/>
            </w:tcBorders>
          </w:tcPr>
          <w:p w14:paraId="52ABB67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356" w:type="pct"/>
            <w:tcBorders>
              <w:top w:val="single" w:sz="6" w:space="0" w:color="auto"/>
              <w:left w:val="single" w:sz="6" w:space="0" w:color="auto"/>
              <w:bottom w:val="single" w:sz="6" w:space="0" w:color="auto"/>
              <w:right w:val="single" w:sz="6" w:space="0" w:color="auto"/>
            </w:tcBorders>
          </w:tcPr>
          <w:p w14:paraId="2082DAF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Borders>
              <w:top w:val="single" w:sz="6" w:space="0" w:color="auto"/>
              <w:left w:val="single" w:sz="6" w:space="0" w:color="auto"/>
              <w:bottom w:val="single" w:sz="6" w:space="0" w:color="auto"/>
              <w:right w:val="single" w:sz="4" w:space="0" w:color="auto"/>
            </w:tcBorders>
          </w:tcPr>
          <w:p w14:paraId="57177F10"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bl>
    <w:p w14:paraId="2EA40DD1" w14:textId="77777777" w:rsidR="000901EC" w:rsidRPr="000901EC" w:rsidRDefault="000901EC" w:rsidP="000901EC">
      <w:pPr>
        <w:keepNext/>
        <w:tabs>
          <w:tab w:val="left" w:pos="900"/>
        </w:tabs>
        <w:spacing w:before="240" w:after="240"/>
        <w:ind w:left="900" w:hanging="900"/>
        <w:outlineLvl w:val="1"/>
        <w:rPr>
          <w:rFonts w:eastAsia="SimSun"/>
          <w:b/>
          <w:szCs w:val="20"/>
        </w:rPr>
      </w:pPr>
      <w:r w:rsidRPr="000901EC">
        <w:rPr>
          <w:rFonts w:eastAsia="SimSun"/>
          <w:b/>
          <w:szCs w:val="20"/>
        </w:rPr>
        <w:t>6.1</w:t>
      </w:r>
      <w:r w:rsidRPr="000901EC">
        <w:rPr>
          <w:rFonts w:eastAsia="SimSun"/>
          <w:b/>
          <w:szCs w:val="20"/>
        </w:rPr>
        <w:tab/>
        <w:t>Introduction</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66B2C72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This Section addresses the following components: the Adjustment Period and Real-Time Operations, including Emergency Operations.</w:t>
      </w:r>
    </w:p>
    <w:p w14:paraId="738F97F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2C55FB4" w14:textId="77777777" w:rsidTr="009C0551">
        <w:trPr>
          <w:trHeight w:val="206"/>
        </w:trPr>
        <w:tc>
          <w:tcPr>
            <w:tcW w:w="9350" w:type="dxa"/>
            <w:shd w:val="pct12" w:color="auto" w:fill="auto"/>
          </w:tcPr>
          <w:p w14:paraId="66C57BF3" w14:textId="77777777" w:rsidR="000901EC" w:rsidRPr="000901EC" w:rsidRDefault="000901EC" w:rsidP="000901EC">
            <w:pPr>
              <w:spacing w:before="120" w:after="240"/>
              <w:rPr>
                <w:rFonts w:eastAsia="SimSun"/>
                <w:b/>
                <w:i/>
                <w:iCs/>
              </w:rPr>
            </w:pPr>
            <w:r w:rsidRPr="000901EC">
              <w:rPr>
                <w:rFonts w:eastAsia="SimSun"/>
                <w:b/>
                <w:i/>
                <w:iCs/>
              </w:rPr>
              <w:t>[NPRR1010:  Replace paragraph (2) above with the following upon system implementation of the Real-Time Co-Optimization (RTC) project:]</w:t>
            </w:r>
          </w:p>
          <w:p w14:paraId="4131137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38F54632"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(3)</w:t>
      </w:r>
      <w:r w:rsidRPr="000901EC">
        <w:rPr>
          <w:rFonts w:eastAsia="SimSun"/>
          <w:iCs/>
          <w:szCs w:val="20"/>
        </w:rPr>
        <w:tab/>
        <w:t>During Real-Time operations,</w:t>
      </w:r>
      <w:r w:rsidRPr="000901EC">
        <w:rPr>
          <w:rFonts w:eastAsia="SimSun"/>
          <w:b/>
          <w:iCs/>
          <w:szCs w:val="20"/>
        </w:rPr>
        <w:t xml:space="preserve"> </w:t>
      </w:r>
      <w:r w:rsidRPr="000901EC">
        <w:rPr>
          <w:rFonts w:eastAsia="SimSun"/>
          <w:iCs/>
          <w:szCs w:val="20"/>
        </w:rPr>
        <w:t xml:space="preserve">ERCOT dispatches Resources under normal system conditions and behavior based on economics and reliability to match system Load with On-Line generation while observing Resource and transmission constraints. The </w:t>
      </w:r>
      <w:r w:rsidRPr="000901EC">
        <w:rPr>
          <w:rFonts w:eastAsia="SimSun"/>
          <w:iCs/>
          <w:szCs w:val="20"/>
        </w:rPr>
        <w:lastRenderedPageBreak/>
        <w:t>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32BF75D" w14:textId="77777777" w:rsidTr="009C0551">
        <w:trPr>
          <w:trHeight w:val="206"/>
        </w:trPr>
        <w:tc>
          <w:tcPr>
            <w:tcW w:w="9576" w:type="dxa"/>
            <w:shd w:val="clear" w:color="auto" w:fill="D9D9D9" w:themeFill="background1" w:themeFillShade="D9"/>
          </w:tcPr>
          <w:p w14:paraId="3492C2C8" w14:textId="77777777" w:rsidR="000901EC" w:rsidRPr="000901EC" w:rsidRDefault="000901EC" w:rsidP="000901EC">
            <w:pPr>
              <w:spacing w:before="120" w:after="240"/>
              <w:rPr>
                <w:rFonts w:eastAsia="SimSun"/>
                <w:b/>
                <w:i/>
                <w:iCs/>
              </w:rPr>
            </w:pPr>
            <w:r w:rsidRPr="000901EC">
              <w:rPr>
                <w:rFonts w:eastAsia="SimSun"/>
                <w:b/>
                <w:i/>
                <w:iCs/>
              </w:rPr>
              <w:t>[NPRR1010:  Replace paragraph (3) above with the following upon system implementation of the Real-Time Co-Optimization (RTC) project:]</w:t>
            </w:r>
          </w:p>
          <w:p w14:paraId="7D474B98"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During Real-Time operations,</w:t>
            </w:r>
            <w:r w:rsidRPr="000901EC">
              <w:rPr>
                <w:rFonts w:eastAsia="SimSun"/>
                <w:b/>
                <w:bCs/>
                <w:iCs/>
                <w:szCs w:val="20"/>
              </w:rPr>
              <w:t xml:space="preserve"> </w:t>
            </w:r>
            <w:r w:rsidRPr="000901EC">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19" w:author="ERCOT" w:date="2024-05-10T19:51:00Z">
              <w:r w:rsidRPr="000901EC">
                <w:rPr>
                  <w:rFonts w:eastAsia="SimSun"/>
                  <w:iCs/>
                  <w:szCs w:val="20"/>
                </w:rPr>
                <w:t>,</w:t>
              </w:r>
            </w:ins>
            <w:r w:rsidRPr="000901EC">
              <w:rPr>
                <w:rFonts w:eastAsia="SimSun"/>
                <w:iCs/>
                <w:szCs w:val="20"/>
              </w:rPr>
              <w:t xml:space="preserve"> </w:t>
            </w:r>
            <w:ins w:id="1720" w:author="ERCOT" w:date="2024-01-10T14:46:00Z">
              <w:r w:rsidRPr="000901EC">
                <w:rPr>
                  <w:rFonts w:eastAsia="SimSun"/>
                  <w:iCs/>
                  <w:szCs w:val="20"/>
                </w:rPr>
                <w:t>except Dispatchable Reliabi</w:t>
              </w:r>
            </w:ins>
            <w:ins w:id="1721" w:author="ERCOT" w:date="2024-03-19T15:05:00Z">
              <w:r w:rsidRPr="000901EC">
                <w:rPr>
                  <w:rFonts w:eastAsia="SimSun"/>
                  <w:iCs/>
                  <w:szCs w:val="20"/>
                </w:rPr>
                <w:t>li</w:t>
              </w:r>
            </w:ins>
            <w:ins w:id="1722" w:author="ERCOT" w:date="2024-01-10T14:46:00Z">
              <w:r w:rsidRPr="000901EC">
                <w:rPr>
                  <w:rFonts w:eastAsia="SimSun"/>
                  <w:iCs/>
                  <w:szCs w:val="20"/>
                </w:rPr>
                <w:t>ty Reserve Service (DRRS)</w:t>
              </w:r>
            </w:ins>
            <w:ins w:id="1723" w:author="ERCOT" w:date="2024-05-10T19:51:00Z">
              <w:r w:rsidRPr="000901EC">
                <w:rPr>
                  <w:rFonts w:eastAsia="SimSun"/>
                  <w:iCs/>
                  <w:szCs w:val="20"/>
                </w:rPr>
                <w:t>,</w:t>
              </w:r>
            </w:ins>
            <w:ins w:id="1724" w:author="ERCOT" w:date="2024-01-10T14:46:00Z">
              <w:r w:rsidRPr="000901EC">
                <w:rPr>
                  <w:rFonts w:eastAsia="SimSun"/>
                  <w:iCs/>
                  <w:szCs w:val="20"/>
                </w:rPr>
                <w:t xml:space="preserve"> </w:t>
              </w:r>
            </w:ins>
            <w:r w:rsidRPr="000901EC">
              <w:rPr>
                <w:rFonts w:eastAsia="SimSun"/>
                <w:iCs/>
                <w:szCs w:val="20"/>
              </w:rPr>
              <w:t xml:space="preserve">for Resources.  ERCOT uses the Base Points from the SCED process and uses the deployment of Regulation Up Service (Reg-Up), Regulation Down Service (Reg-Down), ERCOT Contingency Reserve Service (ECRS), Responsive Reserve (RRS), </w:t>
            </w:r>
            <w:del w:id="1725" w:author="ERCOT" w:date="2024-03-19T14:34:00Z">
              <w:r w:rsidRPr="000901EC" w:rsidDel="009C2DEC">
                <w:rPr>
                  <w:rFonts w:eastAsia="SimSun"/>
                  <w:iCs/>
                  <w:szCs w:val="20"/>
                </w:rPr>
                <w:delText xml:space="preserve">and </w:delText>
              </w:r>
            </w:del>
            <w:r w:rsidRPr="000901EC">
              <w:rPr>
                <w:rFonts w:eastAsia="SimSun"/>
                <w:iCs/>
                <w:szCs w:val="20"/>
              </w:rPr>
              <w:t>Non-Spinning Reserve (Non-Spin)</w:t>
            </w:r>
            <w:ins w:id="1726" w:author="ERCOT" w:date="2024-01-17T13:14:00Z">
              <w:r w:rsidRPr="000901EC">
                <w:rPr>
                  <w:rFonts w:eastAsia="SimSun"/>
                  <w:iCs/>
                  <w:szCs w:val="20"/>
                </w:rPr>
                <w:t>, and DRRS</w:t>
              </w:r>
            </w:ins>
            <w:r w:rsidRPr="000901EC">
              <w:rPr>
                <w:rFonts w:eastAsia="SimSun"/>
                <w:iCs/>
                <w:szCs w:val="20"/>
              </w:rPr>
              <w:t xml:space="preserve"> to control frequency and solve potential reliability issues.</w:t>
            </w:r>
          </w:p>
        </w:tc>
      </w:tr>
    </w:tbl>
    <w:p w14:paraId="38BD690D"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3AA881C" w14:textId="77777777" w:rsidTr="009C0551">
        <w:trPr>
          <w:trHeight w:val="206"/>
        </w:trPr>
        <w:tc>
          <w:tcPr>
            <w:tcW w:w="9350" w:type="dxa"/>
            <w:shd w:val="pct12" w:color="auto" w:fill="auto"/>
          </w:tcPr>
          <w:p w14:paraId="5573EF63" w14:textId="77777777" w:rsidR="000901EC" w:rsidRPr="000901EC" w:rsidRDefault="000901EC" w:rsidP="000901EC">
            <w:pPr>
              <w:spacing w:before="120" w:after="240"/>
              <w:rPr>
                <w:rFonts w:eastAsia="SimSun"/>
                <w:b/>
                <w:i/>
                <w:iCs/>
              </w:rPr>
            </w:pPr>
            <w:r w:rsidRPr="000901EC">
              <w:rPr>
                <w:rFonts w:eastAsia="SimSun"/>
                <w:b/>
                <w:i/>
                <w:iCs/>
              </w:rPr>
              <w:t>[NPRR1010:  Replace paragraph (4) above with the following upon system implementation of the Real-Time Co-Optimization (RTC) project:]</w:t>
            </w:r>
          </w:p>
          <w:p w14:paraId="5BB396BC" w14:textId="77777777" w:rsidR="000901EC" w:rsidRPr="000901EC" w:rsidRDefault="000901EC" w:rsidP="000901EC">
            <w:pPr>
              <w:spacing w:after="240"/>
              <w:ind w:left="720" w:hanging="720"/>
              <w:rPr>
                <w:rFonts w:eastAsia="SimSun"/>
              </w:rPr>
            </w:pPr>
            <w:r w:rsidRPr="000901EC">
              <w:rPr>
                <w:rFonts w:eastAsia="SimSun"/>
              </w:rPr>
              <w:t>(4)</w:t>
            </w:r>
            <w:r w:rsidRPr="000901EC">
              <w:rPr>
                <w:rFonts w:eastAsia="SimSun"/>
              </w:rPr>
              <w:tab/>
              <w:t>Real-Time energy settlements use Real-Time Settlement Point Prices that are calculated for Resource Nodes, Load Zones, and Hubs for a 15-minute Settlement Interval, using the Locational Marginal Prices (LMPs) from all of the executions of SCED in the Settlement Interval.  Similarly, Real-Time Ancillary Service Settlements use Real-Time Market Clearing Prices for Capacity (MCPCs) for a 15-minute Settlement Interval, using the MCPCs from all of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tc>
      </w:tr>
    </w:tbl>
    <w:p w14:paraId="10345D89" w14:textId="77777777" w:rsidR="000901EC" w:rsidRPr="000901EC" w:rsidRDefault="000901EC" w:rsidP="000901EC">
      <w:pPr>
        <w:spacing w:before="240" w:after="240"/>
        <w:ind w:left="720" w:hanging="720"/>
        <w:rPr>
          <w:rFonts w:eastAsia="SimSun"/>
        </w:rPr>
      </w:pPr>
      <w:r w:rsidRPr="000901EC">
        <w:rPr>
          <w:rFonts w:eastAsia="SimSun"/>
        </w:rPr>
        <w:t>(5)</w:t>
      </w:r>
      <w:r w:rsidRPr="000901EC">
        <w:rPr>
          <w:rFonts w:eastAsia="SimSun"/>
        </w:rPr>
        <w:tab/>
        <w:t xml:space="preserve">To the extent that the ERCOT CEO or designee determines that Market Participant activities have produced an outcome inconsistent with the efficient operation of the </w:t>
      </w:r>
      <w:r w:rsidRPr="000901EC">
        <w:rPr>
          <w:rFonts w:eastAsia="SimSun"/>
        </w:rPr>
        <w:lastRenderedPageBreak/>
        <w:t>ERCOT-administered markets as defined in subsection (c)(2) of P.U.C. S</w:t>
      </w:r>
      <w:r w:rsidRPr="000901EC">
        <w:rPr>
          <w:rFonts w:eastAsia="SimSun"/>
          <w:smallCaps/>
        </w:rPr>
        <w:t>ubst</w:t>
      </w:r>
      <w:r w:rsidRPr="000901EC">
        <w:rPr>
          <w:rFonts w:eastAsia="SimSun"/>
        </w:rPr>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43F50F8F"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bookmarkStart w:id="1727" w:name="_Toc135992262"/>
      <w:bookmarkEnd w:id="1635"/>
      <w:r w:rsidRPr="000901EC">
        <w:rPr>
          <w:rFonts w:eastAsia="SimSun"/>
          <w:b/>
          <w:bCs/>
          <w:snapToGrid w:val="0"/>
          <w:szCs w:val="20"/>
        </w:rPr>
        <w:t>6.5.5.2</w:t>
      </w:r>
      <w:r w:rsidRPr="000901EC">
        <w:rPr>
          <w:rFonts w:eastAsia="SimSun"/>
          <w:b/>
          <w:bCs/>
          <w:snapToGrid w:val="0"/>
          <w:szCs w:val="20"/>
        </w:rPr>
        <w:tab/>
        <w:t>Operational Data Requirements</w:t>
      </w:r>
      <w:bookmarkEnd w:id="1727"/>
    </w:p>
    <w:p w14:paraId="2B62C308"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6E0DAD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B37D772"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85127DA"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C729E5A"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Gross Reactive Power (in Megavolt-Amperes reactive (MVAr));</w:t>
      </w:r>
    </w:p>
    <w:p w14:paraId="6431B976"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Net Reactive Power (in MVAr);</w:t>
      </w:r>
    </w:p>
    <w:p w14:paraId="62A4CABE"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Power to standby transformers serving plant auxiliary Load;</w:t>
      </w:r>
    </w:p>
    <w:p w14:paraId="6702C3EC"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(f)</w:t>
      </w:r>
      <w:r w:rsidRPr="000901EC">
        <w:rPr>
          <w:rFonts w:eastAsia="SimSun"/>
          <w:szCs w:val="20"/>
        </w:rPr>
        <w:tab/>
        <w:t>Status of switching devices in the plant switchyard not monitored by the TSP or DSP affecting flows on the ERCOT Transmission Grid;</w:t>
      </w:r>
    </w:p>
    <w:p w14:paraId="702319F6"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Any data mutually agreed to by ERCOT and the QSE to adequately manage system reliability;</w:t>
      </w:r>
    </w:p>
    <w:p w14:paraId="0DA7DB6C"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Generation Resource breaker and switch status;</w:t>
      </w:r>
    </w:p>
    <w:p w14:paraId="7B9964D2"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 xml:space="preserve">HSL (Combined Cycle Generation Resources) shall:  </w:t>
      </w:r>
    </w:p>
    <w:p w14:paraId="46BDBB08"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 xml:space="preserve">Submit the HSL of the current operating configuration; and </w:t>
      </w:r>
    </w:p>
    <w:p w14:paraId="77BD0DBA"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When providing ECRS, update the HSL as needed, to be consistent with Resource performance limitations of ECRS provision;</w:t>
      </w:r>
    </w:p>
    <w:p w14:paraId="2AC48106"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NFRC currently available (unloaded) and included in the HSL of the Combined Cycle Generation Resource’s current configuration; </w:t>
      </w:r>
    </w:p>
    <w:p w14:paraId="4F967EBF"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High Emergency Limit (HEL), under Section 6.5.9.2, Failure of the SCED Process;</w:t>
      </w:r>
    </w:p>
    <w:p w14:paraId="5B894EBC" w14:textId="77777777" w:rsidR="000901EC" w:rsidRPr="000901EC" w:rsidRDefault="000901EC" w:rsidP="000901EC">
      <w:pPr>
        <w:spacing w:after="240"/>
        <w:ind w:left="1440" w:hanging="720"/>
        <w:rPr>
          <w:rFonts w:eastAsia="SimSun"/>
          <w:szCs w:val="20"/>
        </w:rPr>
      </w:pPr>
      <w:r w:rsidRPr="000901EC">
        <w:rPr>
          <w:rFonts w:eastAsia="SimSun"/>
          <w:szCs w:val="20"/>
        </w:rPr>
        <w:t>(l)</w:t>
      </w:r>
      <w:r w:rsidRPr="000901EC">
        <w:rPr>
          <w:rFonts w:eastAsia="SimSun"/>
          <w:szCs w:val="20"/>
        </w:rPr>
        <w:tab/>
        <w:t xml:space="preserve">Low Emergency Limit (LEL), under Section 6.5.9.2; </w:t>
      </w:r>
    </w:p>
    <w:p w14:paraId="3D9E6AF9"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LSL;</w:t>
      </w:r>
    </w:p>
    <w:p w14:paraId="017AA2C9" w14:textId="77777777" w:rsidR="000901EC" w:rsidRPr="000901EC" w:rsidRDefault="000901EC" w:rsidP="000901EC">
      <w:pPr>
        <w:spacing w:after="240"/>
        <w:ind w:left="1440" w:hanging="720"/>
        <w:rPr>
          <w:rFonts w:eastAsia="SimSun"/>
          <w:szCs w:val="20"/>
        </w:rPr>
      </w:pPr>
      <w:r w:rsidRPr="000901EC">
        <w:rPr>
          <w:rFonts w:eastAsia="SimSun"/>
          <w:szCs w:val="20"/>
        </w:rPr>
        <w:t>(n)</w:t>
      </w:r>
      <w:r w:rsidRPr="000901EC">
        <w:rPr>
          <w:rFonts w:eastAsia="SimSun"/>
          <w:szCs w:val="20"/>
        </w:rPr>
        <w:tab/>
        <w:t>Configuration identification for Combined Cycle Generation Resources;</w:t>
      </w:r>
    </w:p>
    <w:p w14:paraId="58C3A1B4"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Ancillary Service Schedule for each quantity of ECRS and Non-Spin which is equal to the Ancillary Service Resource Responsibility minus the amount of Ancillary Service deployment;</w:t>
      </w:r>
    </w:p>
    <w:p w14:paraId="641F686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 xml:space="preserve">For On-line Non-Spin, Ancillary Service Schedule shall be set to zero;  </w:t>
      </w:r>
    </w:p>
    <w:p w14:paraId="23F63ACD"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For Off-Line Non-Spin and for On-Line Non-Spin using Off-Line power augmentation technology the Ancillary Service Schedule shall equal the Non-Spin obligation and then </w:t>
      </w:r>
      <w:r w:rsidRPr="000901EC">
        <w:rPr>
          <w:rFonts w:eastAsia="SimSun"/>
          <w:color w:val="000000"/>
          <w:szCs w:val="20"/>
        </w:rPr>
        <w:t>shall</w:t>
      </w:r>
      <w:r w:rsidRPr="000901EC">
        <w:rPr>
          <w:rFonts w:eastAsia="SimSun"/>
          <w:color w:val="595959"/>
          <w:szCs w:val="20"/>
        </w:rPr>
        <w:t xml:space="preserve"> </w:t>
      </w:r>
      <w:r w:rsidRPr="000901EC">
        <w:rPr>
          <w:rFonts w:eastAsia="SimSun"/>
          <w:szCs w:val="20"/>
        </w:rPr>
        <w:t>be set to zero within 20 minutes following Non-Spin deployment;</w:t>
      </w:r>
    </w:p>
    <w:p w14:paraId="383A8119" w14:textId="77777777" w:rsidR="000901EC" w:rsidRPr="000901EC" w:rsidRDefault="000901EC" w:rsidP="000901EC">
      <w:pPr>
        <w:spacing w:after="240"/>
        <w:ind w:left="1440" w:hanging="720"/>
        <w:rPr>
          <w:rFonts w:eastAsia="SimSun"/>
          <w:szCs w:val="20"/>
        </w:rPr>
      </w:pPr>
      <w:r w:rsidRPr="000901EC">
        <w:rPr>
          <w:rFonts w:eastAsia="SimSun"/>
          <w:szCs w:val="20"/>
        </w:rPr>
        <w:t>(p)</w:t>
      </w:r>
      <w:r w:rsidRPr="000901EC">
        <w:rPr>
          <w:rFonts w:eastAsia="SimSun"/>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37775F85"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79983712" w14:textId="77777777" w:rsidR="000901EC" w:rsidRPr="000901EC" w:rsidRDefault="000901EC" w:rsidP="000901EC">
      <w:pPr>
        <w:spacing w:after="240"/>
        <w:ind w:left="1440" w:hanging="720"/>
        <w:rPr>
          <w:rFonts w:eastAsia="SimSun"/>
        </w:rPr>
      </w:pPr>
      <w:r w:rsidRPr="000901EC">
        <w:rPr>
          <w:rFonts w:eastAsia="SimSun"/>
        </w:rPr>
        <w:lastRenderedPageBreak/>
        <w:t>(r)</w:t>
      </w:r>
      <w:r w:rsidRPr="000901EC">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48E15F0" w14:textId="77777777" w:rsidTr="009C0551">
        <w:trPr>
          <w:trHeight w:val="566"/>
        </w:trPr>
        <w:tc>
          <w:tcPr>
            <w:tcW w:w="9576" w:type="dxa"/>
            <w:shd w:val="pct12" w:color="auto" w:fill="auto"/>
          </w:tcPr>
          <w:p w14:paraId="5F85B1DC"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(2) above with the following upon system implementation for NPRR1014 or NPRR1029; or upon system implementation of the Real-Time Co-Optimization (RTC) project for NPRR1010:]</w:t>
            </w:r>
          </w:p>
          <w:p w14:paraId="27053CB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F7BCC9"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51121F3E"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F457E8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Gross Reactive Power (in Megavolt-Amperes reactive (MVAr));</w:t>
            </w:r>
          </w:p>
          <w:p w14:paraId="6813647E"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Net Reactive Power (in MVAr);</w:t>
            </w:r>
          </w:p>
          <w:p w14:paraId="4B032E1C"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Power to standby transformers serving plant auxiliary Load;</w:t>
            </w:r>
          </w:p>
          <w:p w14:paraId="540CB712"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Status of switching devices in the plant switchyard not monitored by the TSP or DSP affecting flows on the ERCOT Transmission Grid;</w:t>
            </w:r>
          </w:p>
          <w:p w14:paraId="06D811A6"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Any data mutually agreed to by ERCOT and the QSE to adequately manage system reliability;</w:t>
            </w:r>
          </w:p>
          <w:p w14:paraId="2A29B432" w14:textId="77777777" w:rsidR="000901EC" w:rsidRPr="000901EC" w:rsidRDefault="000901EC" w:rsidP="000901EC">
            <w:pPr>
              <w:spacing w:after="240"/>
              <w:ind w:left="1440" w:hanging="720"/>
              <w:rPr>
                <w:rFonts w:eastAsia="SimSun"/>
              </w:rPr>
            </w:pPr>
            <w:r w:rsidRPr="000901EC">
              <w:rPr>
                <w:rFonts w:eastAsia="SimSun"/>
              </w:rPr>
              <w:lastRenderedPageBreak/>
              <w:t>(h)</w:t>
            </w:r>
            <w:r w:rsidRPr="000901EC">
              <w:rPr>
                <w:rFonts w:eastAsia="SimSun"/>
              </w:rPr>
              <w:tab/>
              <w:t>Generation Resource breaker and switch status;</w:t>
            </w:r>
          </w:p>
          <w:p w14:paraId="1CF2A00F" w14:textId="77777777" w:rsidR="000901EC" w:rsidRPr="000901EC" w:rsidRDefault="000901EC" w:rsidP="000901EC">
            <w:pPr>
              <w:spacing w:after="240"/>
              <w:ind w:left="1440" w:hanging="720"/>
              <w:rPr>
                <w:rFonts w:eastAsia="SimSun"/>
              </w:rPr>
            </w:pPr>
            <w:r w:rsidRPr="000901EC">
              <w:rPr>
                <w:rFonts w:eastAsia="SimSun"/>
              </w:rPr>
              <w:t>(i)</w:t>
            </w:r>
            <w:r w:rsidRPr="000901EC">
              <w:rPr>
                <w:rFonts w:eastAsia="SimSun"/>
              </w:rPr>
              <w:tab/>
              <w:t xml:space="preserve">HSL (Combined Cycle Generation Resources) shall:  </w:t>
            </w:r>
          </w:p>
          <w:p w14:paraId="22F31447"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 xml:space="preserve">Submit the HSL of the current operating configuration; and </w:t>
            </w:r>
          </w:p>
          <w:p w14:paraId="625D9D7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When providing ECRS, update the HSL as needed, to be consistent with Resource performance limitations of ECRS provision;</w:t>
            </w:r>
          </w:p>
          <w:p w14:paraId="3C6DD3FD"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For Resources with capacity that is not capable of providing Primary Frequency Response (PFR), the current FRC of the Resource; </w:t>
            </w:r>
          </w:p>
          <w:p w14:paraId="5C6A65E1"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High Emergency Limit (HEL), under Section 6.5.9.2, Failure of the SCED Process;</w:t>
            </w:r>
          </w:p>
          <w:p w14:paraId="78D341D3"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 xml:space="preserve">Low Emergency Limit (LEL), under Section 6.5.9.2; </w:t>
            </w:r>
          </w:p>
          <w:p w14:paraId="5B913ABB"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LSL;</w:t>
            </w:r>
          </w:p>
          <w:p w14:paraId="6D86F42B"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Configuration identification for Combined Cycle Generation Resources;</w:t>
            </w:r>
          </w:p>
          <w:p w14:paraId="6D520676" w14:textId="77777777" w:rsidR="000901EC" w:rsidRPr="000901EC" w:rsidRDefault="000901EC" w:rsidP="000901EC">
            <w:pPr>
              <w:spacing w:after="240"/>
              <w:ind w:left="1440" w:hanging="720"/>
              <w:rPr>
                <w:rFonts w:eastAsia="SimSun"/>
              </w:rPr>
            </w:pPr>
            <w:r w:rsidRPr="000901EC">
              <w:rPr>
                <w:rFonts w:eastAsia="SimSun"/>
              </w:rPr>
              <w:t>(o)</w:t>
            </w:r>
            <w:r w:rsidRPr="000901EC">
              <w:rPr>
                <w:rFonts w:eastAsia="SimSun"/>
              </w:rPr>
              <w:tab/>
              <w:t>For Resources with capacity that is not capable of providing PFR, the high and low limits in MW of the Resource’s capacity that is frequency responsive;</w:t>
            </w:r>
          </w:p>
          <w:p w14:paraId="7ECECBFB" w14:textId="77777777" w:rsidR="000901EC" w:rsidRPr="000901EC" w:rsidRDefault="000901EC" w:rsidP="000901EC">
            <w:pPr>
              <w:spacing w:after="240"/>
              <w:ind w:left="1440" w:hanging="720"/>
              <w:rPr>
                <w:rFonts w:eastAsia="SimSun"/>
              </w:rPr>
            </w:pPr>
            <w:r w:rsidRPr="000901EC">
              <w:rPr>
                <w:rFonts w:eastAsia="SimSun"/>
              </w:rPr>
              <w:t>(p)</w:t>
            </w:r>
            <w:r w:rsidRPr="000901EC">
              <w:rPr>
                <w:rFonts w:eastAsia="SimSun"/>
              </w:rPr>
              <w:tab/>
              <w:t>For RRS, including any sub-categories of RRS, the physical capability (in MW) of the Resource to provide RRS;</w:t>
            </w:r>
          </w:p>
          <w:p w14:paraId="5E746AC5"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For Ancillary Services other than RRS, a blended Normal Ramp Rate (in MW/min) that reflects the physical capability of the Resource to provide that specific type of Ancillary Service;</w:t>
            </w:r>
          </w:p>
          <w:p w14:paraId="3330FAE2" w14:textId="77777777" w:rsidR="000901EC" w:rsidRPr="000901EC" w:rsidRDefault="000901EC" w:rsidP="000901EC">
            <w:pPr>
              <w:spacing w:after="240"/>
              <w:ind w:left="1440" w:hanging="720"/>
              <w:rPr>
                <w:rFonts w:eastAsia="SimSun"/>
              </w:rPr>
            </w:pPr>
            <w:r w:rsidRPr="000901EC">
              <w:rPr>
                <w:rFonts w:eastAsia="SimSun"/>
              </w:rPr>
              <w:t>(r)</w:t>
            </w:r>
            <w:r w:rsidRPr="000901EC">
              <w:rPr>
                <w:rFonts w:eastAsia="SimSun"/>
              </w:rPr>
              <w:tab/>
              <w:t>Five-minute blended Normal Ramp Rates (up and down);</w:t>
            </w:r>
          </w:p>
          <w:p w14:paraId="7915787B" w14:textId="77777777" w:rsidR="000901EC" w:rsidRPr="000901EC" w:rsidRDefault="000901EC" w:rsidP="000901EC">
            <w:pPr>
              <w:spacing w:after="240"/>
              <w:ind w:left="1440" w:hanging="720"/>
              <w:rPr>
                <w:rFonts w:eastAsia="SimSun"/>
              </w:rPr>
            </w:pPr>
            <w:r w:rsidRPr="000901EC">
              <w:rPr>
                <w:rFonts w:eastAsia="SimSun"/>
              </w:rPr>
              <w:t>(s)</w:t>
            </w:r>
            <w:r w:rsidRPr="000901EC">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del w:id="1728" w:author="ERCOT" w:date="2024-03-19T11:39:00Z">
              <w:r w:rsidRPr="000901EC" w:rsidDel="00BC5075">
                <w:rPr>
                  <w:rFonts w:eastAsia="SimSun"/>
                </w:rPr>
                <w:delText xml:space="preserve"> and</w:delText>
              </w:r>
            </w:del>
          </w:p>
          <w:p w14:paraId="47BBF25B" w14:textId="77777777" w:rsidR="000901EC" w:rsidRPr="000901EC" w:rsidRDefault="000901EC" w:rsidP="000901EC">
            <w:pPr>
              <w:spacing w:after="240"/>
              <w:ind w:left="1440" w:hanging="720"/>
              <w:rPr>
                <w:ins w:id="1729" w:author="ERCOT" w:date="2024-01-10T10:55:00Z"/>
                <w:rFonts w:eastAsia="SimSun"/>
              </w:rPr>
            </w:pPr>
            <w:r w:rsidRPr="000901EC">
              <w:rPr>
                <w:rFonts w:eastAsia="SimSun"/>
              </w:rPr>
              <w:t>(t)</w:t>
            </w:r>
            <w:r w:rsidRPr="000901EC">
              <w:rPr>
                <w:rFonts w:eastAsia="SimSun"/>
              </w:rPr>
              <w:tab/>
              <w:t>The telemetered MW of power augmentation capacity that is not On-Line for Resources that have power augmentation capacity included in HSL</w:t>
            </w:r>
            <w:ins w:id="1730" w:author="ERCOT" w:date="2024-03-19T11:39:00Z">
              <w:r w:rsidRPr="000901EC">
                <w:rPr>
                  <w:rFonts w:eastAsia="SimSun"/>
                </w:rPr>
                <w:t>; and</w:t>
              </w:r>
            </w:ins>
            <w:del w:id="1731" w:author="ERCOT" w:date="2024-03-19T11:39:00Z">
              <w:r w:rsidRPr="000901EC" w:rsidDel="00BC5075">
                <w:rPr>
                  <w:rFonts w:eastAsia="SimSun"/>
                </w:rPr>
                <w:delText>.</w:delText>
              </w:r>
            </w:del>
          </w:p>
          <w:p w14:paraId="104D67A6" w14:textId="77777777" w:rsidR="000901EC" w:rsidRPr="000901EC" w:rsidRDefault="000901EC" w:rsidP="000901EC">
            <w:pPr>
              <w:spacing w:after="240"/>
              <w:ind w:left="1440" w:hanging="720"/>
              <w:rPr>
                <w:rFonts w:eastAsia="SimSun"/>
              </w:rPr>
            </w:pPr>
            <w:ins w:id="1732" w:author="ERCOT" w:date="2024-01-10T10:55:00Z">
              <w:r w:rsidRPr="000901EC">
                <w:rPr>
                  <w:rFonts w:eastAsia="SimSun"/>
                </w:rPr>
                <w:t>(</w:t>
              </w:r>
            </w:ins>
            <w:ins w:id="1733" w:author="ERCOT" w:date="2024-02-05T17:35:00Z">
              <w:r w:rsidRPr="000901EC">
                <w:rPr>
                  <w:rFonts w:eastAsia="SimSun"/>
                </w:rPr>
                <w:t>u</w:t>
              </w:r>
            </w:ins>
            <w:ins w:id="1734" w:author="ERCOT" w:date="2024-01-10T10:55:00Z">
              <w:r w:rsidRPr="000901EC">
                <w:rPr>
                  <w:rFonts w:eastAsia="SimSun"/>
                </w:rPr>
                <w:t>)</w:t>
              </w:r>
              <w:r w:rsidRPr="000901EC">
                <w:rPr>
                  <w:rFonts w:eastAsia="SimSun"/>
                </w:rPr>
                <w:tab/>
                <w:t>Ancillary Service Resource Responsibility</w:t>
              </w:r>
            </w:ins>
            <w:ins w:id="1735" w:author="ERCOT" w:date="2024-05-11T20:40:00Z">
              <w:r w:rsidRPr="000901EC">
                <w:rPr>
                  <w:rFonts w:eastAsia="SimSun"/>
                </w:rPr>
                <w:t xml:space="preserve"> for DRRS</w:t>
              </w:r>
            </w:ins>
            <w:ins w:id="1736" w:author="ERCOT" w:date="2024-01-10T10:55:00Z">
              <w:r w:rsidRPr="000901EC">
                <w:rPr>
                  <w:rFonts w:eastAsia="SimSun"/>
                </w:rPr>
                <w:t xml:space="preserve"> for each quantity of </w:t>
              </w:r>
            </w:ins>
            <w:ins w:id="1737" w:author="ERCOT" w:date="2024-01-10T10:57:00Z">
              <w:r w:rsidRPr="000901EC">
                <w:rPr>
                  <w:rFonts w:eastAsia="SimSun"/>
                </w:rPr>
                <w:t>DRRS</w:t>
              </w:r>
            </w:ins>
            <w:ins w:id="1738" w:author="ERCOT" w:date="2024-01-10T10:55:00Z">
              <w:r w:rsidRPr="000901EC">
                <w:rPr>
                  <w:rFonts w:eastAsia="SimSun"/>
                </w:rPr>
                <w:t xml:space="preserve">.  </w:t>
              </w:r>
            </w:ins>
          </w:p>
        </w:tc>
      </w:tr>
    </w:tbl>
    <w:p w14:paraId="59EC485D"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(3)</w:t>
      </w:r>
      <w:r w:rsidRPr="000901EC">
        <w:rPr>
          <w:rFonts w:eastAsia="SimSun"/>
          <w:szCs w:val="20"/>
        </w:rPr>
        <w:tab/>
        <w:t xml:space="preserve">For each </w:t>
      </w:r>
      <w:r w:rsidRPr="000901EC">
        <w:rPr>
          <w:rFonts w:eastAsia="SimSun"/>
          <w:iCs/>
          <w:szCs w:val="20"/>
        </w:rPr>
        <w:t>Intermittent Renewable Resource (IRR)</w:t>
      </w:r>
      <w:r w:rsidRPr="000901EC">
        <w:rPr>
          <w:rFonts w:eastAsia="SimSun"/>
          <w:szCs w:val="20"/>
        </w:rPr>
        <w:t xml:space="preserve">, the QSE shall set the HSL equal to the current net output capability of the facility.  The net output capability should consider the </w:t>
      </w:r>
      <w:r w:rsidRPr="000901EC">
        <w:rPr>
          <w:rFonts w:eastAsia="SimSun"/>
          <w:szCs w:val="20"/>
        </w:rPr>
        <w:lastRenderedPageBreak/>
        <w:t>net real power of the IRR generation equipment, IRR generation equipment availability, weather conditions, and whether the IRR net output is being affected by compliance with a SCED Dispatch Instruction.</w:t>
      </w:r>
    </w:p>
    <w:p w14:paraId="58A1101E" w14:textId="77777777" w:rsidR="000901EC" w:rsidRPr="000901EC" w:rsidRDefault="000901EC" w:rsidP="000901EC">
      <w:pPr>
        <w:spacing w:after="240"/>
        <w:ind w:left="720" w:hanging="720"/>
        <w:rPr>
          <w:rFonts w:eastAsia="SimSun"/>
          <w:szCs w:val="20"/>
        </w:rPr>
      </w:pPr>
      <w:r w:rsidRPr="000901EC">
        <w:rPr>
          <w:rFonts w:eastAsia="SimSun"/>
          <w:iCs/>
          <w:szCs w:val="20"/>
        </w:rPr>
        <w:t>(4)</w:t>
      </w:r>
      <w:r w:rsidRPr="000901EC">
        <w:rPr>
          <w:rFonts w:eastAsia="SimSun"/>
          <w:iCs/>
          <w:szCs w:val="20"/>
        </w:rPr>
        <w:tab/>
        <w:t>For each Aggregate Generation Resource (AGR), the QSE shall telemeter the number of its generators online.</w:t>
      </w:r>
    </w:p>
    <w:p w14:paraId="35F4442A"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901EC">
        <w:rPr>
          <w:rFonts w:eastAsia="SimSun"/>
          <w:b/>
          <w:iCs/>
          <w:szCs w:val="20"/>
        </w:rPr>
        <w:t xml:space="preserve"> </w:t>
      </w:r>
    </w:p>
    <w:p w14:paraId="76E7BCFF"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Load Resource net real power consumption (in MW);</w:t>
      </w:r>
    </w:p>
    <w:p w14:paraId="334A7641"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Any data mutually agreed to by ERCOT and the QSE to adequately manage system reliability;</w:t>
      </w:r>
    </w:p>
    <w:p w14:paraId="4AA75994"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Load Resource breaker status, if applicable;</w:t>
      </w:r>
    </w:p>
    <w:p w14:paraId="112464ED" w14:textId="77777777" w:rsidR="000901EC" w:rsidRPr="000901EC" w:rsidRDefault="000901EC" w:rsidP="000901EC">
      <w:pPr>
        <w:spacing w:after="240"/>
        <w:ind w:left="1440" w:hanging="720"/>
        <w:rPr>
          <w:rFonts w:eastAsia="SimSun"/>
          <w:szCs w:val="20"/>
          <w:lang w:val="it-IT"/>
        </w:rPr>
      </w:pPr>
      <w:r w:rsidRPr="000901EC">
        <w:rPr>
          <w:rFonts w:eastAsia="SimSun"/>
          <w:szCs w:val="20"/>
          <w:lang w:val="it-IT"/>
        </w:rPr>
        <w:t>(d)</w:t>
      </w:r>
      <w:r w:rsidRPr="000901EC">
        <w:rPr>
          <w:rFonts w:eastAsia="SimSun"/>
          <w:szCs w:val="20"/>
          <w:lang w:val="it-IT"/>
        </w:rPr>
        <w:tab/>
        <w:t>LPC (in MW);</w:t>
      </w:r>
    </w:p>
    <w:p w14:paraId="3C4089A0" w14:textId="77777777" w:rsidR="000901EC" w:rsidRPr="000901EC" w:rsidRDefault="000901EC" w:rsidP="000901EC">
      <w:pPr>
        <w:spacing w:after="240"/>
        <w:ind w:left="1440" w:hanging="720"/>
        <w:rPr>
          <w:rFonts w:eastAsia="SimSun"/>
          <w:szCs w:val="20"/>
          <w:lang w:val="it-IT"/>
        </w:rPr>
      </w:pPr>
      <w:r w:rsidRPr="000901EC">
        <w:rPr>
          <w:rFonts w:eastAsia="SimSun"/>
          <w:szCs w:val="20"/>
          <w:lang w:val="it-IT"/>
        </w:rPr>
        <w:t>(e)</w:t>
      </w:r>
      <w:r w:rsidRPr="000901EC">
        <w:rPr>
          <w:rFonts w:eastAsia="SimSun"/>
          <w:szCs w:val="20"/>
          <w:lang w:val="it-IT"/>
        </w:rPr>
        <w:tab/>
        <w:t>MPC (in MW);</w:t>
      </w:r>
    </w:p>
    <w:p w14:paraId="12EC9B71"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 xml:space="preserve">Ancillary Service Schedule (in MW) for each quantity of RRS, ECRS, and Non-Spin, which is equal to the Ancillary Service Resource Responsibility minus the amount of Ancillary Service deployment; </w:t>
      </w:r>
    </w:p>
    <w:p w14:paraId="1A13E923"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Ancillary Service Resource Responsibility (in MW) for each quantity of Reg-Up and Reg-Down for Controllable Load Resources, and RRS, ECRS, and Non-Spin for all Load Resources;</w:t>
      </w:r>
    </w:p>
    <w:p w14:paraId="08E3A83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0B8871E"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 xml:space="preserve">For a Controllable Load Resource providing Non-Spin, the Scheduled Power Consumption that represents zero Ancillary Service deployments; </w:t>
      </w:r>
    </w:p>
    <w:p w14:paraId="62245486"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For a single-site Controllable Load Resource with registered maximum Demand response capacity of ten MW or greater, net Reactive Power (in MVAr);</w:t>
      </w:r>
    </w:p>
    <w:p w14:paraId="26CB9596"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 xml:space="preserve">Resource Status (Resource Status shall be ONRL if high-set under-frequency relay is active); </w:t>
      </w:r>
    </w:p>
    <w:p w14:paraId="6B366D76" w14:textId="77777777" w:rsidR="000901EC" w:rsidRPr="000901EC" w:rsidRDefault="000901EC" w:rsidP="000901EC">
      <w:pPr>
        <w:spacing w:after="240"/>
        <w:ind w:left="1440" w:hanging="720"/>
        <w:rPr>
          <w:rFonts w:eastAsia="SimSun"/>
        </w:rPr>
      </w:pPr>
      <w:r w:rsidRPr="000901EC">
        <w:rPr>
          <w:rFonts w:eastAsia="SimSun"/>
        </w:rPr>
        <w:lastRenderedPageBreak/>
        <w:t>(l)</w:t>
      </w:r>
      <w:r w:rsidRPr="000901EC">
        <w:rPr>
          <w:rFonts w:eastAsia="SimSun"/>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22123D22"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97B8811" w14:textId="77777777" w:rsidTr="009C0551">
        <w:trPr>
          <w:trHeight w:val="566"/>
        </w:trPr>
        <w:tc>
          <w:tcPr>
            <w:tcW w:w="9350" w:type="dxa"/>
            <w:shd w:val="pct12" w:color="auto" w:fill="auto"/>
          </w:tcPr>
          <w:p w14:paraId="30BFFF2B" w14:textId="77777777" w:rsidR="000901EC" w:rsidRPr="000901EC" w:rsidRDefault="000901EC" w:rsidP="000901EC">
            <w:pPr>
              <w:spacing w:before="120" w:after="240"/>
              <w:rPr>
                <w:rFonts w:eastAsia="SimSun"/>
                <w:b/>
                <w:i/>
                <w:iCs/>
              </w:rPr>
            </w:pPr>
            <w:r w:rsidRPr="000901EC">
              <w:rPr>
                <w:rFonts w:eastAsia="SimSun"/>
                <w:b/>
                <w:i/>
                <w:iCs/>
              </w:rPr>
              <w:t>[NPRR1010, NPRR1029, and NPRR1131:  Replace applicable portions of paragraph (5) above with the following upon system implementation for NPRR1029 or NPRR1131; or upon system implementation of the Real-Time Co-Optimization (RTC) project for NPRR1010:]</w:t>
            </w:r>
          </w:p>
          <w:p w14:paraId="50ACE8D7" w14:textId="77777777" w:rsidR="000901EC" w:rsidRPr="000901EC" w:rsidRDefault="000901EC" w:rsidP="000901EC">
            <w:pPr>
              <w:spacing w:after="240"/>
              <w:ind w:left="720" w:hanging="720"/>
              <w:rPr>
                <w:rFonts w:eastAsia="SimSun"/>
              </w:rPr>
            </w:pPr>
            <w:r w:rsidRPr="000901EC">
              <w:rPr>
                <w:rFonts w:eastAsia="SimSun"/>
              </w:rPr>
              <w:t>(5)</w:t>
            </w:r>
            <w:r w:rsidRPr="000901EC">
              <w:rPr>
                <w:rFonts w:eastAsia="SimSun"/>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901EC">
              <w:rPr>
                <w:rFonts w:eastAsia="SimSun"/>
                <w:b/>
              </w:rPr>
              <w:t xml:space="preserve"> </w:t>
            </w:r>
          </w:p>
          <w:p w14:paraId="146D603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Load Resource net real power consumption (in MW);</w:t>
            </w:r>
          </w:p>
          <w:p w14:paraId="4311DFB9"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Any data mutually agreed to by ERCOT and the QSE to adequately manage system reliability;</w:t>
            </w:r>
          </w:p>
          <w:p w14:paraId="1FC094B3"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Load Resource breaker status, if applicable;</w:t>
            </w:r>
          </w:p>
          <w:p w14:paraId="3A155E5C" w14:textId="77777777" w:rsidR="000901EC" w:rsidRPr="000901EC" w:rsidRDefault="000901EC" w:rsidP="000901EC">
            <w:pPr>
              <w:spacing w:after="240"/>
              <w:ind w:left="1440" w:hanging="720"/>
              <w:rPr>
                <w:rFonts w:eastAsia="SimSun"/>
                <w:lang w:val="it-IT"/>
              </w:rPr>
            </w:pPr>
            <w:r w:rsidRPr="000901EC">
              <w:rPr>
                <w:rFonts w:eastAsia="SimSun"/>
                <w:lang w:val="it-IT"/>
              </w:rPr>
              <w:t>(d)</w:t>
            </w:r>
            <w:r w:rsidRPr="000901EC">
              <w:rPr>
                <w:rFonts w:eastAsia="SimSun"/>
                <w:lang w:val="it-IT"/>
              </w:rPr>
              <w:tab/>
              <w:t>LPC (in MW);</w:t>
            </w:r>
          </w:p>
          <w:p w14:paraId="60D1C643" w14:textId="77777777" w:rsidR="000901EC" w:rsidRPr="000901EC" w:rsidRDefault="000901EC" w:rsidP="000901EC">
            <w:pPr>
              <w:spacing w:after="240"/>
              <w:ind w:left="1440" w:hanging="720"/>
              <w:rPr>
                <w:rFonts w:eastAsia="SimSun"/>
                <w:lang w:val="it-IT"/>
              </w:rPr>
            </w:pPr>
            <w:r w:rsidRPr="000901EC">
              <w:rPr>
                <w:rFonts w:eastAsia="SimSun"/>
                <w:lang w:val="it-IT"/>
              </w:rPr>
              <w:t>(e)</w:t>
            </w:r>
            <w:r w:rsidRPr="000901EC">
              <w:rPr>
                <w:rFonts w:eastAsia="SimSun"/>
                <w:lang w:val="it-IT"/>
              </w:rPr>
              <w:tab/>
              <w:t>MPC (in MW);</w:t>
            </w:r>
          </w:p>
          <w:p w14:paraId="6AAFE62F"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The Load Resource’s Ancillary Service self-provision (in MW) for RRS and/or ECRS provided via under-frequency relay;</w:t>
            </w:r>
          </w:p>
          <w:p w14:paraId="791E7DDA" w14:textId="77777777" w:rsidR="000901EC" w:rsidRPr="000901EC" w:rsidRDefault="000901EC" w:rsidP="000901EC">
            <w:pPr>
              <w:spacing w:before="240" w:after="240"/>
              <w:ind w:left="1440" w:hanging="720"/>
              <w:rPr>
                <w:rFonts w:eastAsia="SimSun"/>
              </w:rPr>
            </w:pPr>
            <w:r w:rsidRPr="000901EC">
              <w:rPr>
                <w:rFonts w:eastAsia="SimSun"/>
              </w:rPr>
              <w:t>(g)</w:t>
            </w:r>
            <w:r w:rsidRPr="000901EC">
              <w:rPr>
                <w:rFonts w:eastAsia="SimSun"/>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1CEF9CD"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 xml:space="preserve">For a Controllable Load Resource providing Non-Spin, the Scheduled Power Consumption that represents zero Ancillary Service deployments; </w:t>
            </w:r>
          </w:p>
          <w:p w14:paraId="1C51ECA4" w14:textId="77777777" w:rsidR="000901EC" w:rsidRPr="000901EC" w:rsidRDefault="000901EC" w:rsidP="000901EC">
            <w:pPr>
              <w:spacing w:after="240"/>
              <w:ind w:left="1440" w:hanging="720"/>
              <w:rPr>
                <w:rFonts w:eastAsia="SimSun"/>
              </w:rPr>
            </w:pPr>
            <w:r w:rsidRPr="000901EC">
              <w:rPr>
                <w:rFonts w:eastAsia="SimSun"/>
              </w:rPr>
              <w:lastRenderedPageBreak/>
              <w:t>(i)</w:t>
            </w:r>
            <w:r w:rsidRPr="000901EC">
              <w:rPr>
                <w:rFonts w:eastAsia="SimSun"/>
              </w:rPr>
              <w:tab/>
              <w:t>For a single-site Controllable Load Resource with registered maximum Demand response capacity of ten MW or greater, net Reactive Power (in MVAr);</w:t>
            </w:r>
          </w:p>
          <w:p w14:paraId="0DF007C7"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Resource Status; </w:t>
            </w:r>
          </w:p>
          <w:p w14:paraId="4C67199C"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A4E57FB"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For RRS, including any sub-categories of RRS, the current physical capability (in MW) of the Resource to provide RRS;</w:t>
            </w:r>
          </w:p>
          <w:p w14:paraId="1A91F7A7"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For Ancillary Service products other than RRS, a blended Normal Ramp Rate (in MW/min) that reflects the current physical capability of the Resource’s ability to provide a particular Ancillary Service product; and</w:t>
            </w:r>
          </w:p>
          <w:p w14:paraId="6CD66F5F"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For a Controllable Load Resource, 5-minute blended Normal Ramp Rates (up and down).</w:t>
            </w:r>
          </w:p>
        </w:tc>
      </w:tr>
    </w:tbl>
    <w:p w14:paraId="131FFE6C" w14:textId="77777777" w:rsidR="000901EC" w:rsidRPr="000901EC" w:rsidRDefault="000901EC" w:rsidP="000901EC">
      <w:pPr>
        <w:rPr>
          <w:rFonts w:eastAsia="SimSun"/>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239C786" w14:textId="77777777" w:rsidTr="009C0551">
        <w:trPr>
          <w:trHeight w:val="206"/>
        </w:trPr>
        <w:tc>
          <w:tcPr>
            <w:tcW w:w="9350" w:type="dxa"/>
            <w:shd w:val="pct12" w:color="auto" w:fill="auto"/>
          </w:tcPr>
          <w:p w14:paraId="4D702DA8" w14:textId="77777777" w:rsidR="000901EC" w:rsidRPr="000901EC" w:rsidRDefault="000901EC" w:rsidP="000901EC">
            <w:pPr>
              <w:spacing w:before="120" w:after="240"/>
              <w:rPr>
                <w:rFonts w:eastAsia="SimSun"/>
                <w:b/>
                <w:i/>
                <w:iCs/>
              </w:rPr>
            </w:pPr>
            <w:r w:rsidRPr="000901EC">
              <w:rPr>
                <w:rFonts w:eastAsia="SimSun"/>
                <w:b/>
                <w:i/>
                <w:iCs/>
              </w:rPr>
              <w:t>[NPRR1014 and NPRR1029:  Insert applicable portions of paragraph (6) below upon system implementation and renumber accordingly:]</w:t>
            </w:r>
          </w:p>
          <w:p w14:paraId="63945740" w14:textId="77777777" w:rsidR="000901EC" w:rsidRPr="000901EC" w:rsidRDefault="000901EC" w:rsidP="000901EC">
            <w:pPr>
              <w:spacing w:after="240"/>
              <w:ind w:left="720" w:hanging="720"/>
              <w:rPr>
                <w:rFonts w:eastAsia="SimSun"/>
              </w:rPr>
            </w:pPr>
            <w:r w:rsidRPr="000901EC">
              <w:rPr>
                <w:rFonts w:eastAsia="SimSun"/>
              </w:rPr>
              <w:t>(6)</w:t>
            </w:r>
            <w:r w:rsidRPr="000901EC">
              <w:rPr>
                <w:rFonts w:eastAsia="SimSun"/>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CE42E8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8DAE489"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w:t>
            </w:r>
            <w:r w:rsidRPr="000901EC">
              <w:rPr>
                <w:rFonts w:eastAsia="SimSun"/>
              </w:rPr>
              <w:lastRenderedPageBreak/>
              <w:t>Resource Entity and provided to ERCOT through the Resource Registration process;</w:t>
            </w:r>
          </w:p>
          <w:p w14:paraId="307E4BA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Gross Reactive Power (in Megavolt-Amperes reactive (MVAr));</w:t>
            </w:r>
          </w:p>
          <w:p w14:paraId="78288D52"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Net Reactive Power (in MVAr);</w:t>
            </w:r>
          </w:p>
          <w:p w14:paraId="46C26C37"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Power to standby transformers serving plant auxiliary Load;</w:t>
            </w:r>
          </w:p>
          <w:p w14:paraId="2BBE4356"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Status of switching devices in the plant switchyard not monitored by the TSP or DSP affecting flows on the ERCOT Transmission Grid;</w:t>
            </w:r>
          </w:p>
          <w:p w14:paraId="3D2A0D6A"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Any data mutually agreed to by ERCOT and the QSE to adequately manage system reliability;</w:t>
            </w:r>
          </w:p>
          <w:p w14:paraId="115166D0"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ESR breaker and switch status;</w:t>
            </w:r>
          </w:p>
          <w:p w14:paraId="7AE20217" w14:textId="77777777" w:rsidR="000901EC" w:rsidRPr="000901EC" w:rsidRDefault="000901EC" w:rsidP="000901EC">
            <w:pPr>
              <w:spacing w:after="240"/>
              <w:ind w:left="1440" w:hanging="720"/>
              <w:rPr>
                <w:rFonts w:eastAsia="SimSun"/>
              </w:rPr>
            </w:pPr>
            <w:r w:rsidRPr="000901EC">
              <w:rPr>
                <w:rFonts w:eastAsia="SimSun"/>
              </w:rPr>
              <w:t>(i)</w:t>
            </w:r>
            <w:r w:rsidRPr="000901EC">
              <w:rPr>
                <w:rFonts w:eastAsia="SimSun"/>
              </w:rPr>
              <w:tab/>
              <w:t xml:space="preserve">HSL;  </w:t>
            </w:r>
          </w:p>
          <w:p w14:paraId="4B7725F7"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High Emergency Limit (HEL), under Section 6.5.9.2, Failure of the SCED Process;</w:t>
            </w:r>
          </w:p>
          <w:p w14:paraId="34F84714"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 xml:space="preserve">Low Emergency Limit (LEL), under Section 6.5.9.2; </w:t>
            </w:r>
          </w:p>
          <w:p w14:paraId="33CB95A5"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LSL;</w:t>
            </w:r>
          </w:p>
          <w:p w14:paraId="2438AA71"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For RRS, including any sub-category of RRS, the current physical capability (in MW) of the Resource to provide RRS;</w:t>
            </w:r>
          </w:p>
          <w:p w14:paraId="2CEF802D"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For Ancillary Services other than RRS, a blended ramp rate (in MW/min) that reflects the current physical capability of the Resource to provide that specific type of Ancillary Service; and</w:t>
            </w:r>
          </w:p>
          <w:p w14:paraId="7B1510FE" w14:textId="77777777" w:rsidR="000901EC" w:rsidRPr="000901EC" w:rsidRDefault="000901EC" w:rsidP="000901EC">
            <w:pPr>
              <w:spacing w:after="240"/>
              <w:ind w:left="1440" w:hanging="720"/>
              <w:rPr>
                <w:rFonts w:eastAsia="SimSun"/>
              </w:rPr>
            </w:pPr>
            <w:r w:rsidRPr="000901EC">
              <w:rPr>
                <w:rFonts w:eastAsia="SimSun"/>
              </w:rPr>
              <w:t>(o)</w:t>
            </w:r>
            <w:r w:rsidRPr="000901EC">
              <w:rPr>
                <w:rFonts w:eastAsia="SimSun"/>
              </w:rPr>
              <w:tab/>
              <w:t>Five-minute blended normal up and down ramp rates.</w:t>
            </w:r>
          </w:p>
        </w:tc>
      </w:tr>
    </w:tbl>
    <w:p w14:paraId="2DA8453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(6)</w:t>
      </w:r>
      <w:r w:rsidRPr="000901EC">
        <w:rPr>
          <w:rFonts w:eastAsia="SimSun"/>
          <w:iCs/>
          <w:szCs w:val="20"/>
        </w:rPr>
        <w:tab/>
        <w:t>A QSE with Resources used in SCED shall provide communications equipment to receive ERCOT-telemetered control deployments.</w:t>
      </w:r>
    </w:p>
    <w:p w14:paraId="2B73E0E4"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17874E1E"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Raise Block Status and Lower Block Status are telemetry points used in transient unit conditions to communicate to ERCOT that a Resource’s ability to adjust its output has been unexpectedly impaired.</w:t>
      </w:r>
    </w:p>
    <w:p w14:paraId="3CCC8CB8"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(b)</w:t>
      </w:r>
      <w:r w:rsidRPr="000901EC">
        <w:rPr>
          <w:rFonts w:eastAsia="SimSun"/>
          <w:iCs/>
          <w:szCs w:val="20"/>
        </w:rPr>
        <w:tab/>
        <w:t>When one or both of the telemetry points are enabled for a Resource, ERCOT will cease using the regulation capacity assigned to that Resource for Ancillary Service deployment.</w:t>
      </w:r>
    </w:p>
    <w:p w14:paraId="0E3F550D" w14:textId="77777777" w:rsidR="000901EC" w:rsidRPr="000901EC" w:rsidRDefault="000901EC" w:rsidP="000901EC">
      <w:pPr>
        <w:spacing w:after="240"/>
        <w:ind w:left="1440" w:hanging="720"/>
        <w:rPr>
          <w:rFonts w:eastAsia="SimSun"/>
          <w:iCs/>
          <w:szCs w:val="20"/>
        </w:rPr>
      </w:pPr>
      <w:r w:rsidRPr="000901EC">
        <w:rPr>
          <w:rFonts w:eastAsia="SimSun"/>
          <w:iCs/>
          <w:szCs w:val="20"/>
        </w:rPr>
        <w:t>(c)</w:t>
      </w:r>
      <w:r w:rsidRPr="000901EC">
        <w:rPr>
          <w:rFonts w:eastAsia="SimSun"/>
          <w:iCs/>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A9F1079" w14:textId="77777777" w:rsidTr="009C0551">
        <w:trPr>
          <w:trHeight w:val="206"/>
        </w:trPr>
        <w:tc>
          <w:tcPr>
            <w:tcW w:w="9350" w:type="dxa"/>
            <w:shd w:val="pct12" w:color="auto" w:fill="auto"/>
          </w:tcPr>
          <w:p w14:paraId="2EAE7DE9"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(c) above with the following upon system implementation of the Real-Time Co-Optimization (RTC) project for NPRR1010; or upon system implementation for NPRR1014 or NPRR1029:]</w:t>
            </w:r>
          </w:p>
          <w:p w14:paraId="7721113C"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This hiatus of deployment will not excuse the Resource’s obligation to provide the Ancillary Services for which it has been awarded.</w:t>
            </w:r>
          </w:p>
        </w:tc>
      </w:tr>
    </w:tbl>
    <w:p w14:paraId="5347DE87"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(d)</w:t>
      </w:r>
      <w:r w:rsidRPr="000901EC">
        <w:rPr>
          <w:rFonts w:eastAsia="SimSun"/>
          <w:iCs/>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730C274"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The Resource limits and Ancillary Service telemetry shall be updated as soon as practicable.  Raise Block Status and Lower Block Status will then be disabled. </w:t>
      </w:r>
    </w:p>
    <w:p w14:paraId="74A094B5"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Real-Time data for reliability purposes must be accurate to within three percent.  This telemetry may be provided from relaying accuracy instrumentation transformers.</w:t>
      </w:r>
    </w:p>
    <w:p w14:paraId="4F75E947"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33829B7" w14:textId="77777777" w:rsidTr="009C0551">
        <w:trPr>
          <w:trHeight w:val="206"/>
        </w:trPr>
        <w:tc>
          <w:tcPr>
            <w:tcW w:w="9350" w:type="dxa"/>
            <w:shd w:val="pct12" w:color="auto" w:fill="auto"/>
          </w:tcPr>
          <w:p w14:paraId="798316A4"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(9) above with the following upon system implementation of the Real-Time Co-Optimization (RTC) project for NPRR1010; or upon system implementation for NPRR1014 or NPRR1029:]</w:t>
            </w:r>
          </w:p>
          <w:p w14:paraId="35088737" w14:textId="77777777" w:rsidR="000901EC" w:rsidRPr="000901EC" w:rsidRDefault="000901EC" w:rsidP="000901EC">
            <w:pPr>
              <w:spacing w:after="240"/>
              <w:ind w:left="720" w:hanging="720"/>
              <w:rPr>
                <w:rFonts w:eastAsia="SimSun"/>
              </w:rPr>
            </w:pPr>
            <w:r w:rsidRPr="000901EC">
              <w:rPr>
                <w:rFonts w:eastAsia="SimSun"/>
              </w:rPr>
              <w:t>(9)</w:t>
            </w:r>
            <w:r w:rsidRPr="000901EC">
              <w:rPr>
                <w:rFonts w:eastAsia="SimSun"/>
              </w:rPr>
              <w:tab/>
              <w:t xml:space="preserve">Each QSE shall report the current configuration of combined-cycle Resources that it represents to ERCOT.  </w:t>
            </w:r>
            <w:r w:rsidRPr="000901EC">
              <w:rPr>
                <w:rFonts w:eastAsia="SimSun"/>
                <w:iCs/>
              </w:rPr>
              <w:t>The telemetered Resource Status for a Combined Cycle Generation Resource may only be assigned a Resource Status of OFF if no generation units within that Combined Cycle Generation Resource are On-Line.</w:t>
            </w:r>
          </w:p>
        </w:tc>
      </w:tr>
    </w:tbl>
    <w:p w14:paraId="3CA5181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(10)</w:t>
      </w:r>
      <w:r w:rsidRPr="000901EC">
        <w:rPr>
          <w:rFonts w:eastAsia="SimSun"/>
          <w:iCs/>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0901EC">
        <w:rPr>
          <w:rFonts w:eastAsia="SimSun"/>
          <w:iCs/>
          <w:szCs w:val="20"/>
        </w:rPr>
        <w:lastRenderedPageBreak/>
        <w:t>more of the registered Combined Cycle Generation Resource configurations.  Power augmentation methods may include:</w:t>
      </w:r>
    </w:p>
    <w:p w14:paraId="2498FBB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Combustion turbine inlet air cooling methods;</w:t>
      </w:r>
    </w:p>
    <w:p w14:paraId="1BFCCC5C"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Duct firing; </w:t>
      </w:r>
    </w:p>
    <w:p w14:paraId="4C38A017"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Other ways of temporarily increasing the output of Combined Cycle Generation Resources; and</w:t>
      </w:r>
    </w:p>
    <w:p w14:paraId="336274D0"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281CF6" w14:textId="77777777" w:rsidR="000901EC" w:rsidRPr="000901EC" w:rsidRDefault="000901EC" w:rsidP="000901EC">
      <w:pPr>
        <w:spacing w:after="240"/>
        <w:ind w:left="720" w:hanging="720"/>
        <w:rPr>
          <w:rFonts w:eastAsia="SimSun"/>
        </w:rPr>
      </w:pPr>
      <w:r w:rsidRPr="000901EC">
        <w:rPr>
          <w:rFonts w:eastAsia="SimSun"/>
        </w:rPr>
        <w:t>(11)</w:t>
      </w:r>
      <w:r w:rsidRPr="000901EC">
        <w:rPr>
          <w:rFonts w:eastAsia="SimSun"/>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6B780F3" w14:textId="77777777" w:rsidTr="009C0551">
        <w:trPr>
          <w:trHeight w:val="206"/>
        </w:trPr>
        <w:tc>
          <w:tcPr>
            <w:tcW w:w="9350" w:type="dxa"/>
            <w:shd w:val="pct12" w:color="auto" w:fill="auto"/>
          </w:tcPr>
          <w:p w14:paraId="14EBFB90"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(11) above with the following upon system implementation of the Real-Time Co-Optimization (RTC) project for NPRR1010; or upon system implementation for NPRR1014 or NPRR1029:]</w:t>
            </w:r>
          </w:p>
          <w:p w14:paraId="3C1E6FE5" w14:textId="77777777" w:rsidR="000901EC" w:rsidRPr="000901EC" w:rsidRDefault="000901EC" w:rsidP="000901EC">
            <w:pPr>
              <w:spacing w:after="240"/>
              <w:ind w:left="720" w:hanging="720"/>
              <w:rPr>
                <w:rFonts w:eastAsia="SimSun"/>
              </w:rPr>
            </w:pPr>
            <w:r w:rsidRPr="000901EC">
              <w:rPr>
                <w:rFonts w:eastAsia="SimSun"/>
              </w:rPr>
              <w:t>(11)</w:t>
            </w:r>
            <w:r w:rsidRPr="000901EC">
              <w:rPr>
                <w:rFonts w:eastAsia="SimSun"/>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78DAE588" w14:textId="77777777" w:rsidR="000901EC" w:rsidRPr="000901EC" w:rsidRDefault="000901EC" w:rsidP="000901EC">
      <w:pPr>
        <w:spacing w:before="240" w:after="240"/>
        <w:ind w:left="720" w:hanging="720"/>
        <w:rPr>
          <w:rFonts w:eastAsia="SimSun"/>
        </w:rPr>
      </w:pPr>
      <w:r w:rsidRPr="000901EC">
        <w:rPr>
          <w:rFonts w:eastAsia="SimSun"/>
        </w:rPr>
        <w:t>(12)</w:t>
      </w:r>
      <w:r w:rsidRPr="000901EC">
        <w:rPr>
          <w:rFonts w:eastAsia="SimSun"/>
        </w:rPr>
        <w:tab/>
        <w:t>A QSE representing an ESR shall provide the following Real-Time telemetry data to ERCOT for each ESR:</w:t>
      </w:r>
    </w:p>
    <w:p w14:paraId="00A48AF8"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Maximum Operating State of Charge, in MWh;</w:t>
      </w:r>
    </w:p>
    <w:p w14:paraId="4374099C"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Minimum Operating State of Charge, in MWh;</w:t>
      </w:r>
    </w:p>
    <w:p w14:paraId="55A18462"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State of Charge, in MWh;</w:t>
      </w:r>
    </w:p>
    <w:p w14:paraId="30607952"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Maximum Operating Discharge Power Limit, in MW; and</w:t>
      </w:r>
    </w:p>
    <w:p w14:paraId="001B10D7"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Maximum Operating Charge Power Limit, in MW.</w:t>
      </w:r>
    </w:p>
    <w:p w14:paraId="2961B79D" w14:textId="77777777" w:rsidR="000901EC" w:rsidRPr="000901EC" w:rsidRDefault="000901EC" w:rsidP="000901EC">
      <w:pPr>
        <w:spacing w:after="240"/>
        <w:ind w:left="720" w:hanging="720"/>
        <w:rPr>
          <w:rFonts w:eastAsia="SimSun"/>
        </w:rPr>
      </w:pPr>
      <w:r w:rsidRPr="000901EC">
        <w:rPr>
          <w:rFonts w:eastAsia="SimSun"/>
        </w:rPr>
        <w:t>(13)</w:t>
      </w:r>
      <w:r w:rsidRPr="000901EC">
        <w:rPr>
          <w:rFonts w:eastAsia="SimSun"/>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2349C7C" w14:textId="77777777" w:rsidTr="009C0551">
        <w:trPr>
          <w:trHeight w:val="566"/>
        </w:trPr>
        <w:tc>
          <w:tcPr>
            <w:tcW w:w="9350" w:type="dxa"/>
            <w:shd w:val="pct12" w:color="auto" w:fill="auto"/>
          </w:tcPr>
          <w:p w14:paraId="24CDBBA9" w14:textId="77777777" w:rsidR="000901EC" w:rsidRPr="000901EC" w:rsidRDefault="000901EC" w:rsidP="000901EC">
            <w:pPr>
              <w:spacing w:before="60" w:after="240"/>
              <w:rPr>
                <w:rFonts w:eastAsia="SimSun"/>
                <w:b/>
                <w:i/>
                <w:iCs/>
              </w:rPr>
            </w:pPr>
            <w:r w:rsidRPr="000901EC">
              <w:rPr>
                <w:rFonts w:eastAsia="SimSun"/>
                <w:b/>
                <w:i/>
                <w:iCs/>
              </w:rPr>
              <w:lastRenderedPageBreak/>
              <w:t>[NPRR1077:  Insert paragraphs (14)-(16) below upon system implementation:]</w:t>
            </w:r>
          </w:p>
          <w:p w14:paraId="03A4F80C" w14:textId="77777777" w:rsidR="000901EC" w:rsidRPr="000901EC" w:rsidRDefault="000901EC" w:rsidP="000901EC">
            <w:pPr>
              <w:spacing w:before="240" w:after="240"/>
              <w:ind w:left="720" w:hanging="720"/>
              <w:rPr>
                <w:rFonts w:eastAsia="SimSun"/>
              </w:rPr>
            </w:pPr>
            <w:r w:rsidRPr="000901EC">
              <w:rPr>
                <w:rFonts w:eastAsia="SimSun"/>
              </w:rPr>
              <w:t>(14)</w:t>
            </w:r>
            <w:r w:rsidRPr="000901EC">
              <w:rPr>
                <w:rFonts w:eastAsia="SimSun"/>
              </w:rPr>
              <w:tab/>
              <w:t>Except as provided in paragraph (15) below, a QSE representing a Settlement Only Generator (SOG) shall provide ERCOT the following Real-Time telemetry:</w:t>
            </w:r>
          </w:p>
          <w:p w14:paraId="6ACC99E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injection at the Point of Interconnection (POI) or Point of Common Coupling (POCC) for each site with one or more SOGs;</w:t>
            </w:r>
          </w:p>
          <w:p w14:paraId="463A3AC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For any site with one or more ESSs that are registered as an SOG, net real power withdrawal at the POI or POCC;</w:t>
            </w:r>
          </w:p>
          <w:p w14:paraId="42EE56FC"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For each inverter at the site, gross real power output measured at the generator terminals for all SOGs that are located behind that inverter, separately aggregated by fuel type;</w:t>
            </w:r>
          </w:p>
          <w:p w14:paraId="4C8BE833"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For SOGs at the same site that are not located behind an inverter, gross real power output measured at the generator terminals for all SOGs, separately aggregated by fuel type;</w:t>
            </w:r>
          </w:p>
          <w:p w14:paraId="2E57C086"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For any site with one or more ESSs registered as an SOG, for each inverter, gross real power withdrawal by all such ESSs that are located behind that inverter, as measured at the generator terminals; and</w:t>
            </w:r>
          </w:p>
          <w:p w14:paraId="77819FE8"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Generator breaker status.</w:t>
            </w:r>
          </w:p>
          <w:p w14:paraId="42E06F35" w14:textId="77777777" w:rsidR="000901EC" w:rsidRPr="000901EC" w:rsidRDefault="000901EC" w:rsidP="000901EC">
            <w:pPr>
              <w:spacing w:after="240"/>
              <w:ind w:left="720" w:hanging="720"/>
              <w:rPr>
                <w:rFonts w:eastAsia="SimSun"/>
              </w:rPr>
            </w:pPr>
            <w:r w:rsidRPr="000901EC">
              <w:rPr>
                <w:rFonts w:eastAsia="SimSun"/>
              </w:rPr>
              <w:t>(15)</w:t>
            </w:r>
            <w:r w:rsidRPr="000901EC">
              <w:rPr>
                <w:rFonts w:eastAsia="SimSun"/>
              </w:rPr>
              <w:tab/>
              <w:t>A QSE is not required to provide telemetry for a Settlement Only Distribution Generator (SODG) if:</w:t>
            </w:r>
          </w:p>
          <w:p w14:paraId="37171BB2"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site that includes the SODG has not exported more than 10 MWh in any calendar year, exclusive of any energy exported during any Settlement Interval in which an ERCOT-declared Energy Emergency Alert (EEA) is in effect; </w:t>
            </w:r>
          </w:p>
          <w:p w14:paraId="0C8E5488"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The QSE or Resource Entity for the SODG has submitted a written request to ERCOT seeking an exemption from the telemetry requirements under this paragraph; and</w:t>
            </w:r>
          </w:p>
          <w:p w14:paraId="4B4DA93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ERCOT has provided the QSE or Resource Entity written confirmation that the SODG is exempt from providing telemetry under this paragraph. </w:t>
            </w:r>
          </w:p>
          <w:p w14:paraId="7D618B94" w14:textId="77777777" w:rsidR="000901EC" w:rsidRPr="000901EC" w:rsidRDefault="000901EC" w:rsidP="000901EC">
            <w:pPr>
              <w:spacing w:after="240"/>
              <w:ind w:left="720" w:hanging="720"/>
              <w:rPr>
                <w:rFonts w:eastAsia="SimSun"/>
              </w:rPr>
            </w:pPr>
            <w:r w:rsidRPr="000901EC">
              <w:rPr>
                <w:rFonts w:eastAsia="SimSun"/>
              </w:rPr>
              <w:t>(16)</w:t>
            </w:r>
            <w:r w:rsidRPr="000901EC">
              <w:rPr>
                <w:rFonts w:eastAsia="SimSun"/>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5764144B"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901EC" w:rsidRPr="000901EC" w14:paraId="6B008830" w14:textId="77777777" w:rsidTr="009C0551">
        <w:trPr>
          <w:trHeight w:val="206"/>
        </w:trPr>
        <w:tc>
          <w:tcPr>
            <w:tcW w:w="9360" w:type="dxa"/>
            <w:shd w:val="pct12" w:color="auto" w:fill="auto"/>
          </w:tcPr>
          <w:p w14:paraId="356B5385" w14:textId="77777777" w:rsidR="000901EC" w:rsidRPr="000901EC" w:rsidRDefault="000901EC" w:rsidP="000901EC">
            <w:pPr>
              <w:spacing w:before="120" w:after="240"/>
              <w:rPr>
                <w:rFonts w:eastAsia="SimSun"/>
                <w:b/>
                <w:i/>
                <w:iCs/>
              </w:rPr>
            </w:pPr>
            <w:r w:rsidRPr="000901EC">
              <w:rPr>
                <w:rFonts w:eastAsia="SimSun"/>
                <w:b/>
                <w:i/>
                <w:iCs/>
              </w:rPr>
              <w:lastRenderedPageBreak/>
              <w:t>[NPRR885:  Insert paragraph (17) below upon system implementation:]</w:t>
            </w:r>
          </w:p>
          <w:p w14:paraId="716FD9B9" w14:textId="77777777" w:rsidR="000901EC" w:rsidRPr="000901EC" w:rsidRDefault="000901EC" w:rsidP="000901EC">
            <w:pPr>
              <w:spacing w:before="240" w:after="240"/>
              <w:ind w:left="720" w:hanging="720"/>
              <w:rPr>
                <w:rFonts w:eastAsia="SimSun"/>
              </w:rPr>
            </w:pPr>
            <w:r w:rsidRPr="000901EC">
              <w:rPr>
                <w:rFonts w:eastAsia="SimSun"/>
              </w:rPr>
              <w:t>(17)</w:t>
            </w:r>
            <w:r w:rsidRPr="000901EC">
              <w:rPr>
                <w:rFonts w:eastAsia="SimSun"/>
              </w:rPr>
              <w:tab/>
              <w:t>A QSE representing a Must-Run Alternative (MRA) shall telemeter the MRA MW currently available (unloaded) and not included in the HSL.</w:t>
            </w:r>
          </w:p>
        </w:tc>
      </w:tr>
    </w:tbl>
    <w:p w14:paraId="0E758E8E"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A09CB0C" w14:textId="77777777" w:rsidTr="009C055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EEA8D77" w14:textId="77777777" w:rsidR="000901EC" w:rsidRPr="000901EC" w:rsidRDefault="000901EC" w:rsidP="000901EC">
            <w:pPr>
              <w:spacing w:before="120" w:after="240"/>
              <w:rPr>
                <w:rFonts w:eastAsia="SimSun"/>
                <w:b/>
                <w:i/>
                <w:iCs/>
              </w:rPr>
            </w:pPr>
            <w:r w:rsidRPr="000901EC">
              <w:rPr>
                <w:rFonts w:eastAsia="SimSun"/>
                <w:b/>
                <w:i/>
                <w:iCs/>
              </w:rPr>
              <w:t>[NPRR1029:  Insert paragraph (18) below upon system implementation:]</w:t>
            </w:r>
          </w:p>
          <w:p w14:paraId="1741EAB2" w14:textId="77777777" w:rsidR="000901EC" w:rsidRPr="000901EC" w:rsidRDefault="000901EC" w:rsidP="000901EC">
            <w:pPr>
              <w:spacing w:before="240" w:after="240"/>
              <w:ind w:left="720" w:hanging="720"/>
              <w:rPr>
                <w:rFonts w:eastAsia="SimSun"/>
              </w:rPr>
            </w:pPr>
            <w:r w:rsidRPr="000901EC">
              <w:rPr>
                <w:rFonts w:eastAsia="SimSun"/>
              </w:rPr>
              <w:t>(18)</w:t>
            </w:r>
            <w:r w:rsidRPr="000901EC">
              <w:rPr>
                <w:rFonts w:eastAsia="SimSun"/>
              </w:rPr>
              <w:tab/>
              <w:t>A QSE representing a DC-Coupled Resource shall provide the following Real-Time telemetry data in addition to that required for other ESRs:</w:t>
            </w:r>
          </w:p>
          <w:p w14:paraId="56D567A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53F7872E"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Gross AC MW capability of the intermittent renewable generation component of the DC-Coupled Resource, based on Real-Time conditions.</w:t>
            </w:r>
          </w:p>
        </w:tc>
      </w:tr>
    </w:tbl>
    <w:p w14:paraId="44BF754F"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71A6931" w14:textId="77777777" w:rsidTr="009C055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042B66" w14:textId="77777777" w:rsidR="000901EC" w:rsidRPr="000901EC" w:rsidRDefault="000901EC" w:rsidP="000901EC">
            <w:pPr>
              <w:spacing w:before="120" w:after="240"/>
              <w:rPr>
                <w:rFonts w:eastAsia="SimSun"/>
                <w:b/>
                <w:i/>
                <w:iCs/>
              </w:rPr>
            </w:pPr>
            <w:r w:rsidRPr="000901EC">
              <w:rPr>
                <w:rFonts w:eastAsia="SimSun"/>
                <w:b/>
                <w:i/>
                <w:iCs/>
              </w:rPr>
              <w:t>[NPRR995:  Insert paragraph (19) below upon system implementation:]</w:t>
            </w:r>
          </w:p>
          <w:p w14:paraId="3B019769" w14:textId="77777777" w:rsidR="000901EC" w:rsidRPr="000901EC" w:rsidRDefault="000901EC" w:rsidP="000901EC">
            <w:pPr>
              <w:spacing w:before="240" w:after="240"/>
              <w:ind w:left="720" w:hanging="720"/>
              <w:rPr>
                <w:rFonts w:eastAsia="SimSun"/>
                <w:iCs/>
              </w:rPr>
            </w:pPr>
            <w:r w:rsidRPr="000901EC">
              <w:rPr>
                <w:rFonts w:eastAsia="SimSun"/>
              </w:rPr>
              <w:t>(19)</w:t>
            </w:r>
            <w:r w:rsidRPr="000901EC">
              <w:rPr>
                <w:rFonts w:eastAsia="SimSun"/>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5B426087" w14:textId="77777777" w:rsidR="000901EC" w:rsidRPr="000901EC" w:rsidRDefault="000901EC" w:rsidP="000901EC">
      <w:pPr>
        <w:keepNext/>
        <w:tabs>
          <w:tab w:val="left" w:pos="1620"/>
        </w:tabs>
        <w:spacing w:before="480" w:after="240"/>
        <w:ind w:left="1620" w:hanging="1620"/>
        <w:outlineLvl w:val="4"/>
        <w:rPr>
          <w:rFonts w:eastAsia="SimSun"/>
          <w:b/>
          <w:bCs/>
          <w:i/>
          <w:iCs/>
          <w:szCs w:val="26"/>
        </w:rPr>
      </w:pPr>
      <w:bookmarkStart w:id="1739" w:name="_Toc135992286"/>
      <w:r w:rsidRPr="000901EC">
        <w:rPr>
          <w:rFonts w:eastAsia="SimSun"/>
          <w:b/>
          <w:bCs/>
          <w:snapToGrid w:val="0"/>
          <w:szCs w:val="20"/>
        </w:rPr>
        <w:t>6.5.7.3.1</w:t>
      </w:r>
      <w:r w:rsidRPr="000901EC">
        <w:rPr>
          <w:rFonts w:eastAsia="SimSun"/>
          <w:b/>
          <w:bCs/>
          <w:i/>
          <w:iCs/>
          <w:szCs w:val="26"/>
        </w:rPr>
        <w:tab/>
      </w:r>
      <w:r w:rsidRPr="000901EC">
        <w:rPr>
          <w:rFonts w:eastAsia="SimSun"/>
          <w:b/>
          <w:bCs/>
          <w:snapToGrid w:val="0"/>
          <w:szCs w:val="20"/>
        </w:rPr>
        <w:t>Determination of Real-Time On-Line Reliability Deployment Price Adder</w:t>
      </w:r>
      <w:bookmarkEnd w:id="1739"/>
    </w:p>
    <w:p w14:paraId="1C7E122E"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The following categories of reliability deployments are considered in the determination of the Real-Time On-Line Reliability Deployment Price Adder:</w:t>
      </w:r>
    </w:p>
    <w:p w14:paraId="2B8C4135"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RUC-committed Resources, except for those whose QSEs have opted out of RUC Settlement in accordance with paragraph (14) of Section 5.5.2, Reliability Unit Commitment (RUC) Process;</w:t>
      </w:r>
    </w:p>
    <w:p w14:paraId="3EAE6792"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 xml:space="preserve">RMR Resources that are On-Line, including capacity secured to prevent an Emergency Condition pursuant to paragraph (4) of Section 6.5.1.1, ERCOT Control Area Authority; </w:t>
      </w:r>
    </w:p>
    <w:p w14:paraId="43C8134C" w14:textId="77777777" w:rsidR="000901EC" w:rsidRPr="000901EC" w:rsidRDefault="000901EC" w:rsidP="000901EC">
      <w:pPr>
        <w:spacing w:after="240"/>
        <w:ind w:left="1440" w:hanging="720"/>
        <w:rPr>
          <w:rFonts w:eastAsia="SimSun"/>
          <w:iCs/>
          <w:szCs w:val="20"/>
        </w:rPr>
      </w:pPr>
      <w:r w:rsidRPr="000901EC">
        <w:rPr>
          <w:rFonts w:eastAsia="SimSun"/>
          <w:iCs/>
          <w:szCs w:val="20"/>
        </w:rPr>
        <w:t>(c)</w:t>
      </w:r>
      <w:r w:rsidRPr="000901EC">
        <w:rPr>
          <w:rFonts w:eastAsia="SimSun"/>
          <w:iCs/>
          <w:szCs w:val="20"/>
        </w:rPr>
        <w:tab/>
        <w:t>Deployed Load Resources other than Controllable Load Resources;</w:t>
      </w:r>
    </w:p>
    <w:p w14:paraId="6D991A7B"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(d)</w:t>
      </w:r>
      <w:r w:rsidRPr="000901EC">
        <w:rPr>
          <w:rFonts w:eastAsia="SimSun"/>
          <w:iCs/>
          <w:szCs w:val="20"/>
        </w:rPr>
        <w:tab/>
        <w:t>Deployed ERS;</w:t>
      </w:r>
    </w:p>
    <w:p w14:paraId="2599D2A7"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Real-Time DC Tie imports during an EEA where the total adjustment shall not exceed 1,250 MW in a single interval; </w:t>
      </w:r>
    </w:p>
    <w:p w14:paraId="19330EC9" w14:textId="77777777" w:rsidR="000901EC" w:rsidRPr="000901EC" w:rsidRDefault="000901EC" w:rsidP="000901EC">
      <w:pPr>
        <w:spacing w:after="240"/>
        <w:ind w:left="1440" w:hanging="720"/>
        <w:rPr>
          <w:rFonts w:eastAsia="SimSun"/>
          <w:iCs/>
          <w:szCs w:val="20"/>
        </w:rPr>
      </w:pPr>
      <w:r w:rsidRPr="000901EC">
        <w:rPr>
          <w:rFonts w:eastAsia="SimSun"/>
          <w:iCs/>
          <w:szCs w:val="20"/>
        </w:rPr>
        <w:t>(f)</w:t>
      </w:r>
      <w:r w:rsidRPr="000901EC">
        <w:rPr>
          <w:rFonts w:eastAsia="SimSun"/>
          <w:iCs/>
          <w:szCs w:val="20"/>
        </w:rPr>
        <w:tab/>
        <w:t xml:space="preserve">Real-Time DC Tie exports to address emergency conditions in the receiving electric grid; </w:t>
      </w:r>
    </w:p>
    <w:p w14:paraId="56CAFEBF"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Energy delivered to ERCOT through registered Block Load Transfers (BLTs) during an EEA;</w:t>
      </w:r>
    </w:p>
    <w:p w14:paraId="449BDB66" w14:textId="77777777" w:rsidR="000901EC" w:rsidRPr="000901EC" w:rsidRDefault="000901EC" w:rsidP="000901EC">
      <w:pPr>
        <w:spacing w:after="240"/>
        <w:ind w:left="1440" w:hanging="720"/>
        <w:rPr>
          <w:rFonts w:eastAsia="SimSun"/>
          <w:iCs/>
          <w:szCs w:val="20"/>
        </w:rPr>
      </w:pPr>
      <w:r w:rsidRPr="000901EC">
        <w:rPr>
          <w:rFonts w:eastAsia="SimSun"/>
          <w:iCs/>
          <w:szCs w:val="20"/>
        </w:rPr>
        <w:t>(h)</w:t>
      </w:r>
      <w:r w:rsidRPr="000901EC">
        <w:rPr>
          <w:rFonts w:eastAsia="SimSun"/>
          <w:iCs/>
          <w:szCs w:val="20"/>
        </w:rPr>
        <w:tab/>
        <w:t>Energy delivered from ERCOT to another power pool through registered BLTs during emergency conditions in the receiving electric grid; and</w:t>
      </w:r>
    </w:p>
    <w:p w14:paraId="2A3CB51E" w14:textId="77777777" w:rsidR="000901EC" w:rsidRPr="000901EC" w:rsidRDefault="000901EC" w:rsidP="000901EC">
      <w:pPr>
        <w:spacing w:after="240"/>
        <w:ind w:left="1440" w:hanging="720"/>
        <w:rPr>
          <w:rFonts w:eastAsia="SimSun"/>
          <w:iCs/>
          <w:szCs w:val="20"/>
        </w:rPr>
      </w:pPr>
      <w:r w:rsidRPr="000901EC">
        <w:rPr>
          <w:rFonts w:eastAsia="SimSun"/>
          <w:iCs/>
          <w:szCs w:val="20"/>
        </w:rPr>
        <w:t>(i)</w:t>
      </w:r>
      <w:r w:rsidRPr="000901EC">
        <w:rPr>
          <w:rFonts w:eastAsia="SimSun"/>
          <w:iCs/>
          <w:szCs w:val="20"/>
        </w:rPr>
        <w:tab/>
        <w:t>ERCOT-directed firm Load shed during EEA Level 3, as described in paragraph (3) of Section 6.5.9.4.2, EEA Levels.</w:t>
      </w:r>
    </w:p>
    <w:p w14:paraId="75FD0A4D"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078113FA"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For RUC-committed Resources with a telemetered Resource Status of ONRUC and for RMR Resources that are On-Line, set the LSL, LASL, and LDL to zero.</w:t>
      </w:r>
    </w:p>
    <w:p w14:paraId="7DE815CA"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B98DA85"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(c) </w:t>
      </w:r>
      <w:r w:rsidRPr="000901EC">
        <w:rPr>
          <w:rFonts w:eastAsia="SimSun"/>
          <w:iCs/>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2040F23" w14:textId="77777777" w:rsidR="000901EC" w:rsidRPr="000901EC" w:rsidRDefault="000901EC" w:rsidP="000901EC">
      <w:pPr>
        <w:spacing w:after="240"/>
        <w:ind w:left="2160" w:hanging="720"/>
        <w:rPr>
          <w:rFonts w:eastAsia="SimSun"/>
          <w:iCs/>
          <w:szCs w:val="20"/>
        </w:rPr>
      </w:pPr>
      <w:r w:rsidRPr="000901EC">
        <w:rPr>
          <w:rFonts w:eastAsia="SimSun"/>
          <w:iCs/>
          <w:szCs w:val="20"/>
        </w:rPr>
        <w:t xml:space="preserve">(i)  </w:t>
      </w:r>
      <w:r w:rsidRPr="000901EC">
        <w:rPr>
          <w:rFonts w:eastAsia="SimSun"/>
          <w:iCs/>
          <w:szCs w:val="20"/>
        </w:rPr>
        <w:tab/>
        <w:t>Set LDL to the greater of Aggregated Resource Output - (60 minutes * SCED Down Ramp Rate), or LASL; and</w:t>
      </w:r>
    </w:p>
    <w:p w14:paraId="30C57DFE" w14:textId="77777777" w:rsidR="000901EC" w:rsidRPr="000901EC" w:rsidRDefault="000901EC" w:rsidP="000901EC">
      <w:pPr>
        <w:spacing w:after="240"/>
        <w:ind w:left="2160" w:hanging="720"/>
        <w:rPr>
          <w:rFonts w:eastAsia="SimSun"/>
          <w:iCs/>
          <w:szCs w:val="20"/>
        </w:rPr>
      </w:pPr>
      <w:r w:rsidRPr="000901EC">
        <w:rPr>
          <w:rFonts w:eastAsia="SimSun"/>
          <w:iCs/>
          <w:szCs w:val="20"/>
        </w:rPr>
        <w:t>(ii)       Set HDL to the lesser of Aggregated Resource Output + (60 minutes*SCED Up Ramp Rate), or HASL.</w:t>
      </w:r>
    </w:p>
    <w:p w14:paraId="237F4FAB"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(d) </w:t>
      </w:r>
      <w:r w:rsidRPr="000901EC">
        <w:rPr>
          <w:rFonts w:eastAsia="SimSun"/>
          <w:iCs/>
          <w:szCs w:val="20"/>
        </w:rPr>
        <w:tab/>
        <w:t>For all Controllable Load Resources excluding ones with a telemetered status of OUTL:</w:t>
      </w:r>
    </w:p>
    <w:p w14:paraId="66201727" w14:textId="77777777" w:rsidR="000901EC" w:rsidRPr="000901EC" w:rsidRDefault="000901EC" w:rsidP="000901EC">
      <w:pPr>
        <w:spacing w:after="240"/>
        <w:ind w:left="2160" w:hanging="720"/>
        <w:rPr>
          <w:rFonts w:eastAsia="SimSun"/>
          <w:iCs/>
          <w:szCs w:val="20"/>
        </w:rPr>
      </w:pPr>
      <w:r w:rsidRPr="000901EC">
        <w:rPr>
          <w:rFonts w:eastAsia="SimSun"/>
          <w:iCs/>
          <w:szCs w:val="20"/>
        </w:rPr>
        <w:lastRenderedPageBreak/>
        <w:t xml:space="preserve">(i)  </w:t>
      </w:r>
      <w:r w:rsidRPr="000901EC">
        <w:rPr>
          <w:rFonts w:eastAsia="SimSun"/>
          <w:iCs/>
          <w:szCs w:val="20"/>
        </w:rPr>
        <w:tab/>
        <w:t>Set LDL to the greater of Aggregated Resource Output - (60 minutes * SCED Up Ramp Rate), or LASL; and</w:t>
      </w:r>
    </w:p>
    <w:p w14:paraId="782530AB" w14:textId="77777777" w:rsidR="000901EC" w:rsidRPr="000901EC" w:rsidRDefault="000901EC" w:rsidP="000901EC">
      <w:pPr>
        <w:spacing w:after="240"/>
        <w:ind w:left="2160" w:hanging="720"/>
        <w:rPr>
          <w:rFonts w:eastAsia="SimSun"/>
          <w:iCs/>
          <w:szCs w:val="20"/>
        </w:rPr>
      </w:pPr>
      <w:r w:rsidRPr="000901EC">
        <w:rPr>
          <w:rFonts w:eastAsia="SimSun"/>
          <w:iCs/>
          <w:szCs w:val="20"/>
        </w:rPr>
        <w:t>(ii)       Set HDL to the lesser of Aggregated Resource Output + (60 minutes*SCED Down Ramp Rate), or HASL.</w:t>
      </w:r>
    </w:p>
    <w:p w14:paraId="45C919D7"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EF1218D"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(f) </w:t>
      </w:r>
      <w:r w:rsidRPr="000901EC">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3A0ECE7" w14:textId="77777777" w:rsidR="000901EC" w:rsidRPr="000901EC" w:rsidRDefault="000901EC" w:rsidP="000901EC">
      <w:pPr>
        <w:rPr>
          <w:rFonts w:eastAsia="SimSun"/>
          <w:iCs/>
        </w:rPr>
      </w:pPr>
      <w:r w:rsidRPr="000901EC">
        <w:rPr>
          <w:rFonts w:eastAsia="SimSun"/>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901EC" w:rsidRPr="000901EC" w14:paraId="18EFE9C8" w14:textId="77777777" w:rsidTr="009C0551">
        <w:trPr>
          <w:trHeight w:val="351"/>
          <w:tblHeader/>
        </w:trPr>
        <w:tc>
          <w:tcPr>
            <w:tcW w:w="1448" w:type="dxa"/>
          </w:tcPr>
          <w:p w14:paraId="1FAD02C2" w14:textId="77777777" w:rsidR="000901EC" w:rsidRPr="000901EC" w:rsidRDefault="000901EC" w:rsidP="000901EC">
            <w:pPr>
              <w:spacing w:after="240"/>
              <w:rPr>
                <w:rFonts w:eastAsia="SimSun"/>
                <w:b/>
                <w:iCs/>
                <w:sz w:val="20"/>
                <w:szCs w:val="20"/>
              </w:rPr>
            </w:pPr>
            <w:r w:rsidRPr="000901EC">
              <w:rPr>
                <w:rFonts w:eastAsia="SimSun"/>
                <w:b/>
                <w:iCs/>
                <w:sz w:val="20"/>
                <w:szCs w:val="20"/>
              </w:rPr>
              <w:t>Parameter</w:t>
            </w:r>
          </w:p>
        </w:tc>
        <w:tc>
          <w:tcPr>
            <w:tcW w:w="1702" w:type="dxa"/>
          </w:tcPr>
          <w:p w14:paraId="4B4F7FBA"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120" w:type="dxa"/>
          </w:tcPr>
          <w:p w14:paraId="43E3E5B3" w14:textId="77777777" w:rsidR="000901EC" w:rsidRPr="000901EC" w:rsidRDefault="000901EC" w:rsidP="000901EC">
            <w:pPr>
              <w:spacing w:after="240"/>
              <w:rPr>
                <w:rFonts w:eastAsia="SimSun"/>
                <w:b/>
                <w:iCs/>
                <w:sz w:val="20"/>
                <w:szCs w:val="20"/>
              </w:rPr>
            </w:pPr>
            <w:r w:rsidRPr="000901EC">
              <w:rPr>
                <w:rFonts w:eastAsia="SimSun"/>
                <w:b/>
                <w:iCs/>
                <w:sz w:val="20"/>
                <w:szCs w:val="20"/>
              </w:rPr>
              <w:t>Current Value*</w:t>
            </w:r>
          </w:p>
        </w:tc>
      </w:tr>
      <w:tr w:rsidR="000901EC" w:rsidRPr="000901EC" w14:paraId="1712869D" w14:textId="77777777" w:rsidTr="009C0551">
        <w:trPr>
          <w:trHeight w:val="519"/>
        </w:trPr>
        <w:tc>
          <w:tcPr>
            <w:tcW w:w="1448" w:type="dxa"/>
          </w:tcPr>
          <w:p w14:paraId="46E86AC2" w14:textId="77777777" w:rsidR="000901EC" w:rsidRPr="000901EC" w:rsidRDefault="000901EC" w:rsidP="000901EC">
            <w:pPr>
              <w:spacing w:after="60"/>
              <w:rPr>
                <w:rFonts w:eastAsia="SimSun"/>
                <w:iCs/>
                <w:sz w:val="20"/>
                <w:szCs w:val="20"/>
              </w:rPr>
            </w:pPr>
            <w:r w:rsidRPr="000901EC">
              <w:rPr>
                <w:rFonts w:eastAsia="SimSun"/>
                <w:iCs/>
                <w:sz w:val="20"/>
                <w:szCs w:val="20"/>
              </w:rPr>
              <w:t>RHours</w:t>
            </w:r>
          </w:p>
        </w:tc>
        <w:tc>
          <w:tcPr>
            <w:tcW w:w="1702" w:type="dxa"/>
          </w:tcPr>
          <w:p w14:paraId="5D546ACB" w14:textId="77777777" w:rsidR="000901EC" w:rsidRPr="000901EC" w:rsidRDefault="000901EC" w:rsidP="000901EC">
            <w:pPr>
              <w:spacing w:after="60"/>
              <w:rPr>
                <w:rFonts w:eastAsia="SimSun"/>
                <w:iCs/>
                <w:sz w:val="20"/>
                <w:szCs w:val="20"/>
              </w:rPr>
            </w:pPr>
            <w:r w:rsidRPr="000901EC">
              <w:rPr>
                <w:rFonts w:eastAsia="SimSun"/>
                <w:iCs/>
                <w:sz w:val="20"/>
                <w:szCs w:val="20"/>
              </w:rPr>
              <w:t>Hours</w:t>
            </w:r>
          </w:p>
        </w:tc>
        <w:tc>
          <w:tcPr>
            <w:tcW w:w="6120" w:type="dxa"/>
          </w:tcPr>
          <w:p w14:paraId="0A91D12E" w14:textId="77777777" w:rsidR="000901EC" w:rsidRPr="000901EC" w:rsidRDefault="000901EC" w:rsidP="000901EC">
            <w:pPr>
              <w:spacing w:after="60"/>
              <w:rPr>
                <w:rFonts w:eastAsia="SimSun"/>
                <w:iCs/>
                <w:sz w:val="20"/>
                <w:szCs w:val="20"/>
              </w:rPr>
            </w:pPr>
            <w:r w:rsidRPr="000901EC">
              <w:rPr>
                <w:rFonts w:eastAsia="SimSun"/>
                <w:iCs/>
                <w:sz w:val="20"/>
                <w:szCs w:val="20"/>
              </w:rPr>
              <w:t>4.5</w:t>
            </w:r>
          </w:p>
        </w:tc>
      </w:tr>
      <w:tr w:rsidR="000901EC" w:rsidRPr="000901EC" w14:paraId="1DBD6B7D" w14:textId="77777777" w:rsidTr="009C0551">
        <w:trPr>
          <w:trHeight w:val="519"/>
        </w:trPr>
        <w:tc>
          <w:tcPr>
            <w:tcW w:w="9270" w:type="dxa"/>
            <w:gridSpan w:val="3"/>
          </w:tcPr>
          <w:p w14:paraId="3CC2F1A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6D14965"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(g)</w:t>
      </w:r>
      <w:r w:rsidRPr="000901EC">
        <w:rPr>
          <w:rFonts w:eastAsia="SimSun"/>
          <w:iCs/>
          <w:szCs w:val="20"/>
        </w:rPr>
        <w:tab/>
        <w:t>Add the MW from Real-Time DC Tie imports during an EEA to GTBD.  The amount of MW is determined from the Dispatch Instruction and should continue over the duration of time specified by the ERCOT Operator.</w:t>
      </w:r>
    </w:p>
    <w:p w14:paraId="25F956E6" w14:textId="77777777" w:rsidR="000901EC" w:rsidRPr="000901EC" w:rsidRDefault="000901EC" w:rsidP="000901EC">
      <w:pPr>
        <w:spacing w:after="240"/>
        <w:ind w:left="1440" w:hanging="720"/>
        <w:rPr>
          <w:rFonts w:eastAsia="SimSun"/>
          <w:iCs/>
          <w:szCs w:val="20"/>
        </w:rPr>
      </w:pPr>
      <w:r w:rsidRPr="000901EC">
        <w:rPr>
          <w:rFonts w:eastAsia="SimSun"/>
          <w:iCs/>
          <w:szCs w:val="20"/>
        </w:rPr>
        <w:t>(h)</w:t>
      </w:r>
      <w:r w:rsidRPr="000901EC">
        <w:rPr>
          <w:rFonts w:eastAsia="SimSun"/>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98779AA"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(i)</w:t>
      </w:r>
      <w:r w:rsidRPr="000901EC">
        <w:rPr>
          <w:rFonts w:eastAsia="SimSun"/>
          <w:iCs/>
          <w:szCs w:val="20"/>
        </w:rPr>
        <w:tab/>
        <w:t>Add the MW from energy delivered to ERCOT through registered BLTs during an EEA to GTBD.  The amount of MW is determined from the Dispatch Instruction and should continue over the duration of time specified by the ERCOT Operator.</w:t>
      </w:r>
    </w:p>
    <w:p w14:paraId="0D534CDF" w14:textId="77777777" w:rsidR="000901EC" w:rsidRPr="000901EC" w:rsidRDefault="000901EC" w:rsidP="000901EC">
      <w:pPr>
        <w:spacing w:after="240"/>
        <w:ind w:left="1440" w:hanging="720"/>
        <w:rPr>
          <w:rFonts w:eastAsia="SimSun"/>
          <w:iCs/>
          <w:szCs w:val="20"/>
        </w:rPr>
      </w:pPr>
      <w:r w:rsidRPr="000901EC">
        <w:rPr>
          <w:rFonts w:eastAsia="SimSun"/>
          <w:iCs/>
          <w:szCs w:val="20"/>
        </w:rPr>
        <w:t>(j)</w:t>
      </w:r>
      <w:r w:rsidRPr="000901EC">
        <w:rPr>
          <w:rFonts w:eastAsia="SimSun"/>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FB8BFE2" w14:textId="77777777" w:rsidR="000901EC" w:rsidRPr="000901EC" w:rsidRDefault="000901EC" w:rsidP="000901EC">
      <w:pPr>
        <w:spacing w:after="240"/>
        <w:ind w:left="1440" w:hanging="720"/>
        <w:rPr>
          <w:rFonts w:eastAsia="SimSun"/>
          <w:iCs/>
          <w:szCs w:val="20"/>
        </w:rPr>
      </w:pPr>
      <w:r w:rsidRPr="000901EC">
        <w:rPr>
          <w:rFonts w:eastAsia="SimSun"/>
          <w:iCs/>
          <w:szCs w:val="20"/>
        </w:rPr>
        <w:t>(k)</w:t>
      </w:r>
      <w:r w:rsidRPr="000901EC">
        <w:rPr>
          <w:rFonts w:eastAsia="SimSun"/>
          <w:iCs/>
          <w:szCs w:val="20"/>
        </w:rPr>
        <w:tab/>
        <w:t>Perform a SCED with changes to the inputs in items (a) through (j) above, considering only Competitive Constraints and the non-mitigated Energy Offer Curves.</w:t>
      </w:r>
    </w:p>
    <w:p w14:paraId="7DA615C4" w14:textId="77777777" w:rsidR="000901EC" w:rsidRPr="000901EC" w:rsidRDefault="000901EC" w:rsidP="000901EC">
      <w:pPr>
        <w:spacing w:after="240"/>
        <w:ind w:left="1440" w:hanging="720"/>
        <w:rPr>
          <w:rFonts w:eastAsia="SimSun"/>
          <w:iCs/>
          <w:szCs w:val="20"/>
        </w:rPr>
      </w:pPr>
      <w:r w:rsidRPr="000901EC">
        <w:rPr>
          <w:rFonts w:eastAsia="SimSun"/>
          <w:iCs/>
          <w:szCs w:val="20"/>
        </w:rPr>
        <w:t>(l)</w:t>
      </w:r>
      <w:r w:rsidRPr="000901EC">
        <w:rPr>
          <w:rFonts w:eastAsia="SimSun"/>
          <w:iCs/>
          <w:szCs w:val="20"/>
        </w:rPr>
        <w:tab/>
        <w:t>Perform mitigation on the submitted Energy Offer Curves using the LMPs from the previous step as the reference LMP.</w:t>
      </w:r>
    </w:p>
    <w:p w14:paraId="679E0A25" w14:textId="77777777" w:rsidR="000901EC" w:rsidRPr="000901EC" w:rsidRDefault="000901EC" w:rsidP="000901EC">
      <w:pPr>
        <w:spacing w:after="240"/>
        <w:ind w:left="1440" w:hanging="720"/>
        <w:rPr>
          <w:rFonts w:eastAsia="SimSun"/>
          <w:iCs/>
          <w:szCs w:val="20"/>
        </w:rPr>
      </w:pPr>
      <w:r w:rsidRPr="000901EC">
        <w:rPr>
          <w:rFonts w:eastAsia="SimSun"/>
          <w:iCs/>
          <w:szCs w:val="20"/>
        </w:rPr>
        <w:t>(m)</w:t>
      </w:r>
      <w:r w:rsidRPr="000901EC">
        <w:rPr>
          <w:rFonts w:eastAsia="SimSun"/>
          <w:iCs/>
          <w:szCs w:val="20"/>
        </w:rPr>
        <w:tab/>
        <w:t>Perform a SCED with the changes to the inputs in items (a) through (j) above, considering both Competitive and Non-Competitive Constraints and the mitigated Energy offer Curves.</w:t>
      </w:r>
    </w:p>
    <w:p w14:paraId="34F816B7"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(n)</w:t>
      </w:r>
      <w:r w:rsidRPr="000901EC">
        <w:rPr>
          <w:rFonts w:eastAsia="SimSun"/>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2C8C4C30" w14:textId="77777777" w:rsidR="000901EC" w:rsidRPr="000901EC" w:rsidRDefault="000901EC" w:rsidP="000901EC">
      <w:pPr>
        <w:spacing w:after="240"/>
        <w:ind w:left="1440" w:hanging="720"/>
        <w:rPr>
          <w:rFonts w:eastAsia="SimSun"/>
          <w:iCs/>
          <w:szCs w:val="20"/>
        </w:rPr>
      </w:pPr>
      <w:r w:rsidRPr="000901EC">
        <w:rPr>
          <w:rFonts w:eastAsia="SimSun"/>
          <w:iCs/>
          <w:szCs w:val="20"/>
        </w:rPr>
        <w:t>(o)</w:t>
      </w:r>
      <w:r w:rsidRPr="000901EC">
        <w:rPr>
          <w:rFonts w:eastAsia="SimSun"/>
          <w:iCs/>
          <w:szCs w:val="20"/>
        </w:rPr>
        <w:tab/>
        <w:t>Determine the amount given by the Value of Lost Load (VOLL) minus the sum of the System Lambda of the second step in the two step SCED process described in paragraph (10)(b) of Section 6.5.7.3 and the Real-Time On-Line Reserve Price Adder.</w:t>
      </w:r>
    </w:p>
    <w:p w14:paraId="1D53A1E2" w14:textId="77777777" w:rsidR="000901EC" w:rsidRPr="000901EC" w:rsidRDefault="000901EC" w:rsidP="000901EC">
      <w:pPr>
        <w:spacing w:after="240"/>
        <w:ind w:left="1440" w:hanging="720"/>
        <w:rPr>
          <w:rFonts w:eastAsia="SimSun"/>
          <w:szCs w:val="20"/>
        </w:rPr>
      </w:pPr>
      <w:r w:rsidRPr="000901EC">
        <w:rPr>
          <w:rFonts w:eastAsia="SimSun"/>
          <w:iCs/>
          <w:szCs w:val="20"/>
        </w:rPr>
        <w:t>(p)</w:t>
      </w:r>
      <w:r w:rsidRPr="000901EC">
        <w:rPr>
          <w:rFonts w:eastAsia="SimSun"/>
          <w:iCs/>
          <w:szCs w:val="20"/>
        </w:rPr>
        <w:tab/>
        <w:t>The Real-Time On-Line Reliability Deployment Price Adder is the minimum of items (n) and (o) above except when ERCOT is directing firm Load shed during EEA Level 3.  When ERCOT is directing firm Load shed during EEA Level 3 to</w:t>
      </w:r>
      <w:r w:rsidRPr="000901EC">
        <w:rPr>
          <w:rFonts w:eastAsia="SimSun"/>
          <w:iCs/>
          <w:szCs w:val="20"/>
          <w:highlight w:val="yellow"/>
        </w:rPr>
        <w:t xml:space="preserve"> </w:t>
      </w:r>
      <w:r w:rsidRPr="000901EC">
        <w:rPr>
          <w:rFonts w:eastAsia="SimSun"/>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6EE07C62" w14:textId="77777777" w:rsidTr="009C0551">
        <w:trPr>
          <w:trHeight w:val="206"/>
        </w:trPr>
        <w:tc>
          <w:tcPr>
            <w:tcW w:w="9350" w:type="dxa"/>
            <w:shd w:val="clear" w:color="auto" w:fill="D9D9D9" w:themeFill="background1" w:themeFillShade="D9"/>
          </w:tcPr>
          <w:p w14:paraId="2C7629C7" w14:textId="77777777" w:rsidR="000901EC" w:rsidRPr="000901EC" w:rsidRDefault="000901EC" w:rsidP="000901EC">
            <w:pPr>
              <w:spacing w:before="120" w:after="240"/>
              <w:rPr>
                <w:rFonts w:eastAsia="SimSun"/>
                <w:b/>
                <w:i/>
                <w:iCs/>
              </w:rPr>
            </w:pPr>
            <w:r w:rsidRPr="000901EC">
              <w:rPr>
                <w:rFonts w:eastAsia="SimSun"/>
                <w:b/>
                <w:i/>
                <w:iCs/>
              </w:rPr>
              <w:t xml:space="preserve">[NPRR904, NPRR1006, NPRR1010, NPRR1014, NPRR1091, and NPRR1105:  Replace applicable portions of Section 6.5.7.3.1 above with the following upon system implementation </w:t>
            </w:r>
            <w:r w:rsidRPr="000901EC">
              <w:rPr>
                <w:rFonts w:eastAsia="SimSun"/>
                <w:b/>
                <w:i/>
                <w:iCs/>
              </w:rPr>
              <w:lastRenderedPageBreak/>
              <w:t>for NPRR904, NPRR1006, NPRR1014, NPRR1091, or NPRR1105; or upon system implementation of the Real-Time Co-Optimization (RTC) project for NPRR1010:]</w:t>
            </w:r>
          </w:p>
          <w:p w14:paraId="4C2D867E" w14:textId="77777777" w:rsidR="000901EC" w:rsidRPr="000901EC" w:rsidRDefault="000901EC" w:rsidP="000901EC">
            <w:pPr>
              <w:keepNext/>
              <w:tabs>
                <w:tab w:val="left" w:pos="1620"/>
              </w:tabs>
              <w:spacing w:before="240" w:after="240"/>
              <w:ind w:left="1620" w:hanging="1620"/>
              <w:outlineLvl w:val="4"/>
              <w:rPr>
                <w:rFonts w:eastAsia="SimSun"/>
                <w:b/>
                <w:bCs/>
                <w:i/>
                <w:iCs/>
                <w:szCs w:val="26"/>
              </w:rPr>
            </w:pPr>
            <w:bookmarkStart w:id="1740" w:name="_Toc60040621"/>
            <w:bookmarkStart w:id="1741" w:name="_Toc65151681"/>
            <w:bookmarkStart w:id="1742" w:name="_Toc80174707"/>
            <w:bookmarkStart w:id="1743" w:name="_Toc108712466"/>
            <w:bookmarkStart w:id="1744" w:name="_Toc112417586"/>
            <w:bookmarkStart w:id="1745" w:name="_Toc119310255"/>
            <w:bookmarkStart w:id="1746" w:name="_Toc125966189"/>
            <w:bookmarkStart w:id="1747" w:name="_Toc135992287"/>
            <w:r w:rsidRPr="000901EC">
              <w:rPr>
                <w:rFonts w:eastAsia="SimSun"/>
                <w:b/>
                <w:bCs/>
                <w:snapToGrid w:val="0"/>
              </w:rPr>
              <w:t>6.5.7.3.1</w:t>
            </w:r>
            <w:r w:rsidRPr="000901EC">
              <w:rPr>
                <w:rFonts w:eastAsia="SimSun"/>
                <w:b/>
                <w:bCs/>
                <w:i/>
                <w:iCs/>
                <w:szCs w:val="26"/>
              </w:rPr>
              <w:tab/>
            </w:r>
            <w:r w:rsidRPr="000901EC">
              <w:rPr>
                <w:rFonts w:eastAsia="SimSun"/>
                <w:b/>
                <w:bCs/>
                <w:snapToGrid w:val="0"/>
              </w:rPr>
              <w:t>Determination of Real-Time Reliability Deployment Price Adder</w:t>
            </w:r>
            <w:bookmarkEnd w:id="1740"/>
            <w:bookmarkEnd w:id="1741"/>
            <w:bookmarkEnd w:id="1742"/>
            <w:bookmarkEnd w:id="1743"/>
            <w:bookmarkEnd w:id="1744"/>
            <w:bookmarkEnd w:id="1745"/>
            <w:bookmarkEnd w:id="1746"/>
            <w:bookmarkEnd w:id="1747"/>
          </w:p>
          <w:p w14:paraId="098D6964"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The following categories of reliability deployments are considered in the determination of the Real-Time Reliability Deployment Price Adder for Energy, and the Real-Time Reliability Deployment Price Adders for Ancillary Services:</w:t>
            </w:r>
          </w:p>
          <w:p w14:paraId="1110DE19"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RUC-committed Resources, except for those whose QSEs have opted out of RUC Settlement in accordance with paragraph (14) of Section 5.5.2, Reliability Unit Commitment (RUC) Process;</w:t>
            </w:r>
          </w:p>
          <w:p w14:paraId="4F252479"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RMR Resources that are On-Line, including capacity secured to prevent an Emergency Condition pursuant to paragraph (4) of Section 6.5.1.1, ERCOT Control Area Authority; </w:t>
            </w:r>
          </w:p>
          <w:p w14:paraId="5EF5030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Deployed Load Resources other than Controllable Load Resources;</w:t>
            </w:r>
          </w:p>
          <w:p w14:paraId="78832CC3"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Deployed ERS;</w:t>
            </w:r>
          </w:p>
          <w:p w14:paraId="5B593EA2"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 xml:space="preserve">ERCOT-directed DC Tie imports during an EEA or transmission emergency where the total adjustment shall not exceed 1,250 MW in a single interval; </w:t>
            </w:r>
          </w:p>
          <w:p w14:paraId="09C4A831"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8752363"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0DB60A9"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 xml:space="preserve">ERCOT-directed DC Tie exports to address emergency conditions in the receiving electric grid where the total adjustment shall not exceed 1,250 MW in a single interval; </w:t>
            </w:r>
          </w:p>
          <w:p w14:paraId="1B18091D" w14:textId="77777777" w:rsidR="000901EC" w:rsidRPr="000901EC" w:rsidRDefault="000901EC" w:rsidP="000901EC">
            <w:pPr>
              <w:spacing w:after="240"/>
              <w:ind w:left="1440" w:hanging="720"/>
              <w:rPr>
                <w:rFonts w:eastAsia="SimSun"/>
              </w:rPr>
            </w:pPr>
            <w:r w:rsidRPr="000901EC">
              <w:rPr>
                <w:rFonts w:eastAsia="SimSun"/>
                <w:lang w:val="x-none" w:eastAsia="x-none"/>
              </w:rPr>
              <w:t>(i)</w:t>
            </w:r>
            <w:r w:rsidRPr="000901EC">
              <w:rPr>
                <w:rFonts w:eastAsia="SimSun"/>
                <w:lang w:val="x-none" w:eastAsia="x-none"/>
              </w:rPr>
              <w:tab/>
              <w:t xml:space="preserve">ERCOT-directed curtailment of DC Tie exports below the DC Tie advisory </w:t>
            </w:r>
            <w:r w:rsidRPr="000901EC">
              <w:rPr>
                <w:rFonts w:eastAsia="SimSun"/>
                <w:lang w:eastAsia="x-none"/>
              </w:rPr>
              <w:t>export</w:t>
            </w:r>
            <w:r w:rsidRPr="000901EC">
              <w:rPr>
                <w:rFonts w:eastAsia="SimSun"/>
                <w:lang w:val="x-none" w:eastAsia="x-none"/>
              </w:rPr>
              <w:t xml:space="preserve"> limit as of </w:t>
            </w:r>
            <w:r w:rsidRPr="000901EC">
              <w:rPr>
                <w:rFonts w:eastAsia="SimSun"/>
                <w:lang w:eastAsia="x-none"/>
              </w:rPr>
              <w:t>06</w:t>
            </w:r>
            <w:r w:rsidRPr="000901EC">
              <w:rPr>
                <w:rFonts w:eastAsia="SimSun"/>
                <w:lang w:val="x-none" w:eastAsia="x-none"/>
              </w:rPr>
              <w:t xml:space="preserve">00 in the Day-Ahead </w:t>
            </w:r>
            <w:r w:rsidRPr="000901EC">
              <w:rPr>
                <w:rFonts w:eastAsia="SimSun"/>
                <w:lang w:eastAsia="x-none"/>
              </w:rPr>
              <w:t xml:space="preserve">or subsequent advisory export limit </w:t>
            </w:r>
            <w:r w:rsidRPr="000901EC">
              <w:rPr>
                <w:rFonts w:eastAsia="SimSun"/>
                <w:lang w:val="x-none" w:eastAsia="x-none"/>
              </w:rPr>
              <w:t>during EEA, a transmission emergency, or to address local transmission system limitations where the total adjustment shall not exceed 1,250 MW in a single interval;</w:t>
            </w:r>
          </w:p>
          <w:p w14:paraId="04226F96" w14:textId="77777777" w:rsidR="000901EC" w:rsidRPr="000901EC" w:rsidRDefault="000901EC" w:rsidP="000901EC">
            <w:pPr>
              <w:spacing w:before="240" w:after="240"/>
              <w:ind w:left="1440" w:hanging="720"/>
              <w:rPr>
                <w:rFonts w:eastAsia="SimSun"/>
              </w:rPr>
            </w:pPr>
            <w:r w:rsidRPr="000901EC">
              <w:rPr>
                <w:rFonts w:eastAsia="SimSun"/>
              </w:rPr>
              <w:lastRenderedPageBreak/>
              <w:t>(j)</w:t>
            </w:r>
            <w:r w:rsidRPr="000901EC">
              <w:rPr>
                <w:rFonts w:eastAsia="SimSun"/>
              </w:rPr>
              <w:tab/>
              <w:t>Energy delivered to ERCOT through registered Block Load Transfers (BLTs) during an EEA;</w:t>
            </w:r>
          </w:p>
          <w:p w14:paraId="381F7CFF"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Energy delivered from ERCOT to another power pool through registered BLTs during emergency conditions in the receiving electric grid;</w:t>
            </w:r>
          </w:p>
          <w:p w14:paraId="2B0B229F"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ERCOT-directed deployment of TDSP standard offer Load management programs;</w:t>
            </w:r>
          </w:p>
          <w:p w14:paraId="653BFB63" w14:textId="77777777" w:rsidR="000901EC" w:rsidRPr="000901EC" w:rsidRDefault="000901EC" w:rsidP="000901EC">
            <w:pPr>
              <w:spacing w:after="240" w:line="256" w:lineRule="auto"/>
              <w:ind w:left="1440" w:hanging="720"/>
              <w:rPr>
                <w:rFonts w:eastAsia="SimSun"/>
              </w:rPr>
            </w:pPr>
            <w:r w:rsidRPr="000901EC">
              <w:rPr>
                <w:rFonts w:eastAsia="SimSun"/>
              </w:rPr>
              <w:t>(m)      ERCOT-directed deployment of distribution voltage reduction measures;</w:t>
            </w:r>
            <w:del w:id="1748" w:author="ERCOT" w:date="2024-03-19T14:37:00Z">
              <w:r w:rsidRPr="000901EC" w:rsidDel="00365645">
                <w:rPr>
                  <w:rFonts w:eastAsia="SimSun"/>
                </w:rPr>
                <w:delText xml:space="preserve"> and</w:delText>
              </w:r>
            </w:del>
          </w:p>
          <w:p w14:paraId="4927E5B2" w14:textId="77777777" w:rsidR="000901EC" w:rsidRPr="000901EC" w:rsidRDefault="000901EC" w:rsidP="000901EC">
            <w:pPr>
              <w:spacing w:after="240"/>
              <w:ind w:left="1440" w:hanging="720"/>
              <w:rPr>
                <w:ins w:id="1749" w:author="ERCOT" w:date="2024-01-11T08:18:00Z"/>
                <w:rFonts w:eastAsia="SimSun"/>
              </w:rPr>
            </w:pPr>
            <w:r w:rsidRPr="000901EC">
              <w:rPr>
                <w:rFonts w:eastAsia="SimSun"/>
              </w:rPr>
              <w:t>(n)</w:t>
            </w:r>
            <w:r w:rsidRPr="000901EC">
              <w:rPr>
                <w:rFonts w:eastAsia="SimSun"/>
              </w:rPr>
              <w:tab/>
              <w:t>ERCOT-directed deployment of Off-Line Non-Spin</w:t>
            </w:r>
            <w:ins w:id="1750" w:author="ERCOT" w:date="2024-01-11T08:19:00Z">
              <w:r w:rsidRPr="000901EC">
                <w:rPr>
                  <w:rFonts w:eastAsia="SimSun"/>
                </w:rPr>
                <w:t>; and</w:t>
              </w:r>
            </w:ins>
            <w:del w:id="1751" w:author="ERCOT" w:date="2024-01-11T08:19:00Z">
              <w:r w:rsidRPr="000901EC" w:rsidDel="00B74994">
                <w:rPr>
                  <w:rFonts w:eastAsia="SimSun"/>
                </w:rPr>
                <w:delText>.</w:delText>
              </w:r>
            </w:del>
          </w:p>
          <w:p w14:paraId="1AA3CA9D" w14:textId="77777777" w:rsidR="000901EC" w:rsidRPr="000901EC" w:rsidRDefault="000901EC" w:rsidP="000901EC">
            <w:pPr>
              <w:spacing w:after="240"/>
              <w:ind w:left="1440" w:hanging="720"/>
              <w:rPr>
                <w:rFonts w:eastAsia="SimSun"/>
              </w:rPr>
            </w:pPr>
            <w:ins w:id="1752" w:author="ERCOT" w:date="2024-01-11T08:18:00Z">
              <w:r w:rsidRPr="000901EC">
                <w:rPr>
                  <w:rFonts w:eastAsia="SimSun"/>
                </w:rPr>
                <w:t>(o</w:t>
              </w:r>
            </w:ins>
            <w:ins w:id="1753" w:author="ERCOT" w:date="2024-01-11T08:19:00Z">
              <w:r w:rsidRPr="000901EC">
                <w:rPr>
                  <w:rFonts w:eastAsia="SimSun"/>
                </w:rPr>
                <w:t>)       ERCOT</w:t>
              </w:r>
            </w:ins>
            <w:ins w:id="1754" w:author="ERCOT" w:date="2024-03-19T11:44:00Z">
              <w:r w:rsidRPr="000901EC">
                <w:rPr>
                  <w:rFonts w:eastAsia="SimSun"/>
                </w:rPr>
                <w:t>-</w:t>
              </w:r>
            </w:ins>
            <w:ins w:id="1755" w:author="ERCOT" w:date="2024-01-11T08:19:00Z">
              <w:r w:rsidRPr="000901EC">
                <w:rPr>
                  <w:rFonts w:eastAsia="SimSun"/>
                </w:rPr>
                <w:t>directed deployment of DRRS.</w:t>
              </w:r>
            </w:ins>
          </w:p>
          <w:p w14:paraId="18A0A08F"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653C584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For Off-Line Non-Spin Resources that are brought On-Line by ERCOT deployment instruction, </w:t>
            </w:r>
            <w:ins w:id="1756" w:author="ERCOT" w:date="2024-04-16T12:43:00Z">
              <w:r w:rsidRPr="000901EC">
                <w:rPr>
                  <w:rFonts w:eastAsia="SimSun"/>
                </w:rPr>
                <w:t xml:space="preserve">Resources that are deployed for DRRS, </w:t>
              </w:r>
            </w:ins>
            <w:r w:rsidRPr="000901EC">
              <w:rPr>
                <w:rFonts w:eastAsia="SimSun"/>
              </w:rPr>
              <w:t>RUC-committed Resources with a telemetered Resource Status of ONRUC</w:t>
            </w:r>
            <w:ins w:id="1757" w:author="ERCOT" w:date="2024-04-16T12:42:00Z">
              <w:r w:rsidRPr="000901EC">
                <w:rPr>
                  <w:rFonts w:eastAsia="SimSun"/>
                </w:rPr>
                <w:t>,</w:t>
              </w:r>
            </w:ins>
            <w:r w:rsidRPr="000901EC">
              <w:rPr>
                <w:rFonts w:eastAsia="SimSun"/>
              </w:rPr>
              <w:t xml:space="preserve"> and for RMR Resources that are On-Line:</w:t>
            </w:r>
          </w:p>
          <w:p w14:paraId="57137CD3"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Set the LSL and LDL to zero;</w:t>
            </w:r>
          </w:p>
          <w:p w14:paraId="21A88D1C"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Remove all Ancillary Service Offers; and</w:t>
            </w:r>
          </w:p>
          <w:p w14:paraId="5A3A3892"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For the first step of SCED, administratively set the Energy Offer Curve for the Resource at a value equal to the power balance penalty price for all capacity between 0 MW and the HSL of the Resource.</w:t>
            </w:r>
          </w:p>
          <w:p w14:paraId="06992B3C"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Notwithstanding item (a) above, for RUC-committed Combined Cycle Generation Resources with a telemetered Resource Status of ONRUC that were instructed by ERCOT to transition to a different configuration to provide additional capacity:</w:t>
            </w:r>
          </w:p>
          <w:p w14:paraId="3D1C4961"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Set the LSL and LDL equal to the minimum of their current value and the COP HSL of the QSE-committed configuration for the RUC hour at the snapshot time of the RUC instruction;</w:t>
            </w:r>
          </w:p>
          <w:p w14:paraId="0137EB0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Set the maximum Ancillary Service capabilities of the Resource equal to the minimum of their current value and COP Ancillary Service </w:t>
            </w:r>
            <w:r w:rsidRPr="000901EC">
              <w:rPr>
                <w:rFonts w:eastAsia="SimSun"/>
              </w:rPr>
              <w:lastRenderedPageBreak/>
              <w:t>capabilities of the QSE-committed configuration for the RUC hour at the snapshot time of the RUC instruction; and</w:t>
            </w:r>
          </w:p>
          <w:p w14:paraId="593F33E4"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8B6AA50" w14:textId="77777777" w:rsidR="000901EC" w:rsidRPr="000901EC" w:rsidRDefault="000901EC" w:rsidP="000901EC">
            <w:pPr>
              <w:spacing w:before="240" w:after="240"/>
              <w:ind w:left="1440" w:hanging="720"/>
              <w:rPr>
                <w:rFonts w:eastAsia="SimSun"/>
                <w:lang w:val="x-none" w:eastAsia="x-none"/>
              </w:rPr>
            </w:pPr>
            <w:r w:rsidRPr="000901EC">
              <w:rPr>
                <w:rFonts w:eastAsia="SimSun"/>
                <w:lang w:val="x-none" w:eastAsia="x-none"/>
              </w:rPr>
              <w:t>(</w:t>
            </w:r>
            <w:r w:rsidRPr="000901EC">
              <w:rPr>
                <w:rFonts w:eastAsia="SimSun"/>
                <w:lang w:eastAsia="x-none"/>
              </w:rPr>
              <w:t>c</w:t>
            </w:r>
            <w:r w:rsidRPr="000901EC">
              <w:rPr>
                <w:rFonts w:eastAsia="SimSun"/>
                <w:lang w:val="x-none" w:eastAsia="x-none"/>
              </w:rPr>
              <w:t>)</w:t>
            </w:r>
            <w:r w:rsidRPr="000901EC">
              <w:rPr>
                <w:rFonts w:eastAsia="SimSun"/>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2B0A75D"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Generation Resource SCED Base Point is not at LDL, set LDL to the greater of Aggregated Resource Output - (60 minutes * Normal Ramp Rate down), or LSL; and</w:t>
            </w:r>
          </w:p>
          <w:p w14:paraId="0E116EA2"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If the Generation Resource SCED Base Point is not at HDL, set HDL to the lesser of Aggregated Resource Output + (60 minutes * Normal Ramp Rate up), or HSL. </w:t>
            </w:r>
          </w:p>
          <w:p w14:paraId="4DCDFA24" w14:textId="77777777" w:rsidR="000901EC" w:rsidRPr="000901EC" w:rsidRDefault="000901EC" w:rsidP="000901EC">
            <w:pPr>
              <w:spacing w:before="240" w:after="240"/>
              <w:ind w:left="1440" w:hanging="720"/>
              <w:rPr>
                <w:rFonts w:eastAsia="SimSun"/>
              </w:rPr>
            </w:pPr>
            <w:r w:rsidRPr="000901EC">
              <w:rPr>
                <w:rFonts w:eastAsia="SimSun"/>
              </w:rPr>
              <w:t>(d)</w:t>
            </w:r>
            <w:r w:rsidRPr="000901EC">
              <w:rPr>
                <w:rFonts w:eastAsia="SimSun"/>
              </w:rPr>
              <w:tab/>
              <w:t>For all On-Line ESRs:</w:t>
            </w:r>
          </w:p>
          <w:p w14:paraId="7202273E"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ESR SCED Base Point is not at LDL, set LDL to the greater of Aggregated Resource Output - (60 minutes * Normal Ramp Rate down), or LSL; and</w:t>
            </w:r>
          </w:p>
          <w:p w14:paraId="57A8728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If the ESR SCED Base Point is not at HDL, set HDL to the lesser of Aggregated Resource Output + (60 minutes * Normal Ramp Rate up), or HSL.</w:t>
            </w:r>
          </w:p>
          <w:p w14:paraId="743D97CD"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For all Controllable Load Resources excluding ones with a telemetered status of OUTL:</w:t>
            </w:r>
          </w:p>
          <w:p w14:paraId="79F5849C"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Controllable Load Resource SCED Base Point is not at LDL, set LDL to the greater of Aggregated Resource Output - (60 minutes * Normal Ramp Rate down), or LSL; and</w:t>
            </w:r>
          </w:p>
          <w:p w14:paraId="5AED5FAA"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If the Controllable Load Resource SCED Base Point is not at HDL, set HDL to the lesser of Aggregated Resource Output + (60 minutes * Normal Ramp Rate up), or HSL.</w:t>
            </w:r>
          </w:p>
          <w:p w14:paraId="5F7BD47F" w14:textId="77777777" w:rsidR="000901EC" w:rsidRPr="000901EC" w:rsidRDefault="000901EC" w:rsidP="000901EC">
            <w:pPr>
              <w:spacing w:before="240" w:after="240"/>
              <w:ind w:left="1440" w:hanging="720"/>
              <w:rPr>
                <w:rFonts w:eastAsia="SimSun"/>
              </w:rPr>
            </w:pPr>
            <w:r w:rsidRPr="000901EC">
              <w:rPr>
                <w:rFonts w:eastAsia="SimSun"/>
              </w:rPr>
              <w:lastRenderedPageBreak/>
              <w:t>(f)</w:t>
            </w:r>
            <w:r w:rsidRPr="000901EC">
              <w:rPr>
                <w:rFonts w:eastAsia="SimSun"/>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C9400E0"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4F26B10" w14:textId="77777777" w:rsidR="000901EC" w:rsidRPr="000901EC" w:rsidRDefault="000901EC" w:rsidP="000901EC">
            <w:pPr>
              <w:rPr>
                <w:rFonts w:eastAsia="SimSun"/>
                <w:iCs/>
              </w:rPr>
            </w:pPr>
            <w:r w:rsidRPr="000901EC">
              <w:rPr>
                <w:rFonts w:eastAsia="SimSun"/>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901EC" w:rsidRPr="000901EC" w14:paraId="107F48DE" w14:textId="77777777" w:rsidTr="009C0551">
              <w:trPr>
                <w:trHeight w:val="351"/>
                <w:tblHeader/>
              </w:trPr>
              <w:tc>
                <w:tcPr>
                  <w:tcW w:w="1448" w:type="dxa"/>
                </w:tcPr>
                <w:p w14:paraId="23022EEA" w14:textId="77777777" w:rsidR="000901EC" w:rsidRPr="000901EC" w:rsidRDefault="000901EC" w:rsidP="000901EC">
                  <w:pPr>
                    <w:spacing w:after="240"/>
                    <w:rPr>
                      <w:rFonts w:eastAsia="SimSun"/>
                      <w:b/>
                      <w:iCs/>
                      <w:sz w:val="20"/>
                      <w:szCs w:val="20"/>
                    </w:rPr>
                  </w:pPr>
                  <w:r w:rsidRPr="000901EC">
                    <w:rPr>
                      <w:rFonts w:eastAsia="SimSun"/>
                      <w:b/>
                      <w:iCs/>
                      <w:sz w:val="20"/>
                      <w:szCs w:val="20"/>
                    </w:rPr>
                    <w:t>Parameter</w:t>
                  </w:r>
                </w:p>
              </w:tc>
              <w:tc>
                <w:tcPr>
                  <w:tcW w:w="1702" w:type="dxa"/>
                </w:tcPr>
                <w:p w14:paraId="25CE8247"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120" w:type="dxa"/>
                </w:tcPr>
                <w:p w14:paraId="7E68AB44" w14:textId="77777777" w:rsidR="000901EC" w:rsidRPr="000901EC" w:rsidRDefault="000901EC" w:rsidP="000901EC">
                  <w:pPr>
                    <w:spacing w:after="240"/>
                    <w:rPr>
                      <w:rFonts w:eastAsia="SimSun"/>
                      <w:b/>
                      <w:iCs/>
                      <w:sz w:val="20"/>
                      <w:szCs w:val="20"/>
                    </w:rPr>
                  </w:pPr>
                  <w:r w:rsidRPr="000901EC">
                    <w:rPr>
                      <w:rFonts w:eastAsia="SimSun"/>
                      <w:b/>
                      <w:iCs/>
                      <w:sz w:val="20"/>
                      <w:szCs w:val="20"/>
                    </w:rPr>
                    <w:t>Current Value*</w:t>
                  </w:r>
                </w:p>
              </w:tc>
            </w:tr>
            <w:tr w:rsidR="000901EC" w:rsidRPr="000901EC" w14:paraId="16A81EB3" w14:textId="77777777" w:rsidTr="009C0551">
              <w:trPr>
                <w:trHeight w:val="519"/>
              </w:trPr>
              <w:tc>
                <w:tcPr>
                  <w:tcW w:w="1448" w:type="dxa"/>
                </w:tcPr>
                <w:p w14:paraId="7E1B152E" w14:textId="77777777" w:rsidR="000901EC" w:rsidRPr="000901EC" w:rsidRDefault="000901EC" w:rsidP="000901EC">
                  <w:pPr>
                    <w:spacing w:after="60"/>
                    <w:rPr>
                      <w:rFonts w:eastAsia="SimSun"/>
                      <w:iCs/>
                      <w:sz w:val="20"/>
                      <w:szCs w:val="20"/>
                    </w:rPr>
                  </w:pPr>
                  <w:r w:rsidRPr="000901EC">
                    <w:rPr>
                      <w:rFonts w:eastAsia="SimSun"/>
                      <w:iCs/>
                      <w:sz w:val="20"/>
                      <w:szCs w:val="20"/>
                    </w:rPr>
                    <w:t>RHours</w:t>
                  </w:r>
                </w:p>
              </w:tc>
              <w:tc>
                <w:tcPr>
                  <w:tcW w:w="1702" w:type="dxa"/>
                </w:tcPr>
                <w:p w14:paraId="7008902D" w14:textId="77777777" w:rsidR="000901EC" w:rsidRPr="000901EC" w:rsidRDefault="000901EC" w:rsidP="000901EC">
                  <w:pPr>
                    <w:spacing w:after="60"/>
                    <w:rPr>
                      <w:rFonts w:eastAsia="SimSun"/>
                      <w:iCs/>
                      <w:sz w:val="20"/>
                      <w:szCs w:val="20"/>
                    </w:rPr>
                  </w:pPr>
                  <w:r w:rsidRPr="000901EC">
                    <w:rPr>
                      <w:rFonts w:eastAsia="SimSun"/>
                      <w:iCs/>
                      <w:sz w:val="20"/>
                      <w:szCs w:val="20"/>
                    </w:rPr>
                    <w:t>Hours</w:t>
                  </w:r>
                </w:p>
              </w:tc>
              <w:tc>
                <w:tcPr>
                  <w:tcW w:w="6120" w:type="dxa"/>
                </w:tcPr>
                <w:p w14:paraId="139001F7" w14:textId="77777777" w:rsidR="000901EC" w:rsidRPr="000901EC" w:rsidRDefault="000901EC" w:rsidP="000901EC">
                  <w:pPr>
                    <w:spacing w:after="60"/>
                    <w:rPr>
                      <w:rFonts w:eastAsia="SimSun"/>
                      <w:iCs/>
                      <w:sz w:val="20"/>
                      <w:szCs w:val="20"/>
                    </w:rPr>
                  </w:pPr>
                  <w:r w:rsidRPr="000901EC">
                    <w:rPr>
                      <w:rFonts w:eastAsia="SimSun"/>
                      <w:iCs/>
                      <w:sz w:val="20"/>
                      <w:szCs w:val="20"/>
                    </w:rPr>
                    <w:t>4.5</w:t>
                  </w:r>
                </w:p>
              </w:tc>
            </w:tr>
            <w:tr w:rsidR="000901EC" w:rsidRPr="000901EC" w14:paraId="21C4742F" w14:textId="77777777" w:rsidTr="009C0551">
              <w:trPr>
                <w:trHeight w:val="519"/>
              </w:trPr>
              <w:tc>
                <w:tcPr>
                  <w:tcW w:w="9270" w:type="dxa"/>
                  <w:gridSpan w:val="3"/>
                </w:tcPr>
                <w:p w14:paraId="4AAE74D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8A9E507" w14:textId="77777777" w:rsidR="000901EC" w:rsidRPr="000901EC" w:rsidRDefault="000901EC" w:rsidP="000901EC">
            <w:pPr>
              <w:spacing w:before="240" w:after="240"/>
              <w:ind w:left="1440" w:hanging="720"/>
              <w:rPr>
                <w:rFonts w:eastAsia="SimSun"/>
              </w:rPr>
            </w:pPr>
            <w:r w:rsidRPr="000901EC">
              <w:rPr>
                <w:rFonts w:eastAsia="SimSun"/>
              </w:rPr>
              <w:t>(h)</w:t>
            </w:r>
            <w:r w:rsidRPr="000901EC">
              <w:rPr>
                <w:rFonts w:eastAsia="SimSun"/>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78C3E8A0" w14:textId="77777777" w:rsidR="000901EC" w:rsidRPr="000901EC" w:rsidRDefault="000901EC" w:rsidP="000901EC">
            <w:pPr>
              <w:spacing w:after="240"/>
              <w:ind w:left="1440" w:hanging="720"/>
              <w:rPr>
                <w:rFonts w:eastAsia="SimSun"/>
                <w:lang w:eastAsia="x-none"/>
              </w:rPr>
            </w:pPr>
            <w:r w:rsidRPr="000901EC">
              <w:rPr>
                <w:rFonts w:eastAsia="SimSun"/>
                <w:lang w:val="x-none" w:eastAsia="x-none"/>
              </w:rPr>
              <w:t>(i)</w:t>
            </w:r>
            <w:r w:rsidRPr="000901EC">
              <w:rPr>
                <w:rFonts w:eastAsia="SimSun"/>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0901EC">
              <w:rPr>
                <w:rFonts w:eastAsia="SimSun"/>
                <w:lang w:eastAsia="x-none"/>
              </w:rPr>
              <w:t xml:space="preserve">  The MW added to GTBD associated with any individual DC Tie shall not exceed the higher of DC Tie advisory limit for </w:t>
            </w:r>
            <w:r w:rsidRPr="000901EC">
              <w:rPr>
                <w:rFonts w:eastAsia="SimSun"/>
                <w:lang w:eastAsia="x-none"/>
              </w:rPr>
              <w:lastRenderedPageBreak/>
              <w:t>exports on that tie as of 06</w:t>
            </w:r>
            <w:r w:rsidRPr="000901EC">
              <w:rPr>
                <w:rFonts w:eastAsia="SimSun"/>
                <w:lang w:val="x-none" w:eastAsia="x-none"/>
              </w:rPr>
              <w:t>00 in the Day-Ahead</w:t>
            </w:r>
            <w:r w:rsidRPr="000901EC">
              <w:rPr>
                <w:rFonts w:eastAsia="SimSun"/>
                <w:lang w:eastAsia="x-none"/>
              </w:rPr>
              <w:t xml:space="preserve"> or subsequent advisory export limit minus the aggregate export on the DC Tie that remained scheduled following the Dispatch Instruction from the ERCOT Operator.</w:t>
            </w:r>
          </w:p>
          <w:p w14:paraId="0EC02CFA"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D8A2731" w14:textId="77777777" w:rsidR="000901EC" w:rsidRPr="000901EC" w:rsidRDefault="000901EC" w:rsidP="000901EC">
            <w:pPr>
              <w:spacing w:before="240" w:after="240"/>
              <w:ind w:left="1440" w:hanging="720"/>
              <w:rPr>
                <w:rFonts w:eastAsia="SimSun"/>
              </w:rPr>
            </w:pPr>
            <w:r w:rsidRPr="000901EC">
              <w:rPr>
                <w:rFonts w:eastAsia="SimSun"/>
              </w:rPr>
              <w:t>(k)</w:t>
            </w:r>
            <w:r w:rsidRPr="000901EC">
              <w:rPr>
                <w:rFonts w:eastAsia="SimSun"/>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80E81BB" w14:textId="77777777" w:rsidR="000901EC" w:rsidRPr="000901EC" w:rsidRDefault="000901EC" w:rsidP="000901EC">
            <w:pPr>
              <w:spacing w:before="240" w:after="240"/>
              <w:ind w:left="1440" w:hanging="720"/>
              <w:rPr>
                <w:rFonts w:eastAsia="SimSun"/>
              </w:rPr>
            </w:pPr>
            <w:r w:rsidRPr="000901EC">
              <w:rPr>
                <w:rFonts w:eastAsia="SimSun"/>
              </w:rPr>
              <w:t>(l)</w:t>
            </w:r>
            <w:r w:rsidRPr="000901EC">
              <w:rPr>
                <w:rFonts w:eastAsia="SimSun"/>
              </w:rPr>
              <w:tab/>
              <w:t>Add the MW from energy delivered to ERCOT through registered BLTs during an EEA to GTBD.  The amount of MW is determined from the Dispatch Instruction and should continue over the duration of time specified by the ERCOT Operator.</w:t>
            </w:r>
          </w:p>
          <w:p w14:paraId="1F93B163"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008DD43"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w:t>
            </w:r>
            <w:r w:rsidRPr="000901EC">
              <w:rPr>
                <w:rFonts w:eastAsia="SimSun"/>
              </w:rPr>
              <w:lastRenderedPageBreak/>
              <w:t xml:space="preserve">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6F1D12F4" w14:textId="77777777" w:rsidR="000901EC" w:rsidRPr="000901EC" w:rsidRDefault="000901EC" w:rsidP="000901EC">
            <w:pPr>
              <w:spacing w:before="240" w:after="240"/>
              <w:ind w:left="1440" w:hanging="720"/>
              <w:rPr>
                <w:rFonts w:eastAsia="SimSun"/>
              </w:rPr>
            </w:pPr>
            <w:r w:rsidRPr="000901EC">
              <w:rPr>
                <w:rFonts w:eastAsia="SimSun"/>
              </w:rPr>
              <w:t>(o)</w:t>
            </w:r>
            <w:r w:rsidRPr="000901EC">
              <w:rPr>
                <w:rFonts w:eastAsia="SimSun"/>
              </w:rPr>
              <w:tab/>
              <w:t>Perform a SCED with changes to the inputs in items (a) through (m) above, considering only Competitive Constraints and the non-mitigated Energy Offer Curves.</w:t>
            </w:r>
          </w:p>
          <w:p w14:paraId="496CFCA6" w14:textId="77777777" w:rsidR="000901EC" w:rsidRPr="000901EC" w:rsidRDefault="000901EC" w:rsidP="000901EC">
            <w:pPr>
              <w:spacing w:after="240"/>
              <w:ind w:left="1440" w:hanging="720"/>
              <w:rPr>
                <w:rFonts w:eastAsia="SimSun"/>
              </w:rPr>
            </w:pPr>
            <w:r w:rsidRPr="000901EC">
              <w:rPr>
                <w:rFonts w:eastAsia="SimSun"/>
              </w:rPr>
              <w:t>(p)</w:t>
            </w:r>
            <w:r w:rsidRPr="000901EC">
              <w:rPr>
                <w:rFonts w:eastAsia="SimSun"/>
              </w:rPr>
              <w:tab/>
              <w:t>Perform mitigation on the submitted Energy Offer Curves using the LMPs from the previous step as the reference LMP.</w:t>
            </w:r>
          </w:p>
          <w:p w14:paraId="7525440B"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Perform a SCED with the changes to the inputs in items (a) through (m) above, considering both Competitive and Non-Competitive Constraints and the mitigated Energy Offer Curves.</w:t>
            </w:r>
          </w:p>
          <w:p w14:paraId="31B04EBC" w14:textId="77777777" w:rsidR="000901EC" w:rsidRPr="000901EC" w:rsidRDefault="000901EC" w:rsidP="000901EC">
            <w:pPr>
              <w:spacing w:before="240" w:after="240"/>
              <w:ind w:left="1440" w:hanging="720"/>
              <w:rPr>
                <w:rFonts w:eastAsia="SimSun"/>
              </w:rPr>
            </w:pPr>
            <w:r w:rsidRPr="000901EC">
              <w:rPr>
                <w:rFonts w:eastAsia="SimSun"/>
              </w:rPr>
              <w:t>(r)</w:t>
            </w:r>
            <w:r w:rsidRPr="000901EC">
              <w:rPr>
                <w:rFonts w:eastAsia="SimSun"/>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53C95C23" w14:textId="77777777" w:rsidR="000901EC" w:rsidRPr="000901EC" w:rsidRDefault="000901EC" w:rsidP="000901EC">
            <w:pPr>
              <w:spacing w:after="240"/>
              <w:ind w:left="1440" w:hanging="720"/>
              <w:rPr>
                <w:rFonts w:eastAsia="SimSun"/>
              </w:rPr>
            </w:pPr>
            <w:r w:rsidRPr="000901EC">
              <w:rPr>
                <w:rFonts w:eastAsia="SimSun"/>
              </w:rPr>
              <w:t>(s)</w:t>
            </w:r>
            <w:r w:rsidRPr="000901EC">
              <w:rPr>
                <w:rFonts w:eastAsia="SimSun"/>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510BB5B" w14:textId="77777777" w:rsidR="000901EC" w:rsidRPr="000901EC" w:rsidRDefault="000901EC" w:rsidP="000901EC">
      <w:pPr>
        <w:keepNext/>
        <w:tabs>
          <w:tab w:val="left" w:pos="1800"/>
        </w:tabs>
        <w:spacing w:before="240" w:after="240"/>
        <w:ind w:left="1800" w:hanging="1800"/>
        <w:rPr>
          <w:b/>
          <w:bCs/>
        </w:rPr>
      </w:pPr>
      <w:r w:rsidRPr="000901EC">
        <w:rPr>
          <w:b/>
          <w:bCs/>
        </w:rPr>
        <w:lastRenderedPageBreak/>
        <w:t>6.5.7.5 Ancillary Services Capacity Monitor</w:t>
      </w:r>
    </w:p>
    <w:p w14:paraId="5DF0605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69AD7C24" w14:textId="77777777" w:rsidR="000901EC" w:rsidRPr="000901EC" w:rsidRDefault="000901EC" w:rsidP="000901EC">
      <w:pPr>
        <w:spacing w:after="240"/>
        <w:ind w:left="720"/>
        <w:rPr>
          <w:rFonts w:eastAsia="SimSun"/>
          <w:szCs w:val="20"/>
        </w:rPr>
      </w:pPr>
      <w:r w:rsidRPr="000901EC">
        <w:rPr>
          <w:rFonts w:eastAsia="SimSun"/>
          <w:szCs w:val="20"/>
        </w:rPr>
        <w:t>(a)</w:t>
      </w:r>
      <w:r w:rsidRPr="000901EC">
        <w:rPr>
          <w:rFonts w:eastAsia="SimSun"/>
          <w:szCs w:val="20"/>
        </w:rPr>
        <w:tab/>
        <w:t xml:space="preserve">RRS capacity from: </w:t>
      </w:r>
    </w:p>
    <w:p w14:paraId="3F805F4C"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Generation Resources;</w:t>
      </w:r>
    </w:p>
    <w:p w14:paraId="3AD4C7DE"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Load Resources excluding Controllable Load Resources;</w:t>
      </w:r>
    </w:p>
    <w:p w14:paraId="100460A6"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Controllable Load Resources; and</w:t>
      </w:r>
    </w:p>
    <w:p w14:paraId="12FC8158"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Resources capable of Fast Frequency Response (FFR);</w:t>
      </w:r>
    </w:p>
    <w:p w14:paraId="7BFAD9E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Ancillary Service Resource Responsibility for RRS from: </w:t>
      </w:r>
    </w:p>
    <w:p w14:paraId="6186FB1D"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Generation Resources;</w:t>
      </w:r>
    </w:p>
    <w:p w14:paraId="125C735C"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Load Resources excluding Controllable Load Resources;</w:t>
      </w:r>
    </w:p>
    <w:p w14:paraId="7FC25281"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Controllable Load Resources; and</w:t>
      </w:r>
    </w:p>
    <w:p w14:paraId="5CE42702"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Resources capable of FFR;</w:t>
      </w:r>
    </w:p>
    <w:p w14:paraId="37B9533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ECRS capacity from: </w:t>
      </w:r>
    </w:p>
    <w:p w14:paraId="5BBA3680"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11C9BE52"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Load Resources excluding Controllable Load Resources; </w:t>
      </w:r>
    </w:p>
    <w:p w14:paraId="0396FFE6"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and</w:t>
      </w:r>
    </w:p>
    <w:p w14:paraId="52E3BF32"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Quick Start Generation Resources (QSGRs);</w:t>
      </w:r>
    </w:p>
    <w:p w14:paraId="062AB430"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Ancillary Service Resource Responsibility for ECRS from: </w:t>
      </w:r>
    </w:p>
    <w:p w14:paraId="2F4F52CE"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1128799D"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and</w:t>
      </w:r>
    </w:p>
    <w:p w14:paraId="58CE282B"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and</w:t>
      </w:r>
    </w:p>
    <w:p w14:paraId="77E7D2EF"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QSGRs;</w:t>
      </w:r>
    </w:p>
    <w:p w14:paraId="13940873" w14:textId="77777777" w:rsidR="000901EC" w:rsidRPr="000901EC" w:rsidRDefault="000901EC" w:rsidP="000901EC">
      <w:pPr>
        <w:spacing w:after="240"/>
        <w:ind w:left="720"/>
        <w:rPr>
          <w:rFonts w:eastAsia="SimSun"/>
          <w:szCs w:val="20"/>
        </w:rPr>
      </w:pPr>
      <w:r w:rsidRPr="000901EC">
        <w:rPr>
          <w:rFonts w:eastAsia="SimSun"/>
          <w:szCs w:val="20"/>
        </w:rPr>
        <w:t>(e)</w:t>
      </w:r>
      <w:r w:rsidRPr="000901EC">
        <w:rPr>
          <w:rFonts w:eastAsia="SimSun"/>
          <w:szCs w:val="20"/>
        </w:rPr>
        <w:tab/>
        <w:t xml:space="preserve">ECRS deployed to Generation and Load Resources; </w:t>
      </w:r>
    </w:p>
    <w:p w14:paraId="3114CD5D" w14:textId="77777777" w:rsidR="000901EC" w:rsidRPr="000901EC" w:rsidRDefault="000901EC" w:rsidP="000901EC">
      <w:pPr>
        <w:spacing w:after="240"/>
        <w:ind w:left="720"/>
        <w:rPr>
          <w:rFonts w:eastAsia="SimSun"/>
          <w:szCs w:val="20"/>
        </w:rPr>
      </w:pPr>
      <w:r w:rsidRPr="000901EC">
        <w:rPr>
          <w:rFonts w:eastAsia="SimSun"/>
          <w:szCs w:val="20"/>
        </w:rPr>
        <w:t>(f)</w:t>
      </w:r>
      <w:r w:rsidRPr="000901EC">
        <w:rPr>
          <w:rFonts w:eastAsia="SimSun"/>
          <w:szCs w:val="20"/>
        </w:rPr>
        <w:tab/>
        <w:t xml:space="preserve">Non-Spin available from: </w:t>
      </w:r>
    </w:p>
    <w:p w14:paraId="06173B5C"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On-Line Generation Resources with Energy Offer Curves;</w:t>
      </w:r>
    </w:p>
    <w:p w14:paraId="444CF257"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Undeployed Load Resources; </w:t>
      </w:r>
    </w:p>
    <w:p w14:paraId="56F9DD1A"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Off-Line Generation Resources; and</w:t>
      </w:r>
    </w:p>
    <w:p w14:paraId="4AA4250E"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Resources with Output Schedules;</w:t>
      </w:r>
    </w:p>
    <w:p w14:paraId="162E7888" w14:textId="77777777" w:rsidR="000901EC" w:rsidRPr="000901EC" w:rsidRDefault="000901EC" w:rsidP="000901EC">
      <w:pPr>
        <w:spacing w:after="240"/>
        <w:ind w:firstLine="720"/>
        <w:rPr>
          <w:rFonts w:eastAsia="SimSun"/>
        </w:rPr>
      </w:pPr>
      <w:r w:rsidRPr="000901EC">
        <w:rPr>
          <w:rFonts w:eastAsia="SimSun"/>
        </w:rPr>
        <w:t>(g)</w:t>
      </w:r>
      <w:r w:rsidRPr="000901EC">
        <w:rPr>
          <w:rFonts w:eastAsia="SimSun"/>
        </w:rPr>
        <w:tab/>
        <w:t>Ancillary Service Resource Responsibility for Non-Spin from:</w:t>
      </w:r>
    </w:p>
    <w:p w14:paraId="0FD2C935"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On-Line Generation Resources with Energy Offer Curves;</w:t>
      </w:r>
    </w:p>
    <w:p w14:paraId="247DBAE4"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On-Line Generation Resources with Output Schedules;</w:t>
      </w:r>
    </w:p>
    <w:p w14:paraId="06777EFE"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Load Resources; </w:t>
      </w:r>
    </w:p>
    <w:p w14:paraId="314F98A9"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Off-Line Generation Resources excluding QSGRs; and</w:t>
      </w:r>
    </w:p>
    <w:p w14:paraId="55A062AF" w14:textId="77777777" w:rsidR="000901EC" w:rsidRPr="000901EC" w:rsidRDefault="000901EC" w:rsidP="000901EC">
      <w:pPr>
        <w:spacing w:after="240"/>
        <w:ind w:left="1440"/>
        <w:rPr>
          <w:rFonts w:eastAsia="SimSun"/>
          <w:szCs w:val="20"/>
        </w:rPr>
      </w:pPr>
      <w:r w:rsidRPr="000901EC">
        <w:rPr>
          <w:rFonts w:eastAsia="SimSun"/>
          <w:szCs w:val="20"/>
        </w:rPr>
        <w:lastRenderedPageBreak/>
        <w:t>(v)</w:t>
      </w:r>
      <w:r w:rsidRPr="000901EC">
        <w:rPr>
          <w:rFonts w:eastAsia="SimSun"/>
          <w:szCs w:val="20"/>
        </w:rPr>
        <w:tab/>
        <w:t>QSGRs;</w:t>
      </w:r>
    </w:p>
    <w:p w14:paraId="04F6C4DF"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Undeployed Reg-Up and Reg-Down;</w:t>
      </w:r>
    </w:p>
    <w:p w14:paraId="09EB44B4"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Ancillary Service Resource Responsibility for Reg-Up and Reg-Down;</w:t>
      </w:r>
    </w:p>
    <w:p w14:paraId="21B76EE1"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Deployed Reg-Up and Reg-Down;</w:t>
      </w:r>
    </w:p>
    <w:p w14:paraId="15257E24"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Available capacity:</w:t>
      </w:r>
    </w:p>
    <w:p w14:paraId="5A64DABB"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With Energy Offer Curves in the ERCOT System that can be used to increase Generation Resource Base Points in SCED;</w:t>
      </w:r>
    </w:p>
    <w:p w14:paraId="6A2825DA"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With Energy Offer Curves in the ERCOT System that can be used to decrease Generation Resource Base Points in SCED; </w:t>
      </w:r>
    </w:p>
    <w:p w14:paraId="214107F2"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Without Energy Offer Curves in the ERCOT System that can be used to increase Generation Resource Base Points in SCED; </w:t>
      </w:r>
    </w:p>
    <w:p w14:paraId="56DA8A08"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 xml:space="preserve">Without Energy Offer Curves in the ERCOT System that can be used to decrease Generation Resource Base Points in SCED; </w:t>
      </w:r>
    </w:p>
    <w:p w14:paraId="18EE3AD0" w14:textId="77777777" w:rsidR="000901EC" w:rsidRPr="000901EC" w:rsidRDefault="000901EC" w:rsidP="000901EC">
      <w:pPr>
        <w:spacing w:after="240"/>
        <w:ind w:left="2160" w:hanging="720"/>
        <w:rPr>
          <w:rFonts w:eastAsia="SimSun"/>
          <w:szCs w:val="20"/>
        </w:rPr>
      </w:pPr>
      <w:r w:rsidRPr="000901EC">
        <w:rPr>
          <w:rFonts w:eastAsia="SimSun"/>
          <w:szCs w:val="20"/>
        </w:rPr>
        <w:t>(v)</w:t>
      </w:r>
      <w:r w:rsidRPr="000901EC">
        <w:rPr>
          <w:rFonts w:eastAsia="SimSun"/>
          <w:szCs w:val="20"/>
        </w:rPr>
        <w:tab/>
        <w:t>With RTM Energy Bid curves from available Controllable Load Resources in the ERCOT System that can be used to decrease Base Points (energy consumption) in SCED;</w:t>
      </w:r>
    </w:p>
    <w:p w14:paraId="0652F23E" w14:textId="77777777" w:rsidR="000901EC" w:rsidRPr="000901EC" w:rsidRDefault="000901EC" w:rsidP="000901EC">
      <w:pPr>
        <w:spacing w:after="240"/>
        <w:ind w:left="2160" w:hanging="720"/>
        <w:rPr>
          <w:rFonts w:eastAsia="SimSun"/>
          <w:szCs w:val="20"/>
        </w:rPr>
      </w:pPr>
      <w:r w:rsidRPr="000901EC">
        <w:rPr>
          <w:rFonts w:eastAsia="SimSun"/>
          <w:szCs w:val="20"/>
        </w:rPr>
        <w:t>(vi)</w:t>
      </w:r>
      <w:r w:rsidRPr="000901EC">
        <w:rPr>
          <w:rFonts w:eastAsia="SimSun"/>
          <w:szCs w:val="20"/>
        </w:rPr>
        <w:tab/>
        <w:t xml:space="preserve">With RTM Energy Bid curves from available Controllable Load Resources in the ERCOT System that can be used to increase Base Points (energy consumption) in SCED; </w:t>
      </w:r>
    </w:p>
    <w:p w14:paraId="3723DC3C" w14:textId="77777777" w:rsidR="000901EC" w:rsidRPr="000901EC" w:rsidRDefault="000901EC" w:rsidP="000901EC">
      <w:pPr>
        <w:spacing w:after="240"/>
        <w:ind w:left="2160" w:hanging="720"/>
        <w:rPr>
          <w:rFonts w:eastAsia="SimSun"/>
          <w:szCs w:val="20"/>
        </w:rPr>
      </w:pPr>
      <w:r w:rsidRPr="000901EC">
        <w:rPr>
          <w:rFonts w:eastAsia="SimSun"/>
          <w:szCs w:val="20"/>
        </w:rPr>
        <w:t>(vii)</w:t>
      </w:r>
      <w:r w:rsidRPr="000901EC">
        <w:rPr>
          <w:rFonts w:eastAsia="SimSun"/>
          <w:szCs w:val="20"/>
        </w:rPr>
        <w:tab/>
        <w:t xml:space="preserve">From Resources participating in SCED plus the Reg-Up, ECRS, and RRS from Load Resources </w:t>
      </w:r>
      <w:r w:rsidRPr="000901EC">
        <w:rPr>
          <w:rFonts w:eastAsia="SimSun"/>
          <w:bCs/>
          <w:szCs w:val="20"/>
        </w:rPr>
        <w:t>and the Net Power Consumption minus the Low Power Consumption from Load Resources with a validated Real-Time RRS and ECRS Schedule</w:t>
      </w:r>
      <w:r w:rsidRPr="000901EC">
        <w:rPr>
          <w:rFonts w:eastAsia="SimSun"/>
          <w:szCs w:val="20"/>
        </w:rPr>
        <w:t>;</w:t>
      </w:r>
    </w:p>
    <w:p w14:paraId="75C4CDF9" w14:textId="77777777" w:rsidR="000901EC" w:rsidRPr="000901EC" w:rsidRDefault="000901EC" w:rsidP="000901EC">
      <w:pPr>
        <w:spacing w:after="240"/>
        <w:ind w:left="2160" w:hanging="720"/>
        <w:rPr>
          <w:rFonts w:eastAsia="SimSun"/>
          <w:szCs w:val="20"/>
        </w:rPr>
      </w:pPr>
      <w:r w:rsidRPr="000901EC">
        <w:rPr>
          <w:rFonts w:eastAsia="SimSun"/>
          <w:szCs w:val="20"/>
        </w:rPr>
        <w:t>(viii)</w:t>
      </w:r>
      <w:r w:rsidRPr="000901EC">
        <w:rPr>
          <w:rFonts w:eastAsia="SimSun"/>
          <w:szCs w:val="20"/>
        </w:rPr>
        <w:tab/>
        <w:t>From Resources included in item (vii) above plus reserves from Resources that could be made available to SCED in 30 minutes;</w:t>
      </w:r>
    </w:p>
    <w:p w14:paraId="1A1EC40B" w14:textId="77777777" w:rsidR="000901EC" w:rsidRPr="000901EC" w:rsidRDefault="000901EC" w:rsidP="000901EC">
      <w:pPr>
        <w:spacing w:after="240"/>
        <w:ind w:left="2160" w:hanging="720"/>
        <w:rPr>
          <w:rFonts w:eastAsia="SimSun"/>
          <w:szCs w:val="20"/>
        </w:rPr>
      </w:pPr>
      <w:r w:rsidRPr="000901EC">
        <w:rPr>
          <w:rFonts w:eastAsia="SimSun"/>
          <w:szCs w:val="20"/>
        </w:rPr>
        <w:t>(ix)</w:t>
      </w:r>
      <w:r w:rsidRPr="000901EC">
        <w:rPr>
          <w:rFonts w:eastAsia="SimSun"/>
          <w:szCs w:val="20"/>
        </w:rPr>
        <w:tab/>
        <w:t>In the ERCOT System that can be used to increase Generation Resource Base Points in the next five minutes in SCED; and</w:t>
      </w:r>
    </w:p>
    <w:p w14:paraId="295393C4" w14:textId="77777777" w:rsidR="000901EC" w:rsidRPr="000901EC" w:rsidRDefault="000901EC" w:rsidP="000901EC">
      <w:pPr>
        <w:spacing w:after="240"/>
        <w:ind w:left="2160" w:hanging="720"/>
        <w:rPr>
          <w:rFonts w:eastAsia="SimSun"/>
          <w:szCs w:val="20"/>
        </w:rPr>
      </w:pPr>
      <w:r w:rsidRPr="000901EC">
        <w:rPr>
          <w:rFonts w:eastAsia="SimSun"/>
          <w:szCs w:val="20"/>
        </w:rPr>
        <w:t>(x)</w:t>
      </w:r>
      <w:r w:rsidRPr="000901EC">
        <w:rPr>
          <w:rFonts w:eastAsia="SimSun"/>
          <w:szCs w:val="20"/>
        </w:rPr>
        <w:tab/>
        <w:t>In the ERCOT System that can be used to decrease Generation Resource Base Points in the next five minutes in SCED;</w:t>
      </w:r>
    </w:p>
    <w:p w14:paraId="0658A1C5" w14:textId="77777777" w:rsidR="000901EC" w:rsidRPr="000901EC" w:rsidRDefault="000901EC" w:rsidP="000901EC">
      <w:pPr>
        <w:spacing w:after="240"/>
        <w:ind w:left="1440" w:hanging="720"/>
        <w:rPr>
          <w:rFonts w:eastAsia="SimSun"/>
          <w:szCs w:val="20"/>
        </w:rPr>
      </w:pPr>
      <w:r w:rsidRPr="000901EC">
        <w:rPr>
          <w:rFonts w:eastAsia="SimSun"/>
          <w:szCs w:val="20"/>
        </w:rPr>
        <w:t>(l)</w:t>
      </w:r>
      <w:r w:rsidRPr="000901EC">
        <w:rPr>
          <w:rFonts w:eastAsia="SimSun"/>
          <w:szCs w:val="20"/>
        </w:rPr>
        <w:tab/>
        <w:t>Aggregate telemetered HSL capacity for Resources with a telemetered Resource Status of EMR;</w:t>
      </w:r>
    </w:p>
    <w:p w14:paraId="1142B4B2"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Aggregate telemetered HSL capacity for Resources with a telemetered Resource Status of OUT;</w:t>
      </w:r>
    </w:p>
    <w:p w14:paraId="471AD7FF"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(n)</w:t>
      </w:r>
      <w:r w:rsidRPr="000901EC">
        <w:rPr>
          <w:rFonts w:eastAsia="SimSun"/>
          <w:szCs w:val="20"/>
        </w:rPr>
        <w:tab/>
        <w:t>Aggregate net telemetered consumption for Resources with a telemetered Resource Status of OUTL; and</w:t>
      </w:r>
    </w:p>
    <w:p w14:paraId="6BDD287A"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The ERCOT-wide PRC calculated as follows:</w:t>
      </w:r>
    </w:p>
    <w:p w14:paraId="1E66BE2B" w14:textId="77777777" w:rsidR="000901EC" w:rsidRPr="000901EC" w:rsidRDefault="000901EC" w:rsidP="000901EC">
      <w:pPr>
        <w:rPr>
          <w:rFonts w:eastAsia="SimSun"/>
          <w:b/>
          <w:position w:val="30"/>
          <w:sz w:val="20"/>
        </w:rPr>
      </w:pPr>
    </w:p>
    <w:p w14:paraId="669A362F" w14:textId="567DC78A" w:rsidR="000901EC" w:rsidRPr="000901EC" w:rsidRDefault="000901EC" w:rsidP="000901EC">
      <w:pPr>
        <w:spacing w:after="240"/>
        <w:rPr>
          <w:rFonts w:eastAsia="SimSun"/>
          <w:b/>
          <w:position w:val="30"/>
          <w:sz w:val="20"/>
        </w:rPr>
      </w:pPr>
      <w:r w:rsidRPr="000901EC">
        <w:rPr>
          <w:rFonts w:eastAsia="SimSun"/>
          <w:b/>
          <w:noProof/>
          <w:position w:val="30"/>
          <w:sz w:val="20"/>
        </w:rPr>
        <w:drawing>
          <wp:anchor distT="0" distB="0" distL="114300" distR="114300" simplePos="0" relativeHeight="251679744" behindDoc="0" locked="0" layoutInCell="1" allowOverlap="1" wp14:anchorId="664F64FC" wp14:editId="31CB11FC">
            <wp:simplePos x="0" y="0"/>
            <wp:positionH relativeFrom="column">
              <wp:posOffset>497205</wp:posOffset>
            </wp:positionH>
            <wp:positionV relativeFrom="paragraph">
              <wp:posOffset>-351790</wp:posOffset>
            </wp:positionV>
            <wp:extent cx="860425" cy="1395730"/>
            <wp:effectExtent l="0" t="0" r="0" b="0"/>
            <wp:wrapNone/>
            <wp:docPr id="83257874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1EC">
        <w:rPr>
          <w:rFonts w:eastAsia="SimSun"/>
          <w:b/>
          <w:position w:val="30"/>
          <w:sz w:val="20"/>
        </w:rPr>
        <w:t>PRC</w:t>
      </w:r>
      <w:r w:rsidRPr="000901EC">
        <w:rPr>
          <w:rFonts w:eastAsia="SimSun"/>
          <w:b/>
          <w:position w:val="30"/>
          <w:sz w:val="20"/>
          <w:vertAlign w:val="subscript"/>
        </w:rPr>
        <w:t>1</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Min(Max((RDF*(HSL-NFRC) – Actual Net Telemetered Output)</w:t>
      </w:r>
      <w:r w:rsidRPr="000901EC">
        <w:rPr>
          <w:rFonts w:eastAsia="SimSun"/>
          <w:b/>
          <w:position w:val="30"/>
          <w:sz w:val="20"/>
          <w:vertAlign w:val="subscript"/>
        </w:rPr>
        <w:t>i</w:t>
      </w:r>
      <w:r w:rsidRPr="000901EC">
        <w:rPr>
          <w:rFonts w:eastAsia="SimSun"/>
          <w:b/>
          <w:position w:val="30"/>
          <w:sz w:val="20"/>
        </w:rPr>
        <w:t xml:space="preserve"> , 0.0) ,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0.2*RDF*(HSL-NFRC)</w:t>
      </w:r>
      <w:r w:rsidRPr="000901EC">
        <w:rPr>
          <w:rFonts w:eastAsia="SimSun"/>
          <w:b/>
          <w:position w:val="30"/>
          <w:sz w:val="20"/>
          <w:vertAlign w:val="subscript"/>
        </w:rPr>
        <w:t>i</w:t>
      </w:r>
      <w:r w:rsidRPr="000901EC">
        <w:rPr>
          <w:rFonts w:eastAsia="SimSun"/>
          <w:b/>
          <w:position w:val="30"/>
          <w:sz w:val="20"/>
        </w:rPr>
        <w:t>),</w:t>
      </w:r>
    </w:p>
    <w:p w14:paraId="451D9C9D" w14:textId="77777777" w:rsidR="000901EC" w:rsidRPr="000901EC" w:rsidRDefault="000901EC" w:rsidP="000901EC">
      <w:pPr>
        <w:ind w:right="-1080"/>
        <w:rPr>
          <w:rFonts w:eastAsia="SimSun"/>
        </w:rPr>
      </w:pPr>
    </w:p>
    <w:p w14:paraId="1C0E1053" w14:textId="77777777" w:rsidR="000901EC" w:rsidRPr="000901EC" w:rsidRDefault="000901EC" w:rsidP="000901EC">
      <w:pPr>
        <w:ind w:right="-1080"/>
        <w:rPr>
          <w:rFonts w:eastAsia="SimSun"/>
        </w:rPr>
      </w:pPr>
    </w:p>
    <w:p w14:paraId="6294F919" w14:textId="77777777" w:rsidR="000901EC" w:rsidRPr="000901EC" w:rsidRDefault="000901EC" w:rsidP="000901EC">
      <w:pPr>
        <w:ind w:right="-1080"/>
        <w:rPr>
          <w:rFonts w:eastAsia="SimSun"/>
        </w:rPr>
      </w:pPr>
      <w:r w:rsidRPr="000901EC">
        <w:rPr>
          <w:rFonts w:eastAsia="SimSun"/>
        </w:rPr>
        <w:t>where the included On-Line Generation Resources do not include WGRs, nuclear Generation</w:t>
      </w:r>
    </w:p>
    <w:p w14:paraId="08250FB9" w14:textId="77777777" w:rsidR="000901EC" w:rsidRPr="000901EC" w:rsidRDefault="000901EC" w:rsidP="000901EC">
      <w:pPr>
        <w:ind w:right="-1080"/>
        <w:rPr>
          <w:rFonts w:eastAsia="SimSun"/>
        </w:rPr>
      </w:pPr>
      <w:r w:rsidRPr="000901EC">
        <w:rPr>
          <w:rFonts w:eastAsia="SimSun"/>
        </w:rPr>
        <w:t xml:space="preserve">Resources, or Generation Resources with an output less than or equal to 95% of telemetered LSL or </w:t>
      </w:r>
    </w:p>
    <w:p w14:paraId="10D8E54E" w14:textId="77777777" w:rsidR="000901EC" w:rsidRPr="000901EC" w:rsidRDefault="000901EC" w:rsidP="000901EC">
      <w:pPr>
        <w:ind w:right="-1080"/>
        <w:rPr>
          <w:rFonts w:eastAsia="SimSun"/>
        </w:rPr>
      </w:pPr>
      <w:r w:rsidRPr="000901EC">
        <w:rPr>
          <w:rFonts w:eastAsia="SimSun"/>
        </w:rPr>
        <w:t>with a telemetered status of ONTEST, ONHOLD, STARTUP, or SHUTDOWN.</w:t>
      </w:r>
    </w:p>
    <w:p w14:paraId="6BE1A48B" w14:textId="77777777" w:rsidR="000901EC" w:rsidRPr="000901EC" w:rsidRDefault="000901EC" w:rsidP="000901EC">
      <w:pPr>
        <w:ind w:right="-1080"/>
        <w:rPr>
          <w:rFonts w:eastAsia="SimSun"/>
        </w:rPr>
      </w:pPr>
    </w:p>
    <w:p w14:paraId="4A726613" w14:textId="77777777" w:rsidR="000901EC" w:rsidRPr="000901EC" w:rsidRDefault="000901EC" w:rsidP="000901EC">
      <w:pPr>
        <w:ind w:right="-1080"/>
        <w:rPr>
          <w:rFonts w:eastAsia="SimSun"/>
        </w:rPr>
      </w:pPr>
    </w:p>
    <w:p w14:paraId="21C2D13A" w14:textId="77777777" w:rsidR="000901EC" w:rsidRPr="000901EC" w:rsidRDefault="000901EC" w:rsidP="000901EC">
      <w:pPr>
        <w:rPr>
          <w:rFonts w:eastAsia="SimSun"/>
          <w:b/>
          <w:position w:val="30"/>
          <w:sz w:val="20"/>
        </w:rPr>
      </w:pPr>
    </w:p>
    <w:p w14:paraId="49E16E3E" w14:textId="77777777" w:rsidR="000901EC" w:rsidRPr="000901EC" w:rsidRDefault="000901EC" w:rsidP="000901EC">
      <w:pPr>
        <w:rPr>
          <w:rFonts w:eastAsia="SimSun"/>
          <w:b/>
          <w:position w:val="30"/>
          <w:sz w:val="20"/>
        </w:rPr>
      </w:pPr>
      <w:r w:rsidRPr="000901EC">
        <w:rPr>
          <w:rFonts w:eastAsia="SimSun"/>
          <w:noProof/>
        </w:rPr>
        <mc:AlternateContent>
          <mc:Choice Requires="wpc">
            <w:drawing>
              <wp:anchor distT="0" distB="0" distL="114300" distR="114300" simplePos="0" relativeHeight="251672576" behindDoc="0" locked="0" layoutInCell="1" allowOverlap="1" wp14:anchorId="753429B2" wp14:editId="6D309A0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FF08F" w14:textId="77777777" w:rsidR="000901EC" w:rsidRDefault="000901EC" w:rsidP="000901EC">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C7D68"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3E85B" w14:textId="77777777" w:rsidR="000901EC" w:rsidRDefault="000901EC" w:rsidP="000901EC">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5C246"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AE1C2" w14:textId="77777777" w:rsidR="000901EC" w:rsidRDefault="000901EC" w:rsidP="000901EC">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3795C" w14:textId="77777777" w:rsidR="000901EC" w:rsidRDefault="000901EC" w:rsidP="000901EC">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3ACDD"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B9072" w14:textId="77777777" w:rsidR="000901EC" w:rsidRDefault="000901EC" w:rsidP="000901EC">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3429B2" id="Canvas 2497" o:spid="_x0000_s1030" editas="canvas" style="position:absolute;margin-left:39.95pt;margin-top:-24.35pt;width:59.95pt;height:109.8pt;z-index:25167257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AAFF08F" w14:textId="77777777" w:rsidR="000901EC" w:rsidRDefault="000901EC" w:rsidP="000901EC">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5AAC7D68" w14:textId="77777777" w:rsidR="000901EC" w:rsidRDefault="000901EC" w:rsidP="000901EC">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653E85B" w14:textId="77777777" w:rsidR="000901EC" w:rsidRDefault="000901EC" w:rsidP="000901EC">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C05C246" w14:textId="77777777" w:rsidR="000901EC" w:rsidRDefault="000901EC" w:rsidP="000901EC">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3FAE1C2" w14:textId="77777777" w:rsidR="000901EC" w:rsidRDefault="000901EC" w:rsidP="000901EC">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4AB3795C" w14:textId="77777777" w:rsidR="000901EC" w:rsidRDefault="000901EC" w:rsidP="000901EC">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243ACDD" w14:textId="77777777" w:rsidR="000901EC" w:rsidRDefault="000901EC" w:rsidP="000901EC">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94B9072" w14:textId="77777777" w:rsidR="000901EC" w:rsidRDefault="000901EC" w:rsidP="000901EC">
                        <w:r>
                          <w:rPr>
                            <w:b/>
                            <w:bCs/>
                            <w:i/>
                            <w:iCs/>
                            <w:color w:val="000000"/>
                          </w:rPr>
                          <w:t>i</w:t>
                        </w:r>
                      </w:p>
                    </w:txbxContent>
                  </v:textbox>
                </v:rect>
              </v:group>
            </w:pict>
          </mc:Fallback>
        </mc:AlternateContent>
      </w:r>
    </w:p>
    <w:p w14:paraId="684F27FF" w14:textId="77777777" w:rsidR="000901EC" w:rsidRPr="000901EC" w:rsidRDefault="000901EC" w:rsidP="000901EC">
      <w:pPr>
        <w:rPr>
          <w:rFonts w:eastAsia="SimSun"/>
          <w:b/>
          <w:position w:val="30"/>
          <w:sz w:val="20"/>
        </w:rPr>
      </w:pPr>
      <w:r w:rsidRPr="000901EC">
        <w:rPr>
          <w:rFonts w:eastAsia="SimSun"/>
          <w:b/>
          <w:position w:val="30"/>
          <w:sz w:val="20"/>
        </w:rPr>
        <w:t>PRC</w:t>
      </w:r>
      <w:r w:rsidRPr="000901EC">
        <w:rPr>
          <w:rFonts w:eastAsia="SimSun"/>
          <w:b/>
          <w:position w:val="30"/>
          <w:sz w:val="20"/>
          <w:vertAlign w:val="subscript"/>
        </w:rPr>
        <w:t>2</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w:t>
      </w:r>
      <w:r w:rsidRPr="000901EC">
        <w:rPr>
          <w:rFonts w:eastAsia="SimSun"/>
          <w:b/>
          <w:position w:val="30"/>
          <w:sz w:val="20"/>
          <w:vertAlign w:val="subscript"/>
        </w:rPr>
        <w:t>W</w:t>
      </w:r>
      <w:r w:rsidRPr="000901EC">
        <w:rPr>
          <w:rFonts w:eastAsia="SimSun"/>
          <w:b/>
          <w:position w:val="30"/>
          <w:sz w:val="20"/>
        </w:rPr>
        <w:t>*HSL – Actual Net Telemetered Output)</w:t>
      </w:r>
      <w:r w:rsidRPr="000901EC">
        <w:rPr>
          <w:rFonts w:eastAsia="SimSun"/>
          <w:b/>
          <w:position w:val="30"/>
          <w:sz w:val="20"/>
          <w:vertAlign w:val="subscript"/>
        </w:rPr>
        <w:t>i</w:t>
      </w:r>
      <w:r w:rsidRPr="000901EC">
        <w:rPr>
          <w:rFonts w:eastAsia="SimSun"/>
          <w:b/>
          <w:position w:val="30"/>
          <w:sz w:val="20"/>
        </w:rPr>
        <w:t xml:space="preserve"> , 0.0) , 0.2*RDF</w:t>
      </w:r>
      <w:r w:rsidRPr="000901EC">
        <w:rPr>
          <w:rFonts w:eastAsia="SimSun"/>
          <w:b/>
          <w:position w:val="30"/>
          <w:sz w:val="20"/>
          <w:vertAlign w:val="subscript"/>
        </w:rPr>
        <w:t>W</w:t>
      </w:r>
      <w:r w:rsidRPr="000901EC">
        <w:rPr>
          <w:rFonts w:eastAsia="SimSun"/>
          <w:b/>
          <w:position w:val="30"/>
          <w:sz w:val="20"/>
        </w:rPr>
        <w:t>*HSL</w:t>
      </w:r>
      <w:r w:rsidRPr="000901EC">
        <w:rPr>
          <w:rFonts w:eastAsia="SimSun"/>
          <w:b/>
          <w:position w:val="30"/>
          <w:sz w:val="20"/>
          <w:vertAlign w:val="subscript"/>
        </w:rPr>
        <w:t>i</w:t>
      </w:r>
      <w:r w:rsidRPr="000901EC">
        <w:rPr>
          <w:rFonts w:eastAsia="SimSun"/>
          <w:b/>
          <w:position w:val="30"/>
          <w:sz w:val="20"/>
        </w:rPr>
        <w:t>),</w:t>
      </w:r>
    </w:p>
    <w:p w14:paraId="3FBE5BEC" w14:textId="77777777" w:rsidR="000901EC" w:rsidRPr="000901EC" w:rsidRDefault="000901EC" w:rsidP="000901EC">
      <w:pPr>
        <w:ind w:right="-1080" w:hanging="1080"/>
        <w:rPr>
          <w:rFonts w:eastAsia="SimSun"/>
          <w:b/>
          <w:position w:val="30"/>
        </w:rPr>
      </w:pPr>
    </w:p>
    <w:p w14:paraId="04D930FF" w14:textId="77777777" w:rsidR="000901EC" w:rsidRPr="000901EC" w:rsidRDefault="000901EC" w:rsidP="000901EC">
      <w:pPr>
        <w:spacing w:before="120"/>
        <w:ind w:right="-1080"/>
        <w:rPr>
          <w:rFonts w:eastAsia="SimSun"/>
        </w:rPr>
      </w:pPr>
      <w:r w:rsidRPr="000901EC">
        <w:rPr>
          <w:rFonts w:eastAsia="SimSun"/>
        </w:rPr>
        <w:t>where the included On-Line WGRs only include WGRs that are Primary Frequency Response-capable.</w:t>
      </w:r>
    </w:p>
    <w:p w14:paraId="1B396C53" w14:textId="77777777" w:rsidR="000901EC" w:rsidRPr="000901EC" w:rsidRDefault="000901EC" w:rsidP="000901EC">
      <w:pPr>
        <w:ind w:left="2160" w:hanging="2160"/>
        <w:rPr>
          <w:rFonts w:eastAsia="SimSun"/>
          <w:b/>
          <w:position w:val="30"/>
          <w:sz w:val="20"/>
        </w:rPr>
      </w:pPr>
    </w:p>
    <w:p w14:paraId="04FD5CC9" w14:textId="61BC4B3D" w:rsidR="000901EC" w:rsidRPr="000901EC" w:rsidRDefault="000901EC" w:rsidP="000901EC">
      <w:pPr>
        <w:ind w:left="2160" w:hanging="2160"/>
        <w:rPr>
          <w:rFonts w:eastAsia="SimSun"/>
          <w:b/>
          <w:position w:val="30"/>
          <w:sz w:val="20"/>
        </w:rPr>
      </w:pPr>
      <w:r w:rsidRPr="000901EC">
        <w:rPr>
          <w:rFonts w:eastAsia="SimSun"/>
          <w:b/>
          <w:noProof/>
          <w:position w:val="30"/>
          <w:sz w:val="20"/>
        </w:rPr>
        <w:drawing>
          <wp:anchor distT="0" distB="0" distL="114300" distR="114300" simplePos="0" relativeHeight="251680768" behindDoc="0" locked="0" layoutInCell="1" allowOverlap="1" wp14:anchorId="0EE20C97" wp14:editId="73496533">
            <wp:simplePos x="0" y="0"/>
            <wp:positionH relativeFrom="column">
              <wp:posOffset>444500</wp:posOffset>
            </wp:positionH>
            <wp:positionV relativeFrom="paragraph">
              <wp:posOffset>-223520</wp:posOffset>
            </wp:positionV>
            <wp:extent cx="861695" cy="1398270"/>
            <wp:effectExtent l="0" t="0" r="0" b="0"/>
            <wp:wrapNone/>
            <wp:docPr id="104004342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D3A14" w14:textId="77777777" w:rsidR="000901EC" w:rsidRPr="000901EC" w:rsidRDefault="000901EC" w:rsidP="000901EC">
      <w:pPr>
        <w:ind w:left="2160" w:hanging="2160"/>
        <w:rPr>
          <w:rFonts w:eastAsia="SimSun"/>
          <w:b/>
          <w:position w:val="30"/>
          <w:sz w:val="20"/>
        </w:rPr>
      </w:pPr>
      <w:r w:rsidRPr="000901EC">
        <w:rPr>
          <w:rFonts w:eastAsia="SimSun"/>
          <w:b/>
          <w:position w:val="30"/>
          <w:sz w:val="20"/>
        </w:rPr>
        <w:t>PRC</w:t>
      </w:r>
      <w:r w:rsidRPr="000901EC">
        <w:rPr>
          <w:rFonts w:eastAsia="SimSun"/>
          <w:b/>
          <w:position w:val="30"/>
          <w:sz w:val="20"/>
          <w:vertAlign w:val="subscript"/>
        </w:rPr>
        <w:t>3</w:t>
      </w:r>
      <w:r w:rsidRPr="000901EC">
        <w:rPr>
          <w:rFonts w:eastAsia="SimSun"/>
          <w:b/>
          <w:position w:val="30"/>
          <w:sz w:val="20"/>
        </w:rPr>
        <w:t xml:space="preserve"> =</w:t>
      </w:r>
      <w:r w:rsidRPr="000901EC">
        <w:rPr>
          <w:rFonts w:eastAsia="SimSun"/>
          <w:b/>
          <w:position w:val="30"/>
          <w:sz w:val="20"/>
        </w:rPr>
        <w:tab/>
        <w:t>((Synchronous condenser output)</w:t>
      </w:r>
      <w:r w:rsidRPr="000901EC">
        <w:rPr>
          <w:rFonts w:eastAsia="SimSun"/>
          <w:b/>
          <w:position w:val="30"/>
          <w:sz w:val="20"/>
          <w:vertAlign w:val="subscript"/>
        </w:rPr>
        <w:t>i</w:t>
      </w:r>
      <w:r w:rsidRPr="000901EC">
        <w:rPr>
          <w:rFonts w:eastAsia="SimSun"/>
          <w:b/>
          <w:position w:val="30"/>
          <w:sz w:val="20"/>
        </w:rPr>
        <w:t xml:space="preserve"> as qualified by item (8) of Operating Guide Section 2.3.1.2, Additional Operational Details for Responsive Reserve and ERCOT Contingency Reserve Service Providers))</w:t>
      </w:r>
    </w:p>
    <w:p w14:paraId="7009C770" w14:textId="77777777" w:rsidR="000901EC" w:rsidRPr="000901EC" w:rsidRDefault="000901EC" w:rsidP="000901EC">
      <w:pPr>
        <w:tabs>
          <w:tab w:val="left" w:pos="2160"/>
        </w:tabs>
        <w:ind w:left="2160" w:hanging="2160"/>
        <w:rPr>
          <w:rFonts w:eastAsia="SimSun"/>
          <w:b/>
          <w:position w:val="30"/>
          <w:sz w:val="20"/>
        </w:rPr>
      </w:pPr>
    </w:p>
    <w:p w14:paraId="4234FA0A" w14:textId="77777777" w:rsidR="000901EC" w:rsidRPr="000901EC" w:rsidRDefault="000901EC" w:rsidP="000901EC">
      <w:pPr>
        <w:tabs>
          <w:tab w:val="left" w:pos="2160"/>
        </w:tabs>
        <w:spacing w:before="480"/>
        <w:ind w:left="2160" w:hanging="2160"/>
        <w:rPr>
          <w:rFonts w:eastAsia="SimSun"/>
          <w:b/>
          <w:position w:val="30"/>
          <w:sz w:val="20"/>
          <w:vertAlign w:val="subscript"/>
        </w:rPr>
      </w:pPr>
      <w:r w:rsidRPr="000901EC">
        <w:rPr>
          <w:rFonts w:eastAsia="SimSun"/>
          <w:noProof/>
        </w:rPr>
        <mc:AlternateContent>
          <mc:Choice Requires="wpc">
            <w:drawing>
              <wp:anchor distT="0" distB="0" distL="114300" distR="114300" simplePos="0" relativeHeight="251673600" behindDoc="0" locked="0" layoutInCell="1" allowOverlap="1" wp14:anchorId="7C921538" wp14:editId="0B451057">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15069"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6B4AB"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DECE0"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4FE4E"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CC143"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F19C1"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E8F6"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51C20"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4F415"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4983A"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921538" id="Canvas 2461" o:spid="_x0000_s1040" editas="canvas" style="position:absolute;left:0;text-align:left;margin-left:39.7pt;margin-top:-19.1pt;width:56.8pt;height:107.8pt;z-index:25167360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42F15069"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3EA6B4AB" w14:textId="77777777" w:rsidR="000901EC" w:rsidRDefault="000901EC" w:rsidP="000901EC">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6DECE0" w14:textId="77777777" w:rsidR="000901EC" w:rsidRPr="00B34B0A" w:rsidRDefault="000901EC" w:rsidP="000901EC">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024FE4E" w14:textId="77777777" w:rsidR="000901EC" w:rsidRPr="00B34B0A" w:rsidRDefault="000901EC" w:rsidP="000901EC">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63CC143" w14:textId="77777777" w:rsidR="000901EC" w:rsidRPr="00B34B0A" w:rsidRDefault="000901EC" w:rsidP="000901EC">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3CF19C1" w14:textId="77777777" w:rsidR="000901EC" w:rsidRPr="00B34B0A" w:rsidRDefault="000901EC" w:rsidP="000901EC">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7B1BE8F6" w14:textId="77777777" w:rsidR="000901EC" w:rsidRPr="00B34B0A" w:rsidRDefault="000901EC" w:rsidP="000901EC">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78C51C20" w14:textId="77777777" w:rsidR="000901EC" w:rsidRPr="00B34B0A" w:rsidRDefault="000901EC" w:rsidP="000901EC">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CD4F415" w14:textId="77777777" w:rsidR="000901EC" w:rsidRPr="00B34B0A" w:rsidRDefault="000901EC" w:rsidP="000901EC">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50A4983A"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4</w:t>
      </w:r>
      <w:r w:rsidRPr="000901EC">
        <w:rPr>
          <w:rFonts w:eastAsia="SimSun"/>
          <w:b/>
          <w:position w:val="30"/>
          <w:sz w:val="20"/>
        </w:rPr>
        <w:t xml:space="preserve"> =</w:t>
      </w:r>
      <w:r w:rsidRPr="000901EC">
        <w:rPr>
          <w:rFonts w:eastAsia="SimSun"/>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901EC">
        <w:rPr>
          <w:rFonts w:eastAsia="SimSun"/>
          <w:b/>
          <w:position w:val="30"/>
          <w:sz w:val="20"/>
          <w:vertAlign w:val="subscript"/>
        </w:rPr>
        <w:t>i</w:t>
      </w:r>
    </w:p>
    <w:p w14:paraId="05693045"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w:lastRenderedPageBreak/>
        <mc:AlternateContent>
          <mc:Choice Requires="wpc">
            <w:drawing>
              <wp:anchor distT="0" distB="0" distL="114300" distR="114300" simplePos="0" relativeHeight="251674624" behindDoc="0" locked="0" layoutInCell="1" allowOverlap="1" wp14:anchorId="73908AFB" wp14:editId="0B30B3ED">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0D7AA"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E727E"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B2E87"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4DA51"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3736"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C7AB"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AB5AD"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87D6C"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06E54"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55B0A"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3908AFB" id="Canvas 2473" o:spid="_x0000_s1052" editas="canvas" style="position:absolute;left:0;text-align:left;margin-left:36.9pt;margin-top:2.35pt;width:58.05pt;height:107.15pt;z-index:25167462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5570D7AA"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50E727E" w14:textId="77777777" w:rsidR="000901EC" w:rsidRDefault="000901EC" w:rsidP="000901EC">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64B2E87" w14:textId="77777777" w:rsidR="000901EC" w:rsidRPr="00B34B0A" w:rsidRDefault="000901EC" w:rsidP="000901EC">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D44DA51" w14:textId="77777777" w:rsidR="000901EC" w:rsidRPr="00B34B0A" w:rsidRDefault="000901EC" w:rsidP="000901EC">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15783736" w14:textId="77777777" w:rsidR="000901EC" w:rsidRPr="00B34B0A" w:rsidRDefault="000901EC" w:rsidP="000901EC">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FEAC7AB" w14:textId="77777777" w:rsidR="000901EC" w:rsidRPr="00B34B0A" w:rsidRDefault="000901EC" w:rsidP="000901EC">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2CFAB5AD" w14:textId="77777777" w:rsidR="000901EC" w:rsidRPr="00B34B0A" w:rsidRDefault="000901EC" w:rsidP="000901EC">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29187D6C" w14:textId="77777777" w:rsidR="000901EC" w:rsidRPr="00B34B0A" w:rsidRDefault="000901EC" w:rsidP="000901EC">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B906E54" w14:textId="77777777" w:rsidR="000901EC" w:rsidRPr="00B34B0A" w:rsidRDefault="000901EC" w:rsidP="000901EC">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EE55B0A" w14:textId="77777777" w:rsidR="000901EC" w:rsidRPr="00B34B0A" w:rsidRDefault="000901EC" w:rsidP="000901EC">
                        <w:pPr>
                          <w:rPr>
                            <w:b/>
                          </w:rPr>
                        </w:pPr>
                        <w:r w:rsidRPr="00B34B0A">
                          <w:rPr>
                            <w:b/>
                            <w:i/>
                            <w:iCs/>
                            <w:color w:val="000000"/>
                          </w:rPr>
                          <w:t>i</w:t>
                        </w:r>
                      </w:p>
                    </w:txbxContent>
                  </v:textbox>
                </v:rect>
              </v:group>
            </w:pict>
          </mc:Fallback>
        </mc:AlternateContent>
      </w:r>
    </w:p>
    <w:p w14:paraId="2F6D8A5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b/>
          <w:position w:val="30"/>
          <w:sz w:val="20"/>
        </w:rPr>
        <w:t>PRC</w:t>
      </w:r>
      <w:r w:rsidRPr="000901EC">
        <w:rPr>
          <w:rFonts w:eastAsia="SimSun"/>
          <w:b/>
          <w:position w:val="30"/>
          <w:sz w:val="20"/>
          <w:vertAlign w:val="subscript"/>
        </w:rPr>
        <w:t>5</w:t>
      </w:r>
      <w:r w:rsidRPr="000901EC">
        <w:rPr>
          <w:rFonts w:eastAsia="SimSun"/>
          <w:b/>
          <w:position w:val="30"/>
          <w:sz w:val="20"/>
        </w:rPr>
        <w:t xml:space="preserve"> =</w:t>
      </w:r>
      <w:r w:rsidRPr="000901EC">
        <w:rPr>
          <w:rFonts w:eastAsia="SimSun"/>
          <w:b/>
          <w:position w:val="30"/>
          <w:sz w:val="20"/>
        </w:rPr>
        <w:tab/>
        <w:t>Min(Max((LRDF_1*Actual Net Telemetered Consumption – LPC)</w:t>
      </w:r>
      <w:r w:rsidRPr="000901EC">
        <w:rPr>
          <w:rFonts w:eastAsia="SimSun"/>
          <w:b/>
          <w:position w:val="30"/>
          <w:sz w:val="20"/>
          <w:vertAlign w:val="subscript"/>
        </w:rPr>
        <w:t>i</w:t>
      </w:r>
      <w:r w:rsidRPr="000901EC">
        <w:rPr>
          <w:rFonts w:eastAsia="SimSun"/>
          <w:b/>
          <w:position w:val="30"/>
          <w:sz w:val="20"/>
        </w:rPr>
        <w:t>, 0.0), (0.2 * LRDF_1 * Actual Net Telemetered Consumption)) from all Controllable Load Resources active in SCED and carrying Ancillary Service Resource Responsibility</w:t>
      </w:r>
    </w:p>
    <w:p w14:paraId="18617CE2" w14:textId="77777777" w:rsidR="000901EC" w:rsidRPr="000901EC" w:rsidRDefault="000901EC" w:rsidP="000901EC">
      <w:pPr>
        <w:tabs>
          <w:tab w:val="left" w:pos="2160"/>
        </w:tabs>
        <w:ind w:left="2160" w:hanging="2160"/>
        <w:rPr>
          <w:rFonts w:eastAsia="SimSun"/>
          <w:b/>
          <w:position w:val="30"/>
          <w:sz w:val="20"/>
        </w:rPr>
      </w:pPr>
    </w:p>
    <w:p w14:paraId="6F00A9F0"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75648" behindDoc="0" locked="0" layoutInCell="1" allowOverlap="1" wp14:anchorId="66733E92" wp14:editId="6E345F12">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27643"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FA3D5"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D04C3"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C7345"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461"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D9FE2"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B885A"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ACA39"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CCB45"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D263"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6733E92" id="Canvas 2485" o:spid="_x0000_s1064" editas="canvas" style="position:absolute;left:0;text-align:left;margin-left:39.6pt;margin-top:-31.35pt;width:58.1pt;height:105.4pt;z-index:25167564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1FE27643"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DDFA3D5" w14:textId="77777777" w:rsidR="000901EC" w:rsidRDefault="000901EC" w:rsidP="000901EC">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79D04C3" w14:textId="77777777" w:rsidR="000901EC" w:rsidRPr="00B34B0A" w:rsidRDefault="000901EC" w:rsidP="000901EC">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DCC7345" w14:textId="77777777" w:rsidR="000901EC" w:rsidRPr="00B34B0A" w:rsidRDefault="000901EC" w:rsidP="000901EC">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76F1461" w14:textId="77777777" w:rsidR="000901EC" w:rsidRPr="00B34B0A" w:rsidRDefault="000901EC" w:rsidP="000901EC">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B6D9FE2" w14:textId="77777777" w:rsidR="000901EC" w:rsidRPr="00B34B0A" w:rsidRDefault="000901EC" w:rsidP="000901EC">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79B885A" w14:textId="77777777" w:rsidR="000901EC" w:rsidRPr="00B34B0A" w:rsidRDefault="000901EC" w:rsidP="000901EC">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4CACA39" w14:textId="77777777" w:rsidR="000901EC" w:rsidRPr="00B34B0A" w:rsidRDefault="000901EC" w:rsidP="000901EC">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02BCCB45" w14:textId="77777777" w:rsidR="000901EC" w:rsidRPr="00B34B0A" w:rsidRDefault="000901EC" w:rsidP="000901EC">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1FCED263"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6</w:t>
      </w:r>
      <w:r w:rsidRPr="000901EC">
        <w:rPr>
          <w:rFonts w:eastAsia="SimSun"/>
          <w:b/>
          <w:position w:val="30"/>
          <w:sz w:val="20"/>
        </w:rPr>
        <w:t xml:space="preserve"> =</w:t>
      </w:r>
      <w:r w:rsidRPr="000901EC">
        <w:rPr>
          <w:rFonts w:eastAsia="SimSun"/>
          <w:b/>
          <w:position w:val="30"/>
          <w:sz w:val="20"/>
        </w:rPr>
        <w:tab/>
        <w:t>Min(Max((LRDF_2 * Actual Net Telemetered Consumption – LPC)</w:t>
      </w:r>
      <w:r w:rsidRPr="000901EC">
        <w:rPr>
          <w:rFonts w:eastAsia="SimSun"/>
          <w:b/>
          <w:position w:val="30"/>
          <w:sz w:val="20"/>
          <w:vertAlign w:val="subscript"/>
        </w:rPr>
        <w:t>i</w:t>
      </w:r>
      <w:r w:rsidRPr="000901EC">
        <w:rPr>
          <w:rFonts w:eastAsia="SimSun"/>
          <w:b/>
          <w:position w:val="30"/>
          <w:sz w:val="20"/>
        </w:rPr>
        <w:t>, 0.0), (0.2 * LRDF_2 * Actual Net Telemetered Consumption)) from all Controllable Load Resources active in SCED and not carrying Ancillary Service Resource Responsibility</w:t>
      </w:r>
    </w:p>
    <w:p w14:paraId="0784531A" w14:textId="77777777" w:rsidR="000901EC" w:rsidRPr="000901EC" w:rsidRDefault="000901EC" w:rsidP="000901EC">
      <w:pPr>
        <w:tabs>
          <w:tab w:val="left" w:pos="2160"/>
        </w:tabs>
        <w:ind w:left="2160" w:hanging="2160"/>
        <w:rPr>
          <w:rFonts w:eastAsia="SimSun"/>
          <w:b/>
          <w:position w:val="30"/>
          <w:sz w:val="20"/>
        </w:rPr>
      </w:pPr>
    </w:p>
    <w:p w14:paraId="7A74CA1C" w14:textId="77777777" w:rsidR="000901EC" w:rsidRPr="000901EC" w:rsidRDefault="000901EC" w:rsidP="000901EC">
      <w:pPr>
        <w:tabs>
          <w:tab w:val="left" w:pos="2160"/>
        </w:tabs>
        <w:ind w:left="2160" w:hanging="2160"/>
        <w:rPr>
          <w:rFonts w:eastAsia="SimSun"/>
          <w:b/>
          <w:position w:val="30"/>
          <w:sz w:val="20"/>
          <w:vertAlign w:val="subscript"/>
        </w:rPr>
      </w:pPr>
      <w:r w:rsidRPr="000901EC">
        <w:rPr>
          <w:rFonts w:eastAsia="SimSun"/>
          <w:noProof/>
        </w:rPr>
        <mc:AlternateContent>
          <mc:Choice Requires="wpc">
            <w:drawing>
              <wp:anchor distT="0" distB="0" distL="114300" distR="114300" simplePos="0" relativeHeight="251676672" behindDoc="0" locked="0" layoutInCell="1" allowOverlap="1" wp14:anchorId="6A30354A" wp14:editId="56794C8C">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9DBE9" w14:textId="77777777" w:rsidR="000901EC" w:rsidRDefault="000901EC" w:rsidP="000901EC">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6501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C338A"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20828" w14:textId="77777777" w:rsidR="000901EC" w:rsidRPr="00B34B0A" w:rsidRDefault="000901EC" w:rsidP="000901EC">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A3E6"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F7F53"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48C03"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C287B" w14:textId="77777777" w:rsidR="000901EC" w:rsidRPr="00B34B0A" w:rsidRDefault="000901EC" w:rsidP="000901EC">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C4E9"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3EA65"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30354A" id="Canvas 3289" o:spid="_x0000_s1076" editas="canvas" style="position:absolute;left:0;text-align:left;margin-left:45.4pt;margin-top:-28.4pt;width:58.05pt;height:105.4pt;z-index:25167667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5C69DBE9" w14:textId="77777777" w:rsidR="000901EC" w:rsidRDefault="000901EC" w:rsidP="000901EC">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6426501C" w14:textId="77777777" w:rsidR="000901EC" w:rsidRDefault="000901EC" w:rsidP="000901EC">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2CDC338A" w14:textId="77777777" w:rsidR="000901EC" w:rsidRPr="00B34B0A" w:rsidRDefault="000901EC" w:rsidP="000901EC">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6B20828" w14:textId="77777777" w:rsidR="000901EC" w:rsidRPr="00B34B0A" w:rsidRDefault="000901EC" w:rsidP="000901EC">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46EFA3E6" w14:textId="77777777" w:rsidR="000901EC" w:rsidRPr="00B34B0A" w:rsidRDefault="000901EC" w:rsidP="000901EC">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726F7F53" w14:textId="77777777" w:rsidR="000901EC" w:rsidRPr="00B34B0A" w:rsidRDefault="000901EC" w:rsidP="000901EC">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748C03" w14:textId="77777777" w:rsidR="000901EC" w:rsidRPr="00B34B0A" w:rsidRDefault="000901EC" w:rsidP="000901EC">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42C287B" w14:textId="77777777" w:rsidR="000901EC" w:rsidRPr="00B34B0A" w:rsidRDefault="000901EC" w:rsidP="000901EC">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4D19C4E9" w14:textId="77777777" w:rsidR="000901EC" w:rsidRPr="00B34B0A" w:rsidRDefault="000901EC" w:rsidP="000901EC">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0A3EA65"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7</w:t>
      </w:r>
      <w:r w:rsidRPr="000901EC">
        <w:rPr>
          <w:rFonts w:eastAsia="SimSun"/>
          <w:b/>
          <w:position w:val="30"/>
          <w:sz w:val="20"/>
        </w:rPr>
        <w:t xml:space="preserve"> =</w:t>
      </w:r>
      <w:r w:rsidRPr="000901EC">
        <w:rPr>
          <w:rFonts w:eastAsia="SimSun"/>
          <w:b/>
          <w:position w:val="30"/>
          <w:sz w:val="20"/>
        </w:rPr>
        <w:tab/>
        <w:t>(Capacity from Resources capable of providing FFR)</w:t>
      </w:r>
      <w:r w:rsidRPr="000901EC">
        <w:rPr>
          <w:rFonts w:eastAsia="SimSun"/>
          <w:b/>
          <w:position w:val="30"/>
          <w:sz w:val="20"/>
          <w:vertAlign w:val="subscript"/>
        </w:rPr>
        <w:t>i</w:t>
      </w:r>
    </w:p>
    <w:p w14:paraId="6D7A80D1" w14:textId="77777777" w:rsidR="000901EC" w:rsidRPr="000901EC" w:rsidRDefault="000901EC" w:rsidP="000901EC">
      <w:pPr>
        <w:spacing w:before="480"/>
        <w:ind w:left="720" w:hanging="720"/>
        <w:rPr>
          <w:rFonts w:eastAsia="SimSun"/>
          <w:b/>
          <w:position w:val="30"/>
          <w:sz w:val="20"/>
          <w:szCs w:val="20"/>
        </w:rPr>
      </w:pPr>
    </w:p>
    <w:p w14:paraId="0FACBA74"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77696" behindDoc="0" locked="0" layoutInCell="1" allowOverlap="1" wp14:anchorId="067A6996" wp14:editId="213140FD">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41708"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46EF1"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0CFA4" w14:textId="77777777" w:rsidR="000901EC" w:rsidRPr="00B34B0A" w:rsidRDefault="000901EC" w:rsidP="000901EC">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BA57" w14:textId="77777777" w:rsidR="000901EC" w:rsidRPr="00B34B0A" w:rsidRDefault="000901EC" w:rsidP="000901EC">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B8DCC"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B9E0D"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B5BD9" w14:textId="77777777" w:rsidR="000901EC" w:rsidRPr="00B34B0A" w:rsidRDefault="000901EC" w:rsidP="000901EC">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F68E1"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7396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32BEC"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67A6996" id="Canvas 87" o:spid="_x0000_s1088" editas="canvas" style="position:absolute;left:0;text-align:left;margin-left:38.1pt;margin-top:3.45pt;width:75.65pt;height:107.8pt;z-index:2516776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5B641708"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29D46EF1" w14:textId="77777777" w:rsidR="000901EC" w:rsidRDefault="000901EC" w:rsidP="000901EC">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5B0CFA4" w14:textId="77777777" w:rsidR="000901EC" w:rsidRPr="00B34B0A" w:rsidRDefault="000901EC" w:rsidP="000901EC">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7B1ABA57" w14:textId="77777777" w:rsidR="000901EC" w:rsidRPr="00B34B0A" w:rsidRDefault="000901EC" w:rsidP="000901EC">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B6B8DCC" w14:textId="77777777" w:rsidR="000901EC" w:rsidRPr="00B34B0A" w:rsidRDefault="000901EC" w:rsidP="000901EC">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82B9E0D" w14:textId="77777777" w:rsidR="000901EC" w:rsidRPr="00B34B0A" w:rsidRDefault="000901EC" w:rsidP="000901EC">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5B5BD9" w14:textId="77777777" w:rsidR="000901EC" w:rsidRPr="00B34B0A" w:rsidRDefault="000901EC" w:rsidP="000901EC">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7DF68E1" w14:textId="77777777" w:rsidR="000901EC" w:rsidRPr="00B34B0A" w:rsidRDefault="000901EC" w:rsidP="000901EC">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70C7396E" w14:textId="77777777" w:rsidR="000901EC" w:rsidRPr="00B34B0A" w:rsidRDefault="000901EC" w:rsidP="000901EC">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25F32BEC"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8</w:t>
      </w:r>
      <w:r w:rsidRPr="000901EC">
        <w:rPr>
          <w:rFonts w:eastAsia="SimSun"/>
          <w:b/>
          <w:position w:val="30"/>
          <w:sz w:val="20"/>
        </w:rPr>
        <w:t xml:space="preserve"> =</w:t>
      </w:r>
      <w:r w:rsidRPr="000901EC">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7079B699" w14:textId="77777777" w:rsidR="000901EC" w:rsidRPr="000901EC" w:rsidRDefault="000901EC" w:rsidP="000901EC">
      <w:pPr>
        <w:ind w:left="720" w:hanging="720"/>
        <w:rPr>
          <w:rFonts w:eastAsia="SimSun"/>
          <w:b/>
          <w:position w:val="30"/>
          <w:sz w:val="20"/>
        </w:rPr>
      </w:pPr>
      <w:r w:rsidRPr="000901EC">
        <w:rPr>
          <w:rFonts w:eastAsia="SimSun"/>
          <w:b/>
          <w:position w:val="30"/>
          <w:sz w:val="20"/>
        </w:rPr>
        <w:t xml:space="preserve">Excludes ESR capacity used to provide FFR </w:t>
      </w:r>
    </w:p>
    <w:p w14:paraId="085F1035" w14:textId="77777777" w:rsidR="000901EC" w:rsidRPr="000901EC" w:rsidRDefault="000901EC" w:rsidP="000901EC">
      <w:pPr>
        <w:ind w:left="720" w:hanging="720"/>
        <w:rPr>
          <w:rFonts w:eastAsia="SimSun"/>
          <w:b/>
          <w:position w:val="30"/>
          <w:sz w:val="20"/>
          <w:szCs w:val="20"/>
        </w:rPr>
      </w:pPr>
      <w:r w:rsidRPr="000901EC">
        <w:rPr>
          <w:rFonts w:eastAsia="SimSun"/>
          <w:b/>
          <w:position w:val="30"/>
          <w:sz w:val="20"/>
          <w:szCs w:val="20"/>
        </w:rPr>
        <w:t>PRC =</w:t>
      </w:r>
      <w:r w:rsidRPr="000901EC">
        <w:rPr>
          <w:rFonts w:eastAsia="SimSun"/>
          <w:b/>
          <w:position w:val="30"/>
          <w:sz w:val="20"/>
          <w:szCs w:val="20"/>
        </w:rPr>
        <w:tab/>
        <w:t>PRC</w:t>
      </w:r>
      <w:r w:rsidRPr="000901EC">
        <w:rPr>
          <w:rFonts w:eastAsia="SimSun"/>
          <w:b/>
          <w:position w:val="30"/>
          <w:sz w:val="20"/>
          <w:szCs w:val="20"/>
          <w:vertAlign w:val="subscript"/>
        </w:rPr>
        <w:t>1</w:t>
      </w:r>
      <w:r w:rsidRPr="000901EC">
        <w:rPr>
          <w:rFonts w:eastAsia="SimSun"/>
          <w:b/>
          <w:position w:val="30"/>
          <w:sz w:val="20"/>
          <w:szCs w:val="20"/>
        </w:rPr>
        <w:t xml:space="preserve"> + PRC</w:t>
      </w:r>
      <w:r w:rsidRPr="000901EC">
        <w:rPr>
          <w:rFonts w:eastAsia="SimSun"/>
          <w:b/>
          <w:position w:val="30"/>
          <w:sz w:val="20"/>
          <w:szCs w:val="20"/>
          <w:vertAlign w:val="subscript"/>
        </w:rPr>
        <w:t>2</w:t>
      </w:r>
      <w:r w:rsidRPr="000901EC">
        <w:rPr>
          <w:rFonts w:eastAsia="SimSun"/>
          <w:b/>
          <w:position w:val="30"/>
          <w:sz w:val="20"/>
          <w:szCs w:val="20"/>
        </w:rPr>
        <w:t xml:space="preserve"> + PRC</w:t>
      </w:r>
      <w:r w:rsidRPr="000901EC">
        <w:rPr>
          <w:rFonts w:eastAsia="SimSun"/>
          <w:b/>
          <w:position w:val="30"/>
          <w:sz w:val="20"/>
          <w:szCs w:val="20"/>
          <w:vertAlign w:val="subscript"/>
        </w:rPr>
        <w:t>3</w:t>
      </w:r>
      <w:r w:rsidRPr="000901EC">
        <w:rPr>
          <w:rFonts w:eastAsia="SimSun"/>
          <w:b/>
          <w:position w:val="30"/>
          <w:sz w:val="20"/>
          <w:szCs w:val="20"/>
        </w:rPr>
        <w:t xml:space="preserve"> + PRC</w:t>
      </w:r>
      <w:r w:rsidRPr="000901EC">
        <w:rPr>
          <w:rFonts w:eastAsia="SimSun"/>
          <w:b/>
          <w:position w:val="30"/>
          <w:sz w:val="20"/>
          <w:szCs w:val="20"/>
          <w:vertAlign w:val="subscript"/>
        </w:rPr>
        <w:t>4</w:t>
      </w:r>
      <w:r w:rsidRPr="000901EC">
        <w:rPr>
          <w:rFonts w:eastAsia="SimSun"/>
          <w:b/>
          <w:position w:val="30"/>
          <w:sz w:val="20"/>
          <w:szCs w:val="20"/>
        </w:rPr>
        <w:t xml:space="preserve"> + PRC</w:t>
      </w:r>
      <w:r w:rsidRPr="000901EC">
        <w:rPr>
          <w:rFonts w:eastAsia="SimSun"/>
          <w:b/>
          <w:position w:val="30"/>
          <w:sz w:val="20"/>
          <w:szCs w:val="20"/>
          <w:vertAlign w:val="subscript"/>
        </w:rPr>
        <w:t>5</w:t>
      </w:r>
      <w:r w:rsidRPr="000901EC">
        <w:rPr>
          <w:rFonts w:eastAsia="SimSun"/>
          <w:b/>
          <w:position w:val="30"/>
          <w:sz w:val="20"/>
          <w:szCs w:val="20"/>
        </w:rPr>
        <w:t xml:space="preserve"> + PRC</w:t>
      </w:r>
      <w:r w:rsidRPr="000901EC">
        <w:rPr>
          <w:rFonts w:eastAsia="SimSun"/>
          <w:b/>
          <w:position w:val="30"/>
          <w:sz w:val="20"/>
          <w:szCs w:val="20"/>
          <w:vertAlign w:val="subscript"/>
        </w:rPr>
        <w:t>6</w:t>
      </w:r>
      <w:r w:rsidRPr="000901EC">
        <w:rPr>
          <w:rFonts w:eastAsia="SimSun"/>
          <w:b/>
          <w:position w:val="30"/>
          <w:sz w:val="20"/>
          <w:szCs w:val="20"/>
        </w:rPr>
        <w:t xml:space="preserve"> + PRC</w:t>
      </w:r>
      <w:r w:rsidRPr="000901EC">
        <w:rPr>
          <w:rFonts w:eastAsia="SimSun"/>
          <w:b/>
          <w:position w:val="30"/>
          <w:sz w:val="20"/>
          <w:szCs w:val="20"/>
          <w:vertAlign w:val="subscript"/>
        </w:rPr>
        <w:t>7</w:t>
      </w:r>
      <w:r w:rsidRPr="000901EC">
        <w:rPr>
          <w:rFonts w:eastAsia="SimSun"/>
          <w:b/>
          <w:position w:val="30"/>
          <w:sz w:val="20"/>
          <w:szCs w:val="20"/>
        </w:rPr>
        <w:t xml:space="preserve"> + PRC</w:t>
      </w:r>
      <w:r w:rsidRPr="000901EC">
        <w:rPr>
          <w:rFonts w:eastAsia="SimSun"/>
          <w:b/>
          <w:position w:val="30"/>
          <w:sz w:val="20"/>
          <w:szCs w:val="20"/>
          <w:vertAlign w:val="subscript"/>
        </w:rPr>
        <w:t>8</w:t>
      </w:r>
    </w:p>
    <w:p w14:paraId="41FD8836" w14:textId="77777777" w:rsidR="000901EC" w:rsidRPr="000901EC" w:rsidRDefault="000901EC" w:rsidP="000901EC">
      <w:pPr>
        <w:rPr>
          <w:rFonts w:eastAsia="SimSun"/>
        </w:rPr>
      </w:pPr>
      <w:r w:rsidRPr="000901EC">
        <w:rPr>
          <w:rFonts w:eastAsia="SimSun"/>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901EC" w:rsidRPr="000901EC" w14:paraId="3272944F" w14:textId="77777777" w:rsidTr="009C0551">
        <w:tc>
          <w:tcPr>
            <w:tcW w:w="1852" w:type="dxa"/>
          </w:tcPr>
          <w:p w14:paraId="365F59FB"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1281" w:type="dxa"/>
          </w:tcPr>
          <w:p w14:paraId="030BCE46"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7188" w:type="dxa"/>
          </w:tcPr>
          <w:p w14:paraId="76F50FF8"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35CF87B7" w14:textId="77777777" w:rsidTr="009C0551">
        <w:tc>
          <w:tcPr>
            <w:tcW w:w="1852" w:type="dxa"/>
          </w:tcPr>
          <w:p w14:paraId="70B064CD"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1</w:t>
            </w:r>
          </w:p>
        </w:tc>
        <w:tc>
          <w:tcPr>
            <w:tcW w:w="1281" w:type="dxa"/>
          </w:tcPr>
          <w:p w14:paraId="3A17FEF7"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59D1230" w14:textId="77777777" w:rsidR="000901EC" w:rsidRPr="000901EC" w:rsidRDefault="000901EC" w:rsidP="000901EC">
            <w:pPr>
              <w:spacing w:after="60"/>
              <w:rPr>
                <w:rFonts w:eastAsia="SimSun"/>
                <w:iCs/>
                <w:sz w:val="20"/>
                <w:szCs w:val="20"/>
              </w:rPr>
            </w:pPr>
            <w:r w:rsidRPr="000901EC">
              <w:rPr>
                <w:rFonts w:eastAsia="SimSun"/>
                <w:iCs/>
                <w:sz w:val="20"/>
                <w:szCs w:val="20"/>
              </w:rPr>
              <w:t>Generation On-Line greater than 0 MW</w:t>
            </w:r>
          </w:p>
        </w:tc>
      </w:tr>
      <w:tr w:rsidR="000901EC" w:rsidRPr="000901EC" w14:paraId="588478E0" w14:textId="77777777" w:rsidTr="009C0551">
        <w:tc>
          <w:tcPr>
            <w:tcW w:w="1852" w:type="dxa"/>
          </w:tcPr>
          <w:p w14:paraId="75964DDF"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2</w:t>
            </w:r>
          </w:p>
        </w:tc>
        <w:tc>
          <w:tcPr>
            <w:tcW w:w="1281" w:type="dxa"/>
          </w:tcPr>
          <w:p w14:paraId="22364E6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186AE94A" w14:textId="77777777" w:rsidR="000901EC" w:rsidRPr="000901EC" w:rsidRDefault="000901EC" w:rsidP="000901EC">
            <w:pPr>
              <w:spacing w:after="60"/>
              <w:rPr>
                <w:rFonts w:eastAsia="SimSun"/>
                <w:iCs/>
                <w:sz w:val="20"/>
                <w:szCs w:val="20"/>
              </w:rPr>
            </w:pPr>
            <w:r w:rsidRPr="000901EC">
              <w:rPr>
                <w:rFonts w:eastAsia="SimSun"/>
                <w:iCs/>
                <w:sz w:val="20"/>
                <w:szCs w:val="20"/>
              </w:rPr>
              <w:t>WGRs On-Line greater than 0 MW</w:t>
            </w:r>
          </w:p>
        </w:tc>
      </w:tr>
      <w:tr w:rsidR="000901EC" w:rsidRPr="000901EC" w14:paraId="0901CE4C" w14:textId="77777777" w:rsidTr="009C0551">
        <w:tc>
          <w:tcPr>
            <w:tcW w:w="1852" w:type="dxa"/>
          </w:tcPr>
          <w:p w14:paraId="6D1DFDAB"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3</w:t>
            </w:r>
          </w:p>
        </w:tc>
        <w:tc>
          <w:tcPr>
            <w:tcW w:w="1281" w:type="dxa"/>
          </w:tcPr>
          <w:p w14:paraId="3299703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3731226" w14:textId="77777777" w:rsidR="000901EC" w:rsidRPr="000901EC" w:rsidRDefault="000901EC" w:rsidP="000901EC">
            <w:pPr>
              <w:spacing w:after="60"/>
              <w:rPr>
                <w:rFonts w:eastAsia="SimSun"/>
                <w:iCs/>
                <w:sz w:val="20"/>
                <w:szCs w:val="20"/>
              </w:rPr>
            </w:pPr>
            <w:r w:rsidRPr="000901EC">
              <w:rPr>
                <w:rFonts w:eastAsia="SimSun"/>
                <w:iCs/>
                <w:sz w:val="20"/>
                <w:szCs w:val="20"/>
              </w:rPr>
              <w:t>Synchronous condenser output</w:t>
            </w:r>
          </w:p>
          <w:p w14:paraId="308C14AC" w14:textId="77777777" w:rsidR="000901EC" w:rsidRPr="000901EC" w:rsidRDefault="000901EC" w:rsidP="000901EC">
            <w:pPr>
              <w:spacing w:after="60"/>
              <w:rPr>
                <w:rFonts w:eastAsia="SimSun"/>
                <w:iCs/>
                <w:sz w:val="20"/>
                <w:szCs w:val="20"/>
              </w:rPr>
            </w:pPr>
          </w:p>
        </w:tc>
      </w:tr>
      <w:tr w:rsidR="000901EC" w:rsidRPr="000901EC" w14:paraId="35C2735A" w14:textId="77777777" w:rsidTr="009C0551">
        <w:tc>
          <w:tcPr>
            <w:tcW w:w="1852" w:type="dxa"/>
          </w:tcPr>
          <w:p w14:paraId="2553FBD9"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4</w:t>
            </w:r>
          </w:p>
        </w:tc>
        <w:tc>
          <w:tcPr>
            <w:tcW w:w="1281" w:type="dxa"/>
          </w:tcPr>
          <w:p w14:paraId="21F17D30"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85C6D9C"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Load Resources carrying ECRS Ancillary Service Resource Responsibility</w:t>
            </w:r>
          </w:p>
          <w:p w14:paraId="1CE5C4FA" w14:textId="77777777" w:rsidR="000901EC" w:rsidRPr="000901EC" w:rsidRDefault="000901EC" w:rsidP="000901EC">
            <w:pPr>
              <w:tabs>
                <w:tab w:val="left" w:pos="1080"/>
              </w:tabs>
              <w:spacing w:after="60"/>
              <w:rPr>
                <w:rFonts w:eastAsia="SimSun"/>
                <w:iCs/>
                <w:sz w:val="20"/>
                <w:szCs w:val="20"/>
              </w:rPr>
            </w:pPr>
          </w:p>
        </w:tc>
      </w:tr>
      <w:tr w:rsidR="000901EC" w:rsidRPr="000901EC" w14:paraId="0E060541" w14:textId="77777777" w:rsidTr="009C0551">
        <w:tc>
          <w:tcPr>
            <w:tcW w:w="1852" w:type="dxa"/>
          </w:tcPr>
          <w:p w14:paraId="7FD016F0"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PRC</w:t>
            </w:r>
            <w:r w:rsidRPr="000901EC">
              <w:rPr>
                <w:rFonts w:eastAsia="SimSun"/>
                <w:iCs/>
                <w:sz w:val="20"/>
                <w:szCs w:val="20"/>
                <w:vertAlign w:val="subscript"/>
              </w:rPr>
              <w:t>5</w:t>
            </w:r>
          </w:p>
        </w:tc>
        <w:tc>
          <w:tcPr>
            <w:tcW w:w="1281" w:type="dxa"/>
          </w:tcPr>
          <w:p w14:paraId="6D0CED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240C7C37"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Controllable Load Resources active in SCED and carrying Ancillary Service Resource Responsibility</w:t>
            </w:r>
          </w:p>
        </w:tc>
      </w:tr>
      <w:tr w:rsidR="000901EC" w:rsidRPr="000901EC" w14:paraId="0EA9CC99" w14:textId="77777777" w:rsidTr="009C0551">
        <w:tc>
          <w:tcPr>
            <w:tcW w:w="1852" w:type="dxa"/>
            <w:tcBorders>
              <w:bottom w:val="single" w:sz="4" w:space="0" w:color="auto"/>
            </w:tcBorders>
          </w:tcPr>
          <w:p w14:paraId="180435BB"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6</w:t>
            </w:r>
          </w:p>
        </w:tc>
        <w:tc>
          <w:tcPr>
            <w:tcW w:w="1281" w:type="dxa"/>
            <w:tcBorders>
              <w:bottom w:val="single" w:sz="4" w:space="0" w:color="auto"/>
            </w:tcBorders>
          </w:tcPr>
          <w:p w14:paraId="748DF35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bottom w:val="single" w:sz="4" w:space="0" w:color="auto"/>
            </w:tcBorders>
          </w:tcPr>
          <w:p w14:paraId="04BE2BFA"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Controllable Load Resources active in SCED and not carrying Ancillary Service Resource Responsibility</w:t>
            </w:r>
          </w:p>
        </w:tc>
      </w:tr>
      <w:tr w:rsidR="000901EC" w:rsidRPr="000901EC" w14:paraId="7C143DFA" w14:textId="77777777" w:rsidTr="009C0551">
        <w:tc>
          <w:tcPr>
            <w:tcW w:w="1852" w:type="dxa"/>
            <w:tcBorders>
              <w:top w:val="single" w:sz="4" w:space="0" w:color="auto"/>
              <w:left w:val="single" w:sz="4" w:space="0" w:color="auto"/>
              <w:bottom w:val="single" w:sz="4" w:space="0" w:color="auto"/>
              <w:right w:val="single" w:sz="4" w:space="0" w:color="auto"/>
            </w:tcBorders>
          </w:tcPr>
          <w:p w14:paraId="231AB498"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8EE8BC"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F835301"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Resources capable of providing FFR</w:t>
            </w:r>
          </w:p>
        </w:tc>
      </w:tr>
      <w:tr w:rsidR="000901EC" w:rsidRPr="000901EC" w14:paraId="249AD01C" w14:textId="77777777" w:rsidTr="009C0551">
        <w:tc>
          <w:tcPr>
            <w:tcW w:w="1852" w:type="dxa"/>
            <w:tcBorders>
              <w:top w:val="single" w:sz="4" w:space="0" w:color="auto"/>
              <w:left w:val="single" w:sz="4" w:space="0" w:color="auto"/>
              <w:bottom w:val="single" w:sz="4" w:space="0" w:color="auto"/>
              <w:right w:val="single" w:sz="4" w:space="0" w:color="auto"/>
            </w:tcBorders>
          </w:tcPr>
          <w:p w14:paraId="2F9AA040"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A02779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2BB39D00"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ESR capacity capable of providing Primary Frequency Response</w:t>
            </w:r>
          </w:p>
        </w:tc>
      </w:tr>
      <w:tr w:rsidR="000901EC" w:rsidRPr="000901EC" w14:paraId="4959AEFA" w14:textId="77777777" w:rsidTr="009C0551">
        <w:trPr>
          <w:trHeight w:val="108"/>
        </w:trPr>
        <w:tc>
          <w:tcPr>
            <w:tcW w:w="1852" w:type="dxa"/>
            <w:tcBorders>
              <w:top w:val="nil"/>
            </w:tcBorders>
          </w:tcPr>
          <w:p w14:paraId="622E841B" w14:textId="77777777" w:rsidR="000901EC" w:rsidRPr="000901EC" w:rsidRDefault="000901EC" w:rsidP="000901EC">
            <w:pPr>
              <w:spacing w:after="60"/>
              <w:rPr>
                <w:rFonts w:eastAsia="SimSun"/>
                <w:iCs/>
                <w:sz w:val="20"/>
                <w:szCs w:val="20"/>
              </w:rPr>
            </w:pPr>
            <w:r w:rsidRPr="000901EC">
              <w:rPr>
                <w:rFonts w:eastAsia="SimSun"/>
                <w:iCs/>
                <w:sz w:val="20"/>
                <w:szCs w:val="20"/>
              </w:rPr>
              <w:t>PRC</w:t>
            </w:r>
          </w:p>
        </w:tc>
        <w:tc>
          <w:tcPr>
            <w:tcW w:w="1281" w:type="dxa"/>
            <w:tcBorders>
              <w:top w:val="nil"/>
            </w:tcBorders>
          </w:tcPr>
          <w:p w14:paraId="2D8EFA0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nil"/>
            </w:tcBorders>
          </w:tcPr>
          <w:p w14:paraId="611A4F1B"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Physical Responsive Capability</w:t>
            </w:r>
          </w:p>
        </w:tc>
      </w:tr>
      <w:tr w:rsidR="000901EC" w:rsidRPr="000901EC" w14:paraId="3DDF6C2F" w14:textId="77777777" w:rsidTr="009C0551">
        <w:trPr>
          <w:trHeight w:val="108"/>
        </w:trPr>
        <w:tc>
          <w:tcPr>
            <w:tcW w:w="1852" w:type="dxa"/>
            <w:tcBorders>
              <w:top w:val="nil"/>
            </w:tcBorders>
          </w:tcPr>
          <w:p w14:paraId="109A8371" w14:textId="77777777" w:rsidR="000901EC" w:rsidRPr="000901EC" w:rsidRDefault="000901EC" w:rsidP="000901EC">
            <w:pPr>
              <w:spacing w:after="60"/>
              <w:rPr>
                <w:rFonts w:eastAsia="SimSun"/>
                <w:iCs/>
                <w:sz w:val="20"/>
                <w:szCs w:val="20"/>
              </w:rPr>
            </w:pPr>
            <w:r w:rsidRPr="000901EC">
              <w:rPr>
                <w:rFonts w:eastAsia="SimSun"/>
                <w:iCs/>
                <w:sz w:val="20"/>
                <w:szCs w:val="20"/>
              </w:rPr>
              <w:t>X</w:t>
            </w:r>
          </w:p>
        </w:tc>
        <w:tc>
          <w:tcPr>
            <w:tcW w:w="1281" w:type="dxa"/>
            <w:tcBorders>
              <w:top w:val="nil"/>
            </w:tcBorders>
          </w:tcPr>
          <w:p w14:paraId="12B138A1" w14:textId="77777777" w:rsidR="000901EC" w:rsidRPr="000901EC" w:rsidRDefault="000901EC" w:rsidP="000901EC">
            <w:pPr>
              <w:spacing w:after="60"/>
              <w:rPr>
                <w:rFonts w:eastAsia="SimSun"/>
                <w:iCs/>
                <w:sz w:val="20"/>
                <w:szCs w:val="20"/>
              </w:rPr>
            </w:pPr>
            <w:r w:rsidRPr="000901EC">
              <w:rPr>
                <w:rFonts w:eastAsia="SimSun"/>
                <w:iCs/>
                <w:sz w:val="20"/>
                <w:szCs w:val="20"/>
              </w:rPr>
              <w:t>Percentage</w:t>
            </w:r>
          </w:p>
        </w:tc>
        <w:tc>
          <w:tcPr>
            <w:tcW w:w="7188" w:type="dxa"/>
            <w:tcBorders>
              <w:top w:val="nil"/>
            </w:tcBorders>
          </w:tcPr>
          <w:p w14:paraId="33D64345"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Percent threshold based on the Governor droop setting of ESRs</w:t>
            </w:r>
          </w:p>
        </w:tc>
      </w:tr>
      <w:tr w:rsidR="000901EC" w:rsidRPr="000901EC" w14:paraId="300954BA" w14:textId="77777777" w:rsidTr="009C0551">
        <w:tc>
          <w:tcPr>
            <w:tcW w:w="1852" w:type="dxa"/>
          </w:tcPr>
          <w:p w14:paraId="3F4610CE" w14:textId="77777777" w:rsidR="000901EC" w:rsidRPr="000901EC" w:rsidRDefault="000901EC" w:rsidP="000901EC">
            <w:pPr>
              <w:spacing w:after="60"/>
              <w:rPr>
                <w:rFonts w:eastAsia="SimSun"/>
                <w:iCs/>
                <w:sz w:val="20"/>
                <w:szCs w:val="20"/>
              </w:rPr>
            </w:pPr>
            <w:r w:rsidRPr="000901EC">
              <w:rPr>
                <w:rFonts w:eastAsia="SimSun"/>
                <w:iCs/>
                <w:sz w:val="20"/>
                <w:szCs w:val="20"/>
              </w:rPr>
              <w:t>RDF</w:t>
            </w:r>
          </w:p>
        </w:tc>
        <w:tc>
          <w:tcPr>
            <w:tcW w:w="1281" w:type="dxa"/>
          </w:tcPr>
          <w:p w14:paraId="7DFF7E7B" w14:textId="77777777" w:rsidR="000901EC" w:rsidRPr="000901EC" w:rsidRDefault="000901EC" w:rsidP="000901EC">
            <w:pPr>
              <w:spacing w:after="60"/>
              <w:rPr>
                <w:rFonts w:eastAsia="SimSun"/>
                <w:iCs/>
                <w:sz w:val="20"/>
                <w:szCs w:val="20"/>
              </w:rPr>
            </w:pPr>
          </w:p>
        </w:tc>
        <w:tc>
          <w:tcPr>
            <w:tcW w:w="7188" w:type="dxa"/>
          </w:tcPr>
          <w:p w14:paraId="4DA4381B"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w:t>
            </w:r>
            <w:r w:rsidRPr="000901EC">
              <w:rPr>
                <w:rFonts w:ascii="Times New Roman Bold" w:eastAsia="SimSun" w:hAnsi="Times New Roman Bold"/>
                <w:iCs/>
                <w:sz w:val="20"/>
                <w:szCs w:val="20"/>
              </w:rPr>
              <w:t xml:space="preserve"> </w:t>
            </w:r>
            <w:r w:rsidRPr="000901EC">
              <w:rPr>
                <w:rFonts w:eastAsia="SimSun"/>
                <w:iCs/>
                <w:sz w:val="20"/>
                <w:szCs w:val="20"/>
              </w:rPr>
              <w:t>Reserve Discount Factor</w:t>
            </w:r>
            <w:r w:rsidRPr="000901EC">
              <w:rPr>
                <w:rFonts w:eastAsia="SimSun"/>
                <w:iCs/>
                <w:sz w:val="20"/>
                <w:szCs w:val="20"/>
              </w:rPr>
              <w:tab/>
            </w:r>
          </w:p>
        </w:tc>
      </w:tr>
      <w:tr w:rsidR="000901EC" w:rsidRPr="000901EC" w14:paraId="20F36ABF" w14:textId="77777777" w:rsidTr="009C0551">
        <w:tc>
          <w:tcPr>
            <w:tcW w:w="1852" w:type="dxa"/>
          </w:tcPr>
          <w:p w14:paraId="71043324" w14:textId="77777777" w:rsidR="000901EC" w:rsidRPr="000901EC" w:rsidRDefault="000901EC" w:rsidP="000901EC">
            <w:pPr>
              <w:spacing w:after="60"/>
              <w:rPr>
                <w:rFonts w:eastAsia="SimSun"/>
                <w:iCs/>
                <w:sz w:val="20"/>
                <w:szCs w:val="20"/>
              </w:rPr>
            </w:pPr>
            <w:r w:rsidRPr="000901EC">
              <w:rPr>
                <w:rFonts w:eastAsia="SimSun"/>
                <w:iCs/>
                <w:sz w:val="20"/>
                <w:szCs w:val="20"/>
              </w:rPr>
              <w:t>RDF</w:t>
            </w:r>
            <w:r w:rsidRPr="000901EC">
              <w:rPr>
                <w:rFonts w:eastAsia="SimSun"/>
                <w:iCs/>
                <w:sz w:val="20"/>
                <w:szCs w:val="20"/>
                <w:vertAlign w:val="subscript"/>
              </w:rPr>
              <w:t>W</w:t>
            </w:r>
          </w:p>
        </w:tc>
        <w:tc>
          <w:tcPr>
            <w:tcW w:w="1281" w:type="dxa"/>
          </w:tcPr>
          <w:p w14:paraId="492AE889" w14:textId="77777777" w:rsidR="000901EC" w:rsidRPr="000901EC" w:rsidRDefault="000901EC" w:rsidP="000901EC">
            <w:pPr>
              <w:spacing w:after="60"/>
              <w:rPr>
                <w:rFonts w:eastAsia="SimSun"/>
                <w:iCs/>
                <w:sz w:val="20"/>
                <w:szCs w:val="20"/>
              </w:rPr>
            </w:pPr>
          </w:p>
        </w:tc>
        <w:tc>
          <w:tcPr>
            <w:tcW w:w="7188" w:type="dxa"/>
          </w:tcPr>
          <w:p w14:paraId="0E279E5F"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Reserve Discount Factor for WGRs</w:t>
            </w:r>
          </w:p>
        </w:tc>
      </w:tr>
      <w:tr w:rsidR="000901EC" w:rsidRPr="000901EC" w14:paraId="10BF5677" w14:textId="77777777" w:rsidTr="009C0551">
        <w:tc>
          <w:tcPr>
            <w:tcW w:w="1852" w:type="dxa"/>
          </w:tcPr>
          <w:p w14:paraId="3552D8C2" w14:textId="77777777" w:rsidR="000901EC" w:rsidRPr="000901EC" w:rsidRDefault="000901EC" w:rsidP="000901EC">
            <w:pPr>
              <w:spacing w:after="60"/>
              <w:rPr>
                <w:rFonts w:eastAsia="SimSun"/>
                <w:iCs/>
                <w:sz w:val="20"/>
                <w:szCs w:val="20"/>
              </w:rPr>
            </w:pPr>
            <w:r w:rsidRPr="000901EC">
              <w:rPr>
                <w:rFonts w:eastAsia="SimSun"/>
                <w:iCs/>
                <w:sz w:val="20"/>
                <w:szCs w:val="20"/>
              </w:rPr>
              <w:t>LRDF_1</w:t>
            </w:r>
          </w:p>
        </w:tc>
        <w:tc>
          <w:tcPr>
            <w:tcW w:w="1281" w:type="dxa"/>
          </w:tcPr>
          <w:p w14:paraId="46526D3B" w14:textId="77777777" w:rsidR="000901EC" w:rsidRPr="000901EC" w:rsidRDefault="000901EC" w:rsidP="000901EC">
            <w:pPr>
              <w:spacing w:after="60"/>
              <w:rPr>
                <w:rFonts w:eastAsia="SimSun"/>
                <w:iCs/>
                <w:sz w:val="20"/>
                <w:szCs w:val="20"/>
              </w:rPr>
            </w:pPr>
          </w:p>
        </w:tc>
        <w:tc>
          <w:tcPr>
            <w:tcW w:w="7188" w:type="dxa"/>
          </w:tcPr>
          <w:p w14:paraId="633559B5"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Load Resource</w:t>
            </w:r>
            <w:r w:rsidRPr="000901EC">
              <w:rPr>
                <w:rFonts w:ascii="Times New Roman Bold" w:eastAsia="SimSun" w:hAnsi="Times New Roman Bold"/>
                <w:iCs/>
                <w:sz w:val="20"/>
                <w:szCs w:val="20"/>
              </w:rPr>
              <w:t xml:space="preserve"> </w:t>
            </w:r>
            <w:r w:rsidRPr="000901EC">
              <w:rPr>
                <w:rFonts w:eastAsia="SimSun"/>
                <w:iCs/>
                <w:sz w:val="20"/>
                <w:szCs w:val="20"/>
              </w:rPr>
              <w:t>Reserve Discount Factor for Controllable Load Resources carrying Ancillary Service Resource Responsibility</w:t>
            </w:r>
          </w:p>
        </w:tc>
      </w:tr>
      <w:tr w:rsidR="000901EC" w:rsidRPr="000901EC" w14:paraId="5C1AF689" w14:textId="77777777" w:rsidTr="009C0551">
        <w:tc>
          <w:tcPr>
            <w:tcW w:w="1852" w:type="dxa"/>
          </w:tcPr>
          <w:p w14:paraId="1764C150" w14:textId="77777777" w:rsidR="000901EC" w:rsidRPr="000901EC" w:rsidRDefault="000901EC" w:rsidP="000901EC">
            <w:pPr>
              <w:spacing w:after="60"/>
              <w:rPr>
                <w:rFonts w:eastAsia="SimSun"/>
                <w:iCs/>
                <w:sz w:val="20"/>
                <w:szCs w:val="20"/>
              </w:rPr>
            </w:pPr>
            <w:r w:rsidRPr="000901EC">
              <w:rPr>
                <w:rFonts w:eastAsia="SimSun"/>
                <w:iCs/>
                <w:sz w:val="20"/>
                <w:szCs w:val="20"/>
              </w:rPr>
              <w:t>LRDF_2</w:t>
            </w:r>
          </w:p>
        </w:tc>
        <w:tc>
          <w:tcPr>
            <w:tcW w:w="1281" w:type="dxa"/>
          </w:tcPr>
          <w:p w14:paraId="0F58E8BE" w14:textId="77777777" w:rsidR="000901EC" w:rsidRPr="000901EC" w:rsidRDefault="000901EC" w:rsidP="000901EC">
            <w:pPr>
              <w:spacing w:after="60"/>
              <w:rPr>
                <w:rFonts w:eastAsia="SimSun"/>
                <w:iCs/>
                <w:sz w:val="20"/>
                <w:szCs w:val="20"/>
              </w:rPr>
            </w:pPr>
          </w:p>
        </w:tc>
        <w:tc>
          <w:tcPr>
            <w:tcW w:w="7188" w:type="dxa"/>
          </w:tcPr>
          <w:p w14:paraId="60E569DC"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Load Resource</w:t>
            </w:r>
            <w:r w:rsidRPr="000901EC">
              <w:rPr>
                <w:rFonts w:ascii="Times New Roman Bold" w:eastAsia="SimSun" w:hAnsi="Times New Roman Bold"/>
                <w:iCs/>
                <w:sz w:val="20"/>
                <w:szCs w:val="20"/>
              </w:rPr>
              <w:t xml:space="preserve"> </w:t>
            </w:r>
            <w:r w:rsidRPr="000901EC">
              <w:rPr>
                <w:rFonts w:eastAsia="SimSun"/>
                <w:iCs/>
                <w:sz w:val="20"/>
                <w:szCs w:val="20"/>
              </w:rPr>
              <w:t>Reserve Discount Factor for Controllable Load Resources not carrying Ancillary Service Resource Responsibility</w:t>
            </w:r>
          </w:p>
        </w:tc>
      </w:tr>
      <w:tr w:rsidR="000901EC" w:rsidRPr="000901EC" w14:paraId="199DB2CB" w14:textId="77777777" w:rsidTr="009C0551">
        <w:tc>
          <w:tcPr>
            <w:tcW w:w="1852" w:type="dxa"/>
          </w:tcPr>
          <w:p w14:paraId="1170C8E7" w14:textId="77777777" w:rsidR="000901EC" w:rsidRPr="000901EC" w:rsidRDefault="000901EC" w:rsidP="000901EC">
            <w:pPr>
              <w:spacing w:after="60"/>
              <w:rPr>
                <w:rFonts w:eastAsia="SimSun"/>
                <w:iCs/>
                <w:sz w:val="20"/>
                <w:szCs w:val="20"/>
              </w:rPr>
            </w:pPr>
            <w:r w:rsidRPr="000901EC">
              <w:rPr>
                <w:rFonts w:eastAsia="SimSun"/>
                <w:iCs/>
                <w:sz w:val="20"/>
                <w:szCs w:val="20"/>
              </w:rPr>
              <w:t>NFRC</w:t>
            </w:r>
          </w:p>
        </w:tc>
        <w:tc>
          <w:tcPr>
            <w:tcW w:w="1281" w:type="dxa"/>
          </w:tcPr>
          <w:p w14:paraId="2ED8054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305074CD" w14:textId="77777777" w:rsidR="000901EC" w:rsidRPr="000901EC" w:rsidRDefault="000901EC" w:rsidP="000901EC">
            <w:pPr>
              <w:spacing w:after="60"/>
              <w:rPr>
                <w:rFonts w:eastAsia="SimSun"/>
                <w:iCs/>
                <w:sz w:val="20"/>
                <w:szCs w:val="20"/>
              </w:rPr>
            </w:pPr>
            <w:r w:rsidRPr="000901EC">
              <w:rPr>
                <w:rFonts w:eastAsia="SimSun"/>
                <w:iCs/>
                <w:sz w:val="20"/>
                <w:szCs w:val="20"/>
              </w:rPr>
              <w:t>Non-Frequency Responsive Capacity</w:t>
            </w:r>
          </w:p>
        </w:tc>
      </w:tr>
    </w:tbl>
    <w:p w14:paraId="51E0D2D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90450D3"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The Load Resource</w:t>
      </w:r>
      <w:r w:rsidRPr="000901EC">
        <w:rPr>
          <w:rFonts w:ascii="Times New Roman Bold" w:eastAsia="SimSun" w:hAnsi="Times New Roman Bold"/>
          <w:iCs/>
          <w:szCs w:val="20"/>
        </w:rPr>
        <w:t xml:space="preserve"> </w:t>
      </w:r>
      <w:r w:rsidRPr="000901EC">
        <w:rPr>
          <w:rFonts w:eastAsia="SimSun"/>
          <w:iCs/>
          <w:szCs w:val="20"/>
        </w:rPr>
        <w:t>Reserve Discount Factors (RDFs) for Controllable Load Resources (LRDF_1 and LRDF_2) shall be subject to review and approval by TAC.</w:t>
      </w:r>
    </w:p>
    <w:p w14:paraId="759D91A1"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5286CD76" w14:textId="77777777" w:rsidTr="009C0551">
        <w:trPr>
          <w:trHeight w:val="206"/>
        </w:trPr>
        <w:tc>
          <w:tcPr>
            <w:tcW w:w="9445" w:type="dxa"/>
            <w:shd w:val="clear" w:color="auto" w:fill="D9D9D9" w:themeFill="background1" w:themeFillShade="D9"/>
          </w:tcPr>
          <w:p w14:paraId="38E8CBAB" w14:textId="77777777" w:rsidR="000901EC" w:rsidRPr="000901EC" w:rsidRDefault="000901EC" w:rsidP="000901EC">
            <w:pPr>
              <w:spacing w:before="120" w:after="240"/>
              <w:rPr>
                <w:rFonts w:eastAsia="SimSun"/>
                <w:b/>
                <w:i/>
                <w:iCs/>
              </w:rPr>
            </w:pPr>
            <w:r w:rsidRPr="000901EC">
              <w:rPr>
                <w:rFonts w:eastAsia="SimSun"/>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5DA3477" w14:textId="77777777" w:rsidR="000901EC" w:rsidRPr="000901EC" w:rsidRDefault="000901EC" w:rsidP="000901EC">
            <w:pPr>
              <w:keepNext/>
              <w:widowControl w:val="0"/>
              <w:tabs>
                <w:tab w:val="left" w:pos="1260"/>
              </w:tabs>
              <w:spacing w:before="240" w:after="240"/>
              <w:outlineLvl w:val="3"/>
              <w:rPr>
                <w:rFonts w:eastAsia="SimSun"/>
                <w:b/>
                <w:bCs/>
                <w:snapToGrid w:val="0"/>
              </w:rPr>
            </w:pPr>
            <w:bookmarkStart w:id="1758" w:name="_Toc60040625"/>
            <w:bookmarkStart w:id="1759" w:name="_Toc65151685"/>
            <w:bookmarkStart w:id="1760" w:name="_Toc80174711"/>
            <w:bookmarkStart w:id="1761" w:name="_Toc108712470"/>
            <w:bookmarkStart w:id="1762" w:name="_Toc112417590"/>
            <w:bookmarkStart w:id="1763" w:name="_Toc119310259"/>
            <w:bookmarkStart w:id="1764" w:name="_Toc125966193"/>
            <w:bookmarkStart w:id="1765" w:name="_Toc135992291"/>
            <w:r w:rsidRPr="000901EC">
              <w:rPr>
                <w:rFonts w:eastAsia="SimSun"/>
                <w:b/>
                <w:bCs/>
                <w:snapToGrid w:val="0"/>
              </w:rPr>
              <w:lastRenderedPageBreak/>
              <w:t>6.5.7.5</w:t>
            </w:r>
            <w:r w:rsidRPr="000901EC">
              <w:rPr>
                <w:rFonts w:eastAsia="SimSun"/>
                <w:b/>
                <w:bCs/>
                <w:snapToGrid w:val="0"/>
              </w:rPr>
              <w:tab/>
              <w:t>Ancillary Services Capacity Monitor</w:t>
            </w:r>
            <w:bookmarkEnd w:id="1758"/>
            <w:bookmarkEnd w:id="1759"/>
            <w:bookmarkEnd w:id="1760"/>
            <w:bookmarkEnd w:id="1761"/>
            <w:bookmarkEnd w:id="1762"/>
            <w:bookmarkEnd w:id="1763"/>
            <w:bookmarkEnd w:id="1764"/>
            <w:bookmarkEnd w:id="1765"/>
          </w:p>
          <w:p w14:paraId="2F1B8ECD"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Every ten seconds, ERCOT shall calculate the following and provide Real-Time summaries to ERCOT Operators and all Market Participants using ICCP and postings on the ERCOT website showing the Real-Time total system amount of:</w:t>
            </w:r>
          </w:p>
          <w:p w14:paraId="4F421295"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RRS capability from: </w:t>
            </w:r>
          </w:p>
          <w:p w14:paraId="34CFBC3D"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 and ESRs in the form of PFR that can be sustained for the SCED duration requirements of PFR;</w:t>
            </w:r>
          </w:p>
          <w:p w14:paraId="20754F6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capable of responding via under-frequency relay;</w:t>
            </w:r>
          </w:p>
          <w:p w14:paraId="4F73AA5C"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in the form of PFR;</w:t>
            </w:r>
          </w:p>
          <w:p w14:paraId="235B6F01"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other than ESRs, capable of Fast Frequency Response (FFR); and</w:t>
            </w:r>
          </w:p>
          <w:p w14:paraId="05BE3C34"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ESRs, in the form of FFR, that can be sustained for the SCED duration requirements of FFR;</w:t>
            </w:r>
          </w:p>
          <w:p w14:paraId="6E184B43" w14:textId="77777777" w:rsidR="000901EC" w:rsidRPr="000901EC" w:rsidRDefault="000901EC" w:rsidP="000901EC">
            <w:pPr>
              <w:spacing w:before="240" w:after="240"/>
              <w:ind w:left="1440" w:hanging="720"/>
              <w:rPr>
                <w:rFonts w:eastAsia="SimSun"/>
              </w:rPr>
            </w:pPr>
            <w:r w:rsidRPr="000901EC">
              <w:rPr>
                <w:rFonts w:eastAsia="SimSun"/>
              </w:rPr>
              <w:t>(b)</w:t>
            </w:r>
            <w:r w:rsidRPr="000901EC">
              <w:rPr>
                <w:rFonts w:eastAsia="SimSun"/>
              </w:rPr>
              <w:tab/>
              <w:t xml:space="preserve">Ancillary Service Resource awards for RRS to: </w:t>
            </w:r>
          </w:p>
          <w:p w14:paraId="350C484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 and ESRs in the form of PFR;</w:t>
            </w:r>
          </w:p>
          <w:p w14:paraId="333D4D84"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capable of responding by under-frequency relay;</w:t>
            </w:r>
          </w:p>
          <w:p w14:paraId="51D3A19C"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in the form of PFR; and</w:t>
            </w:r>
          </w:p>
          <w:p w14:paraId="3EEBC3A6"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providing FFR;</w:t>
            </w:r>
          </w:p>
          <w:p w14:paraId="75BD994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ECRS capability from: </w:t>
            </w:r>
          </w:p>
          <w:p w14:paraId="05AF5C0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3369EA1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Load Resources excluding Controllable Load Resources; </w:t>
            </w:r>
          </w:p>
          <w:p w14:paraId="0145FF4D"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w:t>
            </w:r>
          </w:p>
          <w:p w14:paraId="755FCE03"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Quick Start Generation Resources (QSGRs); and</w:t>
            </w:r>
          </w:p>
          <w:p w14:paraId="776F4D43" w14:textId="77777777" w:rsidR="000901EC" w:rsidRPr="000901EC" w:rsidRDefault="000901EC" w:rsidP="000901EC">
            <w:pPr>
              <w:spacing w:after="240"/>
              <w:ind w:left="2160" w:hanging="720"/>
              <w:rPr>
                <w:rFonts w:eastAsia="SimSun"/>
              </w:rPr>
            </w:pPr>
            <w:r w:rsidRPr="000901EC">
              <w:rPr>
                <w:rFonts w:eastAsia="SimSun"/>
              </w:rPr>
              <w:t xml:space="preserve">(v) </w:t>
            </w:r>
            <w:r w:rsidRPr="000901EC">
              <w:rPr>
                <w:rFonts w:eastAsia="SimSun"/>
              </w:rPr>
              <w:tab/>
              <w:t>ESRs that can be sustained for the SCED duration requirements of ECRS.</w:t>
            </w:r>
          </w:p>
          <w:p w14:paraId="03F3F89B" w14:textId="77777777" w:rsidR="000901EC" w:rsidRPr="000901EC" w:rsidRDefault="000901EC" w:rsidP="000901EC">
            <w:pPr>
              <w:spacing w:after="240"/>
              <w:ind w:left="1440" w:hanging="720"/>
              <w:rPr>
                <w:rFonts w:eastAsia="SimSun"/>
              </w:rPr>
            </w:pPr>
            <w:r w:rsidRPr="000901EC">
              <w:rPr>
                <w:rFonts w:eastAsia="SimSun"/>
              </w:rPr>
              <w:lastRenderedPageBreak/>
              <w:t>(d)</w:t>
            </w:r>
            <w:r w:rsidRPr="000901EC">
              <w:rPr>
                <w:rFonts w:eastAsia="SimSun"/>
              </w:rPr>
              <w:tab/>
              <w:t xml:space="preserve">Ancillary Service Resource awards for ECRS to: </w:t>
            </w:r>
          </w:p>
          <w:p w14:paraId="41951020"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0E986FD9"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and</w:t>
            </w:r>
          </w:p>
          <w:p w14:paraId="0907919B"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w:t>
            </w:r>
          </w:p>
          <w:p w14:paraId="02699C83"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QSGRs; and</w:t>
            </w:r>
          </w:p>
          <w:p w14:paraId="28A5FFB8" w14:textId="77777777" w:rsidR="000901EC" w:rsidRPr="000901EC" w:rsidRDefault="000901EC" w:rsidP="000901EC">
            <w:pPr>
              <w:spacing w:after="240"/>
              <w:ind w:left="2160" w:hanging="720"/>
              <w:rPr>
                <w:rFonts w:eastAsia="SimSun"/>
              </w:rPr>
            </w:pPr>
            <w:r w:rsidRPr="000901EC">
              <w:rPr>
                <w:rFonts w:eastAsia="SimSun"/>
              </w:rPr>
              <w:t xml:space="preserve">(v) </w:t>
            </w:r>
            <w:r w:rsidRPr="000901EC">
              <w:rPr>
                <w:rFonts w:eastAsia="SimSun"/>
              </w:rPr>
              <w:tab/>
              <w:t>ESRs.</w:t>
            </w:r>
          </w:p>
          <w:p w14:paraId="034FFD2F" w14:textId="77777777" w:rsidR="000901EC" w:rsidRPr="000901EC" w:rsidRDefault="000901EC" w:rsidP="000901EC">
            <w:pPr>
              <w:spacing w:before="240" w:after="240"/>
              <w:ind w:left="1440" w:hanging="720"/>
              <w:rPr>
                <w:rFonts w:eastAsia="SimSun"/>
              </w:rPr>
            </w:pPr>
            <w:r w:rsidRPr="000901EC">
              <w:rPr>
                <w:rFonts w:eastAsia="SimSun"/>
              </w:rPr>
              <w:t>(e)</w:t>
            </w:r>
            <w:r w:rsidRPr="000901EC">
              <w:rPr>
                <w:rFonts w:eastAsia="SimSun"/>
              </w:rPr>
              <w:tab/>
              <w:t xml:space="preserve">ECRS manually deployed by Resources with a Resource Status of ONSC; </w:t>
            </w:r>
          </w:p>
          <w:p w14:paraId="2EB09532" w14:textId="77777777" w:rsidR="000901EC" w:rsidRPr="000901EC" w:rsidRDefault="000901EC" w:rsidP="000901EC">
            <w:pPr>
              <w:spacing w:before="240" w:after="240"/>
              <w:ind w:left="1440" w:hanging="720"/>
              <w:rPr>
                <w:rFonts w:eastAsia="SimSun"/>
              </w:rPr>
            </w:pPr>
            <w:r w:rsidRPr="000901EC">
              <w:rPr>
                <w:rFonts w:eastAsia="SimSun"/>
              </w:rPr>
              <w:t>(f)</w:t>
            </w:r>
            <w:r w:rsidRPr="000901EC">
              <w:rPr>
                <w:rFonts w:eastAsia="SimSun"/>
              </w:rPr>
              <w:tab/>
              <w:t xml:space="preserve">Non-Spin available from: </w:t>
            </w:r>
          </w:p>
          <w:p w14:paraId="47585D9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On-Line Generation Resources with Energy Offer Curves;</w:t>
            </w:r>
          </w:p>
          <w:p w14:paraId="240AF360"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Undeployed Load Resources; </w:t>
            </w:r>
          </w:p>
          <w:p w14:paraId="53275FF9"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Off-Line Generation Resources and On-Line Generation Resources with power augmentation;</w:t>
            </w:r>
          </w:p>
          <w:p w14:paraId="2899B2D8"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with Output Schedules; and</w:t>
            </w:r>
          </w:p>
          <w:p w14:paraId="2B6EC4B6" w14:textId="77777777" w:rsidR="000901EC" w:rsidRPr="000901EC" w:rsidRDefault="000901EC" w:rsidP="000901EC">
            <w:pPr>
              <w:spacing w:after="240"/>
              <w:ind w:left="2160" w:hanging="720"/>
              <w:rPr>
                <w:rFonts w:eastAsia="SimSun"/>
              </w:rPr>
            </w:pPr>
            <w:r w:rsidRPr="000901EC">
              <w:rPr>
                <w:rFonts w:eastAsia="SimSun"/>
              </w:rPr>
              <w:t xml:space="preserve">(v) </w:t>
            </w:r>
            <w:r w:rsidRPr="000901EC">
              <w:rPr>
                <w:rFonts w:eastAsia="SimSun"/>
              </w:rPr>
              <w:tab/>
              <w:t>ESRs that can be sustained for the SCED duration requirements of Non-Spin.</w:t>
            </w:r>
          </w:p>
          <w:p w14:paraId="537D5574"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Ancillary Service Resource awards for Non-Spin to:</w:t>
            </w:r>
          </w:p>
          <w:p w14:paraId="0A442D18"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On-Line Generation Resources with Energy Offer Curves;</w:t>
            </w:r>
          </w:p>
          <w:p w14:paraId="74829F0C"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On-Line Generation Resources with Output Schedules;</w:t>
            </w:r>
          </w:p>
          <w:p w14:paraId="521C8B71"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Load Resources; </w:t>
            </w:r>
          </w:p>
          <w:p w14:paraId="2C1E4019"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Off-Line Generation Resources excluding Quick Start Generation Resources (QSGRs), including Non-Spin awards on power augmentation capacity that is not active on On-Line Generation Resources;</w:t>
            </w:r>
          </w:p>
          <w:p w14:paraId="1F8DD4F4"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QSGRs; and</w:t>
            </w:r>
          </w:p>
          <w:p w14:paraId="1F2F4E43" w14:textId="77777777" w:rsidR="000901EC" w:rsidRPr="000901EC" w:rsidRDefault="000901EC" w:rsidP="000901EC">
            <w:pPr>
              <w:spacing w:after="240"/>
              <w:ind w:left="2160" w:hanging="720"/>
              <w:rPr>
                <w:ins w:id="1766" w:author="ERCOT" w:date="2024-04-24T22:49:00Z"/>
                <w:rFonts w:eastAsia="SimSun"/>
              </w:rPr>
            </w:pPr>
            <w:r w:rsidRPr="000901EC">
              <w:rPr>
                <w:rFonts w:eastAsia="SimSun"/>
              </w:rPr>
              <w:t>(vi)</w:t>
            </w:r>
            <w:r w:rsidRPr="000901EC">
              <w:rPr>
                <w:rFonts w:eastAsia="SimSun"/>
              </w:rPr>
              <w:tab/>
              <w:t>ESRs.</w:t>
            </w:r>
          </w:p>
          <w:p w14:paraId="74DA2DF6" w14:textId="77777777" w:rsidR="000901EC" w:rsidRPr="000901EC" w:rsidDel="002E5F79" w:rsidRDefault="000901EC" w:rsidP="000901EC">
            <w:pPr>
              <w:spacing w:after="240"/>
              <w:ind w:left="1440" w:hanging="720"/>
              <w:rPr>
                <w:del w:id="1767" w:author="ERCOT" w:date="2024-04-24T22:54:00Z"/>
                <w:rFonts w:eastAsia="SimSun"/>
              </w:rPr>
            </w:pPr>
            <w:ins w:id="1768" w:author="ERCOT" w:date="2024-04-24T22:49:00Z">
              <w:r w:rsidRPr="000901EC">
                <w:rPr>
                  <w:rFonts w:eastAsia="SimSun"/>
                </w:rPr>
                <w:t>(h)</w:t>
              </w:r>
            </w:ins>
            <w:ins w:id="1769" w:author="ERCOT" w:date="2024-04-24T22:54:00Z">
              <w:r w:rsidRPr="000901EC">
                <w:rPr>
                  <w:rFonts w:eastAsia="SimSun"/>
                </w:rPr>
                <w:tab/>
                <w:t>Ancillary Service Resource Responsibility for DRRS;</w:t>
              </w:r>
            </w:ins>
          </w:p>
          <w:p w14:paraId="71223D76" w14:textId="77777777" w:rsidR="000901EC" w:rsidRPr="000901EC" w:rsidRDefault="000901EC" w:rsidP="000901EC">
            <w:pPr>
              <w:spacing w:after="240"/>
              <w:ind w:left="1440" w:hanging="720"/>
              <w:rPr>
                <w:rFonts w:eastAsia="SimSun"/>
              </w:rPr>
            </w:pPr>
            <w:r w:rsidRPr="000901EC">
              <w:rPr>
                <w:rFonts w:eastAsia="SimSun"/>
              </w:rPr>
              <w:lastRenderedPageBreak/>
              <w:t>(</w:t>
            </w:r>
            <w:ins w:id="1770" w:author="ERCOT" w:date="2024-04-24T22:49:00Z">
              <w:r w:rsidRPr="000901EC">
                <w:rPr>
                  <w:rFonts w:eastAsia="SimSun"/>
                </w:rPr>
                <w:t>i</w:t>
              </w:r>
            </w:ins>
            <w:del w:id="1771" w:author="ERCOT" w:date="2024-04-24T22:49:00Z">
              <w:r w:rsidRPr="000901EC" w:rsidDel="00252BC4">
                <w:rPr>
                  <w:rFonts w:eastAsia="SimSun"/>
                </w:rPr>
                <w:delText>h</w:delText>
              </w:r>
            </w:del>
            <w:r w:rsidRPr="000901EC">
              <w:rPr>
                <w:rFonts w:eastAsia="SimSun"/>
              </w:rPr>
              <w:t>)</w:t>
            </w:r>
            <w:r w:rsidRPr="000901EC">
              <w:rPr>
                <w:rFonts w:eastAsia="SimSun"/>
              </w:rPr>
              <w:tab/>
              <w:t>Reg-Up and Reg-Down capability (for ESRs, the SCED duration requirements of Reg-Up and Reg-Down are considered);</w:t>
            </w:r>
          </w:p>
          <w:p w14:paraId="499CC4E3" w14:textId="77777777" w:rsidR="000901EC" w:rsidRPr="000901EC" w:rsidRDefault="000901EC" w:rsidP="000901EC">
            <w:pPr>
              <w:spacing w:after="240"/>
              <w:ind w:left="1440" w:hanging="720"/>
              <w:rPr>
                <w:rFonts w:eastAsia="SimSun"/>
              </w:rPr>
            </w:pPr>
            <w:r w:rsidRPr="000901EC">
              <w:rPr>
                <w:rFonts w:eastAsia="SimSun"/>
              </w:rPr>
              <w:t>(</w:t>
            </w:r>
            <w:ins w:id="1772" w:author="ERCOT" w:date="2024-04-24T22:49:00Z">
              <w:r w:rsidRPr="000901EC">
                <w:rPr>
                  <w:rFonts w:eastAsia="SimSun"/>
                </w:rPr>
                <w:t>j</w:t>
              </w:r>
            </w:ins>
            <w:del w:id="1773" w:author="ERCOT" w:date="2024-04-24T22:49:00Z">
              <w:r w:rsidRPr="000901EC" w:rsidDel="00252BC4">
                <w:rPr>
                  <w:rFonts w:eastAsia="SimSun"/>
                </w:rPr>
                <w:delText>i</w:delText>
              </w:r>
            </w:del>
            <w:r w:rsidRPr="000901EC">
              <w:rPr>
                <w:rFonts w:eastAsia="SimSun"/>
              </w:rPr>
              <w:t>)</w:t>
            </w:r>
            <w:r w:rsidRPr="000901EC">
              <w:rPr>
                <w:rFonts w:eastAsia="SimSun"/>
              </w:rPr>
              <w:tab/>
              <w:t>Undeployed Reg-Up and Reg-Down;</w:t>
            </w:r>
          </w:p>
          <w:p w14:paraId="1E3A1D65" w14:textId="77777777" w:rsidR="000901EC" w:rsidRPr="000901EC" w:rsidRDefault="000901EC" w:rsidP="000901EC">
            <w:pPr>
              <w:spacing w:after="240"/>
              <w:ind w:left="1440" w:hanging="720"/>
              <w:rPr>
                <w:rFonts w:eastAsia="SimSun"/>
              </w:rPr>
            </w:pPr>
            <w:r w:rsidRPr="000901EC">
              <w:rPr>
                <w:rFonts w:eastAsia="SimSun"/>
              </w:rPr>
              <w:t>(</w:t>
            </w:r>
            <w:ins w:id="1774" w:author="ERCOT" w:date="2024-04-24T22:49:00Z">
              <w:r w:rsidRPr="000901EC">
                <w:rPr>
                  <w:rFonts w:eastAsia="SimSun"/>
                </w:rPr>
                <w:t>k</w:t>
              </w:r>
            </w:ins>
            <w:del w:id="1775" w:author="ERCOT" w:date="2024-04-24T22:49:00Z">
              <w:r w:rsidRPr="000901EC" w:rsidDel="00252BC4">
                <w:rPr>
                  <w:rFonts w:eastAsia="SimSun"/>
                </w:rPr>
                <w:delText>j</w:delText>
              </w:r>
            </w:del>
            <w:r w:rsidRPr="000901EC">
              <w:rPr>
                <w:rFonts w:eastAsia="SimSun"/>
              </w:rPr>
              <w:t>)</w:t>
            </w:r>
            <w:r w:rsidRPr="000901EC">
              <w:rPr>
                <w:rFonts w:eastAsia="SimSun"/>
              </w:rPr>
              <w:tab/>
              <w:t>Ancillary Service Resource awards for Reg-Up and Reg-Down;</w:t>
            </w:r>
          </w:p>
          <w:p w14:paraId="368678DE" w14:textId="77777777" w:rsidR="000901EC" w:rsidRPr="000901EC" w:rsidRDefault="000901EC" w:rsidP="000901EC">
            <w:pPr>
              <w:spacing w:after="240"/>
              <w:ind w:left="1440" w:hanging="720"/>
              <w:rPr>
                <w:rFonts w:eastAsia="SimSun"/>
              </w:rPr>
            </w:pPr>
            <w:r w:rsidRPr="000901EC">
              <w:rPr>
                <w:rFonts w:eastAsia="SimSun"/>
              </w:rPr>
              <w:t>(</w:t>
            </w:r>
            <w:ins w:id="1776" w:author="ERCOT" w:date="2024-04-24T22:49:00Z">
              <w:r w:rsidRPr="000901EC">
                <w:rPr>
                  <w:rFonts w:eastAsia="SimSun"/>
                </w:rPr>
                <w:t>k</w:t>
              </w:r>
            </w:ins>
            <w:del w:id="1777" w:author="ERCOT" w:date="2024-04-24T22:49:00Z">
              <w:r w:rsidRPr="000901EC" w:rsidDel="00252BC4">
                <w:rPr>
                  <w:rFonts w:eastAsia="SimSun"/>
                </w:rPr>
                <w:delText>k</w:delText>
              </w:r>
            </w:del>
            <w:r w:rsidRPr="000901EC">
              <w:rPr>
                <w:rFonts w:eastAsia="SimSun"/>
              </w:rPr>
              <w:t>)</w:t>
            </w:r>
            <w:r w:rsidRPr="000901EC">
              <w:rPr>
                <w:rFonts w:eastAsia="SimSun"/>
              </w:rPr>
              <w:tab/>
              <w:t>Deployed Reg-Up and Reg-Down;</w:t>
            </w:r>
          </w:p>
          <w:p w14:paraId="5FD7B9EF" w14:textId="77777777" w:rsidR="000901EC" w:rsidRPr="000901EC" w:rsidRDefault="000901EC" w:rsidP="000901EC">
            <w:pPr>
              <w:spacing w:after="240"/>
              <w:ind w:left="1440" w:hanging="720"/>
              <w:rPr>
                <w:rFonts w:eastAsia="SimSun"/>
              </w:rPr>
            </w:pPr>
            <w:r w:rsidRPr="000901EC">
              <w:rPr>
                <w:rFonts w:eastAsia="SimSun"/>
              </w:rPr>
              <w:t>(</w:t>
            </w:r>
            <w:ins w:id="1778" w:author="ERCOT" w:date="2024-04-24T22:49:00Z">
              <w:r w:rsidRPr="000901EC">
                <w:rPr>
                  <w:rFonts w:eastAsia="SimSun"/>
                </w:rPr>
                <w:t>m</w:t>
              </w:r>
            </w:ins>
            <w:del w:id="1779" w:author="ERCOT" w:date="2024-04-24T22:49:00Z">
              <w:r w:rsidRPr="000901EC" w:rsidDel="00252BC4">
                <w:rPr>
                  <w:rFonts w:eastAsia="SimSun"/>
                </w:rPr>
                <w:delText>l</w:delText>
              </w:r>
            </w:del>
            <w:r w:rsidRPr="000901EC">
              <w:rPr>
                <w:rFonts w:eastAsia="SimSun"/>
              </w:rPr>
              <w:t>)</w:t>
            </w:r>
            <w:r w:rsidRPr="000901EC">
              <w:rPr>
                <w:rFonts w:eastAsia="SimSun"/>
              </w:rPr>
              <w:tab/>
              <w:t>Available capacity:</w:t>
            </w:r>
          </w:p>
          <w:p w14:paraId="7204E521"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With Energy Offer Curves in the ERCOT System that can be used to increase Generation Resource Base Points in SCED;</w:t>
            </w:r>
          </w:p>
          <w:p w14:paraId="40D724FD"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With Energy Offer Curves in the ERCOT System that can be used to decrease Generation Resource Base Points in SCED; </w:t>
            </w:r>
          </w:p>
          <w:p w14:paraId="18B2DD72"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Without Energy Offer Curves in the ERCOT System that can be used to increase Generation Resource Base Points in SCED; </w:t>
            </w:r>
          </w:p>
          <w:p w14:paraId="20E62898"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 xml:space="preserve">Without Energy Offer Curves in the ERCOT System that can be used to decrease Generation Resource Base Points in SCED; </w:t>
            </w:r>
          </w:p>
          <w:p w14:paraId="38B02251"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With RTM Energy Bid curves from available Controllable Load Resources in the ERCOT System that can be used to decrease Base Points (energy consumption) in SCED;</w:t>
            </w:r>
          </w:p>
          <w:p w14:paraId="582141C2" w14:textId="77777777" w:rsidR="000901EC" w:rsidRPr="000901EC" w:rsidRDefault="000901EC" w:rsidP="000901EC">
            <w:pPr>
              <w:spacing w:after="240"/>
              <w:ind w:left="2160" w:hanging="720"/>
              <w:rPr>
                <w:rFonts w:eastAsia="SimSun"/>
              </w:rPr>
            </w:pPr>
            <w:r w:rsidRPr="000901EC">
              <w:rPr>
                <w:rFonts w:eastAsia="SimSun"/>
              </w:rPr>
              <w:t>(vi)</w:t>
            </w:r>
            <w:r w:rsidRPr="000901EC">
              <w:rPr>
                <w:rFonts w:eastAsia="SimSun"/>
              </w:rPr>
              <w:tab/>
              <w:t xml:space="preserve">With RTM Energy Bid curves from available Controllable Load Resources in the ERCOT System that can be used to increase Base Points (energy consumption) in SCED; </w:t>
            </w:r>
          </w:p>
          <w:p w14:paraId="0EE4A27F" w14:textId="77777777" w:rsidR="000901EC" w:rsidRPr="000901EC" w:rsidRDefault="000901EC" w:rsidP="000901EC">
            <w:pPr>
              <w:spacing w:after="240"/>
              <w:ind w:left="2160" w:hanging="720"/>
              <w:rPr>
                <w:rFonts w:eastAsia="SimSun"/>
              </w:rPr>
            </w:pPr>
            <w:r w:rsidRPr="000901EC">
              <w:rPr>
                <w:rFonts w:eastAsia="SimSun"/>
              </w:rPr>
              <w:t>(vii)</w:t>
            </w:r>
            <w:r w:rsidRPr="000901EC">
              <w:rPr>
                <w:rFonts w:eastAsia="SimSun"/>
              </w:rPr>
              <w:tab/>
              <w:t xml:space="preserve">From Resources participating in SCED plus the Reg-Up, RRS, and ECRS from Load Resources </w:t>
            </w:r>
            <w:r w:rsidRPr="000901EC">
              <w:rPr>
                <w:rFonts w:eastAsia="SimSun"/>
                <w:bCs/>
              </w:rPr>
              <w:t>and the Net Power Consumption minus the Low Power Consumption from Load Resources with a validated Real-Time RRS and ECRS awards</w:t>
            </w:r>
            <w:r w:rsidRPr="000901EC">
              <w:rPr>
                <w:rFonts w:eastAsia="SimSun"/>
              </w:rPr>
              <w:t>;</w:t>
            </w:r>
          </w:p>
          <w:p w14:paraId="743A8EA4" w14:textId="77777777" w:rsidR="000901EC" w:rsidRPr="000901EC" w:rsidRDefault="000901EC" w:rsidP="000901EC">
            <w:pPr>
              <w:spacing w:after="240"/>
              <w:ind w:left="2160" w:hanging="720"/>
              <w:rPr>
                <w:rFonts w:eastAsia="SimSun"/>
              </w:rPr>
            </w:pPr>
            <w:r w:rsidRPr="000901EC">
              <w:rPr>
                <w:rFonts w:eastAsia="SimSun"/>
              </w:rPr>
              <w:t>(viii)</w:t>
            </w:r>
            <w:r w:rsidRPr="000901EC">
              <w:rPr>
                <w:rFonts w:eastAsia="SimSun"/>
              </w:rPr>
              <w:tab/>
              <w:t>With Energy Bid/Offer Curves for ESRs in the ERCOT System that can be used to increase ESR Base Points in SCED while respecting SCED duration requirements for ESR Base Points in SCED;</w:t>
            </w:r>
          </w:p>
          <w:p w14:paraId="057F25BD" w14:textId="77777777" w:rsidR="000901EC" w:rsidRPr="000901EC" w:rsidRDefault="000901EC" w:rsidP="000901EC">
            <w:pPr>
              <w:spacing w:after="240"/>
              <w:ind w:left="2160" w:hanging="720"/>
              <w:rPr>
                <w:rFonts w:eastAsia="SimSun"/>
              </w:rPr>
            </w:pPr>
            <w:r w:rsidRPr="000901EC">
              <w:rPr>
                <w:rFonts w:eastAsia="SimSun"/>
              </w:rPr>
              <w:t>(ix)</w:t>
            </w:r>
            <w:r w:rsidRPr="000901EC">
              <w:rPr>
                <w:rFonts w:eastAsia="SimSun"/>
              </w:rPr>
              <w:tab/>
              <w:t xml:space="preserve">With Energy Bid/Offer Curves for ESRs in the ERCOT System that can be used to decrease ESR Base Points in SCED while respecting SCED duration requirements for ESR Base Points in SCED; </w:t>
            </w:r>
          </w:p>
          <w:p w14:paraId="79D77662" w14:textId="77777777" w:rsidR="000901EC" w:rsidRPr="000901EC" w:rsidRDefault="000901EC" w:rsidP="000901EC">
            <w:pPr>
              <w:spacing w:after="240"/>
              <w:ind w:left="2160" w:hanging="720"/>
              <w:rPr>
                <w:rFonts w:eastAsia="SimSun"/>
              </w:rPr>
            </w:pPr>
            <w:r w:rsidRPr="000901EC">
              <w:rPr>
                <w:rFonts w:eastAsia="SimSun"/>
              </w:rPr>
              <w:t>(x)</w:t>
            </w:r>
            <w:r w:rsidRPr="000901EC">
              <w:rPr>
                <w:rFonts w:eastAsia="SimSun"/>
              </w:rPr>
              <w:tab/>
              <w:t xml:space="preserve">Without Energy Bid/Offer Curves for ESRs in the ERCOT System that can be used to increase ESR Base Points in SCED while respecting SCED duration requirements for ESR Base Points in SCED; </w:t>
            </w:r>
          </w:p>
          <w:p w14:paraId="59E58CAE" w14:textId="77777777" w:rsidR="000901EC" w:rsidRPr="000901EC" w:rsidRDefault="000901EC" w:rsidP="000901EC">
            <w:pPr>
              <w:spacing w:after="240"/>
              <w:ind w:left="2160" w:hanging="720"/>
              <w:rPr>
                <w:rFonts w:eastAsia="SimSun"/>
              </w:rPr>
            </w:pPr>
            <w:r w:rsidRPr="000901EC">
              <w:rPr>
                <w:rFonts w:eastAsia="SimSun"/>
              </w:rPr>
              <w:lastRenderedPageBreak/>
              <w:t>(xi)</w:t>
            </w:r>
            <w:r w:rsidRPr="000901EC">
              <w:rPr>
                <w:rFonts w:eastAsia="SimSun"/>
              </w:rPr>
              <w:tab/>
              <w:t xml:space="preserve">Without Energy Bid/Offer Curves for ESRs in the ERCOT System that can be used to decrease ESR Base Points in SCED while respecting SCED duration requirements for ESR Base Points in SCED; </w:t>
            </w:r>
          </w:p>
          <w:p w14:paraId="5652CB72" w14:textId="77777777" w:rsidR="000901EC" w:rsidRPr="000901EC" w:rsidRDefault="000901EC" w:rsidP="000901EC">
            <w:pPr>
              <w:spacing w:after="240"/>
              <w:ind w:left="2160" w:hanging="720"/>
              <w:rPr>
                <w:rFonts w:eastAsia="SimSun"/>
              </w:rPr>
            </w:pPr>
            <w:r w:rsidRPr="000901EC">
              <w:rPr>
                <w:rFonts w:eastAsia="SimSun"/>
              </w:rPr>
              <w:t>(xii)</w:t>
            </w:r>
            <w:r w:rsidRPr="000901EC">
              <w:rPr>
                <w:rFonts w:eastAsia="SimSun"/>
              </w:rPr>
              <w:tab/>
              <w:t>From Resources included in item (vii) above plus reserves from Resources that could be made available to SCED in 30 minutes;</w:t>
            </w:r>
          </w:p>
          <w:p w14:paraId="4153C542" w14:textId="77777777" w:rsidR="000901EC" w:rsidRPr="000901EC" w:rsidRDefault="000901EC" w:rsidP="000901EC">
            <w:pPr>
              <w:spacing w:after="240"/>
              <w:ind w:left="2160" w:hanging="720"/>
              <w:rPr>
                <w:rFonts w:eastAsia="SimSun"/>
              </w:rPr>
            </w:pPr>
            <w:r w:rsidRPr="000901EC">
              <w:rPr>
                <w:rFonts w:eastAsia="SimSun"/>
              </w:rPr>
              <w:t xml:space="preserve">(xiii) </w:t>
            </w:r>
            <w:r w:rsidRPr="000901EC">
              <w:rPr>
                <w:rFonts w:eastAsia="SimSun"/>
              </w:rPr>
              <w:tab/>
              <w:t>In the ERCOT System that can be used to increase Generation Resource Base Points in the next five minutes in SCED; and</w:t>
            </w:r>
          </w:p>
          <w:p w14:paraId="45C33D95" w14:textId="77777777" w:rsidR="000901EC" w:rsidRPr="000901EC" w:rsidRDefault="000901EC" w:rsidP="000901EC">
            <w:pPr>
              <w:spacing w:after="240"/>
              <w:ind w:left="2160" w:hanging="720"/>
              <w:rPr>
                <w:rFonts w:eastAsia="SimSun"/>
              </w:rPr>
            </w:pPr>
            <w:r w:rsidRPr="000901EC">
              <w:rPr>
                <w:rFonts w:eastAsia="SimSun"/>
              </w:rPr>
              <w:t>(xiv)</w:t>
            </w:r>
            <w:r w:rsidRPr="000901EC">
              <w:rPr>
                <w:rFonts w:eastAsia="SimSun"/>
              </w:rPr>
              <w:tab/>
              <w:t>In the ERCOT System that can be used to decrease Generation Resource Base Points in the next five minutes in SCED;</w:t>
            </w:r>
          </w:p>
          <w:p w14:paraId="6E1E5757" w14:textId="77777777" w:rsidR="000901EC" w:rsidRPr="000901EC" w:rsidRDefault="000901EC" w:rsidP="000901EC">
            <w:pPr>
              <w:spacing w:after="240"/>
              <w:ind w:left="2160" w:hanging="720"/>
              <w:rPr>
                <w:rFonts w:eastAsia="SimSun"/>
              </w:rPr>
            </w:pPr>
            <w:r w:rsidRPr="000901EC">
              <w:rPr>
                <w:rFonts w:eastAsia="SimSun"/>
              </w:rPr>
              <w:t>(xv)</w:t>
            </w:r>
            <w:r w:rsidRPr="000901EC">
              <w:rPr>
                <w:rFonts w:eastAsia="SimSun"/>
              </w:rPr>
              <w:tab/>
              <w:t>The total capability of Resources available to provide the following combinations of Ancillary Services, based on the Resource telemetry from the QSE and capped by the limits of the Resource:</w:t>
            </w:r>
          </w:p>
          <w:p w14:paraId="1D09991F"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Capacity to provide Reg-Up, RRS, or both, irrespective of whether it is capable of providing ECRS or Non-Spin;</w:t>
            </w:r>
          </w:p>
          <w:p w14:paraId="1443FF20"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Capacity to provide Reg-Up, RRS, ECRS, or any combination, irrespective of whether it is capable of providing Non-Spin; and</w:t>
            </w:r>
          </w:p>
          <w:p w14:paraId="0F9F1F55" w14:textId="77777777" w:rsidR="000901EC" w:rsidRPr="000901EC" w:rsidRDefault="000901EC" w:rsidP="000901EC">
            <w:pPr>
              <w:spacing w:after="240"/>
              <w:ind w:left="2880" w:hanging="720"/>
              <w:rPr>
                <w:rFonts w:eastAsia="SimSun"/>
              </w:rPr>
            </w:pPr>
            <w:r w:rsidRPr="000901EC">
              <w:rPr>
                <w:rFonts w:eastAsia="SimSun"/>
              </w:rPr>
              <w:t>(C)</w:t>
            </w:r>
            <w:r w:rsidRPr="000901EC">
              <w:rPr>
                <w:rFonts w:eastAsia="SimSun"/>
              </w:rPr>
              <w:tab/>
            </w:r>
            <w:r w:rsidRPr="000901EC">
              <w:rPr>
                <w:rFonts w:eastAsia="SimSun"/>
                <w:color w:val="000000"/>
              </w:rPr>
              <w:t>Capacity to provide Reg-Up, RRS, ECRS, or Non-Spin, in any combination</w:t>
            </w:r>
            <w:r w:rsidRPr="000901EC">
              <w:rPr>
                <w:rFonts w:eastAsia="SimSun"/>
              </w:rPr>
              <w:t>;</w:t>
            </w:r>
          </w:p>
          <w:p w14:paraId="6681B5E6" w14:textId="77777777" w:rsidR="000901EC" w:rsidRPr="000901EC" w:rsidRDefault="000901EC" w:rsidP="000901EC">
            <w:pPr>
              <w:spacing w:after="240"/>
              <w:ind w:left="1440" w:hanging="720"/>
              <w:rPr>
                <w:rFonts w:eastAsia="SimSun"/>
              </w:rPr>
            </w:pPr>
            <w:r w:rsidRPr="000901EC">
              <w:rPr>
                <w:rFonts w:eastAsia="SimSun"/>
              </w:rPr>
              <w:t>(</w:t>
            </w:r>
            <w:ins w:id="1780" w:author="ERCOT" w:date="2024-04-24T22:49:00Z">
              <w:r w:rsidRPr="000901EC">
                <w:rPr>
                  <w:rFonts w:eastAsia="SimSun"/>
                </w:rPr>
                <w:t>n</w:t>
              </w:r>
            </w:ins>
            <w:del w:id="1781" w:author="ERCOT" w:date="2024-04-24T22:49:00Z">
              <w:r w:rsidRPr="000901EC" w:rsidDel="00252BC4">
                <w:rPr>
                  <w:rFonts w:eastAsia="SimSun"/>
                </w:rPr>
                <w:delText>m</w:delText>
              </w:r>
            </w:del>
            <w:r w:rsidRPr="000901EC">
              <w:rPr>
                <w:rFonts w:eastAsia="SimSun"/>
              </w:rPr>
              <w:t>)</w:t>
            </w:r>
            <w:r w:rsidRPr="000901EC">
              <w:rPr>
                <w:rFonts w:eastAsia="SimSun"/>
              </w:rPr>
              <w:tab/>
              <w:t>Aggregate telemetered HSL capacity for Resources with a telemetered Resource Status of EMR;</w:t>
            </w:r>
          </w:p>
          <w:p w14:paraId="192C3756" w14:textId="77777777" w:rsidR="000901EC" w:rsidRPr="000901EC" w:rsidRDefault="000901EC" w:rsidP="000901EC">
            <w:pPr>
              <w:spacing w:after="240"/>
              <w:ind w:left="1440" w:hanging="720"/>
              <w:rPr>
                <w:rFonts w:eastAsia="SimSun"/>
              </w:rPr>
            </w:pPr>
            <w:r w:rsidRPr="000901EC">
              <w:rPr>
                <w:rFonts w:eastAsia="SimSun"/>
              </w:rPr>
              <w:t>(</w:t>
            </w:r>
            <w:ins w:id="1782" w:author="ERCOT" w:date="2024-04-24T22:49:00Z">
              <w:r w:rsidRPr="000901EC">
                <w:rPr>
                  <w:rFonts w:eastAsia="SimSun"/>
                </w:rPr>
                <w:t>o</w:t>
              </w:r>
            </w:ins>
            <w:del w:id="1783" w:author="ERCOT" w:date="2024-04-24T22:49:00Z">
              <w:r w:rsidRPr="000901EC" w:rsidDel="00252BC4">
                <w:rPr>
                  <w:rFonts w:eastAsia="SimSun"/>
                </w:rPr>
                <w:delText>n</w:delText>
              </w:r>
            </w:del>
            <w:r w:rsidRPr="000901EC">
              <w:rPr>
                <w:rFonts w:eastAsia="SimSun"/>
              </w:rPr>
              <w:t>)</w:t>
            </w:r>
            <w:r w:rsidRPr="000901EC">
              <w:rPr>
                <w:rFonts w:eastAsia="SimSun"/>
              </w:rPr>
              <w:tab/>
              <w:t>Aggregate telemetered HSL capacity for Resources with a telemetered Resource Status of OUT;</w:t>
            </w:r>
          </w:p>
          <w:p w14:paraId="50539E9B" w14:textId="77777777" w:rsidR="000901EC" w:rsidRPr="000901EC" w:rsidRDefault="000901EC" w:rsidP="000901EC">
            <w:pPr>
              <w:spacing w:after="240"/>
              <w:ind w:left="1440" w:hanging="720"/>
              <w:rPr>
                <w:rFonts w:eastAsia="SimSun"/>
              </w:rPr>
            </w:pPr>
            <w:r w:rsidRPr="000901EC">
              <w:rPr>
                <w:rFonts w:eastAsia="SimSun"/>
              </w:rPr>
              <w:t>(</w:t>
            </w:r>
            <w:ins w:id="1784" w:author="ERCOT" w:date="2024-04-24T22:49:00Z">
              <w:r w:rsidRPr="000901EC">
                <w:rPr>
                  <w:rFonts w:eastAsia="SimSun"/>
                </w:rPr>
                <w:t>p</w:t>
              </w:r>
            </w:ins>
            <w:del w:id="1785" w:author="ERCOT" w:date="2024-04-24T22:49:00Z">
              <w:r w:rsidRPr="000901EC" w:rsidDel="00252BC4">
                <w:rPr>
                  <w:rFonts w:eastAsia="SimSun"/>
                </w:rPr>
                <w:delText>o</w:delText>
              </w:r>
            </w:del>
            <w:r w:rsidRPr="000901EC">
              <w:rPr>
                <w:rFonts w:eastAsia="SimSun"/>
              </w:rPr>
              <w:t>)</w:t>
            </w:r>
            <w:r w:rsidRPr="000901EC">
              <w:rPr>
                <w:rFonts w:eastAsia="SimSun"/>
              </w:rPr>
              <w:tab/>
              <w:t>Aggregate net telemetered consumption for Resources with a telemetered Resource Status of OUTL; and</w:t>
            </w:r>
          </w:p>
          <w:p w14:paraId="32F87B46" w14:textId="77777777" w:rsidR="000901EC" w:rsidRPr="000901EC" w:rsidRDefault="000901EC" w:rsidP="000901EC">
            <w:pPr>
              <w:spacing w:after="240"/>
              <w:ind w:left="1440" w:hanging="720"/>
              <w:rPr>
                <w:ins w:id="1786" w:author="ERCOT" w:date="2024-05-02T17:13:00Z"/>
                <w:rFonts w:eastAsia="SimSun"/>
              </w:rPr>
            </w:pPr>
            <w:r w:rsidRPr="000901EC">
              <w:rPr>
                <w:rFonts w:eastAsia="SimSun"/>
              </w:rPr>
              <w:t>(</w:t>
            </w:r>
            <w:ins w:id="1787" w:author="ERCOT" w:date="2024-04-24T22:49:00Z">
              <w:r w:rsidRPr="000901EC">
                <w:rPr>
                  <w:rFonts w:eastAsia="SimSun"/>
                </w:rPr>
                <w:t>q</w:t>
              </w:r>
            </w:ins>
            <w:del w:id="1788" w:author="ERCOT" w:date="2024-04-24T22:49:00Z">
              <w:r w:rsidRPr="000901EC" w:rsidDel="00252BC4">
                <w:rPr>
                  <w:rFonts w:eastAsia="SimSun"/>
                </w:rPr>
                <w:delText>p</w:delText>
              </w:r>
            </w:del>
            <w:r w:rsidRPr="000901EC">
              <w:rPr>
                <w:rFonts w:eastAsia="SimSun"/>
              </w:rPr>
              <w:t>)</w:t>
            </w:r>
            <w:r w:rsidRPr="000901EC">
              <w:rPr>
                <w:rFonts w:eastAsia="SimSun"/>
              </w:rPr>
              <w:tab/>
              <w:t>The ERCOT-wide PRC calculated as follows:</w:t>
            </w:r>
          </w:p>
          <w:p w14:paraId="019DF38A" w14:textId="77777777" w:rsidR="000901EC" w:rsidRPr="000901EC" w:rsidRDefault="000901EC" w:rsidP="000901EC">
            <w:pPr>
              <w:rPr>
                <w:rFonts w:eastAsia="SimSun"/>
                <w:b/>
                <w:position w:val="30"/>
                <w:sz w:val="20"/>
              </w:rPr>
            </w:pPr>
          </w:p>
          <w:p w14:paraId="2394B712" w14:textId="77777777" w:rsidR="000901EC" w:rsidRPr="000901EC" w:rsidRDefault="000901EC" w:rsidP="000901EC">
            <w:pPr>
              <w:rPr>
                <w:rFonts w:eastAsia="SimSun"/>
                <w:b/>
                <w:position w:val="30"/>
                <w:sz w:val="20"/>
              </w:rPr>
            </w:pPr>
          </w:p>
          <w:p w14:paraId="1B400163" w14:textId="4421EA54" w:rsidR="000901EC" w:rsidRPr="000901EC" w:rsidRDefault="000901EC" w:rsidP="000901EC">
            <w:pPr>
              <w:spacing w:after="240"/>
              <w:rPr>
                <w:rFonts w:eastAsia="SimSun"/>
                <w:b/>
                <w:position w:val="30"/>
                <w:sz w:val="20"/>
              </w:rPr>
            </w:pPr>
            <w:r w:rsidRPr="000901EC">
              <w:rPr>
                <w:rFonts w:eastAsia="SimSun"/>
                <w:b/>
                <w:noProof/>
                <w:position w:val="30"/>
                <w:sz w:val="20"/>
              </w:rPr>
              <w:drawing>
                <wp:anchor distT="0" distB="0" distL="114300" distR="114300" simplePos="0" relativeHeight="251681792" behindDoc="0" locked="0" layoutInCell="1" allowOverlap="1" wp14:anchorId="1109A5B2" wp14:editId="6C098436">
                  <wp:simplePos x="0" y="0"/>
                  <wp:positionH relativeFrom="column">
                    <wp:posOffset>428625</wp:posOffset>
                  </wp:positionH>
                  <wp:positionV relativeFrom="paragraph">
                    <wp:posOffset>-540385</wp:posOffset>
                  </wp:positionV>
                  <wp:extent cx="860425" cy="1395730"/>
                  <wp:effectExtent l="0" t="0" r="0" b="0"/>
                  <wp:wrapNone/>
                  <wp:docPr id="136228380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1EC">
              <w:rPr>
                <w:rFonts w:eastAsia="SimSun"/>
                <w:b/>
                <w:position w:val="30"/>
                <w:sz w:val="20"/>
              </w:rPr>
              <w:t>PRC</w:t>
            </w:r>
            <w:r w:rsidRPr="000901EC">
              <w:rPr>
                <w:rFonts w:eastAsia="SimSun"/>
                <w:b/>
                <w:position w:val="30"/>
                <w:sz w:val="20"/>
                <w:vertAlign w:val="subscript"/>
              </w:rPr>
              <w:t>1</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Min(Max((RDF*FRCHL – FRCO)</w:t>
            </w:r>
            <w:r w:rsidRPr="000901EC">
              <w:rPr>
                <w:rFonts w:eastAsia="SimSun"/>
                <w:b/>
                <w:position w:val="30"/>
                <w:sz w:val="20"/>
                <w:vertAlign w:val="subscript"/>
              </w:rPr>
              <w:t>i</w:t>
            </w:r>
            <w:r w:rsidRPr="000901EC">
              <w:rPr>
                <w:rFonts w:eastAsia="SimSun"/>
                <w:b/>
                <w:position w:val="30"/>
                <w:sz w:val="20"/>
              </w:rPr>
              <w:t xml:space="preserve"> , 0.0) , 0.2*RDF*FRCHL</w:t>
            </w:r>
            <w:r w:rsidRPr="000901EC">
              <w:rPr>
                <w:rFonts w:eastAsia="SimSun"/>
                <w:b/>
                <w:position w:val="30"/>
                <w:sz w:val="20"/>
                <w:vertAlign w:val="subscript"/>
              </w:rPr>
              <w:t>i</w:t>
            </w:r>
            <w:r w:rsidRPr="000901EC">
              <w:rPr>
                <w:rFonts w:eastAsia="SimSun"/>
                <w:b/>
                <w:position w:val="30"/>
                <w:sz w:val="20"/>
              </w:rPr>
              <w:t>),</w:t>
            </w:r>
          </w:p>
          <w:p w14:paraId="0181FBC3" w14:textId="77777777" w:rsidR="000901EC" w:rsidRPr="000901EC" w:rsidRDefault="000901EC" w:rsidP="000901EC">
            <w:pPr>
              <w:ind w:right="-1080"/>
              <w:rPr>
                <w:rFonts w:eastAsia="SimSun"/>
              </w:rPr>
            </w:pPr>
          </w:p>
          <w:p w14:paraId="72A419ED" w14:textId="77777777" w:rsidR="000901EC" w:rsidRPr="000901EC" w:rsidRDefault="000901EC" w:rsidP="000901EC">
            <w:pPr>
              <w:ind w:right="-1080"/>
              <w:rPr>
                <w:rFonts w:eastAsia="SimSun"/>
              </w:rPr>
            </w:pPr>
          </w:p>
          <w:p w14:paraId="1C83967E" w14:textId="77777777" w:rsidR="000901EC" w:rsidRPr="000901EC" w:rsidRDefault="000901EC" w:rsidP="000901EC">
            <w:pPr>
              <w:ind w:right="-1080"/>
              <w:rPr>
                <w:ins w:id="1789" w:author="ERCOT" w:date="2024-05-02T17:13:00Z"/>
                <w:rFonts w:eastAsia="SimSun"/>
              </w:rPr>
            </w:pPr>
          </w:p>
          <w:p w14:paraId="7F313111" w14:textId="77777777" w:rsidR="000901EC" w:rsidRPr="000901EC" w:rsidRDefault="000901EC" w:rsidP="000901EC">
            <w:pPr>
              <w:ind w:right="-1080"/>
              <w:rPr>
                <w:rFonts w:eastAsia="SimSun"/>
              </w:rPr>
            </w:pPr>
            <w:r w:rsidRPr="000901EC">
              <w:rPr>
                <w:rFonts w:eastAsia="SimSun"/>
              </w:rPr>
              <w:t>where the included On-Line Generation Resources do not include WGRs, nuclear Generation</w:t>
            </w:r>
          </w:p>
          <w:p w14:paraId="1D345C74" w14:textId="77777777" w:rsidR="000901EC" w:rsidRPr="000901EC" w:rsidRDefault="000901EC" w:rsidP="000901EC">
            <w:pPr>
              <w:ind w:right="-1080"/>
              <w:rPr>
                <w:rFonts w:eastAsia="SimSun"/>
              </w:rPr>
            </w:pPr>
            <w:r w:rsidRPr="000901EC">
              <w:rPr>
                <w:rFonts w:eastAsia="SimSun"/>
              </w:rPr>
              <w:lastRenderedPageBreak/>
              <w:t xml:space="preserve">Resources, or Generation Resources with an output less than or equal to 95% of telemetered LSL or </w:t>
            </w:r>
          </w:p>
          <w:p w14:paraId="7CCB8A9B" w14:textId="77777777" w:rsidR="000901EC" w:rsidRPr="000901EC" w:rsidRDefault="000901EC" w:rsidP="000901EC">
            <w:pPr>
              <w:ind w:right="-1080"/>
              <w:rPr>
                <w:ins w:id="1790" w:author="ERCOT" w:date="2024-05-02T17:12:00Z"/>
                <w:rFonts w:eastAsia="SimSun"/>
              </w:rPr>
            </w:pPr>
            <w:r w:rsidRPr="000901EC">
              <w:rPr>
                <w:rFonts w:eastAsia="SimSun"/>
              </w:rPr>
              <w:t>with a telemetered status of ONTEST, ONHOLD, STARTUP, or SHUTDOWN.</w:t>
            </w:r>
          </w:p>
          <w:p w14:paraId="27914C8E" w14:textId="77777777" w:rsidR="000901EC" w:rsidRPr="000901EC" w:rsidRDefault="000901EC" w:rsidP="000901EC">
            <w:pPr>
              <w:ind w:right="-1080"/>
              <w:rPr>
                <w:rFonts w:eastAsia="SimSun"/>
              </w:rPr>
            </w:pPr>
          </w:p>
          <w:p w14:paraId="0C329AF6" w14:textId="77777777" w:rsidR="000901EC" w:rsidRPr="000901EC" w:rsidRDefault="000901EC" w:rsidP="000901EC">
            <w:pPr>
              <w:ind w:right="-1080"/>
              <w:rPr>
                <w:rFonts w:eastAsia="SimSun"/>
                <w:b/>
                <w:position w:val="30"/>
                <w:sz w:val="20"/>
              </w:rPr>
            </w:pPr>
            <w:r w:rsidRPr="000901EC">
              <w:rPr>
                <w:rFonts w:eastAsia="SimSun"/>
                <w:noProof/>
              </w:rPr>
              <mc:AlternateContent>
                <mc:Choice Requires="wpc">
                  <w:drawing>
                    <wp:anchor distT="0" distB="0" distL="114300" distR="114300" simplePos="0" relativeHeight="251678720" behindDoc="0" locked="0" layoutInCell="1" allowOverlap="1" wp14:anchorId="7996E4CD" wp14:editId="2CD483D6">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8B30E" w14:textId="77777777" w:rsidR="000901EC" w:rsidRDefault="000901EC" w:rsidP="000901EC">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A1461"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7D1F" w14:textId="77777777" w:rsidR="000901EC" w:rsidRDefault="000901EC" w:rsidP="000901EC">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8C45C"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1DCCE" w14:textId="77777777" w:rsidR="000901EC" w:rsidRDefault="000901EC" w:rsidP="000901EC">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0AD72" w14:textId="77777777" w:rsidR="000901EC" w:rsidRDefault="000901EC" w:rsidP="000901EC">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AA363"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AF6EA" w14:textId="77777777" w:rsidR="000901EC" w:rsidRDefault="000901EC" w:rsidP="000901EC">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96E4CD" id="Canvas 3856" o:spid="_x0000_s1100" editas="canvas" style="position:absolute;margin-left:37.65pt;margin-top:-5.6pt;width:59.95pt;height:109.8pt;z-index:2516787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7CE8B30E" w14:textId="77777777" w:rsidR="000901EC" w:rsidRDefault="000901EC" w:rsidP="000901EC">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062A1461" w14:textId="77777777" w:rsidR="000901EC" w:rsidRDefault="000901EC" w:rsidP="000901EC">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175C7D1F" w14:textId="77777777" w:rsidR="000901EC" w:rsidRDefault="000901EC" w:rsidP="000901EC">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5238C45C" w14:textId="77777777" w:rsidR="000901EC" w:rsidRDefault="000901EC" w:rsidP="000901EC">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66D1DCCE" w14:textId="77777777" w:rsidR="000901EC" w:rsidRDefault="000901EC" w:rsidP="000901EC">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1C10AD72" w14:textId="77777777" w:rsidR="000901EC" w:rsidRDefault="000901EC" w:rsidP="000901EC">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6DAA363" w14:textId="77777777" w:rsidR="000901EC" w:rsidRDefault="000901EC" w:rsidP="000901EC">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CBAF6EA" w14:textId="77777777" w:rsidR="000901EC" w:rsidRDefault="000901EC" w:rsidP="000901EC">
                              <w:r>
                                <w:rPr>
                                  <w:b/>
                                  <w:bCs/>
                                  <w:i/>
                                  <w:iCs/>
                                  <w:color w:val="000000"/>
                                </w:rPr>
                                <w:t>i</w:t>
                              </w:r>
                            </w:p>
                          </w:txbxContent>
                        </v:textbox>
                      </v:rect>
                    </v:group>
                  </w:pict>
                </mc:Fallback>
              </mc:AlternateContent>
            </w:r>
          </w:p>
          <w:p w14:paraId="0C6F8BC3" w14:textId="77777777" w:rsidR="000901EC" w:rsidRPr="000901EC" w:rsidRDefault="000901EC" w:rsidP="000901EC">
            <w:pPr>
              <w:rPr>
                <w:rFonts w:eastAsia="SimSun"/>
                <w:b/>
                <w:position w:val="30"/>
                <w:sz w:val="20"/>
              </w:rPr>
            </w:pPr>
            <w:r w:rsidRPr="000901EC">
              <w:rPr>
                <w:rFonts w:eastAsia="SimSun"/>
                <w:b/>
                <w:position w:val="30"/>
                <w:sz w:val="20"/>
              </w:rPr>
              <w:t>PRC</w:t>
            </w:r>
            <w:r w:rsidRPr="000901EC">
              <w:rPr>
                <w:rFonts w:eastAsia="SimSun"/>
                <w:b/>
                <w:position w:val="30"/>
                <w:sz w:val="20"/>
                <w:vertAlign w:val="subscript"/>
              </w:rPr>
              <w:t>2</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w:t>
            </w:r>
            <w:r w:rsidRPr="000901EC">
              <w:rPr>
                <w:rFonts w:eastAsia="SimSun"/>
                <w:b/>
                <w:position w:val="30"/>
                <w:sz w:val="20"/>
                <w:vertAlign w:val="subscript"/>
              </w:rPr>
              <w:t>W</w:t>
            </w:r>
            <w:r w:rsidRPr="000901EC">
              <w:rPr>
                <w:rFonts w:eastAsia="SimSun"/>
                <w:b/>
                <w:position w:val="30"/>
                <w:sz w:val="20"/>
              </w:rPr>
              <w:t>*HSL – Actual Net Telemetered Output)</w:t>
            </w:r>
            <w:r w:rsidRPr="000901EC">
              <w:rPr>
                <w:rFonts w:eastAsia="SimSun"/>
                <w:b/>
                <w:position w:val="30"/>
                <w:sz w:val="20"/>
                <w:vertAlign w:val="subscript"/>
              </w:rPr>
              <w:t>i</w:t>
            </w:r>
            <w:r w:rsidRPr="000901EC">
              <w:rPr>
                <w:rFonts w:eastAsia="SimSun"/>
                <w:b/>
                <w:position w:val="30"/>
                <w:sz w:val="20"/>
              </w:rPr>
              <w:t xml:space="preserve"> , 0.0) ,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0.2*RDF</w:t>
            </w:r>
            <w:r w:rsidRPr="000901EC">
              <w:rPr>
                <w:rFonts w:eastAsia="SimSun"/>
                <w:b/>
                <w:position w:val="30"/>
                <w:sz w:val="20"/>
                <w:vertAlign w:val="subscript"/>
              </w:rPr>
              <w:t>W</w:t>
            </w:r>
            <w:r w:rsidRPr="000901EC">
              <w:rPr>
                <w:rFonts w:eastAsia="SimSun"/>
                <w:b/>
                <w:position w:val="30"/>
                <w:sz w:val="20"/>
              </w:rPr>
              <w:t>*HSL</w:t>
            </w:r>
            <w:r w:rsidRPr="000901EC">
              <w:rPr>
                <w:rFonts w:eastAsia="SimSun"/>
                <w:b/>
                <w:position w:val="30"/>
                <w:sz w:val="20"/>
                <w:vertAlign w:val="subscript"/>
              </w:rPr>
              <w:t>i</w:t>
            </w:r>
            <w:r w:rsidRPr="000901EC">
              <w:rPr>
                <w:rFonts w:eastAsia="SimSun"/>
                <w:b/>
                <w:position w:val="30"/>
                <w:sz w:val="20"/>
              </w:rPr>
              <w:t>),</w:t>
            </w:r>
          </w:p>
          <w:p w14:paraId="2E517AC1" w14:textId="77777777" w:rsidR="000901EC" w:rsidRPr="000901EC" w:rsidRDefault="000901EC" w:rsidP="000901EC">
            <w:pPr>
              <w:ind w:right="-1080" w:hanging="1080"/>
              <w:rPr>
                <w:rFonts w:eastAsia="SimSun"/>
                <w:b/>
                <w:position w:val="30"/>
              </w:rPr>
            </w:pPr>
          </w:p>
          <w:p w14:paraId="06DEF976" w14:textId="77777777" w:rsidR="000901EC" w:rsidRPr="000901EC" w:rsidRDefault="000901EC" w:rsidP="000901EC">
            <w:pPr>
              <w:spacing w:before="120"/>
              <w:rPr>
                <w:rFonts w:eastAsia="SimSun"/>
              </w:rPr>
            </w:pPr>
            <w:r w:rsidRPr="000901EC">
              <w:rPr>
                <w:rFonts w:eastAsia="SimSun"/>
              </w:rPr>
              <w:t>where the included On-Line WGRs only include WGRs that are Primary Frequency Response-capable.</w:t>
            </w:r>
          </w:p>
          <w:p w14:paraId="3314D1F3" w14:textId="4E89D289" w:rsidR="000901EC" w:rsidRPr="000901EC" w:rsidRDefault="000901EC" w:rsidP="000901EC">
            <w:pPr>
              <w:ind w:left="2160" w:hanging="2160"/>
              <w:rPr>
                <w:rFonts w:eastAsia="SimSun"/>
                <w:b/>
                <w:position w:val="30"/>
                <w:sz w:val="20"/>
              </w:rPr>
            </w:pPr>
            <w:r w:rsidRPr="000901EC">
              <w:rPr>
                <w:rFonts w:eastAsia="SimSun"/>
                <w:b/>
                <w:noProof/>
                <w:position w:val="30"/>
                <w:sz w:val="20"/>
              </w:rPr>
              <w:drawing>
                <wp:anchor distT="0" distB="0" distL="114300" distR="114300" simplePos="0" relativeHeight="251682816" behindDoc="0" locked="0" layoutInCell="1" allowOverlap="1" wp14:anchorId="3A2650EA" wp14:editId="795860E3">
                  <wp:simplePos x="0" y="0"/>
                  <wp:positionH relativeFrom="column">
                    <wp:posOffset>455930</wp:posOffset>
                  </wp:positionH>
                  <wp:positionV relativeFrom="paragraph">
                    <wp:posOffset>28575</wp:posOffset>
                  </wp:positionV>
                  <wp:extent cx="861695" cy="1398270"/>
                  <wp:effectExtent l="0" t="0" r="0" b="0"/>
                  <wp:wrapNone/>
                  <wp:docPr id="20969791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C725F4" w14:textId="77777777" w:rsidR="000901EC" w:rsidRPr="000901EC" w:rsidRDefault="000901EC" w:rsidP="000901EC">
            <w:pPr>
              <w:ind w:left="2160" w:hanging="2160"/>
              <w:rPr>
                <w:rFonts w:eastAsia="SimSun"/>
                <w:b/>
                <w:position w:val="30"/>
                <w:sz w:val="20"/>
                <w:szCs w:val="20"/>
              </w:rPr>
            </w:pPr>
            <w:r w:rsidRPr="000901EC">
              <w:rPr>
                <w:rFonts w:eastAsia="SimSun"/>
                <w:b/>
                <w:position w:val="30"/>
                <w:sz w:val="20"/>
                <w:szCs w:val="20"/>
              </w:rPr>
              <w:t>PRC</w:t>
            </w:r>
            <w:r w:rsidRPr="000901EC">
              <w:rPr>
                <w:rFonts w:eastAsia="SimSun"/>
                <w:b/>
                <w:position w:val="30"/>
                <w:sz w:val="20"/>
                <w:szCs w:val="20"/>
                <w:vertAlign w:val="subscript"/>
              </w:rPr>
              <w:t>3</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((Synchronous condenser output)</w:t>
            </w:r>
            <w:r w:rsidRPr="000901EC">
              <w:rPr>
                <w:rFonts w:eastAsia="SimSun"/>
                <w:b/>
                <w:position w:val="30"/>
                <w:sz w:val="20"/>
                <w:szCs w:val="20"/>
                <w:vertAlign w:val="subscript"/>
              </w:rPr>
              <w:t>i</w:t>
            </w:r>
            <w:r w:rsidRPr="000901EC">
              <w:rPr>
                <w:rFonts w:eastAsia="SimSun"/>
                <w:b/>
                <w:position w:val="30"/>
                <w:sz w:val="20"/>
                <w:szCs w:val="20"/>
              </w:rPr>
              <w:t xml:space="preserve"> as qualified by item (8) of Operating Guide Section 2.3.1.2, Additional Operational Details for Responsive Reserve and ERCOT Contingency Reserve Service Providers))</w:t>
            </w:r>
          </w:p>
          <w:p w14:paraId="3307D0D7" w14:textId="77777777" w:rsidR="000901EC" w:rsidRPr="000901EC" w:rsidRDefault="000901EC" w:rsidP="000901EC">
            <w:pPr>
              <w:tabs>
                <w:tab w:val="left" w:pos="2160"/>
              </w:tabs>
              <w:spacing w:before="480"/>
              <w:ind w:left="2160" w:hanging="2160"/>
              <w:rPr>
                <w:rFonts w:eastAsia="SimSun"/>
                <w:b/>
                <w:position w:val="30"/>
                <w:sz w:val="20"/>
              </w:rPr>
            </w:pPr>
          </w:p>
          <w:p w14:paraId="4DE3A1B8" w14:textId="77777777" w:rsidR="000901EC" w:rsidRPr="000901EC" w:rsidRDefault="000901EC" w:rsidP="000901EC">
            <w:pPr>
              <w:tabs>
                <w:tab w:val="left" w:pos="2160"/>
              </w:tabs>
              <w:spacing w:before="480"/>
              <w:ind w:left="2160" w:hanging="2160"/>
              <w:rPr>
                <w:rFonts w:eastAsia="SimSun"/>
                <w:b/>
                <w:position w:val="30"/>
                <w:sz w:val="20"/>
                <w:vertAlign w:val="subscript"/>
              </w:rPr>
            </w:pPr>
            <w:r w:rsidRPr="000901EC">
              <w:rPr>
                <w:rFonts w:eastAsia="SimSun"/>
                <w:noProof/>
              </w:rPr>
              <mc:AlternateContent>
                <mc:Choice Requires="wpc">
                  <w:drawing>
                    <wp:anchor distT="0" distB="0" distL="114300" distR="114300" simplePos="0" relativeHeight="251683840" behindDoc="0" locked="0" layoutInCell="1" allowOverlap="1" wp14:anchorId="6FD269DA" wp14:editId="7633CA7A">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F42B4"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EC91B"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60939"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C7F37"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91A9B"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E6A92"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B6112"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B718"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7FF78"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059B6"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D269DA" id="Canvas 3857" o:spid="_x0000_s1110" editas="canvas" style="position:absolute;left:0;text-align:left;margin-left:38.1pt;margin-top:3.45pt;width:56.8pt;height:107.8pt;z-index:25168384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B9F42B4"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7CEC91B" w14:textId="77777777" w:rsidR="000901EC" w:rsidRDefault="000901EC" w:rsidP="000901EC">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03060939" w14:textId="77777777" w:rsidR="000901EC" w:rsidRPr="00B34B0A" w:rsidRDefault="000901EC" w:rsidP="000901EC">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199C7F37" w14:textId="77777777" w:rsidR="000901EC" w:rsidRPr="00B34B0A" w:rsidRDefault="000901EC" w:rsidP="000901EC">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23C91A9B" w14:textId="77777777" w:rsidR="000901EC" w:rsidRPr="00B34B0A" w:rsidRDefault="000901EC" w:rsidP="000901EC">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750E6A92" w14:textId="77777777" w:rsidR="000901EC" w:rsidRPr="00B34B0A" w:rsidRDefault="000901EC" w:rsidP="000901EC">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451B6112" w14:textId="77777777" w:rsidR="000901EC" w:rsidRPr="00B34B0A" w:rsidRDefault="000901EC" w:rsidP="000901EC">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4667B718" w14:textId="77777777" w:rsidR="000901EC" w:rsidRPr="00B34B0A" w:rsidRDefault="000901EC" w:rsidP="000901EC">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3E7FF78" w14:textId="77777777" w:rsidR="000901EC" w:rsidRPr="00B34B0A" w:rsidRDefault="000901EC" w:rsidP="000901EC">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464059B6"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szCs w:val="20"/>
              </w:rPr>
              <w:t>PRC</w:t>
            </w:r>
            <w:r w:rsidRPr="000901EC">
              <w:rPr>
                <w:rFonts w:eastAsia="SimSun"/>
                <w:b/>
                <w:position w:val="30"/>
                <w:sz w:val="20"/>
                <w:szCs w:val="20"/>
                <w:vertAlign w:val="subscript"/>
              </w:rPr>
              <w:t>4</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00901EC">
              <w:rPr>
                <w:rFonts w:eastAsia="SimSun"/>
                <w:b/>
                <w:position w:val="30"/>
                <w:sz w:val="20"/>
                <w:szCs w:val="20"/>
                <w:vertAlign w:val="subscript"/>
              </w:rPr>
              <w:t>i</w:t>
            </w:r>
          </w:p>
          <w:p w14:paraId="30BFF2F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4864" behindDoc="0" locked="0" layoutInCell="1" allowOverlap="1" wp14:anchorId="3BEB94F2" wp14:editId="57BDCDAC">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E8105"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877D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ADAA2"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25D07"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7DE83"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022ED"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8C80B"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F480E"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16E2"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68EC1"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BEB94F2" id="Canvas 3859" o:spid="_x0000_s1122"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2DBE8105"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006877DC" w14:textId="77777777" w:rsidR="000901EC" w:rsidRDefault="000901EC" w:rsidP="000901EC">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42CADAA2" w14:textId="77777777" w:rsidR="000901EC" w:rsidRPr="00B34B0A" w:rsidRDefault="000901EC" w:rsidP="000901EC">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7B325D07" w14:textId="77777777" w:rsidR="000901EC" w:rsidRPr="00B34B0A" w:rsidRDefault="000901EC" w:rsidP="000901EC">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627DE83" w14:textId="77777777" w:rsidR="000901EC" w:rsidRPr="00B34B0A" w:rsidRDefault="000901EC" w:rsidP="000901EC">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529022ED" w14:textId="77777777" w:rsidR="000901EC" w:rsidRPr="00B34B0A" w:rsidRDefault="000901EC" w:rsidP="000901EC">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7E98C80B" w14:textId="77777777" w:rsidR="000901EC" w:rsidRPr="00B34B0A" w:rsidRDefault="000901EC" w:rsidP="000901EC">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463F480E" w14:textId="77777777" w:rsidR="000901EC" w:rsidRPr="00B34B0A" w:rsidRDefault="000901EC" w:rsidP="000901EC">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04BC16E2" w14:textId="77777777" w:rsidR="000901EC" w:rsidRPr="00B34B0A" w:rsidRDefault="000901EC" w:rsidP="000901EC">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3EC68EC1"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5</w:t>
            </w:r>
            <w:r w:rsidRPr="000901EC">
              <w:rPr>
                <w:rFonts w:eastAsia="SimSun"/>
                <w:b/>
                <w:position w:val="30"/>
                <w:sz w:val="20"/>
              </w:rPr>
              <w:t xml:space="preserve"> =</w:t>
            </w:r>
            <w:r w:rsidRPr="000901EC">
              <w:rPr>
                <w:rFonts w:eastAsia="SimSun"/>
                <w:b/>
                <w:position w:val="30"/>
                <w:sz w:val="20"/>
              </w:rPr>
              <w:tab/>
              <w:t>Min(Max((LRDF_1*Actual Net Telemetered Consumption – LPC)</w:t>
            </w:r>
            <w:r w:rsidRPr="000901EC">
              <w:rPr>
                <w:rFonts w:eastAsia="SimSun"/>
                <w:b/>
                <w:position w:val="30"/>
                <w:sz w:val="20"/>
                <w:vertAlign w:val="subscript"/>
              </w:rPr>
              <w:t>i</w:t>
            </w:r>
            <w:r w:rsidRPr="000901EC">
              <w:rPr>
                <w:rFonts w:eastAsia="SimSun"/>
                <w:b/>
                <w:position w:val="30"/>
                <w:sz w:val="20"/>
              </w:rPr>
              <w:t>, 0.0), (0.2 * LRDF_1 * Actual Net Telemetered Consumption)) from all Controllable Load Resources active in SCED with an Ancillary Service Resource award</w:t>
            </w:r>
          </w:p>
          <w:p w14:paraId="4ED92036" w14:textId="77777777" w:rsidR="000901EC" w:rsidRPr="000901EC" w:rsidRDefault="000901EC" w:rsidP="000901EC">
            <w:pPr>
              <w:tabs>
                <w:tab w:val="left" w:pos="2160"/>
              </w:tabs>
              <w:ind w:left="2160" w:hanging="2160"/>
              <w:rPr>
                <w:rFonts w:eastAsia="SimSun"/>
                <w:b/>
                <w:position w:val="30"/>
                <w:sz w:val="20"/>
              </w:rPr>
            </w:pPr>
          </w:p>
          <w:p w14:paraId="7AB584B7"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5888" behindDoc="0" locked="0" layoutInCell="1" allowOverlap="1" wp14:anchorId="27881D72" wp14:editId="2BDE6FB6">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53DC"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0FF47"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E3742"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AD18B"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590EB"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75E4"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88299"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6E818"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2C99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D97A0"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881D72" id="Canvas 3860" o:spid="_x0000_s1134"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625F53DC"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7E20FF47" w14:textId="77777777" w:rsidR="000901EC" w:rsidRDefault="000901EC" w:rsidP="000901EC">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52EE3742" w14:textId="77777777" w:rsidR="000901EC" w:rsidRPr="00B34B0A" w:rsidRDefault="000901EC" w:rsidP="000901EC">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17CAD18B" w14:textId="77777777" w:rsidR="000901EC" w:rsidRPr="00B34B0A" w:rsidRDefault="000901EC" w:rsidP="000901EC">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5AD590EB" w14:textId="77777777" w:rsidR="000901EC" w:rsidRPr="00B34B0A" w:rsidRDefault="000901EC" w:rsidP="000901EC">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4E2575E4" w14:textId="77777777" w:rsidR="000901EC" w:rsidRPr="00B34B0A" w:rsidRDefault="000901EC" w:rsidP="000901EC">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E288299" w14:textId="77777777" w:rsidR="000901EC" w:rsidRPr="00B34B0A" w:rsidRDefault="000901EC" w:rsidP="000901EC">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4326E818" w14:textId="77777777" w:rsidR="000901EC" w:rsidRPr="00B34B0A" w:rsidRDefault="000901EC" w:rsidP="000901EC">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6A2C99E" w14:textId="77777777" w:rsidR="000901EC" w:rsidRPr="00B34B0A" w:rsidRDefault="000901EC" w:rsidP="000901EC">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E1D97A0"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6</w:t>
            </w:r>
            <w:r w:rsidRPr="000901EC">
              <w:rPr>
                <w:rFonts w:eastAsia="SimSun"/>
                <w:b/>
                <w:position w:val="30"/>
                <w:sz w:val="20"/>
              </w:rPr>
              <w:t xml:space="preserve"> =</w:t>
            </w:r>
            <w:r w:rsidRPr="000901EC">
              <w:rPr>
                <w:rFonts w:eastAsia="SimSun"/>
                <w:b/>
                <w:position w:val="30"/>
                <w:sz w:val="20"/>
              </w:rPr>
              <w:tab/>
              <w:t>Min(Max((LRDF_2 * Actual Net Telemetered Consumption – LPC)</w:t>
            </w:r>
            <w:r w:rsidRPr="000901EC">
              <w:rPr>
                <w:rFonts w:eastAsia="SimSun"/>
                <w:b/>
                <w:position w:val="30"/>
                <w:sz w:val="20"/>
                <w:vertAlign w:val="subscript"/>
              </w:rPr>
              <w:t>i</w:t>
            </w:r>
            <w:r w:rsidRPr="000901EC">
              <w:rPr>
                <w:rFonts w:eastAsia="SimSun"/>
                <w:b/>
                <w:position w:val="30"/>
                <w:sz w:val="20"/>
              </w:rPr>
              <w:t>, 0.0), (0.2 * LRDF_2 * Actual Net Telemetered Consumption)) from all Controllable Load Resources active in SCED without an Ancillary Service Resource award</w:t>
            </w:r>
          </w:p>
          <w:p w14:paraId="20B15D2A" w14:textId="77777777" w:rsidR="000901EC" w:rsidRPr="000901EC" w:rsidRDefault="000901EC" w:rsidP="000901EC">
            <w:pPr>
              <w:tabs>
                <w:tab w:val="left" w:pos="2160"/>
              </w:tabs>
              <w:ind w:left="2160" w:hanging="2160"/>
              <w:rPr>
                <w:rFonts w:eastAsia="SimSun"/>
                <w:b/>
                <w:position w:val="30"/>
                <w:sz w:val="20"/>
              </w:rPr>
            </w:pPr>
          </w:p>
          <w:p w14:paraId="4F4FD153" w14:textId="77777777" w:rsidR="000901EC" w:rsidRPr="000901EC" w:rsidRDefault="000901EC" w:rsidP="000901EC">
            <w:pPr>
              <w:tabs>
                <w:tab w:val="left" w:pos="2160"/>
              </w:tabs>
              <w:ind w:left="2160" w:hanging="2160"/>
              <w:rPr>
                <w:rFonts w:eastAsia="SimSun"/>
                <w:b/>
                <w:position w:val="30"/>
                <w:sz w:val="20"/>
              </w:rPr>
            </w:pPr>
          </w:p>
          <w:p w14:paraId="441E386A" w14:textId="77777777" w:rsidR="000901EC" w:rsidRPr="000901EC" w:rsidRDefault="000901EC" w:rsidP="000901EC">
            <w:pPr>
              <w:tabs>
                <w:tab w:val="left" w:pos="2160"/>
              </w:tabs>
              <w:ind w:left="2160" w:hanging="2160"/>
              <w:rPr>
                <w:rFonts w:eastAsia="SimSun"/>
                <w:b/>
                <w:position w:val="30"/>
                <w:sz w:val="20"/>
                <w:vertAlign w:val="subscript"/>
              </w:rPr>
            </w:pPr>
            <w:r w:rsidRPr="000901EC">
              <w:rPr>
                <w:rFonts w:eastAsia="SimSun"/>
                <w:noProof/>
              </w:rPr>
              <mc:AlternateContent>
                <mc:Choice Requires="wpg">
                  <w:drawing>
                    <wp:anchor distT="0" distB="0" distL="114300" distR="114300" simplePos="0" relativeHeight="251686912" behindDoc="0" locked="0" layoutInCell="1" allowOverlap="1" wp14:anchorId="0F707608" wp14:editId="686CCD5F">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BE2E" w14:textId="77777777" w:rsidR="000901EC" w:rsidRDefault="000901EC" w:rsidP="000901EC">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2914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CFF5A" w14:textId="77777777" w:rsidR="000901EC" w:rsidRDefault="000901EC" w:rsidP="000901EC">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D19C2" w14:textId="77777777" w:rsidR="000901EC" w:rsidRDefault="000901EC" w:rsidP="000901EC">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1D6E8" w14:textId="77777777" w:rsidR="000901EC" w:rsidRDefault="000901EC" w:rsidP="000901EC">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E5B4C" w14:textId="77777777" w:rsidR="000901EC" w:rsidRDefault="000901EC" w:rsidP="000901EC">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1445B" w14:textId="77777777" w:rsidR="000901EC" w:rsidRDefault="000901EC" w:rsidP="000901EC">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8376B" w14:textId="77777777" w:rsidR="000901EC" w:rsidRDefault="000901EC" w:rsidP="000901EC">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2CE1F" w14:textId="77777777" w:rsidR="000901EC" w:rsidRDefault="000901EC" w:rsidP="000901EC">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7BB1" w14:textId="77777777" w:rsidR="000901EC" w:rsidRDefault="000901EC" w:rsidP="000901EC">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F707608" id="Group 3611" o:spid="_x0000_s1146" style="position:absolute;left:0;text-align:left;margin-left:43.85pt;margin-top:-20.9pt;width:171.35pt;height:732.7pt;z-index:25168691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004EBE2E" w14:textId="77777777" w:rsidR="000901EC" w:rsidRDefault="000901EC" w:rsidP="000901EC">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67E2914C" w14:textId="77777777" w:rsidR="000901EC" w:rsidRDefault="000901EC" w:rsidP="000901EC">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9ECFF5A" w14:textId="77777777" w:rsidR="000901EC" w:rsidRDefault="000901EC" w:rsidP="000901EC">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140D19C2" w14:textId="77777777" w:rsidR="000901EC" w:rsidRDefault="000901EC" w:rsidP="000901EC">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5A1D6E8" w14:textId="77777777" w:rsidR="000901EC" w:rsidRDefault="000901EC" w:rsidP="000901EC">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3CBE5B4C" w14:textId="77777777" w:rsidR="000901EC" w:rsidRDefault="000901EC" w:rsidP="000901EC">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DC1445B" w14:textId="77777777" w:rsidR="000901EC" w:rsidRDefault="000901EC" w:rsidP="000901EC">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A68376B" w14:textId="77777777" w:rsidR="000901EC" w:rsidRDefault="000901EC" w:rsidP="000901EC">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7B22CE1F" w14:textId="77777777" w:rsidR="000901EC" w:rsidRDefault="000901EC" w:rsidP="000901EC">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014A7BB1" w14:textId="77777777" w:rsidR="000901EC" w:rsidRDefault="000901EC" w:rsidP="000901EC">
                              <w:pPr>
                                <w:rPr>
                                  <w:b/>
                                </w:rPr>
                              </w:pPr>
                              <w:r>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7</w:t>
            </w:r>
            <w:r w:rsidRPr="000901EC">
              <w:rPr>
                <w:rFonts w:eastAsia="SimSun"/>
                <w:b/>
                <w:position w:val="30"/>
                <w:sz w:val="20"/>
              </w:rPr>
              <w:t xml:space="preserve"> =</w:t>
            </w:r>
            <w:r w:rsidRPr="000901EC">
              <w:rPr>
                <w:rFonts w:eastAsia="SimSun"/>
                <w:b/>
                <w:position w:val="30"/>
                <w:sz w:val="20"/>
              </w:rPr>
              <w:tab/>
              <w:t>(Capacity from Resources capable of providing FFR)</w:t>
            </w:r>
            <w:r w:rsidRPr="000901EC">
              <w:rPr>
                <w:rFonts w:eastAsia="SimSun"/>
                <w:b/>
                <w:position w:val="30"/>
                <w:sz w:val="20"/>
                <w:vertAlign w:val="subscript"/>
              </w:rPr>
              <w:t>i</w:t>
            </w:r>
          </w:p>
          <w:p w14:paraId="56671D7D" w14:textId="77777777" w:rsidR="000901EC" w:rsidRPr="000901EC" w:rsidRDefault="000901EC" w:rsidP="000901EC">
            <w:pPr>
              <w:spacing w:before="480"/>
              <w:ind w:left="720" w:hanging="720"/>
              <w:rPr>
                <w:rFonts w:eastAsia="SimSun"/>
                <w:b/>
                <w:position w:val="30"/>
                <w:sz w:val="20"/>
              </w:rPr>
            </w:pPr>
          </w:p>
          <w:p w14:paraId="4CE31C3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7936" behindDoc="0" locked="0" layoutInCell="1" allowOverlap="1" wp14:anchorId="310FA5C1" wp14:editId="4056BAB3">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7F5AB"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855BA"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D6CD1" w14:textId="77777777" w:rsidR="000901EC" w:rsidRPr="00B34B0A" w:rsidRDefault="000901EC" w:rsidP="000901EC">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45E84" w14:textId="77777777" w:rsidR="000901EC" w:rsidRPr="00B34B0A" w:rsidRDefault="000901EC" w:rsidP="000901EC">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A9BCF"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83456"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C7C71" w14:textId="77777777" w:rsidR="000901EC" w:rsidRPr="00B34B0A" w:rsidRDefault="000901EC" w:rsidP="000901EC">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D38A"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642D4"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95DB"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0FA5C1" id="Canvas 3872" o:spid="_x0000_s1158" editas="canvas" style="position:absolute;left:0;text-align:left;margin-left:38.1pt;margin-top:3.45pt;width:75.65pt;height:107.8pt;z-index:25168793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177F5AB"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121855BA" w14:textId="77777777" w:rsidR="000901EC" w:rsidRDefault="000901EC" w:rsidP="000901EC">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4A9D6CD1" w14:textId="77777777" w:rsidR="000901EC" w:rsidRPr="00B34B0A" w:rsidRDefault="000901EC" w:rsidP="000901EC">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14645E84" w14:textId="77777777" w:rsidR="000901EC" w:rsidRPr="00B34B0A" w:rsidRDefault="000901EC" w:rsidP="000901EC">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698A9BCF" w14:textId="77777777" w:rsidR="000901EC" w:rsidRPr="00B34B0A" w:rsidRDefault="000901EC" w:rsidP="000901EC">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05883456" w14:textId="77777777" w:rsidR="000901EC" w:rsidRPr="00B34B0A" w:rsidRDefault="000901EC" w:rsidP="000901EC">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54C7C71" w14:textId="77777777" w:rsidR="000901EC" w:rsidRPr="00B34B0A" w:rsidRDefault="000901EC" w:rsidP="000901EC">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724ED38A" w14:textId="77777777" w:rsidR="000901EC" w:rsidRPr="00B34B0A" w:rsidRDefault="000901EC" w:rsidP="000901EC">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551642D4" w14:textId="77777777" w:rsidR="000901EC" w:rsidRPr="00B34B0A" w:rsidRDefault="000901EC" w:rsidP="000901EC">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20E95DB"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8</w:t>
            </w:r>
            <w:r w:rsidRPr="000901EC">
              <w:rPr>
                <w:rFonts w:eastAsia="SimSun"/>
                <w:b/>
                <w:position w:val="30"/>
                <w:sz w:val="20"/>
              </w:rPr>
              <w:t xml:space="preserve"> =</w:t>
            </w:r>
            <w:r w:rsidRPr="000901EC">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FBEB26A" w14:textId="77777777" w:rsidR="000901EC" w:rsidRPr="000901EC" w:rsidRDefault="000901EC" w:rsidP="000901EC">
            <w:pPr>
              <w:ind w:left="720" w:hanging="720"/>
              <w:rPr>
                <w:rFonts w:eastAsia="SimSun"/>
                <w:b/>
                <w:position w:val="30"/>
                <w:sz w:val="20"/>
              </w:rPr>
            </w:pPr>
            <w:r w:rsidRPr="000901EC">
              <w:rPr>
                <w:rFonts w:eastAsia="SimSun"/>
                <w:b/>
                <w:position w:val="30"/>
                <w:sz w:val="20"/>
                <w:szCs w:val="20"/>
              </w:rPr>
              <w:t xml:space="preserve">Excludes ESR capacity used to provide FFR </w:t>
            </w:r>
          </w:p>
          <w:p w14:paraId="11CF6214"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8960" behindDoc="0" locked="0" layoutInCell="1" allowOverlap="1" wp14:anchorId="5A4539D8" wp14:editId="2CC904FD">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7E068"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B433"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C7C5" w14:textId="77777777" w:rsidR="000901EC" w:rsidRPr="00B34B0A" w:rsidRDefault="000901EC" w:rsidP="000901EC">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D8FBC" w14:textId="77777777" w:rsidR="000901EC" w:rsidRPr="00B34B0A" w:rsidRDefault="000901EC" w:rsidP="000901EC">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FD77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DF74"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B4772" w14:textId="77777777" w:rsidR="000901EC" w:rsidRPr="00B34B0A" w:rsidRDefault="000901EC" w:rsidP="000901EC">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0C63E"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20C98"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9F56B"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4539D8" id="Canvas 3897" o:spid="_x0000_s1170" editas="canvas" style="position:absolute;left:0;text-align:left;margin-left:34.4pt;margin-top:5pt;width:75.65pt;height:107.8pt;z-index:2516889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1497E068"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2188B433" w14:textId="77777777" w:rsidR="000901EC" w:rsidRDefault="000901EC" w:rsidP="000901EC">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475C7C5" w14:textId="77777777" w:rsidR="000901EC" w:rsidRPr="00B34B0A" w:rsidRDefault="000901EC" w:rsidP="000901EC">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057D8FBC" w14:textId="77777777" w:rsidR="000901EC" w:rsidRPr="00B34B0A" w:rsidRDefault="000901EC" w:rsidP="000901EC">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CFFD77E" w14:textId="77777777" w:rsidR="000901EC" w:rsidRPr="00B34B0A" w:rsidRDefault="000901EC" w:rsidP="000901EC">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DFADF74" w14:textId="77777777" w:rsidR="000901EC" w:rsidRPr="00B34B0A" w:rsidRDefault="000901EC" w:rsidP="000901EC">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5C5B4772" w14:textId="77777777" w:rsidR="000901EC" w:rsidRPr="00B34B0A" w:rsidRDefault="000901EC" w:rsidP="000901EC">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4D0C63E" w14:textId="77777777" w:rsidR="000901EC" w:rsidRPr="00B34B0A" w:rsidRDefault="000901EC" w:rsidP="000901EC">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48520C98" w14:textId="77777777" w:rsidR="000901EC" w:rsidRPr="00B34B0A" w:rsidRDefault="000901EC" w:rsidP="000901EC">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0EB9F56B"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szCs w:val="20"/>
              </w:rPr>
              <w:t>PRC</w:t>
            </w:r>
            <w:r w:rsidRPr="000901EC">
              <w:rPr>
                <w:rFonts w:ascii="Times New Roman Bold" w:eastAsia="SimSun" w:hAnsi="Times New Roman Bold"/>
                <w:b/>
                <w:position w:val="30"/>
                <w:sz w:val="20"/>
                <w:szCs w:val="20"/>
                <w:vertAlign w:val="subscript"/>
              </w:rPr>
              <w:t>9</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BF25D60" w14:textId="77777777" w:rsidR="000901EC" w:rsidRPr="000901EC" w:rsidRDefault="000901EC" w:rsidP="000901EC">
            <w:pPr>
              <w:tabs>
                <w:tab w:val="left" w:pos="2160"/>
              </w:tabs>
              <w:spacing w:after="240"/>
              <w:ind w:left="2160" w:hanging="2160"/>
              <w:rPr>
                <w:rFonts w:eastAsia="SimSun"/>
                <w:b/>
                <w:position w:val="30"/>
                <w:sz w:val="20"/>
              </w:rPr>
            </w:pPr>
            <w:r w:rsidRPr="000901EC">
              <w:rPr>
                <w:rFonts w:eastAsia="SimSun"/>
                <w:b/>
                <w:position w:val="30"/>
                <w:sz w:val="20"/>
              </w:rPr>
              <w:t>Excludes DC-Coupled Resource capacity used to provide FFR</w:t>
            </w:r>
          </w:p>
          <w:p w14:paraId="7BF509FB" w14:textId="77777777" w:rsidR="000901EC" w:rsidRPr="000901EC" w:rsidRDefault="000901EC" w:rsidP="000901EC">
            <w:pPr>
              <w:ind w:left="720" w:hanging="720"/>
              <w:rPr>
                <w:rFonts w:eastAsia="SimSun"/>
                <w:b/>
                <w:position w:val="30"/>
                <w:sz w:val="20"/>
              </w:rPr>
            </w:pPr>
            <w:r w:rsidRPr="000901EC">
              <w:rPr>
                <w:rFonts w:eastAsia="SimSun"/>
                <w:b/>
                <w:position w:val="30"/>
                <w:sz w:val="20"/>
              </w:rPr>
              <w:t>PRC =</w:t>
            </w:r>
            <w:r w:rsidRPr="000901EC">
              <w:rPr>
                <w:rFonts w:eastAsia="SimSun"/>
                <w:b/>
                <w:position w:val="30"/>
                <w:sz w:val="20"/>
              </w:rPr>
              <w:tab/>
              <w:t>PRC</w:t>
            </w:r>
            <w:r w:rsidRPr="000901EC">
              <w:rPr>
                <w:rFonts w:eastAsia="SimSun"/>
                <w:b/>
                <w:position w:val="30"/>
                <w:sz w:val="20"/>
                <w:vertAlign w:val="subscript"/>
              </w:rPr>
              <w:t>1</w:t>
            </w:r>
            <w:r w:rsidRPr="000901EC">
              <w:rPr>
                <w:rFonts w:eastAsia="SimSun"/>
                <w:b/>
                <w:position w:val="30"/>
                <w:sz w:val="20"/>
              </w:rPr>
              <w:t xml:space="preserve"> + PRC</w:t>
            </w:r>
            <w:r w:rsidRPr="000901EC">
              <w:rPr>
                <w:rFonts w:eastAsia="SimSun"/>
                <w:b/>
                <w:position w:val="30"/>
                <w:sz w:val="20"/>
                <w:vertAlign w:val="subscript"/>
              </w:rPr>
              <w:t>2</w:t>
            </w:r>
            <w:r w:rsidRPr="000901EC">
              <w:rPr>
                <w:rFonts w:eastAsia="SimSun"/>
                <w:b/>
                <w:position w:val="30"/>
                <w:sz w:val="20"/>
              </w:rPr>
              <w:t xml:space="preserve"> + PRC</w:t>
            </w:r>
            <w:r w:rsidRPr="000901EC">
              <w:rPr>
                <w:rFonts w:eastAsia="SimSun"/>
                <w:b/>
                <w:position w:val="30"/>
                <w:sz w:val="20"/>
                <w:vertAlign w:val="subscript"/>
              </w:rPr>
              <w:t>3</w:t>
            </w:r>
            <w:r w:rsidRPr="000901EC">
              <w:rPr>
                <w:rFonts w:eastAsia="SimSun"/>
                <w:b/>
                <w:position w:val="30"/>
                <w:sz w:val="20"/>
              </w:rPr>
              <w:t>+ PRC</w:t>
            </w:r>
            <w:r w:rsidRPr="000901EC">
              <w:rPr>
                <w:rFonts w:eastAsia="SimSun"/>
                <w:b/>
                <w:position w:val="30"/>
                <w:sz w:val="20"/>
                <w:vertAlign w:val="subscript"/>
              </w:rPr>
              <w:t>4</w:t>
            </w:r>
            <w:r w:rsidRPr="000901EC">
              <w:rPr>
                <w:rFonts w:eastAsia="SimSun"/>
                <w:b/>
                <w:position w:val="30"/>
                <w:sz w:val="20"/>
              </w:rPr>
              <w:t xml:space="preserve"> + PRC</w:t>
            </w:r>
            <w:r w:rsidRPr="000901EC">
              <w:rPr>
                <w:rFonts w:eastAsia="SimSun"/>
                <w:b/>
                <w:position w:val="30"/>
                <w:sz w:val="20"/>
                <w:vertAlign w:val="subscript"/>
              </w:rPr>
              <w:t>5</w:t>
            </w:r>
            <w:r w:rsidRPr="000901EC">
              <w:rPr>
                <w:rFonts w:eastAsia="SimSun"/>
                <w:b/>
                <w:position w:val="30"/>
                <w:sz w:val="20"/>
              </w:rPr>
              <w:t xml:space="preserve"> + PRC</w:t>
            </w:r>
            <w:r w:rsidRPr="000901EC">
              <w:rPr>
                <w:rFonts w:eastAsia="SimSun"/>
                <w:b/>
                <w:position w:val="30"/>
                <w:sz w:val="20"/>
                <w:vertAlign w:val="subscript"/>
              </w:rPr>
              <w:t>6</w:t>
            </w:r>
            <w:r w:rsidRPr="000901EC">
              <w:rPr>
                <w:rFonts w:eastAsia="SimSun"/>
                <w:b/>
                <w:position w:val="30"/>
                <w:sz w:val="20"/>
              </w:rPr>
              <w:t xml:space="preserve"> + PRC</w:t>
            </w:r>
            <w:r w:rsidRPr="000901EC">
              <w:rPr>
                <w:rFonts w:eastAsia="SimSun"/>
                <w:b/>
                <w:position w:val="30"/>
                <w:sz w:val="20"/>
                <w:vertAlign w:val="subscript"/>
              </w:rPr>
              <w:t>7</w:t>
            </w:r>
            <w:r w:rsidRPr="000901EC">
              <w:rPr>
                <w:rFonts w:eastAsia="SimSun"/>
                <w:b/>
                <w:position w:val="30"/>
                <w:sz w:val="20"/>
              </w:rPr>
              <w:t xml:space="preserve"> + PRC</w:t>
            </w:r>
            <w:r w:rsidRPr="000901EC">
              <w:rPr>
                <w:rFonts w:eastAsia="SimSun"/>
                <w:b/>
                <w:position w:val="30"/>
                <w:sz w:val="20"/>
                <w:vertAlign w:val="subscript"/>
              </w:rPr>
              <w:t>8</w:t>
            </w:r>
            <w:r w:rsidRPr="000901EC">
              <w:rPr>
                <w:rFonts w:eastAsia="SimSun"/>
                <w:b/>
                <w:position w:val="30"/>
                <w:sz w:val="20"/>
              </w:rPr>
              <w:t xml:space="preserve"> + PRC</w:t>
            </w:r>
            <w:r w:rsidRPr="000901EC">
              <w:rPr>
                <w:rFonts w:eastAsia="SimSun"/>
                <w:b/>
                <w:position w:val="30"/>
                <w:sz w:val="20"/>
                <w:vertAlign w:val="subscript"/>
              </w:rPr>
              <w:t>9</w:t>
            </w:r>
          </w:p>
          <w:p w14:paraId="028CE7C9" w14:textId="77777777" w:rsidR="000901EC" w:rsidRPr="000901EC" w:rsidRDefault="000901EC" w:rsidP="000901EC">
            <w:pPr>
              <w:rPr>
                <w:rFonts w:eastAsia="SimSun"/>
              </w:rPr>
            </w:pPr>
            <w:r w:rsidRPr="000901EC">
              <w:rPr>
                <w:rFonts w:eastAsia="SimSun"/>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901EC" w:rsidRPr="000901EC" w14:paraId="0E4D3177" w14:textId="77777777" w:rsidTr="009C0551">
              <w:tc>
                <w:tcPr>
                  <w:tcW w:w="2050" w:type="dxa"/>
                </w:tcPr>
                <w:p w14:paraId="72A4B866"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1151" w:type="dxa"/>
                </w:tcPr>
                <w:p w14:paraId="34430B9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6004" w:type="dxa"/>
                </w:tcPr>
                <w:p w14:paraId="0B210F1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594C7A3C" w14:textId="77777777" w:rsidTr="009C0551">
              <w:tc>
                <w:tcPr>
                  <w:tcW w:w="2050" w:type="dxa"/>
                </w:tcPr>
                <w:p w14:paraId="426F4D9D"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1</w:t>
                  </w:r>
                </w:p>
              </w:tc>
              <w:tc>
                <w:tcPr>
                  <w:tcW w:w="1151" w:type="dxa"/>
                </w:tcPr>
                <w:p w14:paraId="43016065"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26DBCCCC" w14:textId="77777777" w:rsidR="000901EC" w:rsidRPr="000901EC" w:rsidRDefault="000901EC" w:rsidP="000901EC">
                  <w:pPr>
                    <w:spacing w:after="60"/>
                    <w:rPr>
                      <w:rFonts w:eastAsia="SimSun"/>
                      <w:iCs/>
                      <w:sz w:val="20"/>
                    </w:rPr>
                  </w:pPr>
                  <w:r w:rsidRPr="000901EC">
                    <w:rPr>
                      <w:rFonts w:eastAsia="SimSun"/>
                      <w:iCs/>
                      <w:sz w:val="20"/>
                    </w:rPr>
                    <w:t>Generation On-Line greater than 0 MW</w:t>
                  </w:r>
                </w:p>
              </w:tc>
            </w:tr>
            <w:tr w:rsidR="000901EC" w:rsidRPr="000901EC" w14:paraId="55681C8F" w14:textId="77777777" w:rsidTr="009C0551">
              <w:tc>
                <w:tcPr>
                  <w:tcW w:w="2050" w:type="dxa"/>
                </w:tcPr>
                <w:p w14:paraId="65FA3E9D"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2</w:t>
                  </w:r>
                </w:p>
              </w:tc>
              <w:tc>
                <w:tcPr>
                  <w:tcW w:w="1151" w:type="dxa"/>
                </w:tcPr>
                <w:p w14:paraId="4C40FFAD"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749D663D" w14:textId="77777777" w:rsidR="000901EC" w:rsidRPr="000901EC" w:rsidRDefault="000901EC" w:rsidP="000901EC">
                  <w:pPr>
                    <w:spacing w:after="60"/>
                    <w:rPr>
                      <w:rFonts w:eastAsia="SimSun"/>
                      <w:iCs/>
                      <w:sz w:val="20"/>
                    </w:rPr>
                  </w:pPr>
                  <w:r w:rsidRPr="000901EC">
                    <w:rPr>
                      <w:rFonts w:eastAsia="SimSun"/>
                      <w:iCs/>
                      <w:sz w:val="20"/>
                    </w:rPr>
                    <w:t>WGRs On-Line greater than 0 MW</w:t>
                  </w:r>
                </w:p>
              </w:tc>
            </w:tr>
            <w:tr w:rsidR="000901EC" w:rsidRPr="000901EC" w14:paraId="6FF4073E" w14:textId="77777777" w:rsidTr="009C0551">
              <w:tc>
                <w:tcPr>
                  <w:tcW w:w="2050" w:type="dxa"/>
                </w:tcPr>
                <w:p w14:paraId="161C7118"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3</w:t>
                  </w:r>
                </w:p>
              </w:tc>
              <w:tc>
                <w:tcPr>
                  <w:tcW w:w="1151" w:type="dxa"/>
                </w:tcPr>
                <w:p w14:paraId="5C2B62B6"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0776B46A" w14:textId="77777777" w:rsidR="000901EC" w:rsidRPr="000901EC" w:rsidRDefault="000901EC" w:rsidP="000901EC">
                  <w:pPr>
                    <w:spacing w:after="60"/>
                    <w:rPr>
                      <w:rFonts w:eastAsia="SimSun"/>
                      <w:iCs/>
                      <w:sz w:val="20"/>
                    </w:rPr>
                  </w:pPr>
                  <w:r w:rsidRPr="000901EC">
                    <w:rPr>
                      <w:rFonts w:eastAsia="SimSun"/>
                      <w:iCs/>
                      <w:sz w:val="20"/>
                    </w:rPr>
                    <w:t>Synchronous condenser output</w:t>
                  </w:r>
                </w:p>
              </w:tc>
            </w:tr>
            <w:tr w:rsidR="000901EC" w:rsidRPr="000901EC" w14:paraId="1115FB82" w14:textId="77777777" w:rsidTr="009C0551">
              <w:tc>
                <w:tcPr>
                  <w:tcW w:w="2050" w:type="dxa"/>
                </w:tcPr>
                <w:p w14:paraId="7FC6D353" w14:textId="77777777" w:rsidR="000901EC" w:rsidRPr="000901EC" w:rsidRDefault="000901EC" w:rsidP="000901EC">
                  <w:pPr>
                    <w:spacing w:after="60"/>
                    <w:rPr>
                      <w:rFonts w:eastAsia="SimSun"/>
                      <w:iCs/>
                      <w:sz w:val="20"/>
                    </w:rPr>
                  </w:pPr>
                  <w:r w:rsidRPr="000901EC">
                    <w:rPr>
                      <w:rFonts w:eastAsia="SimSun"/>
                      <w:iCs/>
                      <w:sz w:val="20"/>
                    </w:rPr>
                    <w:lastRenderedPageBreak/>
                    <w:t>PRC</w:t>
                  </w:r>
                  <w:r w:rsidRPr="000901EC">
                    <w:rPr>
                      <w:rFonts w:eastAsia="SimSun"/>
                      <w:iCs/>
                      <w:sz w:val="20"/>
                      <w:vertAlign w:val="subscript"/>
                    </w:rPr>
                    <w:t>4</w:t>
                  </w:r>
                </w:p>
              </w:tc>
              <w:tc>
                <w:tcPr>
                  <w:tcW w:w="1151" w:type="dxa"/>
                </w:tcPr>
                <w:p w14:paraId="09A61676"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43B8515B" w14:textId="77777777" w:rsidR="000901EC" w:rsidRPr="000901EC" w:rsidRDefault="000901EC" w:rsidP="000901EC">
                  <w:pPr>
                    <w:tabs>
                      <w:tab w:val="left" w:pos="1080"/>
                    </w:tabs>
                    <w:spacing w:after="60"/>
                    <w:rPr>
                      <w:rFonts w:eastAsia="SimSun"/>
                      <w:iCs/>
                      <w:sz w:val="20"/>
                    </w:rPr>
                  </w:pPr>
                  <w:r w:rsidRPr="000901EC">
                    <w:rPr>
                      <w:rFonts w:eastAsia="SimSun"/>
                      <w:sz w:val="20"/>
                    </w:rPr>
                    <w:t>Capacity from Load Resources with an ECRS Ancillary Service Resource award</w:t>
                  </w:r>
                </w:p>
              </w:tc>
            </w:tr>
            <w:tr w:rsidR="000901EC" w:rsidRPr="000901EC" w14:paraId="39B98130" w14:textId="77777777" w:rsidTr="009C0551">
              <w:tc>
                <w:tcPr>
                  <w:tcW w:w="2050" w:type="dxa"/>
                </w:tcPr>
                <w:p w14:paraId="135E6FD7"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5</w:t>
                  </w:r>
                </w:p>
              </w:tc>
              <w:tc>
                <w:tcPr>
                  <w:tcW w:w="1151" w:type="dxa"/>
                </w:tcPr>
                <w:p w14:paraId="28F534C4"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61F61CBE"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Controllable Load Resources active in SCED with an Ancillary Service Resource award</w:t>
                  </w:r>
                </w:p>
              </w:tc>
            </w:tr>
            <w:tr w:rsidR="000901EC" w:rsidRPr="000901EC" w14:paraId="3269E0A3" w14:textId="77777777" w:rsidTr="009C0551">
              <w:tc>
                <w:tcPr>
                  <w:tcW w:w="2050" w:type="dxa"/>
                </w:tcPr>
                <w:p w14:paraId="1C9DD1F3"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6</w:t>
                  </w:r>
                </w:p>
              </w:tc>
              <w:tc>
                <w:tcPr>
                  <w:tcW w:w="1151" w:type="dxa"/>
                </w:tcPr>
                <w:p w14:paraId="6D8C2400"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344E1434"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Controllable Load Resources active in SCED without an Ancillary Service Resource award</w:t>
                  </w:r>
                </w:p>
              </w:tc>
            </w:tr>
            <w:tr w:rsidR="000901EC" w:rsidRPr="000901EC" w14:paraId="1673B084" w14:textId="77777777" w:rsidTr="009C0551">
              <w:tc>
                <w:tcPr>
                  <w:tcW w:w="2050" w:type="dxa"/>
                </w:tcPr>
                <w:p w14:paraId="22DBAD93"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7</w:t>
                  </w:r>
                </w:p>
              </w:tc>
              <w:tc>
                <w:tcPr>
                  <w:tcW w:w="1151" w:type="dxa"/>
                </w:tcPr>
                <w:p w14:paraId="609EAA81"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4200095B"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Resources capable of providing FFR</w:t>
                  </w:r>
                </w:p>
              </w:tc>
            </w:tr>
            <w:tr w:rsidR="000901EC" w:rsidRPr="000901EC" w14:paraId="45D8D7BC" w14:textId="77777777" w:rsidTr="009C0551">
              <w:tc>
                <w:tcPr>
                  <w:tcW w:w="2050" w:type="dxa"/>
                </w:tcPr>
                <w:p w14:paraId="6F47843A" w14:textId="77777777" w:rsidR="000901EC" w:rsidRPr="000901EC" w:rsidRDefault="000901EC" w:rsidP="000901EC">
                  <w:pPr>
                    <w:spacing w:after="60"/>
                    <w:rPr>
                      <w:rFonts w:eastAsia="SimSun"/>
                      <w:iCs/>
                      <w:sz w:val="20"/>
                    </w:rPr>
                  </w:pPr>
                  <w:r w:rsidRPr="000901EC">
                    <w:rPr>
                      <w:rFonts w:eastAsia="SimSun"/>
                      <w:sz w:val="20"/>
                    </w:rPr>
                    <w:t>PRC</w:t>
                  </w:r>
                  <w:r w:rsidRPr="000901EC">
                    <w:rPr>
                      <w:rFonts w:eastAsia="SimSun"/>
                      <w:sz w:val="20"/>
                      <w:vertAlign w:val="subscript"/>
                    </w:rPr>
                    <w:t>8</w:t>
                  </w:r>
                </w:p>
              </w:tc>
              <w:tc>
                <w:tcPr>
                  <w:tcW w:w="1151" w:type="dxa"/>
                </w:tcPr>
                <w:p w14:paraId="25A8A1D4" w14:textId="77777777" w:rsidR="000901EC" w:rsidRPr="000901EC" w:rsidRDefault="000901EC" w:rsidP="000901EC">
                  <w:pPr>
                    <w:spacing w:after="60"/>
                    <w:rPr>
                      <w:rFonts w:eastAsia="SimSun"/>
                      <w:iCs/>
                      <w:sz w:val="20"/>
                    </w:rPr>
                  </w:pPr>
                  <w:r w:rsidRPr="000901EC">
                    <w:rPr>
                      <w:rFonts w:eastAsia="SimSun"/>
                      <w:sz w:val="20"/>
                    </w:rPr>
                    <w:t>MW</w:t>
                  </w:r>
                </w:p>
              </w:tc>
              <w:tc>
                <w:tcPr>
                  <w:tcW w:w="6004" w:type="dxa"/>
                </w:tcPr>
                <w:p w14:paraId="51550620" w14:textId="77777777" w:rsidR="000901EC" w:rsidRPr="000901EC" w:rsidRDefault="000901EC" w:rsidP="000901EC">
                  <w:pPr>
                    <w:tabs>
                      <w:tab w:val="left" w:pos="1080"/>
                    </w:tabs>
                    <w:spacing w:after="60"/>
                    <w:rPr>
                      <w:rFonts w:eastAsia="SimSun"/>
                      <w:iCs/>
                      <w:sz w:val="20"/>
                    </w:rPr>
                  </w:pPr>
                  <w:r w:rsidRPr="000901EC">
                    <w:rPr>
                      <w:rFonts w:eastAsia="SimSun"/>
                      <w:sz w:val="20"/>
                    </w:rPr>
                    <w:t>ESR capacity capable of providing Primary Frequency Response</w:t>
                  </w:r>
                </w:p>
              </w:tc>
            </w:tr>
            <w:tr w:rsidR="000901EC" w:rsidRPr="000901EC" w14:paraId="2F9DC7E2" w14:textId="77777777" w:rsidTr="009C0551">
              <w:tc>
                <w:tcPr>
                  <w:tcW w:w="2050" w:type="dxa"/>
                </w:tcPr>
                <w:p w14:paraId="2AD92688" w14:textId="77777777" w:rsidR="000901EC" w:rsidRPr="000901EC" w:rsidRDefault="000901EC" w:rsidP="000901EC">
                  <w:pPr>
                    <w:spacing w:after="60"/>
                    <w:rPr>
                      <w:rFonts w:eastAsia="SimSun"/>
                      <w:iCs/>
                      <w:sz w:val="20"/>
                    </w:rPr>
                  </w:pPr>
                  <w:r w:rsidRPr="000901EC">
                    <w:rPr>
                      <w:rFonts w:eastAsia="SimSun"/>
                      <w:sz w:val="20"/>
                    </w:rPr>
                    <w:t>PRC</w:t>
                  </w:r>
                  <w:r w:rsidRPr="000901EC">
                    <w:rPr>
                      <w:rFonts w:eastAsia="SimSun"/>
                      <w:sz w:val="20"/>
                      <w:vertAlign w:val="subscript"/>
                    </w:rPr>
                    <w:t>9</w:t>
                  </w:r>
                </w:p>
              </w:tc>
              <w:tc>
                <w:tcPr>
                  <w:tcW w:w="1151" w:type="dxa"/>
                </w:tcPr>
                <w:p w14:paraId="67A80413" w14:textId="77777777" w:rsidR="000901EC" w:rsidRPr="000901EC" w:rsidRDefault="000901EC" w:rsidP="000901EC">
                  <w:pPr>
                    <w:spacing w:after="60"/>
                    <w:rPr>
                      <w:rFonts w:eastAsia="SimSun"/>
                      <w:iCs/>
                      <w:sz w:val="20"/>
                    </w:rPr>
                  </w:pPr>
                  <w:r w:rsidRPr="000901EC">
                    <w:rPr>
                      <w:rFonts w:eastAsia="SimSun"/>
                      <w:sz w:val="20"/>
                    </w:rPr>
                    <w:t>MW</w:t>
                  </w:r>
                </w:p>
              </w:tc>
              <w:tc>
                <w:tcPr>
                  <w:tcW w:w="6004" w:type="dxa"/>
                </w:tcPr>
                <w:p w14:paraId="33B1307C" w14:textId="77777777" w:rsidR="000901EC" w:rsidRPr="000901EC" w:rsidRDefault="000901EC" w:rsidP="000901EC">
                  <w:pPr>
                    <w:tabs>
                      <w:tab w:val="left" w:pos="1080"/>
                    </w:tabs>
                    <w:spacing w:after="60"/>
                    <w:rPr>
                      <w:rFonts w:eastAsia="SimSun"/>
                      <w:iCs/>
                      <w:sz w:val="20"/>
                    </w:rPr>
                  </w:pPr>
                  <w:r w:rsidRPr="000901EC">
                    <w:rPr>
                      <w:rFonts w:eastAsia="SimSun"/>
                      <w:sz w:val="20"/>
                    </w:rPr>
                    <w:t>Capacity from DC-Coupled Resources capable of providing Primary Frequency Response</w:t>
                  </w:r>
                </w:p>
              </w:tc>
            </w:tr>
            <w:tr w:rsidR="000901EC" w:rsidRPr="000901EC" w14:paraId="27E254BE" w14:textId="77777777" w:rsidTr="009C0551">
              <w:tc>
                <w:tcPr>
                  <w:tcW w:w="2050" w:type="dxa"/>
                </w:tcPr>
                <w:p w14:paraId="530A03D7" w14:textId="77777777" w:rsidR="000901EC" w:rsidRPr="000901EC" w:rsidRDefault="000901EC" w:rsidP="000901EC">
                  <w:pPr>
                    <w:spacing w:after="60"/>
                    <w:rPr>
                      <w:rFonts w:eastAsia="SimSun"/>
                      <w:iCs/>
                      <w:sz w:val="20"/>
                    </w:rPr>
                  </w:pPr>
                  <w:r w:rsidRPr="000901EC">
                    <w:rPr>
                      <w:rFonts w:eastAsia="SimSun"/>
                      <w:iCs/>
                      <w:sz w:val="20"/>
                    </w:rPr>
                    <w:t>PRC</w:t>
                  </w:r>
                </w:p>
              </w:tc>
              <w:tc>
                <w:tcPr>
                  <w:tcW w:w="1151" w:type="dxa"/>
                </w:tcPr>
                <w:p w14:paraId="424227AC"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7EF8BFC8" w14:textId="77777777" w:rsidR="000901EC" w:rsidRPr="000901EC" w:rsidRDefault="000901EC" w:rsidP="000901EC">
                  <w:pPr>
                    <w:tabs>
                      <w:tab w:val="left" w:pos="1080"/>
                    </w:tabs>
                    <w:spacing w:after="60"/>
                    <w:rPr>
                      <w:rFonts w:eastAsia="SimSun"/>
                      <w:iCs/>
                      <w:sz w:val="20"/>
                    </w:rPr>
                  </w:pPr>
                  <w:r w:rsidRPr="000901EC">
                    <w:rPr>
                      <w:rFonts w:eastAsia="SimSun"/>
                      <w:iCs/>
                      <w:sz w:val="20"/>
                    </w:rPr>
                    <w:t>Physical Responsive Capability</w:t>
                  </w:r>
                </w:p>
              </w:tc>
            </w:tr>
            <w:tr w:rsidR="000901EC" w:rsidRPr="000901EC" w14:paraId="56E6E540" w14:textId="77777777" w:rsidTr="009C0551">
              <w:tc>
                <w:tcPr>
                  <w:tcW w:w="2050" w:type="dxa"/>
                </w:tcPr>
                <w:p w14:paraId="30D9C4E2" w14:textId="77777777" w:rsidR="000901EC" w:rsidRPr="000901EC" w:rsidRDefault="000901EC" w:rsidP="000901EC">
                  <w:pPr>
                    <w:spacing w:after="60"/>
                    <w:rPr>
                      <w:rFonts w:eastAsia="SimSun"/>
                      <w:iCs/>
                      <w:sz w:val="20"/>
                    </w:rPr>
                  </w:pPr>
                  <w:r w:rsidRPr="000901EC">
                    <w:rPr>
                      <w:rFonts w:eastAsia="SimSun"/>
                      <w:sz w:val="20"/>
                    </w:rPr>
                    <w:t>X</w:t>
                  </w:r>
                </w:p>
              </w:tc>
              <w:tc>
                <w:tcPr>
                  <w:tcW w:w="1151" w:type="dxa"/>
                </w:tcPr>
                <w:p w14:paraId="2D62CCFF" w14:textId="77777777" w:rsidR="000901EC" w:rsidRPr="000901EC" w:rsidRDefault="000901EC" w:rsidP="000901EC">
                  <w:pPr>
                    <w:spacing w:after="60"/>
                    <w:rPr>
                      <w:rFonts w:eastAsia="SimSun"/>
                      <w:iCs/>
                      <w:sz w:val="20"/>
                    </w:rPr>
                  </w:pPr>
                  <w:r w:rsidRPr="000901EC">
                    <w:rPr>
                      <w:rFonts w:eastAsia="SimSun"/>
                      <w:sz w:val="20"/>
                    </w:rPr>
                    <w:t>Percentage</w:t>
                  </w:r>
                </w:p>
              </w:tc>
              <w:tc>
                <w:tcPr>
                  <w:tcW w:w="6004" w:type="dxa"/>
                </w:tcPr>
                <w:p w14:paraId="425F23A2" w14:textId="77777777" w:rsidR="000901EC" w:rsidRPr="000901EC" w:rsidRDefault="000901EC" w:rsidP="000901EC">
                  <w:pPr>
                    <w:spacing w:after="60"/>
                    <w:rPr>
                      <w:rFonts w:eastAsia="SimSun"/>
                      <w:iCs/>
                      <w:sz w:val="20"/>
                    </w:rPr>
                  </w:pPr>
                  <w:r w:rsidRPr="000901EC">
                    <w:rPr>
                      <w:rFonts w:eastAsia="SimSun"/>
                      <w:sz w:val="20"/>
                    </w:rPr>
                    <w:t>Percent threshold based on the Governor droop setting of ESRs</w:t>
                  </w:r>
                </w:p>
              </w:tc>
            </w:tr>
            <w:tr w:rsidR="000901EC" w:rsidRPr="000901EC" w14:paraId="09F0A2BC" w14:textId="77777777" w:rsidTr="009C0551">
              <w:tc>
                <w:tcPr>
                  <w:tcW w:w="2050" w:type="dxa"/>
                </w:tcPr>
                <w:p w14:paraId="72F5BB90" w14:textId="77777777" w:rsidR="000901EC" w:rsidRPr="000901EC" w:rsidRDefault="000901EC" w:rsidP="000901EC">
                  <w:pPr>
                    <w:spacing w:after="60"/>
                    <w:rPr>
                      <w:rFonts w:eastAsia="SimSun"/>
                      <w:iCs/>
                      <w:sz w:val="20"/>
                    </w:rPr>
                  </w:pPr>
                  <w:r w:rsidRPr="000901EC">
                    <w:rPr>
                      <w:rFonts w:eastAsia="SimSun"/>
                      <w:iCs/>
                      <w:sz w:val="20"/>
                    </w:rPr>
                    <w:t>RDF</w:t>
                  </w:r>
                </w:p>
              </w:tc>
              <w:tc>
                <w:tcPr>
                  <w:tcW w:w="1151" w:type="dxa"/>
                </w:tcPr>
                <w:p w14:paraId="5829720E" w14:textId="77777777" w:rsidR="000901EC" w:rsidRPr="000901EC" w:rsidRDefault="000901EC" w:rsidP="000901EC">
                  <w:pPr>
                    <w:spacing w:after="60"/>
                    <w:rPr>
                      <w:rFonts w:eastAsia="SimSun"/>
                      <w:iCs/>
                      <w:sz w:val="20"/>
                    </w:rPr>
                  </w:pPr>
                </w:p>
              </w:tc>
              <w:tc>
                <w:tcPr>
                  <w:tcW w:w="6004" w:type="dxa"/>
                </w:tcPr>
                <w:p w14:paraId="49096EE8" w14:textId="77777777" w:rsidR="000901EC" w:rsidRPr="000901EC" w:rsidRDefault="000901EC" w:rsidP="000901EC">
                  <w:pPr>
                    <w:spacing w:after="60"/>
                    <w:rPr>
                      <w:rFonts w:eastAsia="SimSun"/>
                      <w:iCs/>
                      <w:sz w:val="20"/>
                    </w:rPr>
                  </w:pPr>
                  <w:r w:rsidRPr="000901EC">
                    <w:rPr>
                      <w:rFonts w:eastAsia="SimSun"/>
                      <w:iCs/>
                      <w:sz w:val="20"/>
                    </w:rPr>
                    <w:t>The currently approved</w:t>
                  </w:r>
                  <w:r w:rsidRPr="000901EC">
                    <w:rPr>
                      <w:rFonts w:ascii="Times New Roman Bold" w:eastAsia="SimSun" w:hAnsi="Times New Roman Bold"/>
                      <w:iCs/>
                      <w:sz w:val="20"/>
                    </w:rPr>
                    <w:t xml:space="preserve"> </w:t>
                  </w:r>
                  <w:r w:rsidRPr="000901EC">
                    <w:rPr>
                      <w:rFonts w:eastAsia="SimSun"/>
                      <w:iCs/>
                      <w:sz w:val="20"/>
                    </w:rPr>
                    <w:t>Reserve Discount Factor</w:t>
                  </w:r>
                  <w:r w:rsidRPr="000901EC">
                    <w:rPr>
                      <w:rFonts w:eastAsia="SimSun"/>
                      <w:iCs/>
                      <w:sz w:val="20"/>
                    </w:rPr>
                    <w:tab/>
                  </w:r>
                </w:p>
              </w:tc>
            </w:tr>
            <w:tr w:rsidR="000901EC" w:rsidRPr="000901EC" w14:paraId="1139C1F7" w14:textId="77777777" w:rsidTr="009C0551">
              <w:tc>
                <w:tcPr>
                  <w:tcW w:w="2050" w:type="dxa"/>
                </w:tcPr>
                <w:p w14:paraId="6F9FC1B6" w14:textId="77777777" w:rsidR="000901EC" w:rsidRPr="000901EC" w:rsidRDefault="000901EC" w:rsidP="000901EC">
                  <w:pPr>
                    <w:spacing w:after="60"/>
                    <w:rPr>
                      <w:rFonts w:eastAsia="SimSun"/>
                      <w:iCs/>
                      <w:sz w:val="20"/>
                    </w:rPr>
                  </w:pPr>
                  <w:r w:rsidRPr="000901EC">
                    <w:rPr>
                      <w:rFonts w:eastAsia="SimSun"/>
                      <w:iCs/>
                      <w:sz w:val="20"/>
                    </w:rPr>
                    <w:t>RDF</w:t>
                  </w:r>
                  <w:r w:rsidRPr="000901EC">
                    <w:rPr>
                      <w:rFonts w:eastAsia="SimSun"/>
                      <w:iCs/>
                      <w:sz w:val="20"/>
                      <w:vertAlign w:val="subscript"/>
                    </w:rPr>
                    <w:t>W</w:t>
                  </w:r>
                </w:p>
              </w:tc>
              <w:tc>
                <w:tcPr>
                  <w:tcW w:w="1151" w:type="dxa"/>
                </w:tcPr>
                <w:p w14:paraId="5ED764E4" w14:textId="77777777" w:rsidR="000901EC" w:rsidRPr="000901EC" w:rsidRDefault="000901EC" w:rsidP="000901EC">
                  <w:pPr>
                    <w:spacing w:after="60"/>
                    <w:rPr>
                      <w:rFonts w:eastAsia="SimSun"/>
                      <w:iCs/>
                      <w:sz w:val="20"/>
                    </w:rPr>
                  </w:pPr>
                </w:p>
              </w:tc>
              <w:tc>
                <w:tcPr>
                  <w:tcW w:w="6004" w:type="dxa"/>
                </w:tcPr>
                <w:p w14:paraId="08466FC0" w14:textId="77777777" w:rsidR="000901EC" w:rsidRPr="000901EC" w:rsidRDefault="000901EC" w:rsidP="000901EC">
                  <w:pPr>
                    <w:spacing w:after="60"/>
                    <w:rPr>
                      <w:rFonts w:eastAsia="SimSun"/>
                      <w:iCs/>
                      <w:sz w:val="20"/>
                    </w:rPr>
                  </w:pPr>
                  <w:r w:rsidRPr="000901EC">
                    <w:rPr>
                      <w:rFonts w:eastAsia="SimSun"/>
                      <w:iCs/>
                      <w:sz w:val="20"/>
                    </w:rPr>
                    <w:t>The currently approved Reserve Discount Factor for WGRs</w:t>
                  </w:r>
                </w:p>
              </w:tc>
            </w:tr>
            <w:tr w:rsidR="000901EC" w:rsidRPr="000901EC" w14:paraId="79DC1E7E" w14:textId="77777777" w:rsidTr="009C0551">
              <w:tc>
                <w:tcPr>
                  <w:tcW w:w="2050" w:type="dxa"/>
                </w:tcPr>
                <w:p w14:paraId="6FD2D075" w14:textId="77777777" w:rsidR="000901EC" w:rsidRPr="000901EC" w:rsidRDefault="000901EC" w:rsidP="000901EC">
                  <w:pPr>
                    <w:spacing w:after="60"/>
                    <w:rPr>
                      <w:rFonts w:eastAsia="SimSun"/>
                      <w:iCs/>
                      <w:sz w:val="20"/>
                    </w:rPr>
                  </w:pPr>
                  <w:r w:rsidRPr="000901EC">
                    <w:rPr>
                      <w:rFonts w:eastAsia="SimSun"/>
                      <w:iCs/>
                      <w:sz w:val="20"/>
                    </w:rPr>
                    <w:t>LRDF_1</w:t>
                  </w:r>
                </w:p>
              </w:tc>
              <w:tc>
                <w:tcPr>
                  <w:tcW w:w="1151" w:type="dxa"/>
                </w:tcPr>
                <w:p w14:paraId="05940D65" w14:textId="77777777" w:rsidR="000901EC" w:rsidRPr="000901EC" w:rsidRDefault="000901EC" w:rsidP="000901EC">
                  <w:pPr>
                    <w:spacing w:after="60"/>
                    <w:rPr>
                      <w:rFonts w:eastAsia="SimSun"/>
                      <w:iCs/>
                      <w:sz w:val="20"/>
                    </w:rPr>
                  </w:pPr>
                </w:p>
              </w:tc>
              <w:tc>
                <w:tcPr>
                  <w:tcW w:w="6004" w:type="dxa"/>
                </w:tcPr>
                <w:p w14:paraId="1BD29CF5" w14:textId="77777777" w:rsidR="000901EC" w:rsidRPr="000901EC" w:rsidRDefault="000901EC" w:rsidP="000901EC">
                  <w:pPr>
                    <w:spacing w:after="60"/>
                    <w:rPr>
                      <w:rFonts w:eastAsia="SimSun"/>
                      <w:iCs/>
                      <w:sz w:val="20"/>
                    </w:rPr>
                  </w:pPr>
                  <w:r w:rsidRPr="000901EC">
                    <w:rPr>
                      <w:rFonts w:eastAsia="SimSun"/>
                      <w:iCs/>
                      <w:sz w:val="20"/>
                    </w:rPr>
                    <w:t>The currently approved Load Resource</w:t>
                  </w:r>
                  <w:r w:rsidRPr="000901EC">
                    <w:rPr>
                      <w:rFonts w:ascii="Times New Roman Bold" w:eastAsia="SimSun" w:hAnsi="Times New Roman Bold"/>
                      <w:iCs/>
                      <w:sz w:val="20"/>
                    </w:rPr>
                    <w:t xml:space="preserve"> </w:t>
                  </w:r>
                  <w:r w:rsidRPr="000901EC">
                    <w:rPr>
                      <w:rFonts w:eastAsia="SimSun"/>
                      <w:iCs/>
                      <w:sz w:val="20"/>
                    </w:rPr>
                    <w:t>Reserve Discount Factor for Controllable Load Resources awarded an Ancillary Service Resource award</w:t>
                  </w:r>
                </w:p>
              </w:tc>
            </w:tr>
            <w:tr w:rsidR="000901EC" w:rsidRPr="000901EC" w14:paraId="726E947C" w14:textId="77777777" w:rsidTr="009C0551">
              <w:tc>
                <w:tcPr>
                  <w:tcW w:w="2050" w:type="dxa"/>
                </w:tcPr>
                <w:p w14:paraId="0C8AD085" w14:textId="77777777" w:rsidR="000901EC" w:rsidRPr="000901EC" w:rsidRDefault="000901EC" w:rsidP="000901EC">
                  <w:pPr>
                    <w:spacing w:after="60"/>
                    <w:rPr>
                      <w:rFonts w:eastAsia="SimSun"/>
                      <w:iCs/>
                      <w:sz w:val="20"/>
                    </w:rPr>
                  </w:pPr>
                  <w:r w:rsidRPr="000901EC">
                    <w:rPr>
                      <w:rFonts w:eastAsia="SimSun"/>
                      <w:iCs/>
                      <w:sz w:val="20"/>
                    </w:rPr>
                    <w:t>LRDF_2</w:t>
                  </w:r>
                </w:p>
              </w:tc>
              <w:tc>
                <w:tcPr>
                  <w:tcW w:w="1151" w:type="dxa"/>
                </w:tcPr>
                <w:p w14:paraId="446E44D3" w14:textId="77777777" w:rsidR="000901EC" w:rsidRPr="000901EC" w:rsidRDefault="000901EC" w:rsidP="000901EC">
                  <w:pPr>
                    <w:spacing w:after="60"/>
                    <w:rPr>
                      <w:rFonts w:eastAsia="SimSun"/>
                      <w:iCs/>
                      <w:sz w:val="20"/>
                    </w:rPr>
                  </w:pPr>
                </w:p>
              </w:tc>
              <w:tc>
                <w:tcPr>
                  <w:tcW w:w="6004" w:type="dxa"/>
                </w:tcPr>
                <w:p w14:paraId="55532991" w14:textId="77777777" w:rsidR="000901EC" w:rsidRPr="000901EC" w:rsidRDefault="000901EC" w:rsidP="000901EC">
                  <w:pPr>
                    <w:spacing w:after="60"/>
                    <w:rPr>
                      <w:rFonts w:eastAsia="SimSun"/>
                      <w:iCs/>
                      <w:sz w:val="20"/>
                    </w:rPr>
                  </w:pPr>
                  <w:r w:rsidRPr="000901EC">
                    <w:rPr>
                      <w:rFonts w:eastAsia="SimSun"/>
                      <w:iCs/>
                      <w:sz w:val="20"/>
                    </w:rPr>
                    <w:t>The currently approved Load Resource</w:t>
                  </w:r>
                  <w:r w:rsidRPr="000901EC">
                    <w:rPr>
                      <w:rFonts w:ascii="Times New Roman Bold" w:eastAsia="SimSun" w:hAnsi="Times New Roman Bold"/>
                      <w:iCs/>
                      <w:sz w:val="20"/>
                    </w:rPr>
                    <w:t xml:space="preserve"> </w:t>
                  </w:r>
                  <w:r w:rsidRPr="000901EC">
                    <w:rPr>
                      <w:rFonts w:eastAsia="SimSun"/>
                      <w:iCs/>
                      <w:sz w:val="20"/>
                    </w:rPr>
                    <w:t>Reserve Discount Factor for Controllable Load Resources not awarded an Ancillary Service Resource award</w:t>
                  </w:r>
                </w:p>
              </w:tc>
            </w:tr>
            <w:tr w:rsidR="000901EC" w:rsidRPr="000901EC" w14:paraId="00A55016" w14:textId="77777777" w:rsidTr="009C0551">
              <w:tc>
                <w:tcPr>
                  <w:tcW w:w="2050" w:type="dxa"/>
                </w:tcPr>
                <w:p w14:paraId="17436012" w14:textId="77777777" w:rsidR="000901EC" w:rsidRPr="000901EC" w:rsidRDefault="000901EC" w:rsidP="000901EC">
                  <w:pPr>
                    <w:spacing w:after="60"/>
                    <w:rPr>
                      <w:rFonts w:eastAsia="SimSun"/>
                      <w:iCs/>
                      <w:sz w:val="20"/>
                    </w:rPr>
                  </w:pPr>
                  <w:r w:rsidRPr="000901EC">
                    <w:rPr>
                      <w:rFonts w:eastAsia="SimSun"/>
                      <w:iCs/>
                      <w:sz w:val="20"/>
                    </w:rPr>
                    <w:t>FRCHL</w:t>
                  </w:r>
                </w:p>
              </w:tc>
              <w:tc>
                <w:tcPr>
                  <w:tcW w:w="1151" w:type="dxa"/>
                </w:tcPr>
                <w:p w14:paraId="0EC9524E"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5C6743EA" w14:textId="77777777" w:rsidR="000901EC" w:rsidRPr="000901EC" w:rsidRDefault="000901EC" w:rsidP="000901EC">
                  <w:pPr>
                    <w:spacing w:after="60"/>
                    <w:rPr>
                      <w:rFonts w:eastAsia="SimSun"/>
                      <w:iCs/>
                      <w:sz w:val="20"/>
                    </w:rPr>
                  </w:pPr>
                  <w:r w:rsidRPr="000901EC">
                    <w:rPr>
                      <w:rFonts w:eastAsia="SimSun"/>
                      <w:iCs/>
                      <w:sz w:val="20"/>
                    </w:rPr>
                    <w:t>Telemetered High limit of the FRC for the Resource</w:t>
                  </w:r>
                </w:p>
              </w:tc>
            </w:tr>
            <w:tr w:rsidR="000901EC" w:rsidRPr="000901EC" w14:paraId="1175042F" w14:textId="77777777" w:rsidTr="009C0551">
              <w:tc>
                <w:tcPr>
                  <w:tcW w:w="2050" w:type="dxa"/>
                </w:tcPr>
                <w:p w14:paraId="60FE1AEE" w14:textId="77777777" w:rsidR="000901EC" w:rsidRPr="000901EC" w:rsidDel="001616A9" w:rsidRDefault="000901EC" w:rsidP="000901EC">
                  <w:pPr>
                    <w:spacing w:after="60"/>
                    <w:rPr>
                      <w:rFonts w:eastAsia="SimSun"/>
                      <w:iCs/>
                      <w:sz w:val="20"/>
                    </w:rPr>
                  </w:pPr>
                  <w:r w:rsidRPr="000901EC">
                    <w:rPr>
                      <w:rFonts w:eastAsia="SimSun"/>
                      <w:iCs/>
                      <w:sz w:val="20"/>
                    </w:rPr>
                    <w:t>FRCO</w:t>
                  </w:r>
                </w:p>
              </w:tc>
              <w:tc>
                <w:tcPr>
                  <w:tcW w:w="1151" w:type="dxa"/>
                </w:tcPr>
                <w:p w14:paraId="0F5C0C7C"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59579ED4" w14:textId="77777777" w:rsidR="000901EC" w:rsidRPr="000901EC" w:rsidRDefault="000901EC" w:rsidP="000901EC">
                  <w:pPr>
                    <w:spacing w:after="60"/>
                    <w:rPr>
                      <w:rFonts w:eastAsia="SimSun"/>
                      <w:iCs/>
                      <w:sz w:val="20"/>
                    </w:rPr>
                  </w:pPr>
                  <w:r w:rsidRPr="000901EC">
                    <w:rPr>
                      <w:rFonts w:eastAsia="SimSun"/>
                      <w:iCs/>
                      <w:sz w:val="20"/>
                    </w:rPr>
                    <w:t>Telemetered output of FRC portion of the Resource</w:t>
                  </w:r>
                </w:p>
              </w:tc>
            </w:tr>
          </w:tbl>
          <w:p w14:paraId="512E3865" w14:textId="77777777" w:rsidR="000901EC" w:rsidRPr="000901EC" w:rsidRDefault="000901EC" w:rsidP="000901EC">
            <w:pPr>
              <w:spacing w:before="240" w:after="240"/>
              <w:ind w:left="720" w:hanging="720"/>
              <w:rPr>
                <w:rFonts w:eastAsia="SimSun"/>
              </w:rPr>
            </w:pPr>
            <w:r w:rsidRPr="000901EC">
              <w:rPr>
                <w:rFonts w:eastAsia="SimSun"/>
              </w:rPr>
              <w:t>(2)</w:t>
            </w:r>
            <w:r w:rsidRPr="000901EC">
              <w:rPr>
                <w:rFonts w:eastAsia="SimSun"/>
              </w:rPr>
              <w:tab/>
              <w:t>The Load Resource</w:t>
            </w:r>
            <w:r w:rsidRPr="000901EC">
              <w:rPr>
                <w:rFonts w:ascii="Times New Roman Bold" w:eastAsia="SimSun" w:hAnsi="Times New Roman Bold"/>
              </w:rPr>
              <w:t xml:space="preserve"> </w:t>
            </w:r>
            <w:r w:rsidRPr="000901EC">
              <w:rPr>
                <w:rFonts w:eastAsia="SimSun"/>
              </w:rPr>
              <w:t>Reserve Discount Factors (RDFs) for Controllable Load Resources (LRDF_1 and LRDF_2) shall be subject to review and approval by TAC.</w:t>
            </w:r>
          </w:p>
          <w:p w14:paraId="753652CE" w14:textId="77777777" w:rsidR="000901EC" w:rsidRPr="000901EC" w:rsidRDefault="000901EC" w:rsidP="000901EC">
            <w:pPr>
              <w:ind w:left="720" w:hanging="720"/>
              <w:rPr>
                <w:rFonts w:eastAsia="SimSun"/>
              </w:rPr>
            </w:pPr>
            <w:r w:rsidRPr="000901EC">
              <w:rPr>
                <w:rFonts w:eastAsia="SimSun"/>
              </w:rPr>
              <w:t xml:space="preserve">(3) </w:t>
            </w:r>
            <w:r w:rsidRPr="000901EC">
              <w:rPr>
                <w:rFonts w:eastAsia="SimSun"/>
              </w:rPr>
              <w:tab/>
              <w:t>The RDFs used in the PRC calculation shall be posted to the ERCOT website no later than three Business Days after approval.</w:t>
            </w:r>
          </w:p>
          <w:p w14:paraId="40139A0E" w14:textId="77777777" w:rsidR="000901EC" w:rsidRPr="000901EC" w:rsidRDefault="000901EC" w:rsidP="000901EC">
            <w:pPr>
              <w:ind w:left="720" w:hanging="720"/>
              <w:rPr>
                <w:rFonts w:eastAsia="SimSun"/>
              </w:rPr>
            </w:pPr>
          </w:p>
          <w:p w14:paraId="4B09D03F" w14:textId="77777777" w:rsidR="000901EC" w:rsidRPr="000901EC" w:rsidRDefault="000901EC" w:rsidP="000901EC">
            <w:pPr>
              <w:spacing w:after="240"/>
              <w:ind w:left="720" w:hanging="720"/>
              <w:rPr>
                <w:rFonts w:eastAsia="SimSun"/>
              </w:rPr>
            </w:pPr>
            <w:r w:rsidRPr="000901EC">
              <w:rPr>
                <w:rFonts w:eastAsia="SimSun"/>
              </w:rPr>
              <w:t>(4)</w:t>
            </w:r>
            <w:r w:rsidRPr="000901EC">
              <w:rPr>
                <w:rFonts w:eastAsia="SimSun"/>
              </w:rPr>
              <w:tab/>
              <w:t>ERCOT shall display on the ERCOT website and update every ten seconds a rolling view of the ERCOT-wide PRC, as defined in paragraph (1)(p) above, for the current Operating Day.</w:t>
            </w:r>
          </w:p>
        </w:tc>
      </w:tr>
    </w:tbl>
    <w:p w14:paraId="18851A23" w14:textId="77777777" w:rsidR="000901EC" w:rsidRPr="000901EC" w:rsidRDefault="000901EC" w:rsidP="000901EC">
      <w:pPr>
        <w:keepNext/>
        <w:tabs>
          <w:tab w:val="left" w:pos="1800"/>
        </w:tabs>
        <w:spacing w:before="480" w:after="240"/>
        <w:ind w:left="1800" w:hanging="1800"/>
        <w:outlineLvl w:val="5"/>
        <w:rPr>
          <w:ins w:id="1791" w:author="ERCOT" w:date="2024-01-10T14:50:00Z"/>
          <w:rFonts w:eastAsia="SimSun"/>
          <w:b/>
          <w:bCs/>
        </w:rPr>
      </w:pPr>
      <w:ins w:id="1792" w:author="ERCOT" w:date="2024-01-10T14:49:00Z">
        <w:r w:rsidRPr="000901EC">
          <w:rPr>
            <w:rFonts w:eastAsia="SimSun"/>
            <w:b/>
            <w:bCs/>
          </w:rPr>
          <w:lastRenderedPageBreak/>
          <w:t>6.5.7.6.2.</w:t>
        </w:r>
      </w:ins>
      <w:ins w:id="1793" w:author="ERCOT" w:date="2024-01-10T14:50:00Z">
        <w:r w:rsidRPr="000901EC">
          <w:rPr>
            <w:rFonts w:eastAsia="SimSun"/>
            <w:b/>
            <w:bCs/>
          </w:rPr>
          <w:t>5</w:t>
        </w:r>
      </w:ins>
      <w:ins w:id="1794" w:author="ERCOT" w:date="2024-01-10T14:49:00Z">
        <w:r w:rsidRPr="000901EC">
          <w:rPr>
            <w:rFonts w:eastAsia="SimSun"/>
          </w:rPr>
          <w:tab/>
        </w:r>
        <w:r w:rsidRPr="000901EC">
          <w:rPr>
            <w:rFonts w:eastAsia="SimSun"/>
            <w:b/>
            <w:bCs/>
          </w:rPr>
          <w:t xml:space="preserve">Deployment of </w:t>
        </w:r>
      </w:ins>
      <w:ins w:id="1795" w:author="ERCOT" w:date="2024-01-10T14:50:00Z">
        <w:r w:rsidRPr="000901EC">
          <w:rPr>
            <w:rFonts w:eastAsia="SimSun"/>
            <w:b/>
            <w:bCs/>
          </w:rPr>
          <w:t>Dispatchable Reliability</w:t>
        </w:r>
      </w:ins>
      <w:ins w:id="1796" w:author="ERCOT" w:date="2024-01-10T14:49:00Z">
        <w:r w:rsidRPr="000901EC">
          <w:rPr>
            <w:rFonts w:eastAsia="SimSun"/>
            <w:b/>
            <w:bCs/>
          </w:rPr>
          <w:t xml:space="preserve"> Reserve Service</w:t>
        </w:r>
      </w:ins>
      <w:ins w:id="1797" w:author="ERCOT" w:date="2024-01-10T14:50:00Z">
        <w:r w:rsidRPr="000901EC">
          <w:rPr>
            <w:rFonts w:eastAsia="SimSun"/>
            <w:b/>
            <w:bCs/>
          </w:rPr>
          <w:t xml:space="preserve"> (DRRS)</w:t>
        </w:r>
      </w:ins>
    </w:p>
    <w:p w14:paraId="45486444" w14:textId="77777777" w:rsidR="000901EC" w:rsidRPr="000901EC" w:rsidRDefault="000901EC" w:rsidP="000901EC">
      <w:pPr>
        <w:spacing w:before="240" w:after="240"/>
        <w:ind w:left="720" w:hanging="720"/>
        <w:rPr>
          <w:ins w:id="1798" w:author="ERCOT" w:date="2024-05-11T20:45:00Z"/>
          <w:rFonts w:eastAsia="SimSun"/>
          <w:szCs w:val="22"/>
        </w:rPr>
      </w:pPr>
      <w:bookmarkStart w:id="1799" w:name="_Toc135992416"/>
      <w:ins w:id="1800" w:author="ERCOT" w:date="2024-05-11T20:45:00Z">
        <w:r w:rsidRPr="000901EC">
          <w:rPr>
            <w:rFonts w:eastAsia="SimSun"/>
            <w:szCs w:val="22"/>
          </w:rPr>
          <w:t>(1)</w:t>
        </w:r>
        <w:r w:rsidRPr="000901EC">
          <w:rPr>
            <w:rFonts w:eastAsia="SimSun"/>
            <w:szCs w:val="22"/>
          </w:rPr>
          <w:tab/>
          <w:t>DRRS is intended to r</w:t>
        </w:r>
        <w:r w:rsidRPr="000901EC">
          <w:rPr>
            <w:rFonts w:eastAsia="SimSun"/>
          </w:rPr>
          <w:t>educe RUC Commitments and use market mechanism to manage grid uncertainty</w:t>
        </w:r>
        <w:r w:rsidRPr="000901EC">
          <w:rPr>
            <w:rFonts w:eastAsia="SimSun"/>
            <w:szCs w:val="22"/>
          </w:rPr>
          <w:t>.  As outlined in paragraph (17) of Section 5.5.2, Reliability Unit Commitment (RUC) Process, the RUC process will be relied upon to identify the need for deploying Off-Line DRRS.</w:t>
        </w:r>
        <w:del w:id="1801" w:author="ERCOT" w:date="2024-03-18T12:07:00Z">
          <w:r w:rsidRPr="000901EC">
            <w:rPr>
              <w:rFonts w:eastAsia="SimSun"/>
              <w:szCs w:val="22"/>
            </w:rPr>
            <w:delText xml:space="preserve"> </w:delText>
          </w:r>
        </w:del>
      </w:ins>
    </w:p>
    <w:p w14:paraId="053B5D59" w14:textId="77777777" w:rsidR="000901EC" w:rsidRPr="000901EC" w:rsidRDefault="000901EC" w:rsidP="000901EC">
      <w:pPr>
        <w:spacing w:after="240"/>
        <w:ind w:left="720" w:hanging="720"/>
        <w:rPr>
          <w:ins w:id="1802" w:author="ERCOT" w:date="2024-05-11T20:45:00Z"/>
          <w:rFonts w:eastAsia="SimSun"/>
        </w:rPr>
      </w:pPr>
      <w:ins w:id="1803" w:author="ERCOT" w:date="2024-05-11T20:45:00Z">
        <w:r w:rsidRPr="000901EC">
          <w:rPr>
            <w:rFonts w:eastAsia="SimSun"/>
            <w:szCs w:val="22"/>
          </w:rPr>
          <w:t>(2)</w:t>
        </w:r>
        <w:r w:rsidRPr="000901EC">
          <w:rPr>
            <w:rFonts w:eastAsia="SimSun"/>
            <w:szCs w:val="22"/>
          </w:rPr>
          <w:tab/>
          <w:t>ERCOT shall deploy DRRS</w:t>
        </w:r>
        <w:r w:rsidRPr="000901EC">
          <w:rPr>
            <w:rFonts w:eastAsia="SimSun"/>
          </w:rPr>
          <w:t xml:space="preserve"> by operator Dispatch Instruction.  The deployment of DRRS must always be 100% of the Ancillary Service Resource Responsibility for DRRS on an individual Resource.</w:t>
        </w:r>
      </w:ins>
    </w:p>
    <w:p w14:paraId="5178CE3D" w14:textId="77777777" w:rsidR="000901EC" w:rsidRPr="000901EC" w:rsidRDefault="000901EC" w:rsidP="000901EC">
      <w:pPr>
        <w:spacing w:after="240"/>
        <w:ind w:left="720" w:hanging="720"/>
        <w:rPr>
          <w:ins w:id="1804" w:author="ERCOT" w:date="2024-05-11T20:45:00Z"/>
          <w:rFonts w:eastAsia="SimSun"/>
        </w:rPr>
      </w:pPr>
      <w:ins w:id="1805" w:author="ERCOT" w:date="2024-05-11T20:45:00Z">
        <w:r w:rsidRPr="000901EC">
          <w:rPr>
            <w:rFonts w:eastAsia="SimSun"/>
          </w:rPr>
          <w:lastRenderedPageBreak/>
          <w:t>(3)</w:t>
        </w:r>
        <w:r w:rsidRPr="000901EC">
          <w:rPr>
            <w:rFonts w:eastAsia="SimSun"/>
          </w:rPr>
          <w:tab/>
        </w:r>
      </w:ins>
      <w:ins w:id="1806" w:author="ERCOT" w:date="2024-05-16T11:27:00Z">
        <w:r w:rsidRPr="000901EC">
          <w:rPr>
            <w:rFonts w:eastAsia="SimSun"/>
          </w:rPr>
          <w:t>Resource providing DRRS must be Off-</w:t>
        </w:r>
      </w:ins>
      <w:ins w:id="1807" w:author="ERCOT" w:date="2024-05-16T11:28:00Z">
        <w:r w:rsidRPr="000901EC">
          <w:rPr>
            <w:rFonts w:eastAsia="SimSun"/>
          </w:rPr>
          <w:t>L</w:t>
        </w:r>
      </w:ins>
      <w:ins w:id="1808" w:author="ERCOT" w:date="2024-05-16T11:27:00Z">
        <w:r w:rsidRPr="000901EC">
          <w:rPr>
            <w:rFonts w:eastAsia="SimSun"/>
          </w:rPr>
          <w:t xml:space="preserve">ine till deployed by ERCOT. </w:t>
        </w:r>
      </w:ins>
      <w:ins w:id="1809" w:author="ERCOT" w:date="2024-05-11T20:45:00Z">
        <w:r w:rsidRPr="000901EC">
          <w:rPr>
            <w:rFonts w:eastAsia="SimSun"/>
          </w:rPr>
          <w:t>Once a Resource is deployed for DRRS and that Resource is available for dispatch through Security-Constrained Economic Dispatch (SCED) with a Resource Status of ON, ERCOT shall use SCED to determine the amount of energy to be dispatched from those Resources.</w:t>
        </w:r>
      </w:ins>
    </w:p>
    <w:p w14:paraId="228CC8C3" w14:textId="77777777" w:rsidR="000901EC" w:rsidRPr="000901EC" w:rsidRDefault="000901EC" w:rsidP="000901EC">
      <w:pPr>
        <w:spacing w:after="240"/>
        <w:ind w:left="720" w:hanging="720"/>
        <w:rPr>
          <w:ins w:id="1810" w:author="ERCOT" w:date="2024-05-11T20:45:00Z"/>
          <w:rFonts w:eastAsia="SimSun"/>
        </w:rPr>
      </w:pPr>
      <w:ins w:id="1811" w:author="ERCOT" w:date="2024-05-11T20:45:00Z">
        <w:r w:rsidRPr="000901EC">
          <w:rPr>
            <w:rFonts w:eastAsia="SimSun"/>
          </w:rPr>
          <w:t>(4)</w:t>
        </w:r>
        <w:r w:rsidRPr="000901EC">
          <w:rPr>
            <w:rFonts w:eastAsia="SimSun"/>
          </w:rPr>
          <w:tab/>
          <w:t xml:space="preserve">Resources providing DRRS must provide an Energy Offer Curve for use by SCED. </w:t>
        </w:r>
      </w:ins>
    </w:p>
    <w:p w14:paraId="0DFEA913" w14:textId="77777777" w:rsidR="000901EC" w:rsidRPr="000901EC" w:rsidRDefault="000901EC" w:rsidP="000901EC">
      <w:pPr>
        <w:spacing w:after="240"/>
        <w:ind w:left="720" w:hanging="720"/>
        <w:rPr>
          <w:ins w:id="1812" w:author="ERCOT" w:date="2024-05-11T20:45:00Z"/>
          <w:rFonts w:eastAsia="SimSun"/>
        </w:rPr>
      </w:pPr>
      <w:ins w:id="1813" w:author="ERCOT" w:date="2024-05-11T20:45:00Z">
        <w:r w:rsidRPr="000901EC">
          <w:rPr>
            <w:rFonts w:eastAsia="SimSun"/>
            <w:iCs/>
          </w:rPr>
          <w:t>(5)</w:t>
        </w:r>
        <w:r w:rsidRPr="000901EC">
          <w:rPr>
            <w:rFonts w:eastAsia="SimSun"/>
            <w:iCs/>
          </w:rPr>
          <w:tab/>
          <w:t>Resources providing DRRS must be capable of being dispatched to their DRRS award within two hours of receiving a Dispatch Instruction from ERCOT.</w:t>
        </w:r>
      </w:ins>
    </w:p>
    <w:bookmarkEnd w:id="1799"/>
    <w:p w14:paraId="7DA8F545" w14:textId="77777777" w:rsidR="000901EC" w:rsidRPr="000901EC" w:rsidRDefault="000901EC" w:rsidP="000901EC">
      <w:pPr>
        <w:keepNext/>
        <w:tabs>
          <w:tab w:val="left" w:pos="1080"/>
        </w:tabs>
        <w:spacing w:before="480" w:after="240"/>
        <w:ind w:left="1080" w:hanging="1080"/>
        <w:outlineLvl w:val="2"/>
        <w:rPr>
          <w:ins w:id="1814" w:author="ERCOT" w:date="2024-03-19T12:50:00Z"/>
          <w:rFonts w:eastAsia="SimSun"/>
          <w:b/>
          <w:bCs/>
          <w:i/>
        </w:rPr>
      </w:pPr>
      <w:ins w:id="1815" w:author="ERCOT" w:date="2024-03-19T12:50:00Z">
        <w:r w:rsidRPr="000901EC">
          <w:rPr>
            <w:rFonts w:eastAsia="SimSun"/>
            <w:b/>
            <w:bCs/>
            <w:i/>
          </w:rPr>
          <w:t>6.7.</w:t>
        </w:r>
      </w:ins>
      <w:ins w:id="1816" w:author="ERCOT" w:date="2024-05-11T21:03:00Z">
        <w:r w:rsidRPr="000901EC">
          <w:rPr>
            <w:rFonts w:eastAsia="SimSun"/>
            <w:b/>
            <w:bCs/>
            <w:i/>
          </w:rPr>
          <w:t>4</w:t>
        </w:r>
      </w:ins>
      <w:ins w:id="1817" w:author="ERCOT" w:date="2024-03-19T12:50:00Z">
        <w:r w:rsidRPr="000901EC">
          <w:rPr>
            <w:rFonts w:eastAsia="SimSun"/>
            <w:b/>
            <w:bCs/>
            <w:i/>
          </w:rPr>
          <w:tab/>
          <w:t>Failure to Provide Dispatchable Reliability Reserve (DRRS) Ancillary Service</w:t>
        </w:r>
      </w:ins>
    </w:p>
    <w:p w14:paraId="55D6612F" w14:textId="77777777" w:rsidR="000901EC" w:rsidRPr="000901EC" w:rsidRDefault="000901EC" w:rsidP="000901EC">
      <w:pPr>
        <w:keepNext/>
        <w:tabs>
          <w:tab w:val="left" w:pos="1080"/>
        </w:tabs>
        <w:spacing w:before="480" w:after="240"/>
        <w:ind w:left="1080" w:hanging="1080"/>
        <w:outlineLvl w:val="2"/>
        <w:rPr>
          <w:ins w:id="1818" w:author="ERCOT" w:date="2024-03-19T12:50:00Z"/>
          <w:rFonts w:eastAsia="SimSun"/>
          <w:b/>
          <w:bCs/>
          <w:iCs/>
        </w:rPr>
      </w:pPr>
      <w:ins w:id="1819" w:author="ERCOT" w:date="2024-03-19T12:50:00Z">
        <w:r w:rsidRPr="000901EC">
          <w:rPr>
            <w:rFonts w:eastAsia="SimSun"/>
            <w:b/>
            <w:bCs/>
            <w:iCs/>
          </w:rPr>
          <w:t>6.7.</w:t>
        </w:r>
      </w:ins>
      <w:ins w:id="1820" w:author="ERCOT" w:date="2024-05-11T21:03:00Z">
        <w:r w:rsidRPr="000901EC">
          <w:rPr>
            <w:rFonts w:eastAsia="SimSun"/>
            <w:b/>
            <w:bCs/>
            <w:iCs/>
          </w:rPr>
          <w:t>4</w:t>
        </w:r>
      </w:ins>
      <w:ins w:id="1821" w:author="ERCOT" w:date="2024-03-19T12:50:00Z">
        <w:r w:rsidRPr="000901EC">
          <w:rPr>
            <w:rFonts w:eastAsia="SimSun"/>
            <w:b/>
            <w:bCs/>
            <w:iCs/>
          </w:rPr>
          <w:t>.1</w:t>
        </w:r>
      </w:ins>
      <w:ins w:id="1822" w:author="ERCOT" w:date="2024-03-19T12:52:00Z">
        <w:r w:rsidRPr="000901EC">
          <w:rPr>
            <w:rFonts w:eastAsia="SimSun"/>
            <w:b/>
            <w:bCs/>
            <w:iCs/>
          </w:rPr>
          <w:tab/>
        </w:r>
      </w:ins>
      <w:ins w:id="1823" w:author="ERCOT" w:date="2024-03-19T12:50:00Z">
        <w:r w:rsidRPr="000901EC">
          <w:rPr>
            <w:rFonts w:eastAsia="SimSun"/>
            <w:b/>
            <w:bCs/>
            <w:iCs/>
          </w:rPr>
          <w:t>Charges for a Failure to Provide Dispatchable Reliability Reserve (DRRS) Ancillary Service</w:t>
        </w:r>
      </w:ins>
    </w:p>
    <w:p w14:paraId="1C5B3180" w14:textId="77777777" w:rsidR="000901EC" w:rsidRPr="000901EC" w:rsidRDefault="000901EC" w:rsidP="000901EC">
      <w:pPr>
        <w:spacing w:after="240"/>
        <w:ind w:left="720" w:hanging="720"/>
        <w:rPr>
          <w:ins w:id="1824" w:author="ERCOT" w:date="2024-03-19T12:50:00Z"/>
          <w:rFonts w:eastAsia="SimSun"/>
        </w:rPr>
      </w:pPr>
      <w:ins w:id="1825" w:author="ERCOT" w:date="2024-03-19T12:50:00Z">
        <w:r w:rsidRPr="000901EC">
          <w:rPr>
            <w:rFonts w:eastAsia="SimSun"/>
          </w:rPr>
          <w:t>(1)</w:t>
        </w:r>
        <w:r w:rsidRPr="000901EC">
          <w:rPr>
            <w:rFonts w:eastAsia="SimSun"/>
          </w:rPr>
          <w:tab/>
          <w:t xml:space="preserve">A charge to each QSE that fails to provide its Dispatchable Reliability Reserve (DRRS) Ancillary Service Supply Responsibility, due to its failure to provide, is calculated for a given Operating Hour as follows: </w:t>
        </w:r>
      </w:ins>
    </w:p>
    <w:p w14:paraId="7186C4C7" w14:textId="77777777" w:rsidR="000901EC" w:rsidRPr="000901EC" w:rsidRDefault="000901EC" w:rsidP="000901EC">
      <w:pPr>
        <w:spacing w:after="240"/>
        <w:ind w:left="1440" w:hanging="720"/>
        <w:rPr>
          <w:ins w:id="1826" w:author="ERCOT" w:date="2024-03-19T12:50:00Z"/>
          <w:rFonts w:eastAsia="SimSun"/>
          <w:iCs/>
        </w:rPr>
      </w:pPr>
      <w:ins w:id="1827" w:author="ERCOT" w:date="2024-03-19T12:50:00Z">
        <w:r w:rsidRPr="000901EC">
          <w:rPr>
            <w:rFonts w:eastAsia="SimSun"/>
            <w:iCs/>
          </w:rPr>
          <w:t>(a)</w:t>
        </w:r>
        <w:r w:rsidRPr="000901EC">
          <w:rPr>
            <w:rFonts w:eastAsia="SimSun"/>
            <w:iCs/>
          </w:rPr>
          <w:tab/>
          <w:t>The t</w:t>
        </w:r>
        <w:r w:rsidRPr="000901EC">
          <w:rPr>
            <w:rFonts w:eastAsia="SimSun"/>
          </w:rPr>
          <w:t>otal charge of failure on Ancillary Service Supply Responsibility for</w:t>
        </w:r>
        <w:r w:rsidRPr="000901EC">
          <w:rPr>
            <w:rFonts w:eastAsia="SimSun"/>
            <w:iCs/>
          </w:rPr>
          <w:t xml:space="preserve"> DRRS by QSE, if applicable:</w:t>
        </w:r>
      </w:ins>
    </w:p>
    <w:p w14:paraId="5A37F8DB" w14:textId="77777777" w:rsidR="000901EC" w:rsidRPr="000901EC" w:rsidRDefault="000901EC" w:rsidP="000901EC">
      <w:pPr>
        <w:tabs>
          <w:tab w:val="left" w:pos="2340"/>
          <w:tab w:val="left" w:pos="3420"/>
        </w:tabs>
        <w:spacing w:after="240"/>
        <w:ind w:left="3420" w:hanging="2700"/>
        <w:rPr>
          <w:ins w:id="1828" w:author="ERCOT" w:date="2024-03-19T12:51:00Z"/>
          <w:rFonts w:eastAsia="SimSun"/>
          <w:b/>
        </w:rPr>
      </w:pPr>
      <w:ins w:id="1829" w:author="ERCOT" w:date="2024-03-19T12:51:00Z">
        <w:r w:rsidRPr="000901EC">
          <w:rPr>
            <w:rFonts w:eastAsia="SimSun"/>
            <w:b/>
          </w:rPr>
          <w:t xml:space="preserve">DRRFQAMT </w:t>
        </w:r>
        <w:r w:rsidRPr="000901EC">
          <w:rPr>
            <w:rFonts w:eastAsia="SimSun"/>
            <w:b/>
            <w:i/>
            <w:vertAlign w:val="subscript"/>
          </w:rPr>
          <w:t>q</w:t>
        </w:r>
        <w:r w:rsidRPr="000901EC">
          <w:rPr>
            <w:rFonts w:eastAsia="SimSun"/>
            <w:b/>
          </w:rPr>
          <w:tab/>
          <w:t xml:space="preserve">=    MCPCDRR </w:t>
        </w:r>
        <w:r w:rsidRPr="000901EC">
          <w:rPr>
            <w:rFonts w:eastAsia="SimSun"/>
            <w:b/>
            <w:i/>
            <w:vertAlign w:val="subscript"/>
          </w:rPr>
          <w:t xml:space="preserve">DAM </w:t>
        </w:r>
        <w:r w:rsidRPr="000901EC">
          <w:rPr>
            <w:rFonts w:eastAsia="SimSun"/>
            <w:b/>
          </w:rPr>
          <w:t xml:space="preserve">* TDRRFQ </w:t>
        </w:r>
        <w:r w:rsidRPr="000901EC">
          <w:rPr>
            <w:rFonts w:eastAsia="SimSun"/>
            <w:b/>
            <w:i/>
            <w:vertAlign w:val="subscript"/>
          </w:rPr>
          <w:t>q</w:t>
        </w:r>
        <w:r w:rsidRPr="000901EC">
          <w:rPr>
            <w:rFonts w:eastAsia="SimSun"/>
            <w:b/>
            <w:vertAlign w:val="subscript"/>
          </w:rPr>
          <w:t xml:space="preserve"> </w:t>
        </w:r>
      </w:ins>
    </w:p>
    <w:p w14:paraId="3052DF6C" w14:textId="77777777" w:rsidR="000901EC" w:rsidRPr="000901EC" w:rsidRDefault="000901EC" w:rsidP="000901EC">
      <w:pPr>
        <w:spacing w:after="240"/>
        <w:ind w:left="1440" w:hanging="720"/>
        <w:rPr>
          <w:ins w:id="1830" w:author="ERCOT" w:date="2024-03-19T12:51:00Z"/>
          <w:rFonts w:eastAsia="SimSun"/>
          <w:iCs/>
        </w:rPr>
      </w:pPr>
      <w:ins w:id="1831" w:author="ERCOT" w:date="2024-03-19T12:51:00Z">
        <w:r w:rsidRPr="000901EC">
          <w:rPr>
            <w:rFonts w:eastAsia="SimSun"/>
          </w:rPr>
          <w:t>Where:</w:t>
        </w:r>
      </w:ins>
    </w:p>
    <w:p w14:paraId="7652015B" w14:textId="77777777" w:rsidR="000901EC" w:rsidRPr="000901EC" w:rsidRDefault="000901EC" w:rsidP="000901EC">
      <w:pPr>
        <w:spacing w:after="240"/>
        <w:ind w:leftChars="300" w:left="2880" w:hangingChars="900" w:hanging="2160"/>
        <w:rPr>
          <w:ins w:id="1832" w:author="ERCOT" w:date="2024-03-19T12:51:00Z"/>
          <w:rFonts w:eastAsia="SimSun"/>
          <w:bCs/>
          <w:iCs/>
        </w:rPr>
      </w:pPr>
      <w:ins w:id="1833" w:author="ERCOT" w:date="2024-03-19T12:51:00Z">
        <w:r w:rsidRPr="000901EC">
          <w:rPr>
            <w:rFonts w:eastAsia="SimSun"/>
          </w:rPr>
          <w:t xml:space="preserve">TDRRFQ </w:t>
        </w:r>
        <w:r w:rsidRPr="000901EC">
          <w:rPr>
            <w:rFonts w:eastAsia="SimSun"/>
            <w:i/>
            <w:vertAlign w:val="subscript"/>
          </w:rPr>
          <w:t xml:space="preserve">q </w:t>
        </w:r>
        <w:r w:rsidRPr="000901EC">
          <w:rPr>
            <w:rFonts w:eastAsia="SimSun"/>
            <w:bCs/>
            <w:lang w:val="fr-FR"/>
          </w:rPr>
          <w:t>=</w:t>
        </w:r>
        <w:r w:rsidRPr="000901EC">
          <w:rPr>
            <w:rFonts w:eastAsia="SimSun"/>
            <w:i/>
            <w:vertAlign w:val="subscript"/>
          </w:rPr>
          <w:t xml:space="preserve"> </w:t>
        </w:r>
        <w:r w:rsidRPr="000901EC">
          <w:rPr>
            <w:rFonts w:eastAsia="SimSun"/>
            <w:iCs/>
          </w:rPr>
          <w:t>Max ((DA</w:t>
        </w:r>
        <w:r w:rsidRPr="000901EC">
          <w:rPr>
            <w:rFonts w:eastAsia="SimSun"/>
            <w:bCs/>
            <w:lang w:val="fr-FR"/>
          </w:rPr>
          <w:t xml:space="preserve">SADRRQ </w:t>
        </w:r>
        <w:r w:rsidRPr="000901EC">
          <w:rPr>
            <w:rFonts w:eastAsia="SimSun"/>
            <w:bCs/>
            <w:i/>
            <w:vertAlign w:val="subscript"/>
            <w:lang w:val="fr-FR"/>
          </w:rPr>
          <w:t xml:space="preserve">q </w:t>
        </w:r>
        <w:r w:rsidRPr="000901EC">
          <w:rPr>
            <w:rFonts w:eastAsia="SimSun"/>
            <w:bCs/>
            <w:iCs/>
          </w:rPr>
          <w:t>+ DRRTRSQ</w:t>
        </w:r>
        <w:r w:rsidRPr="000901EC">
          <w:rPr>
            <w:rFonts w:eastAsia="SimSun"/>
            <w:bCs/>
            <w:i/>
            <w:vertAlign w:val="subscript"/>
            <w:lang w:val="fr-FR"/>
          </w:rPr>
          <w:t xml:space="preserve"> q</w:t>
        </w:r>
        <w:r w:rsidRPr="000901EC">
          <w:rPr>
            <w:rFonts w:eastAsia="SimSun"/>
            <w:bCs/>
            <w:iCs/>
          </w:rPr>
          <w:t xml:space="preserve"> + PCDR</w:t>
        </w:r>
        <w:r w:rsidRPr="000901EC">
          <w:rPr>
            <w:rFonts w:eastAsia="SimSun"/>
            <w:bCs/>
            <w:lang w:val="es-ES"/>
          </w:rPr>
          <w:t xml:space="preserve">R </w:t>
        </w:r>
        <w:r w:rsidRPr="000901EC">
          <w:rPr>
            <w:rFonts w:eastAsia="SimSun"/>
            <w:bCs/>
            <w:i/>
            <w:vertAlign w:val="subscript"/>
            <w:lang w:val="es-ES"/>
          </w:rPr>
          <w:t>q</w:t>
        </w:r>
        <w:r w:rsidRPr="000901EC" w:rsidDel="00217297">
          <w:rPr>
            <w:rFonts w:eastAsia="SimSun"/>
            <w:bCs/>
            <w:lang w:val="es-ES"/>
          </w:rPr>
          <w:t xml:space="preserve"> </w:t>
        </w:r>
        <w:r w:rsidRPr="000901EC">
          <w:rPr>
            <w:rFonts w:eastAsia="SimSun"/>
            <w:bCs/>
            <w:lang w:val="es-ES"/>
          </w:rPr>
          <w:t>– DR</w:t>
        </w:r>
        <w:r w:rsidRPr="000901EC">
          <w:rPr>
            <w:rFonts w:eastAsia="SimSun"/>
            <w:bCs/>
            <w:iCs/>
          </w:rPr>
          <w:t>RTRPQ</w:t>
        </w:r>
        <w:r w:rsidRPr="000901EC">
          <w:rPr>
            <w:rFonts w:eastAsia="SimSun"/>
            <w:bCs/>
            <w:i/>
            <w:vertAlign w:val="subscript"/>
            <w:lang w:val="es-ES"/>
          </w:rPr>
          <w:t xml:space="preserve"> q</w:t>
        </w:r>
        <w:r w:rsidRPr="000901EC">
          <w:rPr>
            <w:rFonts w:eastAsia="SimSun"/>
            <w:bCs/>
            <w:lang w:val="es-ES"/>
          </w:rPr>
          <w:t xml:space="preserve"> </w:t>
        </w:r>
        <w:r w:rsidRPr="000901EC" w:rsidDel="00CE0F69">
          <w:rPr>
            <w:rFonts w:eastAsia="SimSun"/>
            <w:bCs/>
            <w:iCs/>
          </w:rPr>
          <w:t>)</w:t>
        </w:r>
        <w:r w:rsidRPr="000901EC">
          <w:rPr>
            <w:rFonts w:eastAsia="SimSun"/>
            <w:bCs/>
            <w:iCs/>
          </w:rPr>
          <w:t xml:space="preserve"> </w:t>
        </w:r>
        <w:r w:rsidRPr="000901EC">
          <w:rPr>
            <w:rFonts w:eastAsia="SimSun"/>
            <w:bCs/>
            <w:lang w:val="es-ES"/>
          </w:rPr>
          <w:t>–</w:t>
        </w:r>
        <w:r w:rsidRPr="000901EC">
          <w:rPr>
            <w:rFonts w:eastAsia="SimSun"/>
            <w:noProof/>
            <w:position w:val="-22"/>
          </w:rPr>
          <w:t xml:space="preserve"> </w:t>
        </w:r>
      </w:ins>
      <w:ins w:id="1834" w:author="ERCOT" w:date="2024-03-19T12:51:00Z">
        <w:r w:rsidRPr="000901EC">
          <w:rPr>
            <w:rFonts w:eastAsia="SimSun"/>
            <w:position w:val="-18"/>
          </w:rPr>
          <w:object w:dxaOrig="225" w:dyaOrig="420" w14:anchorId="28683B45">
            <v:shape id="_x0000_i1051" type="#_x0000_t75" style="width:12pt;height:24pt" o:ole="">
              <v:imagedata r:id="rId58" o:title=""/>
            </v:shape>
            <o:OLEObject Type="Embed" ProgID="Equation.3" ShapeID="_x0000_i1051" DrawAspect="Content" ObjectID="_1789280174" r:id="rId59"/>
          </w:object>
        </w:r>
      </w:ins>
      <w:ins w:id="1835" w:author="ERCOT" w:date="2024-03-19T12:51:00Z">
        <w:r w:rsidRPr="000901EC">
          <w:rPr>
            <w:rFonts w:eastAsia="SimSun"/>
            <w:bCs/>
            <w:iCs/>
          </w:rPr>
          <w:t xml:space="preserve">TELDRRR </w:t>
        </w:r>
        <w:r w:rsidRPr="000901EC">
          <w:rPr>
            <w:rFonts w:eastAsia="SimSun"/>
            <w:bCs/>
            <w:i/>
            <w:vertAlign w:val="subscript"/>
            <w:lang w:val="es-ES"/>
          </w:rPr>
          <w:t>q, r</w:t>
        </w:r>
        <w:r w:rsidRPr="000901EC">
          <w:rPr>
            <w:rFonts w:eastAsia="SimSun"/>
            <w:bCs/>
            <w:iCs/>
            <w:lang w:val="es-ES"/>
          </w:rPr>
          <w:t>, 0)</w:t>
        </w:r>
      </w:ins>
    </w:p>
    <w:p w14:paraId="430AF911" w14:textId="77777777" w:rsidR="000901EC" w:rsidRPr="000901EC" w:rsidRDefault="000901EC" w:rsidP="000901EC">
      <w:pPr>
        <w:rPr>
          <w:ins w:id="1836" w:author="ERCOT" w:date="2024-03-19T12:51:00Z"/>
          <w:rFonts w:eastAsia="SimSun"/>
        </w:rPr>
      </w:pPr>
      <w:ins w:id="1837" w:author="ERCOT" w:date="2024-03-19T12:51:00Z">
        <w:r w:rsidRPr="000901EC">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0901EC" w:rsidRPr="000901EC" w14:paraId="4246072D" w14:textId="77777777" w:rsidTr="009C0551">
        <w:trPr>
          <w:ins w:id="1838" w:author="ERCOT" w:date="2024-03-19T12:51:00Z"/>
        </w:trPr>
        <w:tc>
          <w:tcPr>
            <w:tcW w:w="1149" w:type="pct"/>
          </w:tcPr>
          <w:p w14:paraId="1701E881" w14:textId="77777777" w:rsidR="000901EC" w:rsidRPr="000901EC" w:rsidRDefault="000901EC" w:rsidP="000901EC">
            <w:pPr>
              <w:spacing w:after="240"/>
              <w:rPr>
                <w:ins w:id="1839" w:author="ERCOT" w:date="2024-03-19T12:51:00Z"/>
                <w:rFonts w:eastAsia="SimSun"/>
                <w:b/>
                <w:iCs/>
                <w:sz w:val="20"/>
              </w:rPr>
            </w:pPr>
            <w:ins w:id="1840" w:author="ERCOT" w:date="2024-03-19T12:51:00Z">
              <w:r w:rsidRPr="000901EC">
                <w:rPr>
                  <w:rFonts w:eastAsia="SimSun"/>
                  <w:b/>
                  <w:iCs/>
                  <w:sz w:val="20"/>
                </w:rPr>
                <w:t>Variable</w:t>
              </w:r>
            </w:ins>
          </w:p>
        </w:tc>
        <w:tc>
          <w:tcPr>
            <w:tcW w:w="460" w:type="pct"/>
          </w:tcPr>
          <w:p w14:paraId="3F4162D9" w14:textId="77777777" w:rsidR="000901EC" w:rsidRPr="000901EC" w:rsidRDefault="000901EC" w:rsidP="000901EC">
            <w:pPr>
              <w:spacing w:after="240"/>
              <w:rPr>
                <w:ins w:id="1841" w:author="ERCOT" w:date="2024-03-19T12:51:00Z"/>
                <w:rFonts w:eastAsia="SimSun"/>
                <w:b/>
                <w:iCs/>
                <w:sz w:val="20"/>
              </w:rPr>
            </w:pPr>
            <w:ins w:id="1842" w:author="ERCOT" w:date="2024-03-19T12:51:00Z">
              <w:r w:rsidRPr="000901EC">
                <w:rPr>
                  <w:rFonts w:eastAsia="SimSun"/>
                  <w:b/>
                  <w:iCs/>
                  <w:sz w:val="20"/>
                </w:rPr>
                <w:t>Unit</w:t>
              </w:r>
            </w:ins>
          </w:p>
        </w:tc>
        <w:tc>
          <w:tcPr>
            <w:tcW w:w="3390" w:type="pct"/>
          </w:tcPr>
          <w:p w14:paraId="4A79EB55" w14:textId="77777777" w:rsidR="000901EC" w:rsidRPr="000901EC" w:rsidRDefault="000901EC" w:rsidP="000901EC">
            <w:pPr>
              <w:spacing w:after="240"/>
              <w:rPr>
                <w:ins w:id="1843" w:author="ERCOT" w:date="2024-03-19T12:51:00Z"/>
                <w:rFonts w:eastAsia="SimSun"/>
                <w:b/>
                <w:iCs/>
                <w:sz w:val="20"/>
              </w:rPr>
            </w:pPr>
            <w:ins w:id="1844" w:author="ERCOT" w:date="2024-03-19T12:51:00Z">
              <w:r w:rsidRPr="000901EC">
                <w:rPr>
                  <w:rFonts w:eastAsia="SimSun"/>
                  <w:b/>
                  <w:iCs/>
                  <w:sz w:val="20"/>
                </w:rPr>
                <w:t>Description</w:t>
              </w:r>
            </w:ins>
          </w:p>
        </w:tc>
      </w:tr>
      <w:tr w:rsidR="000901EC" w:rsidRPr="000901EC" w14:paraId="3CB2F6E5" w14:textId="77777777" w:rsidTr="009C0551">
        <w:trPr>
          <w:ins w:id="1845" w:author="ERCOT" w:date="2024-03-19T12:51:00Z"/>
        </w:trPr>
        <w:tc>
          <w:tcPr>
            <w:tcW w:w="1149" w:type="pct"/>
          </w:tcPr>
          <w:p w14:paraId="138E2763" w14:textId="77777777" w:rsidR="000901EC" w:rsidRPr="000901EC" w:rsidRDefault="000901EC" w:rsidP="000901EC">
            <w:pPr>
              <w:spacing w:after="60"/>
              <w:rPr>
                <w:ins w:id="1846" w:author="ERCOT" w:date="2024-03-19T12:51:00Z"/>
                <w:rFonts w:eastAsia="SimSun"/>
                <w:iCs/>
                <w:sz w:val="20"/>
              </w:rPr>
            </w:pPr>
            <w:ins w:id="1847" w:author="ERCOT" w:date="2024-03-19T12:51:00Z">
              <w:r w:rsidRPr="000901EC">
                <w:rPr>
                  <w:rFonts w:eastAsia="SimSun"/>
                  <w:iCs/>
                  <w:sz w:val="20"/>
                </w:rPr>
                <w:t xml:space="preserve">DRRFQAMT </w:t>
              </w:r>
              <w:r w:rsidRPr="000901EC">
                <w:rPr>
                  <w:rFonts w:eastAsia="SimSun"/>
                  <w:i/>
                  <w:iCs/>
                  <w:sz w:val="20"/>
                  <w:vertAlign w:val="subscript"/>
                </w:rPr>
                <w:t>q</w:t>
              </w:r>
            </w:ins>
          </w:p>
        </w:tc>
        <w:tc>
          <w:tcPr>
            <w:tcW w:w="460" w:type="pct"/>
          </w:tcPr>
          <w:p w14:paraId="4F89B2DE" w14:textId="77777777" w:rsidR="000901EC" w:rsidRPr="000901EC" w:rsidRDefault="000901EC" w:rsidP="000901EC">
            <w:pPr>
              <w:spacing w:after="60"/>
              <w:rPr>
                <w:ins w:id="1848" w:author="ERCOT" w:date="2024-03-19T12:51:00Z"/>
                <w:rFonts w:eastAsia="SimSun"/>
                <w:iCs/>
                <w:sz w:val="20"/>
              </w:rPr>
            </w:pPr>
            <w:ins w:id="1849" w:author="ERCOT" w:date="2024-03-19T12:51:00Z">
              <w:r w:rsidRPr="000901EC">
                <w:rPr>
                  <w:rFonts w:eastAsia="SimSun"/>
                  <w:iCs/>
                  <w:sz w:val="20"/>
                </w:rPr>
                <w:t>$</w:t>
              </w:r>
            </w:ins>
          </w:p>
        </w:tc>
        <w:tc>
          <w:tcPr>
            <w:tcW w:w="3390" w:type="pct"/>
          </w:tcPr>
          <w:p w14:paraId="709FC770" w14:textId="77777777" w:rsidR="000901EC" w:rsidRPr="000901EC" w:rsidRDefault="000901EC" w:rsidP="000901EC">
            <w:pPr>
              <w:spacing w:after="60"/>
              <w:rPr>
                <w:ins w:id="1850" w:author="ERCOT" w:date="2024-03-19T12:51:00Z"/>
                <w:rFonts w:eastAsia="SimSun"/>
                <w:iCs/>
                <w:sz w:val="20"/>
              </w:rPr>
            </w:pPr>
            <w:ins w:id="1851" w:author="ERCOT" w:date="2024-03-19T12:51:00Z">
              <w:r w:rsidRPr="000901EC">
                <w:rPr>
                  <w:rFonts w:eastAsia="SimSun"/>
                  <w:i/>
                  <w:iCs/>
                  <w:sz w:val="20"/>
                </w:rPr>
                <w:t>DRRS Failure Quantity Amount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on its Ancillary Service Supply Responsibility for DRRS, for the hour.</w:t>
              </w:r>
            </w:ins>
          </w:p>
        </w:tc>
      </w:tr>
      <w:tr w:rsidR="000901EC" w:rsidRPr="000901EC" w14:paraId="04E2B40B" w14:textId="77777777" w:rsidTr="009C0551">
        <w:trPr>
          <w:ins w:id="185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8B6758D" w14:textId="77777777" w:rsidR="000901EC" w:rsidRPr="000901EC" w:rsidRDefault="000901EC" w:rsidP="000901EC">
            <w:pPr>
              <w:spacing w:after="60"/>
              <w:rPr>
                <w:ins w:id="1853" w:author="ERCOT" w:date="2024-03-19T12:51:00Z"/>
                <w:rFonts w:eastAsia="SimSun"/>
                <w:iCs/>
                <w:sz w:val="20"/>
              </w:rPr>
            </w:pPr>
            <w:ins w:id="1854" w:author="ERCOT" w:date="2024-03-19T12:51:00Z">
              <w:r w:rsidRPr="000901EC">
                <w:rPr>
                  <w:rFonts w:eastAsia="SimSun"/>
                  <w:iCs/>
                  <w:sz w:val="20"/>
                </w:rPr>
                <w:t>MCPCDRR</w:t>
              </w:r>
              <w:r w:rsidRPr="000901EC">
                <w:rPr>
                  <w:rFonts w:eastAsia="SimSun"/>
                  <w:i/>
                  <w:iCs/>
                  <w:sz w:val="20"/>
                </w:rPr>
                <w:t xml:space="preserve"> </w:t>
              </w:r>
              <w:r w:rsidRPr="000901EC">
                <w:rPr>
                  <w:rFonts w:eastAsia="SimSun"/>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4AC86B34" w14:textId="77777777" w:rsidR="000901EC" w:rsidRPr="000901EC" w:rsidRDefault="000901EC" w:rsidP="000901EC">
            <w:pPr>
              <w:spacing w:after="60"/>
              <w:rPr>
                <w:ins w:id="1855" w:author="ERCOT" w:date="2024-03-19T12:51:00Z"/>
                <w:rFonts w:eastAsia="SimSun"/>
                <w:iCs/>
                <w:sz w:val="20"/>
              </w:rPr>
            </w:pPr>
            <w:ins w:id="1856" w:author="ERCOT" w:date="2024-03-19T12:51:00Z">
              <w:r w:rsidRPr="000901EC">
                <w:rPr>
                  <w:rFonts w:eastAsia="SimSun"/>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05C58096" w14:textId="77777777" w:rsidR="000901EC" w:rsidRPr="000901EC" w:rsidRDefault="000901EC" w:rsidP="000901EC">
            <w:pPr>
              <w:spacing w:after="60"/>
              <w:rPr>
                <w:ins w:id="1857" w:author="ERCOT" w:date="2024-03-19T12:51:00Z"/>
                <w:rFonts w:eastAsia="SimSun"/>
                <w:i/>
                <w:iCs/>
                <w:sz w:val="20"/>
              </w:rPr>
            </w:pPr>
            <w:ins w:id="1858" w:author="ERCOT" w:date="2024-03-19T12:51:00Z">
              <w:r w:rsidRPr="000901EC">
                <w:rPr>
                  <w:rFonts w:eastAsia="SimSun"/>
                  <w:i/>
                  <w:iCs/>
                  <w:sz w:val="20"/>
                </w:rPr>
                <w:t>Market Clearing Price for Capacity for DRRS—</w:t>
              </w:r>
              <w:r w:rsidRPr="000901EC">
                <w:rPr>
                  <w:rFonts w:eastAsia="SimSun"/>
                  <w:iCs/>
                  <w:sz w:val="20"/>
                </w:rPr>
                <w:t>The MCPC for DRRS in the DAM, for the hour.</w:t>
              </w:r>
            </w:ins>
          </w:p>
        </w:tc>
      </w:tr>
      <w:tr w:rsidR="000901EC" w:rsidRPr="000901EC" w14:paraId="6547430E" w14:textId="77777777" w:rsidTr="009C0551">
        <w:trPr>
          <w:ins w:id="185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821AA4B" w14:textId="77777777" w:rsidR="000901EC" w:rsidRPr="000901EC" w:rsidRDefault="000901EC" w:rsidP="000901EC">
            <w:pPr>
              <w:spacing w:after="60"/>
              <w:rPr>
                <w:ins w:id="1860" w:author="ERCOT" w:date="2024-03-19T12:51:00Z"/>
                <w:rFonts w:eastAsia="SimSun"/>
                <w:i/>
                <w:sz w:val="20"/>
              </w:rPr>
            </w:pPr>
            <w:ins w:id="1861" w:author="ERCOT" w:date="2024-03-19T12:51:00Z">
              <w:r w:rsidRPr="000901EC">
                <w:rPr>
                  <w:rFonts w:eastAsia="SimSun"/>
                  <w:bCs/>
                  <w:iCs/>
                  <w:sz w:val="20"/>
                  <w:lang w:val="fr-FR"/>
                </w:rPr>
                <w:t xml:space="preserve">DASADRRQ </w:t>
              </w:r>
              <w:r w:rsidRPr="000901EC">
                <w:rPr>
                  <w:rFonts w:eastAsia="SimSun"/>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0E8EBDBD" w14:textId="77777777" w:rsidR="000901EC" w:rsidRPr="000901EC" w:rsidRDefault="000901EC" w:rsidP="000901EC">
            <w:pPr>
              <w:spacing w:after="60"/>
              <w:rPr>
                <w:ins w:id="1862" w:author="ERCOT" w:date="2024-03-19T12:51:00Z"/>
                <w:rFonts w:eastAsia="SimSun"/>
                <w:sz w:val="20"/>
              </w:rPr>
            </w:pPr>
            <w:ins w:id="1863"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511C1DF" w14:textId="77777777" w:rsidR="000901EC" w:rsidRPr="000901EC" w:rsidRDefault="000901EC" w:rsidP="000901EC">
            <w:pPr>
              <w:spacing w:after="60"/>
              <w:rPr>
                <w:ins w:id="1864" w:author="ERCOT" w:date="2024-03-19T12:51:00Z"/>
                <w:rFonts w:eastAsia="SimSun"/>
                <w:sz w:val="20"/>
              </w:rPr>
            </w:pPr>
            <w:ins w:id="1865" w:author="ERCOT" w:date="2024-03-19T12:51:00Z">
              <w:r w:rsidRPr="000901EC">
                <w:rPr>
                  <w:rFonts w:eastAsia="SimSun"/>
                  <w:i/>
                  <w:iCs/>
                  <w:sz w:val="20"/>
                </w:rPr>
                <w:t xml:space="preserve">Day-Ahead Self-Arranged DRRS Quantity per QSE </w:t>
              </w:r>
              <w:r w:rsidRPr="000901EC">
                <w:rPr>
                  <w:rFonts w:eastAsia="SimSun"/>
                  <w:iCs/>
                  <w:sz w:val="20"/>
                </w:rPr>
                <w:t xml:space="preserve">—The self-arranged DRRS quantity submitted by QSE </w:t>
              </w:r>
              <w:r w:rsidRPr="000901EC">
                <w:rPr>
                  <w:rFonts w:eastAsia="SimSun"/>
                  <w:i/>
                  <w:iCs/>
                  <w:sz w:val="20"/>
                </w:rPr>
                <w:t xml:space="preserve">q </w:t>
              </w:r>
              <w:r w:rsidRPr="000901EC">
                <w:rPr>
                  <w:rFonts w:eastAsia="SimSun"/>
                  <w:iCs/>
                  <w:sz w:val="20"/>
                </w:rPr>
                <w:t>before 1000 in the Day-Ahead.</w:t>
              </w:r>
            </w:ins>
          </w:p>
        </w:tc>
      </w:tr>
      <w:tr w:rsidR="000901EC" w:rsidRPr="000901EC" w14:paraId="7C05E2C1" w14:textId="77777777" w:rsidTr="009C0551">
        <w:trPr>
          <w:ins w:id="186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9E44F04" w14:textId="77777777" w:rsidR="000901EC" w:rsidRPr="000901EC" w:rsidRDefault="000901EC" w:rsidP="000901EC">
            <w:pPr>
              <w:spacing w:after="60"/>
              <w:rPr>
                <w:ins w:id="1867" w:author="ERCOT" w:date="2024-03-19T12:51:00Z"/>
                <w:rFonts w:eastAsia="SimSun"/>
                <w:i/>
                <w:sz w:val="20"/>
              </w:rPr>
            </w:pPr>
            <w:ins w:id="1868" w:author="ERCOT" w:date="2024-03-19T12:51:00Z">
              <w:r w:rsidRPr="000901EC">
                <w:rPr>
                  <w:rFonts w:eastAsia="SimSun"/>
                  <w:bCs/>
                  <w:sz w:val="20"/>
                </w:rPr>
                <w:t>DRRTRSQ</w:t>
              </w:r>
              <w:r w:rsidRPr="000901EC">
                <w:rPr>
                  <w:rFonts w:eastAsia="SimSun"/>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6B851FA" w14:textId="77777777" w:rsidR="000901EC" w:rsidRPr="000901EC" w:rsidRDefault="000901EC" w:rsidP="000901EC">
            <w:pPr>
              <w:spacing w:after="60"/>
              <w:rPr>
                <w:ins w:id="1869" w:author="ERCOT" w:date="2024-03-19T12:51:00Z"/>
                <w:rFonts w:eastAsia="SimSun"/>
                <w:sz w:val="20"/>
              </w:rPr>
            </w:pPr>
            <w:ins w:id="1870"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282DB1AC" w14:textId="77777777" w:rsidR="000901EC" w:rsidRPr="000901EC" w:rsidRDefault="000901EC" w:rsidP="000901EC">
            <w:pPr>
              <w:spacing w:after="60"/>
              <w:rPr>
                <w:ins w:id="1871" w:author="ERCOT" w:date="2024-03-19T12:51:00Z"/>
                <w:rFonts w:eastAsia="SimSun"/>
                <w:sz w:val="20"/>
              </w:rPr>
            </w:pPr>
            <w:ins w:id="1872" w:author="ERCOT" w:date="2024-03-19T12:51:00Z">
              <w:r w:rsidRPr="000901EC">
                <w:rPr>
                  <w:rFonts w:eastAsia="SimSun"/>
                  <w:i/>
                  <w:sz w:val="20"/>
                </w:rPr>
                <w:t>DRRS Trade Sale per QSE</w:t>
              </w:r>
              <w:r w:rsidRPr="000901EC">
                <w:rPr>
                  <w:rFonts w:eastAsia="SimSun"/>
                  <w:i/>
                  <w:iCs/>
                  <w:sz w:val="20"/>
                </w:rPr>
                <w:t>—</w:t>
              </w:r>
              <w:r w:rsidRPr="000901EC">
                <w:rPr>
                  <w:rFonts w:eastAsia="SimSun"/>
                  <w:iCs/>
                  <w:sz w:val="20"/>
                </w:rPr>
                <w:t xml:space="preserve">QSE </w:t>
              </w:r>
              <w:r w:rsidRPr="000901EC">
                <w:rPr>
                  <w:rFonts w:eastAsia="SimSun"/>
                  <w:i/>
                  <w:iCs/>
                  <w:sz w:val="20"/>
                </w:rPr>
                <w:t>q</w:t>
              </w:r>
              <w:r w:rsidRPr="000901EC">
                <w:rPr>
                  <w:rFonts w:eastAsia="SimSun"/>
                  <w:iCs/>
                  <w:sz w:val="20"/>
                </w:rPr>
                <w:t>’s total time-weighted average capacity Trade Sale for DRRS, for the hour.  The time-weighted average value is rounded to 0.1 MW.</w:t>
              </w:r>
            </w:ins>
          </w:p>
        </w:tc>
      </w:tr>
      <w:tr w:rsidR="000901EC" w:rsidRPr="000901EC" w14:paraId="27373F53" w14:textId="77777777" w:rsidTr="009C0551">
        <w:trPr>
          <w:ins w:id="187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8D90D10" w14:textId="77777777" w:rsidR="000901EC" w:rsidRPr="000901EC" w:rsidRDefault="000901EC" w:rsidP="000901EC">
            <w:pPr>
              <w:spacing w:after="60"/>
              <w:rPr>
                <w:ins w:id="1874" w:author="ERCOT" w:date="2024-03-19T12:51:00Z"/>
                <w:rFonts w:eastAsia="SimSun"/>
                <w:i/>
                <w:sz w:val="20"/>
              </w:rPr>
            </w:pPr>
            <w:ins w:id="1875" w:author="ERCOT" w:date="2024-03-19T12:51:00Z">
              <w:r w:rsidRPr="000901EC">
                <w:rPr>
                  <w:rFonts w:eastAsia="SimSun"/>
                  <w:bCs/>
                  <w:iCs/>
                  <w:sz w:val="20"/>
                  <w:lang w:val="es-ES"/>
                </w:rPr>
                <w:lastRenderedPageBreak/>
                <w:t xml:space="preserve">PCDRR </w:t>
              </w:r>
              <w:r w:rsidRPr="000901EC">
                <w:rPr>
                  <w:rFonts w:eastAsia="SimSun"/>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09D6D789" w14:textId="77777777" w:rsidR="000901EC" w:rsidRPr="000901EC" w:rsidRDefault="000901EC" w:rsidP="000901EC">
            <w:pPr>
              <w:spacing w:after="60"/>
              <w:rPr>
                <w:ins w:id="1876" w:author="ERCOT" w:date="2024-03-19T12:51:00Z"/>
                <w:rFonts w:eastAsia="SimSun"/>
                <w:sz w:val="20"/>
              </w:rPr>
            </w:pPr>
            <w:ins w:id="1877"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2176981" w14:textId="77777777" w:rsidR="000901EC" w:rsidRPr="000901EC" w:rsidRDefault="000901EC" w:rsidP="000901EC">
            <w:pPr>
              <w:spacing w:after="60"/>
              <w:rPr>
                <w:ins w:id="1878" w:author="ERCOT" w:date="2024-03-19T12:51:00Z"/>
                <w:rFonts w:eastAsia="SimSun"/>
                <w:sz w:val="20"/>
              </w:rPr>
            </w:pPr>
            <w:ins w:id="1879" w:author="ERCOT" w:date="2024-03-19T12:51:00Z">
              <w:r w:rsidRPr="000901EC">
                <w:rPr>
                  <w:rFonts w:eastAsia="SimSun"/>
                  <w:i/>
                  <w:iCs/>
                  <w:sz w:val="20"/>
                </w:rPr>
                <w:t>Procured Capacity for DRRS per QSE in DAM</w:t>
              </w:r>
              <w:r w:rsidRPr="000901EC">
                <w:rPr>
                  <w:rFonts w:eastAsia="SimSun"/>
                  <w:iCs/>
                  <w:sz w:val="20"/>
                </w:rPr>
                <w:t xml:space="preserve">—The total DRRS Service capacity quantity awarded to QSE </w:t>
              </w:r>
              <w:r w:rsidRPr="000901EC">
                <w:rPr>
                  <w:rFonts w:eastAsia="SimSun"/>
                  <w:i/>
                  <w:iCs/>
                  <w:sz w:val="20"/>
                </w:rPr>
                <w:t>q</w:t>
              </w:r>
              <w:r w:rsidRPr="000901EC">
                <w:rPr>
                  <w:rFonts w:eastAsia="SimSun"/>
                  <w:iCs/>
                  <w:sz w:val="20"/>
                </w:rPr>
                <w:t xml:space="preserve"> in the DAM for all the Resources represented by the QSE, for the hour.</w:t>
              </w:r>
            </w:ins>
          </w:p>
        </w:tc>
      </w:tr>
      <w:tr w:rsidR="000901EC" w:rsidRPr="000901EC" w14:paraId="0CC83C4A" w14:textId="77777777" w:rsidTr="009C0551">
        <w:trPr>
          <w:ins w:id="188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D85153E" w14:textId="77777777" w:rsidR="000901EC" w:rsidRPr="000901EC" w:rsidRDefault="000901EC" w:rsidP="000901EC">
            <w:pPr>
              <w:spacing w:after="60"/>
              <w:rPr>
                <w:ins w:id="1881" w:author="ERCOT" w:date="2024-03-19T12:51:00Z"/>
                <w:rFonts w:eastAsia="SimSun"/>
                <w:i/>
                <w:sz w:val="20"/>
              </w:rPr>
            </w:pPr>
            <w:ins w:id="1882" w:author="ERCOT" w:date="2024-03-19T12:51:00Z">
              <w:r w:rsidRPr="000901EC">
                <w:rPr>
                  <w:rFonts w:eastAsia="SimSun"/>
                  <w:bCs/>
                  <w:sz w:val="20"/>
                </w:rPr>
                <w:t>DRRTRPQ</w:t>
              </w:r>
              <w:r w:rsidRPr="000901EC">
                <w:rPr>
                  <w:rFonts w:eastAsia="SimSun"/>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58CA6F1" w14:textId="77777777" w:rsidR="000901EC" w:rsidRPr="000901EC" w:rsidRDefault="000901EC" w:rsidP="000901EC">
            <w:pPr>
              <w:spacing w:after="60"/>
              <w:rPr>
                <w:ins w:id="1883" w:author="ERCOT" w:date="2024-03-19T12:51:00Z"/>
                <w:rFonts w:eastAsia="SimSun"/>
                <w:sz w:val="20"/>
              </w:rPr>
            </w:pPr>
            <w:ins w:id="1884"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FED46F7" w14:textId="77777777" w:rsidR="000901EC" w:rsidRPr="000901EC" w:rsidRDefault="000901EC" w:rsidP="000901EC">
            <w:pPr>
              <w:spacing w:after="60"/>
              <w:rPr>
                <w:ins w:id="1885" w:author="ERCOT" w:date="2024-03-19T12:51:00Z"/>
                <w:rFonts w:eastAsia="SimSun"/>
                <w:sz w:val="20"/>
              </w:rPr>
            </w:pPr>
            <w:ins w:id="1886" w:author="ERCOT" w:date="2024-03-19T12:51:00Z">
              <w:r w:rsidRPr="000901EC">
                <w:rPr>
                  <w:rFonts w:eastAsia="SimSun"/>
                  <w:i/>
                  <w:sz w:val="20"/>
                </w:rPr>
                <w:t>DRRS Trade Purchases per QSE</w:t>
              </w:r>
              <w:r w:rsidRPr="000901EC">
                <w:rPr>
                  <w:rFonts w:eastAsia="SimSun"/>
                  <w:i/>
                  <w:iCs/>
                  <w:sz w:val="20"/>
                </w:rPr>
                <w:t>—</w:t>
              </w:r>
              <w:r w:rsidRPr="000901EC">
                <w:rPr>
                  <w:rFonts w:eastAsia="SimSun"/>
                  <w:iCs/>
                  <w:sz w:val="20"/>
                </w:rPr>
                <w:t xml:space="preserve">QSE </w:t>
              </w:r>
              <w:r w:rsidRPr="000901EC">
                <w:rPr>
                  <w:rFonts w:eastAsia="SimSun"/>
                  <w:i/>
                  <w:iCs/>
                  <w:sz w:val="20"/>
                </w:rPr>
                <w:t>q</w:t>
              </w:r>
              <w:r w:rsidRPr="000901EC">
                <w:rPr>
                  <w:rFonts w:eastAsia="SimSun"/>
                  <w:iCs/>
                  <w:sz w:val="20"/>
                </w:rPr>
                <w:t>’s total time-weighted average capacity Trade Purchase</w:t>
              </w:r>
              <w:r w:rsidRPr="000901EC">
                <w:rPr>
                  <w:rFonts w:eastAsia="SimSun"/>
                  <w:i/>
                  <w:iCs/>
                  <w:sz w:val="20"/>
                </w:rPr>
                <w:t xml:space="preserve"> </w:t>
              </w:r>
              <w:r w:rsidRPr="000901EC">
                <w:rPr>
                  <w:rFonts w:eastAsia="SimSun"/>
                  <w:iCs/>
                  <w:sz w:val="20"/>
                </w:rPr>
                <w:t>for DRRS, for the hour.  The time-weighted average value is rounded to 0.1 MW.</w:t>
              </w:r>
            </w:ins>
          </w:p>
        </w:tc>
      </w:tr>
      <w:tr w:rsidR="000901EC" w:rsidRPr="000901EC" w14:paraId="4958FF7D" w14:textId="77777777" w:rsidTr="009C0551">
        <w:trPr>
          <w:ins w:id="188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8BD8C17" w14:textId="77777777" w:rsidR="000901EC" w:rsidRPr="000901EC" w:rsidRDefault="000901EC" w:rsidP="000901EC">
            <w:pPr>
              <w:spacing w:after="60"/>
              <w:rPr>
                <w:ins w:id="1888" w:author="ERCOT" w:date="2024-03-19T12:51:00Z"/>
                <w:rFonts w:eastAsia="SimSun"/>
                <w:i/>
                <w:sz w:val="20"/>
              </w:rPr>
            </w:pPr>
            <w:ins w:id="1889" w:author="ERCOT" w:date="2024-03-19T12:51:00Z">
              <w:r w:rsidRPr="000901EC">
                <w:rPr>
                  <w:rFonts w:eastAsia="SimSun"/>
                  <w:bCs/>
                  <w:sz w:val="20"/>
                </w:rPr>
                <w:t xml:space="preserve">TELDRRR </w:t>
              </w:r>
              <w:r w:rsidRPr="000901EC">
                <w:rPr>
                  <w:rFonts w:eastAsia="SimSun"/>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1AB44AD0" w14:textId="77777777" w:rsidR="000901EC" w:rsidRPr="000901EC" w:rsidRDefault="000901EC" w:rsidP="000901EC">
            <w:pPr>
              <w:spacing w:after="60"/>
              <w:rPr>
                <w:ins w:id="1890" w:author="ERCOT" w:date="2024-03-19T12:51:00Z"/>
                <w:rFonts w:eastAsia="SimSun"/>
                <w:sz w:val="20"/>
              </w:rPr>
            </w:pPr>
            <w:ins w:id="1891"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11A6DC2A" w14:textId="77777777" w:rsidR="000901EC" w:rsidRPr="000901EC" w:rsidRDefault="000901EC" w:rsidP="000901EC">
            <w:pPr>
              <w:spacing w:after="60"/>
              <w:rPr>
                <w:ins w:id="1892" w:author="ERCOT" w:date="2024-03-19T12:51:00Z"/>
                <w:rFonts w:eastAsia="SimSun"/>
                <w:sz w:val="20"/>
              </w:rPr>
            </w:pPr>
            <w:ins w:id="1893" w:author="ERCOT" w:date="2024-03-19T12:51:00Z">
              <w:r w:rsidRPr="000901EC">
                <w:rPr>
                  <w:rFonts w:eastAsia="SimSun"/>
                  <w:i/>
                  <w:sz w:val="20"/>
                </w:rPr>
                <w:t>Telemetered DRRS Responsibility for the Resource</w:t>
              </w:r>
              <w:r w:rsidRPr="000901EC">
                <w:rPr>
                  <w:rFonts w:eastAsia="SimSun"/>
                  <w:i/>
                  <w:iCs/>
                  <w:sz w:val="20"/>
                </w:rPr>
                <w:t>—</w:t>
              </w:r>
              <w:r w:rsidRPr="000901EC">
                <w:rPr>
                  <w:rFonts w:eastAsia="SimSun"/>
                  <w:iCs/>
                  <w:sz w:val="20"/>
                </w:rPr>
                <w:t xml:space="preserve">The time-weighted average telemetered DRRS </w:t>
              </w:r>
              <w:r w:rsidRPr="000901EC">
                <w:rPr>
                  <w:rFonts w:eastAsia="SimSun"/>
                  <w:iCs/>
                  <w:sz w:val="20"/>
                  <w:szCs w:val="18"/>
                </w:rPr>
                <w:t xml:space="preserve">Ancillary Service Resource </w:t>
              </w:r>
              <w:r w:rsidRPr="000901EC">
                <w:rPr>
                  <w:rFonts w:eastAsia="SimSun"/>
                  <w:iCs/>
                  <w:sz w:val="20"/>
                </w:rPr>
                <w:t xml:space="preserve">Responsibility for the Resource </w:t>
              </w:r>
              <w:r w:rsidRPr="000901EC">
                <w:rPr>
                  <w:rFonts w:eastAsia="SimSun"/>
                  <w:i/>
                  <w:sz w:val="20"/>
                </w:rPr>
                <w:t>r</w:t>
              </w:r>
              <w:r w:rsidRPr="000901EC">
                <w:rPr>
                  <w:rFonts w:eastAsia="SimSun"/>
                  <w:iCs/>
                  <w:sz w:val="20"/>
                </w:rPr>
                <w:t xml:space="preserve">, represented by QSE </w:t>
              </w:r>
              <w:r w:rsidRPr="000901EC">
                <w:rPr>
                  <w:rFonts w:eastAsia="SimSun"/>
                  <w:i/>
                  <w:sz w:val="20"/>
                </w:rPr>
                <w:t>q</w:t>
              </w:r>
              <w:r w:rsidRPr="000901EC">
                <w:rPr>
                  <w:rFonts w:eastAsia="SimSun"/>
                  <w:iCs/>
                  <w:sz w:val="20"/>
                </w:rPr>
                <w:t>, for the hour.  The time-weighted average value is rounded to 0.1 MW.</w:t>
              </w:r>
            </w:ins>
          </w:p>
        </w:tc>
      </w:tr>
      <w:tr w:rsidR="000901EC" w:rsidRPr="000901EC" w14:paraId="49EC5F23" w14:textId="77777777" w:rsidTr="009C0551">
        <w:trPr>
          <w:ins w:id="189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64E3C24" w14:textId="77777777" w:rsidR="000901EC" w:rsidRPr="000901EC" w:rsidRDefault="000901EC" w:rsidP="000901EC">
            <w:pPr>
              <w:spacing w:after="60"/>
              <w:rPr>
                <w:ins w:id="1895" w:author="ERCOT" w:date="2024-03-19T12:51:00Z"/>
                <w:rFonts w:eastAsia="SimSun"/>
                <w:i/>
                <w:sz w:val="20"/>
              </w:rPr>
            </w:pPr>
            <w:ins w:id="1896" w:author="ERCOT" w:date="2024-03-19T12:51:00Z">
              <w:r w:rsidRPr="000901EC">
                <w:rPr>
                  <w:rFonts w:eastAsia="SimSun"/>
                  <w:iCs/>
                  <w:sz w:val="20"/>
                </w:rPr>
                <w:t xml:space="preserve">TDRRFQ </w:t>
              </w:r>
              <w:r w:rsidRPr="000901EC">
                <w:rPr>
                  <w:rFonts w:eastAsia="SimSun"/>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32663A33" w14:textId="77777777" w:rsidR="000901EC" w:rsidRPr="000901EC" w:rsidRDefault="000901EC" w:rsidP="000901EC">
            <w:pPr>
              <w:spacing w:after="60"/>
              <w:rPr>
                <w:ins w:id="1897" w:author="ERCOT" w:date="2024-03-19T12:51:00Z"/>
                <w:rFonts w:eastAsia="SimSun"/>
                <w:sz w:val="20"/>
              </w:rPr>
            </w:pPr>
            <w:ins w:id="1898"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6D37997" w14:textId="77777777" w:rsidR="000901EC" w:rsidRPr="000901EC" w:rsidRDefault="000901EC" w:rsidP="000901EC">
            <w:pPr>
              <w:spacing w:after="60"/>
              <w:rPr>
                <w:ins w:id="1899" w:author="ERCOT" w:date="2024-03-19T12:51:00Z"/>
                <w:rFonts w:eastAsia="SimSun"/>
                <w:sz w:val="20"/>
              </w:rPr>
            </w:pPr>
            <w:ins w:id="1900" w:author="ERCOT" w:date="2024-03-19T12:51:00Z">
              <w:r w:rsidRPr="000901EC">
                <w:rPr>
                  <w:rFonts w:eastAsia="SimSun"/>
                  <w:i/>
                  <w:iCs/>
                  <w:sz w:val="20"/>
                </w:rPr>
                <w:t>Telemetered DRRS Failure Quantity per QSE—</w:t>
              </w:r>
              <w:r w:rsidRPr="000901EC">
                <w:rPr>
                  <w:rFonts w:eastAsia="SimSun"/>
                  <w:iCs/>
                  <w:sz w:val="20"/>
                </w:rPr>
                <w:t xml:space="preserve">Calculated failure quantity for QSE </w:t>
              </w:r>
              <w:r w:rsidRPr="000901EC">
                <w:rPr>
                  <w:rFonts w:eastAsia="SimSun"/>
                  <w:i/>
                  <w:sz w:val="20"/>
                </w:rPr>
                <w:t>q</w:t>
              </w:r>
              <w:r w:rsidRPr="000901EC">
                <w:rPr>
                  <w:rFonts w:eastAsia="SimSun"/>
                  <w:iCs/>
                  <w:sz w:val="20"/>
                </w:rPr>
                <w:t xml:space="preserve"> by comparing its average telemetered DRRS Responsibility sum to its Ancillary Service Supply Responsibility for DRRS, for the hour.</w:t>
              </w:r>
            </w:ins>
          </w:p>
        </w:tc>
      </w:tr>
      <w:tr w:rsidR="000901EC" w:rsidRPr="000901EC" w14:paraId="61B23078" w14:textId="77777777" w:rsidTr="009C0551">
        <w:trPr>
          <w:ins w:id="190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C0A8DEC" w14:textId="77777777" w:rsidR="000901EC" w:rsidRPr="000901EC" w:rsidRDefault="000901EC" w:rsidP="000901EC">
            <w:pPr>
              <w:spacing w:after="60"/>
              <w:rPr>
                <w:ins w:id="1902" w:author="ERCOT" w:date="2024-03-19T12:51:00Z"/>
                <w:rFonts w:eastAsia="SimSun"/>
                <w:i/>
                <w:sz w:val="20"/>
              </w:rPr>
            </w:pPr>
            <w:ins w:id="1903" w:author="ERCOT" w:date="2024-03-19T12:51:00Z">
              <w:r w:rsidRPr="000901EC">
                <w:rPr>
                  <w:rFonts w:eastAsia="SimSun"/>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0BF33FCC" w14:textId="77777777" w:rsidR="000901EC" w:rsidRPr="000901EC" w:rsidRDefault="000901EC" w:rsidP="000901EC">
            <w:pPr>
              <w:spacing w:after="60"/>
              <w:rPr>
                <w:ins w:id="1904" w:author="ERCOT" w:date="2024-03-19T12:51:00Z"/>
                <w:rFonts w:eastAsia="SimSun"/>
                <w:sz w:val="20"/>
              </w:rPr>
            </w:pPr>
            <w:ins w:id="1905"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0DE33D45" w14:textId="77777777" w:rsidR="000901EC" w:rsidRPr="000901EC" w:rsidRDefault="000901EC" w:rsidP="000901EC">
            <w:pPr>
              <w:spacing w:after="60"/>
              <w:rPr>
                <w:ins w:id="1906" w:author="ERCOT" w:date="2024-03-19T12:51:00Z"/>
                <w:rFonts w:eastAsia="SimSun"/>
                <w:sz w:val="20"/>
              </w:rPr>
            </w:pPr>
            <w:ins w:id="1907" w:author="ERCOT" w:date="2024-03-19T12:51:00Z">
              <w:r w:rsidRPr="000901EC">
                <w:rPr>
                  <w:rFonts w:eastAsia="SimSun"/>
                  <w:iCs/>
                  <w:sz w:val="20"/>
                </w:rPr>
                <w:t>A 15-minute Settlement Interval within the Operating Hour.</w:t>
              </w:r>
            </w:ins>
          </w:p>
        </w:tc>
      </w:tr>
      <w:tr w:rsidR="000901EC" w:rsidRPr="000901EC" w14:paraId="44AAD20D" w14:textId="77777777" w:rsidTr="009C0551">
        <w:trPr>
          <w:ins w:id="190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BFA5279" w14:textId="77777777" w:rsidR="000901EC" w:rsidRPr="000901EC" w:rsidRDefault="000901EC" w:rsidP="000901EC">
            <w:pPr>
              <w:spacing w:after="60"/>
              <w:rPr>
                <w:ins w:id="1909" w:author="ERCOT" w:date="2024-03-19T12:51:00Z"/>
                <w:rFonts w:eastAsia="SimSun"/>
                <w:i/>
                <w:iCs/>
                <w:sz w:val="20"/>
              </w:rPr>
            </w:pPr>
            <w:ins w:id="1910" w:author="ERCOT" w:date="2024-03-19T12:51:00Z">
              <w:r w:rsidRPr="000901EC">
                <w:rPr>
                  <w:rFonts w:eastAsia="SimSun"/>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1D3AAE7F" w14:textId="77777777" w:rsidR="000901EC" w:rsidRPr="000901EC" w:rsidRDefault="000901EC" w:rsidP="000901EC">
            <w:pPr>
              <w:spacing w:after="60"/>
              <w:rPr>
                <w:ins w:id="1911" w:author="ERCOT" w:date="2024-03-19T12:51:00Z"/>
                <w:rFonts w:eastAsia="SimSun"/>
                <w:iCs/>
                <w:sz w:val="20"/>
              </w:rPr>
            </w:pPr>
            <w:ins w:id="1912"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F44FD00" w14:textId="77777777" w:rsidR="000901EC" w:rsidRPr="000901EC" w:rsidRDefault="000901EC" w:rsidP="000901EC">
            <w:pPr>
              <w:spacing w:after="60"/>
              <w:rPr>
                <w:ins w:id="1913" w:author="ERCOT" w:date="2024-03-19T12:51:00Z"/>
                <w:rFonts w:eastAsia="SimSun"/>
                <w:iCs/>
                <w:sz w:val="20"/>
              </w:rPr>
            </w:pPr>
            <w:ins w:id="1914" w:author="ERCOT" w:date="2024-03-19T12:51:00Z">
              <w:r w:rsidRPr="000901EC">
                <w:rPr>
                  <w:rFonts w:eastAsia="SimSun"/>
                  <w:iCs/>
                  <w:sz w:val="20"/>
                </w:rPr>
                <w:t>A QSE.</w:t>
              </w:r>
            </w:ins>
          </w:p>
        </w:tc>
      </w:tr>
      <w:tr w:rsidR="000901EC" w:rsidRPr="000901EC" w14:paraId="1AA5498A" w14:textId="77777777" w:rsidTr="009C0551">
        <w:trPr>
          <w:ins w:id="191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84909AC" w14:textId="77777777" w:rsidR="000901EC" w:rsidRPr="000901EC" w:rsidRDefault="000901EC" w:rsidP="000901EC">
            <w:pPr>
              <w:spacing w:after="60"/>
              <w:rPr>
                <w:ins w:id="1916" w:author="ERCOT" w:date="2024-03-19T12:51:00Z"/>
                <w:rFonts w:eastAsia="SimSun"/>
                <w:i/>
                <w:iCs/>
                <w:sz w:val="20"/>
              </w:rPr>
            </w:pPr>
            <w:ins w:id="1917" w:author="ERCOT" w:date="2024-03-19T12:51:00Z">
              <w:r w:rsidRPr="000901EC">
                <w:rPr>
                  <w:rFonts w:eastAsia="SimSun"/>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5504FA3A" w14:textId="77777777" w:rsidR="000901EC" w:rsidRPr="000901EC" w:rsidRDefault="000901EC" w:rsidP="000901EC">
            <w:pPr>
              <w:spacing w:after="60"/>
              <w:rPr>
                <w:ins w:id="1918" w:author="ERCOT" w:date="2024-03-19T12:51:00Z"/>
                <w:rFonts w:eastAsia="SimSun"/>
                <w:iCs/>
                <w:sz w:val="20"/>
              </w:rPr>
            </w:pPr>
            <w:ins w:id="1919"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3B006EBE" w14:textId="77777777" w:rsidR="000901EC" w:rsidRPr="000901EC" w:rsidRDefault="000901EC" w:rsidP="000901EC">
            <w:pPr>
              <w:spacing w:after="60"/>
              <w:rPr>
                <w:ins w:id="1920" w:author="ERCOT" w:date="2024-03-19T12:51:00Z"/>
                <w:rFonts w:eastAsia="SimSun"/>
                <w:iCs/>
                <w:sz w:val="20"/>
              </w:rPr>
            </w:pPr>
            <w:ins w:id="1921" w:author="ERCOT" w:date="2024-03-19T12:51:00Z">
              <w:r w:rsidRPr="000901EC">
                <w:rPr>
                  <w:rFonts w:eastAsia="SimSun"/>
                  <w:iCs/>
                  <w:sz w:val="20"/>
                </w:rPr>
                <w:t>A Resource that is qualified to provide DRRS.</w:t>
              </w:r>
            </w:ins>
          </w:p>
        </w:tc>
      </w:tr>
    </w:tbl>
    <w:p w14:paraId="5202F6CB" w14:textId="77777777" w:rsidR="000901EC" w:rsidRPr="000901EC" w:rsidRDefault="000901EC" w:rsidP="000901EC">
      <w:pPr>
        <w:keepNext/>
        <w:tabs>
          <w:tab w:val="left" w:pos="1080"/>
        </w:tabs>
        <w:spacing w:before="240" w:after="240"/>
        <w:ind w:left="1080" w:hanging="1080"/>
        <w:outlineLvl w:val="2"/>
        <w:rPr>
          <w:ins w:id="1922" w:author="ERCOT" w:date="2024-03-19T12:51:00Z"/>
          <w:rFonts w:eastAsia="SimSun"/>
          <w:b/>
          <w:bCs/>
          <w:iCs/>
        </w:rPr>
      </w:pPr>
      <w:ins w:id="1923" w:author="ERCOT" w:date="2024-03-19T12:51:00Z">
        <w:r w:rsidRPr="000901EC">
          <w:rPr>
            <w:rFonts w:eastAsia="SimSun"/>
            <w:b/>
            <w:bCs/>
            <w:iCs/>
          </w:rPr>
          <w:t>6.7.</w:t>
        </w:r>
      </w:ins>
      <w:ins w:id="1924" w:author="ERCOT" w:date="2024-05-11T21:03:00Z">
        <w:r w:rsidRPr="000901EC">
          <w:rPr>
            <w:rFonts w:eastAsia="SimSun"/>
            <w:b/>
            <w:bCs/>
            <w:iCs/>
          </w:rPr>
          <w:t>4</w:t>
        </w:r>
      </w:ins>
      <w:ins w:id="1925" w:author="ERCOT" w:date="2024-03-19T12:51:00Z">
        <w:r w:rsidRPr="000901EC">
          <w:rPr>
            <w:rFonts w:eastAsia="SimSun"/>
            <w:b/>
            <w:bCs/>
            <w:iCs/>
          </w:rPr>
          <w:t>.2</w:t>
        </w:r>
        <w:r w:rsidRPr="000901EC">
          <w:rPr>
            <w:rFonts w:eastAsia="SimSun"/>
            <w:b/>
            <w:bCs/>
            <w:iCs/>
          </w:rPr>
          <w:tab/>
          <w:t>Allocation of Charges for a Failure to Provide Dispatchable Reliability Reserve (DRRS) Ancillary Service</w:t>
        </w:r>
      </w:ins>
    </w:p>
    <w:p w14:paraId="56C2A469" w14:textId="77777777" w:rsidR="000901EC" w:rsidRPr="000901EC" w:rsidRDefault="000901EC" w:rsidP="000901EC">
      <w:pPr>
        <w:spacing w:after="240"/>
        <w:ind w:left="720" w:hanging="720"/>
        <w:rPr>
          <w:ins w:id="1926" w:author="ERCOT" w:date="2024-03-19T12:51:00Z"/>
          <w:rFonts w:eastAsia="SimSun"/>
          <w:b/>
          <w:bCs/>
          <w:i/>
          <w:iCs/>
        </w:rPr>
      </w:pPr>
      <w:ins w:id="1927" w:author="ERCOT" w:date="2024-03-19T12:51:00Z">
        <w:r w:rsidRPr="000901EC">
          <w:rPr>
            <w:rFonts w:eastAsia="SimSun"/>
            <w:iCs/>
          </w:rPr>
          <w:t>(1)</w:t>
        </w:r>
        <w:r w:rsidRPr="000901EC">
          <w:rPr>
            <w:rFonts w:eastAsia="SimSun"/>
            <w:b/>
            <w:bCs/>
            <w:i/>
            <w:iCs/>
          </w:rPr>
          <w:tab/>
        </w:r>
        <w:r w:rsidRPr="000901EC">
          <w:rPr>
            <w:rFonts w:eastAsia="SimSun"/>
            <w:iCs/>
          </w:rPr>
          <w:t xml:space="preserve">ERCOT shall allocate the failure to provide DRRS charges collected to the QSEs </w:t>
        </w:r>
        <w:r w:rsidRPr="000901EC">
          <w:rPr>
            <w:rFonts w:eastAsia="SimSun"/>
          </w:rPr>
          <w:t>representing</w:t>
        </w:r>
        <w:r w:rsidRPr="000901EC">
          <w:rPr>
            <w:rFonts w:eastAsia="SimSun"/>
            <w:iCs/>
          </w:rPr>
          <w:t xml:space="preserve"> Load based on the Hourly Load Ratio Share (HLRS). The payment to each QSE for each Operating Hour is calculated as follows: </w:t>
        </w:r>
      </w:ins>
    </w:p>
    <w:p w14:paraId="042A21BF" w14:textId="77777777" w:rsidR="000901EC" w:rsidRPr="000901EC" w:rsidRDefault="000901EC" w:rsidP="000901EC">
      <w:pPr>
        <w:spacing w:after="240"/>
        <w:ind w:left="786"/>
        <w:rPr>
          <w:ins w:id="1928" w:author="ERCOT" w:date="2024-03-19T12:51:00Z"/>
          <w:rFonts w:eastAsia="SimSun"/>
          <w:b/>
        </w:rPr>
      </w:pPr>
      <w:ins w:id="1929" w:author="ERCOT" w:date="2024-03-19T12:51:00Z">
        <w:r w:rsidRPr="000901EC">
          <w:rPr>
            <w:rFonts w:eastAsia="SimSun"/>
            <w:b/>
          </w:rPr>
          <w:t xml:space="preserve">LADRRFQAMT </w:t>
        </w:r>
        <w:r w:rsidRPr="000901EC">
          <w:rPr>
            <w:rFonts w:eastAsia="SimSun"/>
            <w:b/>
            <w:i/>
            <w:vertAlign w:val="subscript"/>
          </w:rPr>
          <w:t>q</w:t>
        </w:r>
        <w:r w:rsidRPr="000901EC">
          <w:rPr>
            <w:rFonts w:eastAsia="SimSun"/>
            <w:b/>
          </w:rPr>
          <w:tab/>
          <w:t>=          DRRFQAMTTOT * HLRS</w:t>
        </w:r>
      </w:ins>
      <w:ins w:id="1930" w:author="ERCOT" w:date="2024-03-19T12:54:00Z">
        <w:r w:rsidRPr="000901EC">
          <w:rPr>
            <w:rFonts w:eastAsia="SimSun"/>
            <w:b/>
          </w:rPr>
          <w:t xml:space="preserve"> </w:t>
        </w:r>
      </w:ins>
      <w:ins w:id="1931" w:author="ERCOT" w:date="2024-03-19T12:51:00Z">
        <w:r w:rsidRPr="000901EC">
          <w:rPr>
            <w:rFonts w:eastAsia="SimSun"/>
            <w:b/>
            <w:i/>
            <w:iCs/>
            <w:vertAlign w:val="subscript"/>
          </w:rPr>
          <w:t>q</w:t>
        </w:r>
      </w:ins>
    </w:p>
    <w:p w14:paraId="5F5D4871" w14:textId="77777777" w:rsidR="000901EC" w:rsidRPr="000901EC" w:rsidRDefault="000901EC" w:rsidP="000901EC">
      <w:pPr>
        <w:spacing w:after="240"/>
        <w:ind w:left="786"/>
        <w:rPr>
          <w:ins w:id="1932" w:author="ERCOT" w:date="2024-03-19T12:51:00Z"/>
          <w:rFonts w:eastAsia="SimSun"/>
        </w:rPr>
      </w:pPr>
      <w:ins w:id="1933" w:author="ERCOT" w:date="2024-03-19T12:51:00Z">
        <w:r w:rsidRPr="000901EC">
          <w:rPr>
            <w:rFonts w:eastAsia="SimSun"/>
          </w:rPr>
          <w:t xml:space="preserve">Where: </w:t>
        </w:r>
      </w:ins>
    </w:p>
    <w:p w14:paraId="18B10FC3" w14:textId="77777777" w:rsidR="000901EC" w:rsidRPr="000901EC" w:rsidRDefault="000901EC" w:rsidP="000901EC">
      <w:pPr>
        <w:spacing w:after="240"/>
        <w:ind w:left="786"/>
        <w:rPr>
          <w:ins w:id="1934" w:author="ERCOT" w:date="2024-03-19T12:51:00Z"/>
          <w:rFonts w:eastAsia="SimSun"/>
          <w:bCs/>
        </w:rPr>
      </w:pPr>
      <w:ins w:id="1935" w:author="ERCOT" w:date="2024-03-19T12:51:00Z">
        <w:r w:rsidRPr="000901EC">
          <w:rPr>
            <w:rFonts w:eastAsia="SimSun"/>
            <w:bCs/>
          </w:rPr>
          <w:t xml:space="preserve">DRRFQAMTTOT     = </w:t>
        </w:r>
        <w:r w:rsidRPr="000901EC">
          <w:rPr>
            <w:rFonts w:eastAsia="SimSun"/>
            <w:bCs/>
          </w:rPr>
          <w:tab/>
        </w:r>
      </w:ins>
      <w:ins w:id="1936" w:author="ERCOT" w:date="2024-03-19T12:51:00Z">
        <w:r w:rsidRPr="000901EC">
          <w:rPr>
            <w:rFonts w:eastAsia="SimSun"/>
            <w:bCs/>
            <w:position w:val="-22"/>
          </w:rPr>
          <w:object w:dxaOrig="220" w:dyaOrig="460" w14:anchorId="41B6927E">
            <v:shape id="_x0000_i1052" type="#_x0000_t75" style="width:12pt;height:24pt" o:ole="">
              <v:imagedata r:id="rId31" o:title=""/>
            </v:shape>
            <o:OLEObject Type="Embed" ProgID="Equation.3" ShapeID="_x0000_i1052" DrawAspect="Content" ObjectID="_1789280175" r:id="rId60"/>
          </w:object>
        </w:r>
      </w:ins>
      <w:ins w:id="1937" w:author="ERCOT" w:date="2024-03-19T12:51:00Z">
        <w:r w:rsidRPr="000901EC">
          <w:rPr>
            <w:rFonts w:eastAsia="SimSun"/>
            <w:bCs/>
          </w:rPr>
          <w:t xml:space="preserve"> DRRFQAMT </w:t>
        </w:r>
        <w:r w:rsidRPr="000901EC">
          <w:rPr>
            <w:rFonts w:eastAsia="SimSun"/>
            <w:bCs/>
            <w:i/>
            <w:vertAlign w:val="subscript"/>
          </w:rPr>
          <w:t>q</w:t>
        </w:r>
      </w:ins>
    </w:p>
    <w:p w14:paraId="5BB67737" w14:textId="77777777" w:rsidR="000901EC" w:rsidRPr="000901EC" w:rsidRDefault="000901EC" w:rsidP="000901EC">
      <w:pPr>
        <w:rPr>
          <w:ins w:id="1938" w:author="ERCOT" w:date="2024-03-19T12:51:00Z"/>
          <w:rFonts w:eastAsia="SimSun"/>
        </w:rPr>
      </w:pPr>
      <w:ins w:id="1939" w:author="ERCOT" w:date="2024-03-19T12:51:00Z">
        <w:r w:rsidRPr="000901EC">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0901EC" w:rsidRPr="000901EC" w14:paraId="4D9E2C8A" w14:textId="77777777" w:rsidTr="009C0551">
        <w:trPr>
          <w:ins w:id="1940" w:author="ERCOT" w:date="2024-03-19T12:51:00Z"/>
        </w:trPr>
        <w:tc>
          <w:tcPr>
            <w:tcW w:w="1149" w:type="pct"/>
          </w:tcPr>
          <w:p w14:paraId="02086ED9" w14:textId="77777777" w:rsidR="000901EC" w:rsidRPr="000901EC" w:rsidRDefault="000901EC" w:rsidP="000901EC">
            <w:pPr>
              <w:spacing w:after="240"/>
              <w:rPr>
                <w:ins w:id="1941" w:author="ERCOT" w:date="2024-03-19T12:51:00Z"/>
                <w:rFonts w:eastAsia="SimSun"/>
                <w:b/>
                <w:iCs/>
                <w:sz w:val="20"/>
              </w:rPr>
            </w:pPr>
            <w:ins w:id="1942" w:author="ERCOT" w:date="2024-03-19T12:51:00Z">
              <w:r w:rsidRPr="000901EC">
                <w:rPr>
                  <w:rFonts w:eastAsia="SimSun"/>
                  <w:b/>
                  <w:iCs/>
                  <w:sz w:val="20"/>
                </w:rPr>
                <w:t>Variable</w:t>
              </w:r>
            </w:ins>
          </w:p>
        </w:tc>
        <w:tc>
          <w:tcPr>
            <w:tcW w:w="460" w:type="pct"/>
          </w:tcPr>
          <w:p w14:paraId="18912399" w14:textId="77777777" w:rsidR="000901EC" w:rsidRPr="000901EC" w:rsidRDefault="000901EC" w:rsidP="000901EC">
            <w:pPr>
              <w:spacing w:after="240"/>
              <w:rPr>
                <w:ins w:id="1943" w:author="ERCOT" w:date="2024-03-19T12:51:00Z"/>
                <w:rFonts w:eastAsia="SimSun"/>
                <w:b/>
                <w:iCs/>
                <w:sz w:val="20"/>
              </w:rPr>
            </w:pPr>
            <w:ins w:id="1944" w:author="ERCOT" w:date="2024-03-19T12:51:00Z">
              <w:r w:rsidRPr="000901EC">
                <w:rPr>
                  <w:rFonts w:eastAsia="SimSun"/>
                  <w:b/>
                  <w:iCs/>
                  <w:sz w:val="20"/>
                </w:rPr>
                <w:t>Unit</w:t>
              </w:r>
            </w:ins>
          </w:p>
        </w:tc>
        <w:tc>
          <w:tcPr>
            <w:tcW w:w="3391" w:type="pct"/>
          </w:tcPr>
          <w:p w14:paraId="130F50DF" w14:textId="77777777" w:rsidR="000901EC" w:rsidRPr="000901EC" w:rsidRDefault="000901EC" w:rsidP="000901EC">
            <w:pPr>
              <w:spacing w:after="240"/>
              <w:rPr>
                <w:ins w:id="1945" w:author="ERCOT" w:date="2024-03-19T12:51:00Z"/>
                <w:rFonts w:eastAsia="SimSun"/>
                <w:b/>
                <w:iCs/>
                <w:sz w:val="20"/>
              </w:rPr>
            </w:pPr>
            <w:ins w:id="1946" w:author="ERCOT" w:date="2024-03-19T12:51:00Z">
              <w:r w:rsidRPr="000901EC">
                <w:rPr>
                  <w:rFonts w:eastAsia="SimSun"/>
                  <w:b/>
                  <w:iCs/>
                  <w:sz w:val="20"/>
                </w:rPr>
                <w:t>Description</w:t>
              </w:r>
            </w:ins>
          </w:p>
        </w:tc>
      </w:tr>
      <w:tr w:rsidR="000901EC" w:rsidRPr="000901EC" w14:paraId="3CF6AE4E" w14:textId="77777777" w:rsidTr="009C0551">
        <w:trPr>
          <w:ins w:id="1947" w:author="ERCOT" w:date="2024-03-19T12:51:00Z"/>
        </w:trPr>
        <w:tc>
          <w:tcPr>
            <w:tcW w:w="1149" w:type="pct"/>
          </w:tcPr>
          <w:p w14:paraId="481F8672" w14:textId="77777777" w:rsidR="000901EC" w:rsidRPr="000901EC" w:rsidRDefault="000901EC" w:rsidP="000901EC">
            <w:pPr>
              <w:spacing w:after="60"/>
              <w:rPr>
                <w:ins w:id="1948" w:author="ERCOT" w:date="2024-03-19T12:51:00Z"/>
                <w:rFonts w:eastAsia="SimSun"/>
                <w:iCs/>
                <w:sz w:val="20"/>
              </w:rPr>
            </w:pPr>
            <w:ins w:id="1949" w:author="ERCOT" w:date="2024-03-19T12:51:00Z">
              <w:r w:rsidRPr="000901EC">
                <w:rPr>
                  <w:rFonts w:eastAsia="SimSun"/>
                  <w:iCs/>
                  <w:sz w:val="20"/>
                </w:rPr>
                <w:t xml:space="preserve">LADRRFQAMT </w:t>
              </w:r>
              <w:r w:rsidRPr="000901EC">
                <w:rPr>
                  <w:rFonts w:eastAsia="SimSun"/>
                  <w:i/>
                  <w:sz w:val="20"/>
                  <w:vertAlign w:val="subscript"/>
                </w:rPr>
                <w:t>q</w:t>
              </w:r>
            </w:ins>
          </w:p>
        </w:tc>
        <w:tc>
          <w:tcPr>
            <w:tcW w:w="460" w:type="pct"/>
          </w:tcPr>
          <w:p w14:paraId="7C7594DC" w14:textId="77777777" w:rsidR="000901EC" w:rsidRPr="000901EC" w:rsidRDefault="000901EC" w:rsidP="000901EC">
            <w:pPr>
              <w:spacing w:after="60"/>
              <w:rPr>
                <w:ins w:id="1950" w:author="ERCOT" w:date="2024-03-19T12:51:00Z"/>
                <w:rFonts w:eastAsia="SimSun"/>
                <w:iCs/>
                <w:sz w:val="20"/>
              </w:rPr>
            </w:pPr>
            <w:ins w:id="1951" w:author="ERCOT" w:date="2024-03-19T12:51:00Z">
              <w:r w:rsidRPr="000901EC">
                <w:rPr>
                  <w:rFonts w:eastAsia="SimSun"/>
                  <w:iCs/>
                  <w:sz w:val="20"/>
                </w:rPr>
                <w:t>$</w:t>
              </w:r>
            </w:ins>
          </w:p>
        </w:tc>
        <w:tc>
          <w:tcPr>
            <w:tcW w:w="3391" w:type="pct"/>
          </w:tcPr>
          <w:p w14:paraId="45DCA6C5" w14:textId="77777777" w:rsidR="000901EC" w:rsidRPr="000901EC" w:rsidRDefault="000901EC" w:rsidP="000901EC">
            <w:pPr>
              <w:spacing w:after="60"/>
              <w:rPr>
                <w:ins w:id="1952" w:author="ERCOT" w:date="2024-03-19T12:51:00Z"/>
                <w:rFonts w:eastAsia="SimSun"/>
                <w:sz w:val="20"/>
              </w:rPr>
            </w:pPr>
            <w:ins w:id="1953" w:author="ERCOT" w:date="2024-03-19T12:51:00Z">
              <w:r w:rsidRPr="000901EC">
                <w:rPr>
                  <w:rFonts w:eastAsia="SimSun"/>
                  <w:i/>
                  <w:iCs/>
                  <w:sz w:val="20"/>
                </w:rPr>
                <w:t xml:space="preserve">Load- Allocated DRRS Failure Quantity Amount per QSE – </w:t>
              </w:r>
              <w:r w:rsidRPr="000901EC">
                <w:rPr>
                  <w:rFonts w:eastAsia="SimSun"/>
                  <w:sz w:val="20"/>
                </w:rPr>
                <w:t xml:space="preserve">The payment to QSE </w:t>
              </w:r>
              <w:r w:rsidRPr="000901EC">
                <w:rPr>
                  <w:rFonts w:eastAsia="SimSun"/>
                  <w:i/>
                  <w:iCs/>
                  <w:sz w:val="20"/>
                </w:rPr>
                <w:t>q</w:t>
              </w:r>
              <w:r w:rsidRPr="000901EC">
                <w:rPr>
                  <w:rFonts w:eastAsia="SimSun"/>
                  <w:sz w:val="20"/>
                </w:rPr>
                <w:t xml:space="preserve"> for its share of the failure to provide charges for the hour. </w:t>
              </w:r>
            </w:ins>
          </w:p>
        </w:tc>
      </w:tr>
      <w:tr w:rsidR="000901EC" w:rsidRPr="000901EC" w14:paraId="1606D109" w14:textId="77777777" w:rsidTr="009C0551">
        <w:trPr>
          <w:ins w:id="1954" w:author="ERCOT" w:date="2024-03-19T12:51:00Z"/>
        </w:trPr>
        <w:tc>
          <w:tcPr>
            <w:tcW w:w="1149" w:type="pct"/>
          </w:tcPr>
          <w:p w14:paraId="5E89BEE6" w14:textId="77777777" w:rsidR="000901EC" w:rsidRPr="000901EC" w:rsidRDefault="000901EC" w:rsidP="000901EC">
            <w:pPr>
              <w:spacing w:after="60"/>
              <w:rPr>
                <w:ins w:id="1955" w:author="ERCOT" w:date="2024-03-19T12:51:00Z"/>
                <w:rFonts w:eastAsia="SimSun"/>
                <w:iCs/>
                <w:sz w:val="20"/>
              </w:rPr>
            </w:pPr>
            <w:ins w:id="1956" w:author="ERCOT" w:date="2024-03-19T12:51:00Z">
              <w:r w:rsidRPr="000901EC">
                <w:rPr>
                  <w:rFonts w:eastAsia="SimSun"/>
                  <w:iCs/>
                  <w:sz w:val="20"/>
                </w:rPr>
                <w:t>DRRFQAMTTOT</w:t>
              </w:r>
            </w:ins>
          </w:p>
        </w:tc>
        <w:tc>
          <w:tcPr>
            <w:tcW w:w="460" w:type="pct"/>
          </w:tcPr>
          <w:p w14:paraId="656D7237" w14:textId="77777777" w:rsidR="000901EC" w:rsidRPr="000901EC" w:rsidRDefault="000901EC" w:rsidP="000901EC">
            <w:pPr>
              <w:spacing w:after="60"/>
              <w:rPr>
                <w:ins w:id="1957" w:author="ERCOT" w:date="2024-03-19T12:51:00Z"/>
                <w:rFonts w:eastAsia="SimSun"/>
                <w:iCs/>
                <w:sz w:val="20"/>
              </w:rPr>
            </w:pPr>
            <w:ins w:id="1958" w:author="ERCOT" w:date="2024-03-19T12:51:00Z">
              <w:r w:rsidRPr="000901EC">
                <w:rPr>
                  <w:rFonts w:eastAsia="SimSun"/>
                  <w:iCs/>
                  <w:sz w:val="20"/>
                </w:rPr>
                <w:t>$</w:t>
              </w:r>
            </w:ins>
          </w:p>
        </w:tc>
        <w:tc>
          <w:tcPr>
            <w:tcW w:w="3391" w:type="pct"/>
          </w:tcPr>
          <w:p w14:paraId="32C3A111" w14:textId="77777777" w:rsidR="000901EC" w:rsidRPr="000901EC" w:rsidRDefault="000901EC" w:rsidP="000901EC">
            <w:pPr>
              <w:spacing w:after="60"/>
              <w:rPr>
                <w:ins w:id="1959" w:author="ERCOT" w:date="2024-03-19T12:51:00Z"/>
                <w:rFonts w:eastAsia="SimSun"/>
                <w:i/>
                <w:iCs/>
                <w:sz w:val="20"/>
              </w:rPr>
            </w:pPr>
            <w:ins w:id="1960" w:author="ERCOT" w:date="2024-03-19T12:51:00Z">
              <w:r w:rsidRPr="000901EC">
                <w:rPr>
                  <w:rFonts w:eastAsia="SimSun"/>
                  <w:i/>
                  <w:iCs/>
                  <w:sz w:val="20"/>
                </w:rPr>
                <w:t>DRRS Failure Quantity Amount Total</w:t>
              </w:r>
              <w:r w:rsidRPr="000901EC">
                <w:rPr>
                  <w:rFonts w:eastAsia="SimSun"/>
                  <w:iCs/>
                  <w:sz w:val="20"/>
                </w:rPr>
                <w:t>—The charge to all QSEs for the total capacity associated with failures on Ancillary Service Supply Responsibility for DRRS, for the hour.</w:t>
              </w:r>
            </w:ins>
          </w:p>
        </w:tc>
      </w:tr>
      <w:tr w:rsidR="000901EC" w:rsidRPr="000901EC" w14:paraId="6D005867" w14:textId="77777777" w:rsidTr="009C0551">
        <w:trPr>
          <w:ins w:id="1961" w:author="ERCOT" w:date="2024-03-19T12:51:00Z"/>
        </w:trPr>
        <w:tc>
          <w:tcPr>
            <w:tcW w:w="1149" w:type="pct"/>
          </w:tcPr>
          <w:p w14:paraId="1E8E012A" w14:textId="77777777" w:rsidR="000901EC" w:rsidRPr="000901EC" w:rsidRDefault="000901EC" w:rsidP="000901EC">
            <w:pPr>
              <w:spacing w:after="60"/>
              <w:rPr>
                <w:ins w:id="1962" w:author="ERCOT" w:date="2024-03-19T12:51:00Z"/>
                <w:rFonts w:eastAsia="SimSun"/>
                <w:iCs/>
                <w:sz w:val="20"/>
              </w:rPr>
            </w:pPr>
            <w:ins w:id="1963" w:author="ERCOT" w:date="2024-03-19T12:51:00Z">
              <w:r w:rsidRPr="000901EC">
                <w:rPr>
                  <w:rFonts w:eastAsia="SimSun"/>
                  <w:iCs/>
                  <w:sz w:val="20"/>
                </w:rPr>
                <w:t xml:space="preserve">DRRFQAMT </w:t>
              </w:r>
              <w:r w:rsidRPr="000901EC">
                <w:rPr>
                  <w:rFonts w:eastAsia="SimSun"/>
                  <w:i/>
                  <w:iCs/>
                  <w:sz w:val="20"/>
                  <w:vertAlign w:val="subscript"/>
                </w:rPr>
                <w:t>q</w:t>
              </w:r>
            </w:ins>
          </w:p>
        </w:tc>
        <w:tc>
          <w:tcPr>
            <w:tcW w:w="460" w:type="pct"/>
          </w:tcPr>
          <w:p w14:paraId="48CF7941" w14:textId="77777777" w:rsidR="000901EC" w:rsidRPr="000901EC" w:rsidRDefault="000901EC" w:rsidP="000901EC">
            <w:pPr>
              <w:spacing w:after="60"/>
              <w:rPr>
                <w:ins w:id="1964" w:author="ERCOT" w:date="2024-03-19T12:51:00Z"/>
                <w:rFonts w:eastAsia="SimSun"/>
                <w:iCs/>
                <w:sz w:val="20"/>
              </w:rPr>
            </w:pPr>
            <w:ins w:id="1965" w:author="ERCOT" w:date="2024-03-19T12:51:00Z">
              <w:r w:rsidRPr="000901EC">
                <w:rPr>
                  <w:rFonts w:eastAsia="SimSun"/>
                  <w:iCs/>
                  <w:sz w:val="20"/>
                </w:rPr>
                <w:t>$</w:t>
              </w:r>
            </w:ins>
          </w:p>
        </w:tc>
        <w:tc>
          <w:tcPr>
            <w:tcW w:w="3391" w:type="pct"/>
          </w:tcPr>
          <w:p w14:paraId="5A6B9A03" w14:textId="77777777" w:rsidR="000901EC" w:rsidRPr="000901EC" w:rsidRDefault="000901EC" w:rsidP="000901EC">
            <w:pPr>
              <w:spacing w:after="60"/>
              <w:rPr>
                <w:ins w:id="1966" w:author="ERCOT" w:date="2024-03-19T12:51:00Z"/>
                <w:rFonts w:eastAsia="SimSun"/>
                <w:iCs/>
                <w:sz w:val="20"/>
              </w:rPr>
            </w:pPr>
            <w:ins w:id="1967" w:author="ERCOT" w:date="2024-03-19T12:51:00Z">
              <w:r w:rsidRPr="000901EC">
                <w:rPr>
                  <w:rFonts w:eastAsia="SimSun"/>
                  <w:i/>
                  <w:iCs/>
                  <w:sz w:val="20"/>
                </w:rPr>
                <w:t>DRRS Failure Quantity Amount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on its Ancillary Service Supply Responsibility for DRRS, for the hour.</w:t>
              </w:r>
            </w:ins>
          </w:p>
        </w:tc>
      </w:tr>
      <w:tr w:rsidR="000901EC" w:rsidRPr="000901EC" w14:paraId="05C44E3F" w14:textId="77777777" w:rsidTr="009C0551">
        <w:trPr>
          <w:ins w:id="1968" w:author="ERCOT" w:date="2024-03-19T12:51:00Z"/>
        </w:trPr>
        <w:tc>
          <w:tcPr>
            <w:tcW w:w="1149" w:type="pct"/>
          </w:tcPr>
          <w:p w14:paraId="414C562A" w14:textId="77777777" w:rsidR="000901EC" w:rsidRPr="000901EC" w:rsidRDefault="000901EC" w:rsidP="000901EC">
            <w:pPr>
              <w:spacing w:after="60"/>
              <w:rPr>
                <w:ins w:id="1969" w:author="ERCOT" w:date="2024-03-19T12:51:00Z"/>
                <w:rFonts w:eastAsia="SimSun"/>
                <w:iCs/>
                <w:sz w:val="20"/>
                <w:szCs w:val="20"/>
              </w:rPr>
            </w:pPr>
            <w:ins w:id="1970" w:author="ERCOT" w:date="2024-03-19T12:51:00Z">
              <w:r w:rsidRPr="000901EC">
                <w:rPr>
                  <w:rFonts w:eastAsia="SimSun"/>
                  <w:sz w:val="20"/>
                  <w:szCs w:val="20"/>
                </w:rPr>
                <w:t>HLRS</w:t>
              </w:r>
              <w:r w:rsidRPr="000901EC">
                <w:rPr>
                  <w:rFonts w:eastAsia="SimSun"/>
                  <w:i/>
                  <w:sz w:val="20"/>
                  <w:szCs w:val="20"/>
                  <w:vertAlign w:val="subscript"/>
                </w:rPr>
                <w:t xml:space="preserve"> q</w:t>
              </w:r>
            </w:ins>
          </w:p>
        </w:tc>
        <w:tc>
          <w:tcPr>
            <w:tcW w:w="460" w:type="pct"/>
          </w:tcPr>
          <w:p w14:paraId="28924EB8" w14:textId="77777777" w:rsidR="000901EC" w:rsidRPr="000901EC" w:rsidRDefault="000901EC" w:rsidP="000901EC">
            <w:pPr>
              <w:spacing w:after="60"/>
              <w:rPr>
                <w:ins w:id="1971" w:author="ERCOT" w:date="2024-03-19T12:51:00Z"/>
                <w:rFonts w:eastAsia="SimSun"/>
                <w:iCs/>
                <w:sz w:val="20"/>
                <w:szCs w:val="20"/>
              </w:rPr>
            </w:pPr>
            <w:ins w:id="1972" w:author="ERCOT" w:date="2024-03-19T12:51:00Z">
              <w:r w:rsidRPr="000901EC">
                <w:rPr>
                  <w:rFonts w:eastAsia="SimSun"/>
                  <w:sz w:val="20"/>
                  <w:szCs w:val="20"/>
                </w:rPr>
                <w:t>none</w:t>
              </w:r>
            </w:ins>
          </w:p>
        </w:tc>
        <w:tc>
          <w:tcPr>
            <w:tcW w:w="3391" w:type="pct"/>
          </w:tcPr>
          <w:p w14:paraId="0FE2AAEF" w14:textId="77777777" w:rsidR="000901EC" w:rsidRPr="000901EC" w:rsidRDefault="000901EC" w:rsidP="000901EC">
            <w:pPr>
              <w:spacing w:after="60"/>
              <w:rPr>
                <w:ins w:id="1973" w:author="ERCOT" w:date="2024-03-19T12:51:00Z"/>
                <w:rFonts w:eastAsia="SimSun"/>
                <w:i/>
                <w:iCs/>
                <w:sz w:val="20"/>
                <w:szCs w:val="20"/>
              </w:rPr>
            </w:pPr>
            <w:ins w:id="1974" w:author="ERCOT" w:date="2024-03-19T12:51:00Z">
              <w:r w:rsidRPr="000901EC">
                <w:rPr>
                  <w:rFonts w:eastAsia="SimSun"/>
                  <w:i/>
                  <w:sz w:val="20"/>
                  <w:szCs w:val="20"/>
                </w:rPr>
                <w:t>Hourly Load Ratio Share per QSE</w:t>
              </w:r>
              <w:r w:rsidRPr="000901EC">
                <w:rPr>
                  <w:rFonts w:eastAsia="SimSun"/>
                  <w:sz w:val="20"/>
                  <w:szCs w:val="20"/>
                </w:rPr>
                <w:t xml:space="preserve">—The Real-Time LRS as defined in Section 6.6.2.4, QSE Load Ratio Share for an Operating Hour for QSE </w:t>
              </w:r>
              <w:r w:rsidRPr="000901EC">
                <w:rPr>
                  <w:rFonts w:eastAsia="SimSun"/>
                  <w:i/>
                  <w:sz w:val="20"/>
                  <w:szCs w:val="20"/>
                </w:rPr>
                <w:t>q</w:t>
              </w:r>
              <w:r w:rsidRPr="000901EC">
                <w:rPr>
                  <w:rFonts w:eastAsia="SimSun"/>
                  <w:sz w:val="20"/>
                  <w:szCs w:val="20"/>
                </w:rPr>
                <w:t xml:space="preserve"> for the Operating Hour.</w:t>
              </w:r>
            </w:ins>
          </w:p>
        </w:tc>
      </w:tr>
      <w:tr w:rsidR="000901EC" w:rsidRPr="000901EC" w14:paraId="3493DBAD" w14:textId="77777777" w:rsidTr="009C0551">
        <w:trPr>
          <w:ins w:id="1975" w:author="ERCOT" w:date="2024-03-19T12:51:00Z"/>
        </w:trPr>
        <w:tc>
          <w:tcPr>
            <w:tcW w:w="1149" w:type="pct"/>
          </w:tcPr>
          <w:p w14:paraId="56FA7BEF" w14:textId="77777777" w:rsidR="000901EC" w:rsidRPr="000901EC" w:rsidRDefault="000901EC" w:rsidP="000901EC">
            <w:pPr>
              <w:spacing w:after="60"/>
              <w:rPr>
                <w:ins w:id="1976" w:author="ERCOT" w:date="2024-03-19T12:51:00Z"/>
                <w:rFonts w:eastAsia="SimSun"/>
                <w:iCs/>
                <w:sz w:val="20"/>
              </w:rPr>
            </w:pPr>
            <w:ins w:id="1977" w:author="ERCOT" w:date="2024-03-19T12:51:00Z">
              <w:r w:rsidRPr="000901EC">
                <w:rPr>
                  <w:rFonts w:eastAsia="SimSun"/>
                  <w:i/>
                  <w:iCs/>
                  <w:sz w:val="20"/>
                </w:rPr>
                <w:t>q</w:t>
              </w:r>
            </w:ins>
          </w:p>
        </w:tc>
        <w:tc>
          <w:tcPr>
            <w:tcW w:w="460" w:type="pct"/>
          </w:tcPr>
          <w:p w14:paraId="627170BD" w14:textId="77777777" w:rsidR="000901EC" w:rsidRPr="000901EC" w:rsidRDefault="000901EC" w:rsidP="000901EC">
            <w:pPr>
              <w:spacing w:after="60"/>
              <w:rPr>
                <w:ins w:id="1978" w:author="ERCOT" w:date="2024-03-19T12:51:00Z"/>
                <w:rFonts w:eastAsia="SimSun"/>
                <w:iCs/>
                <w:sz w:val="20"/>
              </w:rPr>
            </w:pPr>
            <w:ins w:id="1979" w:author="ERCOT" w:date="2024-03-19T12:51:00Z">
              <w:r w:rsidRPr="000901EC">
                <w:rPr>
                  <w:rFonts w:eastAsia="SimSun"/>
                  <w:iCs/>
                  <w:sz w:val="20"/>
                </w:rPr>
                <w:t>None</w:t>
              </w:r>
            </w:ins>
          </w:p>
        </w:tc>
        <w:tc>
          <w:tcPr>
            <w:tcW w:w="3391" w:type="pct"/>
          </w:tcPr>
          <w:p w14:paraId="34FEF899" w14:textId="77777777" w:rsidR="000901EC" w:rsidRPr="000901EC" w:rsidRDefault="000901EC" w:rsidP="000901EC">
            <w:pPr>
              <w:spacing w:after="60"/>
              <w:rPr>
                <w:ins w:id="1980" w:author="ERCOT" w:date="2024-03-19T12:51:00Z"/>
                <w:rFonts w:eastAsia="SimSun"/>
                <w:i/>
                <w:iCs/>
                <w:sz w:val="20"/>
              </w:rPr>
            </w:pPr>
            <w:ins w:id="1981" w:author="ERCOT" w:date="2024-03-19T12:51:00Z">
              <w:r w:rsidRPr="000901EC">
                <w:rPr>
                  <w:rFonts w:eastAsia="SimSun"/>
                  <w:iCs/>
                  <w:sz w:val="20"/>
                </w:rPr>
                <w:t>A QSE.</w:t>
              </w:r>
            </w:ins>
          </w:p>
        </w:tc>
      </w:tr>
    </w:tbl>
    <w:p w14:paraId="275F4A60"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982" w:name="_Toc135992418"/>
      <w:r w:rsidRPr="000901EC">
        <w:rPr>
          <w:rFonts w:eastAsia="SimSun"/>
          <w:b/>
          <w:bCs/>
          <w:i/>
          <w:szCs w:val="20"/>
        </w:rPr>
        <w:lastRenderedPageBreak/>
        <w:t>6.7.</w:t>
      </w:r>
      <w:ins w:id="1983" w:author="ERCOT" w:date="2024-05-11T21:05:00Z">
        <w:r w:rsidRPr="000901EC">
          <w:rPr>
            <w:rFonts w:eastAsia="SimSun"/>
            <w:b/>
            <w:bCs/>
            <w:i/>
            <w:szCs w:val="20"/>
          </w:rPr>
          <w:t>5</w:t>
        </w:r>
      </w:ins>
      <w:del w:id="1984" w:author="ERCOT" w:date="2024-05-11T21:05:00Z">
        <w:r w:rsidRPr="000901EC" w:rsidDel="00503649">
          <w:rPr>
            <w:rFonts w:eastAsia="SimSun"/>
            <w:b/>
            <w:bCs/>
            <w:i/>
            <w:szCs w:val="20"/>
          </w:rPr>
          <w:delText>4</w:delText>
        </w:r>
      </w:del>
      <w:r w:rsidRPr="000901EC">
        <w:rPr>
          <w:rFonts w:eastAsia="SimSun"/>
          <w:b/>
          <w:bCs/>
          <w:i/>
          <w:szCs w:val="20"/>
        </w:rPr>
        <w:tab/>
        <w:t>Adjustments to Cost Allocations for Ancillary Services Procurement</w:t>
      </w:r>
      <w:bookmarkEnd w:id="1982"/>
    </w:p>
    <w:p w14:paraId="0DB50624"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74B94E91" w14:textId="77777777" w:rsidR="000901EC" w:rsidRPr="000901EC" w:rsidRDefault="000901EC" w:rsidP="000901EC">
      <w:pPr>
        <w:spacing w:after="240"/>
        <w:ind w:left="720" w:hanging="720"/>
        <w:rPr>
          <w:rFonts w:eastAsia="SimSun"/>
          <w:iCs/>
        </w:rPr>
      </w:pPr>
      <w:r w:rsidRPr="000901EC">
        <w:rPr>
          <w:rFonts w:eastAsia="SimSun"/>
          <w:iCs/>
        </w:rPr>
        <w:t>(2)</w:t>
      </w:r>
      <w:r w:rsidRPr="000901EC">
        <w:rPr>
          <w:rFonts w:eastAsia="SimSun"/>
          <w:iCs/>
        </w:rPr>
        <w:tab/>
        <w:t>For Reg-Up, if applicable:</w:t>
      </w:r>
    </w:p>
    <w:p w14:paraId="0408196D"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Reg-Up for a given Operating Hour is calculated as follows:</w:t>
      </w:r>
    </w:p>
    <w:p w14:paraId="45C40ABE" w14:textId="77777777" w:rsidR="000901EC" w:rsidRPr="000901EC" w:rsidRDefault="000901EC" w:rsidP="000901EC">
      <w:pPr>
        <w:spacing w:after="120"/>
        <w:ind w:left="2880" w:hanging="2160"/>
        <w:rPr>
          <w:rFonts w:eastAsia="SimSun"/>
          <w:b/>
          <w:bCs/>
        </w:rPr>
      </w:pPr>
      <w:r w:rsidRPr="000901EC">
        <w:rPr>
          <w:rFonts w:eastAsia="SimSun"/>
          <w:b/>
          <w:bCs/>
        </w:rPr>
        <w:t>RUCOSTTOT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36D11881" wp14:editId="0EA5E85B">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(RTPCRUAMTTOT </w:t>
      </w:r>
      <w:r w:rsidRPr="000901EC">
        <w:rPr>
          <w:rFonts w:eastAsia="SimSun"/>
          <w:b/>
          <w:bCs/>
          <w:i/>
          <w:vertAlign w:val="subscript"/>
        </w:rPr>
        <w:t>m</w:t>
      </w:r>
      <w:r w:rsidRPr="000901EC">
        <w:rPr>
          <w:rFonts w:eastAsia="SimSun"/>
          <w:b/>
          <w:bCs/>
        </w:rPr>
        <w:t xml:space="preserve">) + </w:t>
      </w:r>
      <w:r w:rsidRPr="000901EC">
        <w:rPr>
          <w:rFonts w:eastAsia="SimSun"/>
          <w:b/>
          <w:bCs/>
        </w:rPr>
        <w:tab/>
      </w:r>
      <w:r w:rsidRPr="000901EC">
        <w:rPr>
          <w:rFonts w:eastAsia="SimSun"/>
          <w:b/>
          <w:bCs/>
        </w:rPr>
        <w:tab/>
      </w:r>
      <w:r w:rsidRPr="000901EC">
        <w:rPr>
          <w:rFonts w:eastAsia="SimSun"/>
          <w:b/>
          <w:bCs/>
        </w:rPr>
        <w:tab/>
        <w:t>PCRUAMTTOT</w:t>
      </w:r>
      <w:r w:rsidRPr="000901EC">
        <w:rPr>
          <w:rFonts w:eastAsia="SimSun"/>
          <w:b/>
          <w:bCs/>
          <w:i/>
          <w:vertAlign w:val="subscript"/>
        </w:rPr>
        <w:t xml:space="preserve"> </w:t>
      </w:r>
      <w:r w:rsidRPr="000901EC">
        <w:rPr>
          <w:rFonts w:eastAsia="SimSun"/>
          <w:b/>
          <w:bCs/>
        </w:rPr>
        <w:t xml:space="preserve"> + RUFQAMTTOT + </w:t>
      </w:r>
    </w:p>
    <w:p w14:paraId="0CDCF1F2" w14:textId="77777777" w:rsidR="000901EC" w:rsidRPr="000901EC" w:rsidRDefault="000901EC" w:rsidP="000901EC">
      <w:pPr>
        <w:spacing w:after="240"/>
        <w:ind w:left="2880" w:firstLine="720"/>
        <w:rPr>
          <w:rFonts w:eastAsia="SimSun"/>
          <w:b/>
          <w:bCs/>
        </w:rPr>
      </w:pPr>
      <w:r w:rsidRPr="000901EC">
        <w:rPr>
          <w:rFonts w:eastAsia="SimSun"/>
          <w:b/>
          <w:bCs/>
        </w:rPr>
        <w:t>RUINFQAMTTOT)</w:t>
      </w:r>
    </w:p>
    <w:p w14:paraId="133A7901" w14:textId="77777777" w:rsidR="000901EC" w:rsidRPr="000901EC" w:rsidRDefault="000901EC" w:rsidP="000901EC">
      <w:pPr>
        <w:spacing w:after="240"/>
        <w:rPr>
          <w:rFonts w:eastAsia="SimSun"/>
          <w:iCs/>
        </w:rPr>
      </w:pPr>
      <w:r w:rsidRPr="000901EC">
        <w:rPr>
          <w:rFonts w:eastAsia="SimSun"/>
          <w:iCs/>
        </w:rPr>
        <w:t xml:space="preserve">Where: </w:t>
      </w:r>
    </w:p>
    <w:p w14:paraId="4540D5A8" w14:textId="77777777" w:rsidR="000901EC" w:rsidRPr="000901EC" w:rsidRDefault="000901EC" w:rsidP="000901EC">
      <w:pPr>
        <w:rPr>
          <w:rFonts w:eastAsia="SimSun"/>
        </w:rPr>
      </w:pPr>
      <w:r w:rsidRPr="000901EC">
        <w:rPr>
          <w:rFonts w:eastAsia="SimSun"/>
        </w:rPr>
        <w:t>Total payment of SASM- and RSASM-procured capacity for Reg-Up by market</w:t>
      </w:r>
    </w:p>
    <w:p w14:paraId="63517402"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RTPCRUAMTTOT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DCF9638" wp14:editId="6FC2ADCB">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 xml:space="preserve">q, m </w:t>
      </w:r>
    </w:p>
    <w:p w14:paraId="46DC52BC" w14:textId="77777777" w:rsidR="000901EC" w:rsidRPr="000901EC" w:rsidRDefault="000901EC" w:rsidP="000901EC">
      <w:pPr>
        <w:rPr>
          <w:rFonts w:eastAsia="SimSun"/>
        </w:rPr>
      </w:pPr>
      <w:r w:rsidRPr="000901EC">
        <w:rPr>
          <w:rFonts w:eastAsia="SimSun"/>
        </w:rPr>
        <w:t>Total payment of DAM-procured capacity for Reg-Up</w:t>
      </w:r>
    </w:p>
    <w:p w14:paraId="0D5EC041" w14:textId="77777777" w:rsidR="000901EC" w:rsidRPr="000901EC" w:rsidRDefault="000901EC" w:rsidP="000901EC">
      <w:pPr>
        <w:spacing w:after="240"/>
        <w:ind w:leftChars="300" w:left="2880" w:hangingChars="900" w:hanging="2160"/>
        <w:rPr>
          <w:rFonts w:eastAsia="SimSun"/>
          <w:bCs/>
        </w:rPr>
      </w:pPr>
      <w:r w:rsidRPr="000901EC">
        <w:rPr>
          <w:rFonts w:eastAsia="SimSun"/>
          <w:bCs/>
        </w:rPr>
        <w:t>PCRUAMTTOT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A924194" wp14:editId="77EA95EA">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PCRUAMT </w:t>
      </w:r>
      <w:r w:rsidRPr="000901EC">
        <w:rPr>
          <w:rFonts w:eastAsia="SimSun"/>
          <w:bCs/>
          <w:i/>
          <w:vertAlign w:val="subscript"/>
        </w:rPr>
        <w:t>q</w:t>
      </w:r>
    </w:p>
    <w:p w14:paraId="07023BCF" w14:textId="77777777" w:rsidR="000901EC" w:rsidRPr="000901EC" w:rsidRDefault="000901EC" w:rsidP="000901EC">
      <w:pPr>
        <w:rPr>
          <w:rFonts w:eastAsia="SimSun"/>
        </w:rPr>
      </w:pPr>
      <w:r w:rsidRPr="000901EC">
        <w:rPr>
          <w:rFonts w:eastAsia="SimSun"/>
        </w:rPr>
        <w:t>Total charge of failure on Ancillary Service Supply Responsibility for Reg-Up</w:t>
      </w:r>
    </w:p>
    <w:p w14:paraId="7BBD1E8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RUFQAMTTOT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D863953" wp14:editId="21522728">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RUFQAMTQSETOT </w:t>
      </w:r>
      <w:r w:rsidRPr="000901EC">
        <w:rPr>
          <w:rFonts w:eastAsia="SimSun"/>
          <w:bCs/>
          <w:i/>
          <w:vertAlign w:val="subscript"/>
        </w:rPr>
        <w:t>q</w:t>
      </w:r>
    </w:p>
    <w:p w14:paraId="2149394D"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Reg-Up by QSE</w:t>
      </w:r>
    </w:p>
    <w:p w14:paraId="1127F60C"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RTPCRUAMTQSETOT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67B4E2B3" wp14:editId="2169DD92">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q, m</w:t>
      </w:r>
    </w:p>
    <w:p w14:paraId="4516F13E" w14:textId="77777777" w:rsidR="000901EC" w:rsidRPr="000901EC" w:rsidRDefault="000901EC" w:rsidP="000901EC">
      <w:pPr>
        <w:rPr>
          <w:rFonts w:eastAsia="SimSun"/>
        </w:rPr>
      </w:pPr>
      <w:r w:rsidRPr="000901EC">
        <w:rPr>
          <w:rFonts w:eastAsia="SimSun"/>
        </w:rPr>
        <w:t>Total charge of infeasible Ancillary Service Supply Responsibility for Reg-Up</w:t>
      </w:r>
    </w:p>
    <w:p w14:paraId="1C31AAEC" w14:textId="77777777" w:rsidR="000901EC" w:rsidRPr="000901EC" w:rsidRDefault="000901EC" w:rsidP="000901EC">
      <w:pPr>
        <w:spacing w:after="240"/>
        <w:ind w:left="2880" w:hanging="2160"/>
        <w:rPr>
          <w:rFonts w:eastAsia="SimSun"/>
        </w:rPr>
      </w:pPr>
      <w:r w:rsidRPr="000901EC">
        <w:rPr>
          <w:rFonts w:eastAsia="SimSun"/>
        </w:rPr>
        <w:t>RUINFQAMTTOT</w:t>
      </w:r>
      <w:r w:rsidRPr="000901EC">
        <w:rPr>
          <w:rFonts w:eastAsia="SimSun"/>
        </w:rPr>
        <w:tab/>
        <w:t>=</w:t>
      </w:r>
      <w:r w:rsidRPr="000901EC">
        <w:rPr>
          <w:rFonts w:eastAsia="SimSun"/>
        </w:rPr>
        <w:tab/>
      </w:r>
      <w:r w:rsidRPr="000901EC">
        <w:rPr>
          <w:rFonts w:eastAsia="SimSun"/>
          <w:position w:val="-22"/>
          <w:lang w:val="pt-BR"/>
        </w:rPr>
        <w:object w:dxaOrig="225" w:dyaOrig="465" w14:anchorId="141ED01B">
          <v:shape id="_x0000_i1053" type="#_x0000_t75" style="width:12pt;height:18pt" o:ole="">
            <v:imagedata r:id="rId64" o:title=""/>
          </v:shape>
          <o:OLEObject Type="Embed" ProgID="Equation.3" ShapeID="_x0000_i1053" DrawAspect="Content" ObjectID="_1789280176" r:id="rId65"/>
        </w:object>
      </w:r>
      <w:r w:rsidRPr="000901EC">
        <w:rPr>
          <w:rFonts w:eastAsia="SimSun"/>
        </w:rPr>
        <w:t xml:space="preserve"> RUINFQAMT </w:t>
      </w:r>
      <w:r w:rsidRPr="000901EC">
        <w:rPr>
          <w:rFonts w:eastAsia="SimSun"/>
          <w:i/>
          <w:vertAlign w:val="subscript"/>
        </w:rPr>
        <w:t>q</w:t>
      </w:r>
    </w:p>
    <w:p w14:paraId="3876D994" w14:textId="77777777" w:rsidR="000901EC" w:rsidRPr="000901EC" w:rsidRDefault="000901EC" w:rsidP="000901EC">
      <w:pPr>
        <w:rPr>
          <w:rFonts w:eastAsia="SimSun"/>
        </w:rPr>
      </w:pPr>
      <w:r w:rsidRPr="000901EC">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0901EC" w:rsidRPr="000901EC" w14:paraId="4D78FA26" w14:textId="77777777" w:rsidTr="009C0551">
        <w:tc>
          <w:tcPr>
            <w:tcW w:w="1315" w:type="pct"/>
          </w:tcPr>
          <w:p w14:paraId="4285E54C"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6" w:type="pct"/>
          </w:tcPr>
          <w:p w14:paraId="25BA68F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59" w:type="pct"/>
          </w:tcPr>
          <w:p w14:paraId="7B5A2CE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1997633" w14:textId="77777777" w:rsidTr="009C0551">
        <w:tc>
          <w:tcPr>
            <w:tcW w:w="1315" w:type="pct"/>
          </w:tcPr>
          <w:p w14:paraId="35215D0C" w14:textId="77777777" w:rsidR="000901EC" w:rsidRPr="000901EC" w:rsidRDefault="000901EC" w:rsidP="000901EC">
            <w:pPr>
              <w:spacing w:after="60"/>
              <w:rPr>
                <w:rFonts w:eastAsia="SimSun"/>
                <w:iCs/>
                <w:sz w:val="20"/>
              </w:rPr>
            </w:pPr>
            <w:r w:rsidRPr="000901EC">
              <w:rPr>
                <w:rFonts w:eastAsia="SimSun"/>
                <w:iCs/>
                <w:sz w:val="20"/>
              </w:rPr>
              <w:t>RUCOSTTOT</w:t>
            </w:r>
          </w:p>
        </w:tc>
        <w:tc>
          <w:tcPr>
            <w:tcW w:w="326" w:type="pct"/>
          </w:tcPr>
          <w:p w14:paraId="5BFB55A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5411954C" w14:textId="77777777" w:rsidR="000901EC" w:rsidRPr="000901EC" w:rsidRDefault="000901EC" w:rsidP="000901EC">
            <w:pPr>
              <w:spacing w:after="60"/>
              <w:rPr>
                <w:rFonts w:eastAsia="SimSun"/>
                <w:iCs/>
                <w:sz w:val="20"/>
              </w:rPr>
            </w:pPr>
            <w:r w:rsidRPr="000901EC">
              <w:rPr>
                <w:rFonts w:eastAsia="SimSun"/>
                <w:i/>
                <w:iCs/>
                <w:sz w:val="20"/>
              </w:rPr>
              <w:t>Reg-Up Cost Total</w:t>
            </w:r>
            <w:r w:rsidRPr="000901EC">
              <w:rPr>
                <w:rFonts w:eastAsia="SimSun"/>
                <w:iCs/>
                <w:sz w:val="20"/>
              </w:rPr>
              <w:t>—The net total costs for Reg-Up for the hour.</w:t>
            </w:r>
          </w:p>
        </w:tc>
      </w:tr>
      <w:tr w:rsidR="000901EC" w:rsidRPr="000901EC" w14:paraId="68955F8E" w14:textId="77777777" w:rsidTr="009C0551">
        <w:tc>
          <w:tcPr>
            <w:tcW w:w="1315" w:type="pct"/>
            <w:tcBorders>
              <w:top w:val="single" w:sz="4" w:space="0" w:color="auto"/>
              <w:left w:val="single" w:sz="4" w:space="0" w:color="auto"/>
              <w:bottom w:val="single" w:sz="4" w:space="0" w:color="auto"/>
              <w:right w:val="single" w:sz="4" w:space="0" w:color="auto"/>
            </w:tcBorders>
          </w:tcPr>
          <w:p w14:paraId="37586A74" w14:textId="77777777" w:rsidR="000901EC" w:rsidRPr="000901EC" w:rsidRDefault="000901EC" w:rsidP="000901EC">
            <w:pPr>
              <w:spacing w:after="60"/>
              <w:rPr>
                <w:rFonts w:eastAsia="SimSun"/>
                <w:iCs/>
                <w:sz w:val="20"/>
              </w:rPr>
            </w:pPr>
            <w:r w:rsidRPr="000901EC">
              <w:rPr>
                <w:rFonts w:eastAsia="SimSun"/>
                <w:iCs/>
                <w:sz w:val="20"/>
              </w:rPr>
              <w:t xml:space="preserve">RTPCRUAMTTOT </w:t>
            </w:r>
            <w:r w:rsidRPr="000901EC">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55F8BB82"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23E3C20" w14:textId="77777777" w:rsidR="000901EC" w:rsidRPr="000901EC" w:rsidRDefault="000901EC" w:rsidP="000901EC">
            <w:pPr>
              <w:spacing w:after="60"/>
              <w:rPr>
                <w:rFonts w:eastAsia="SimSun"/>
                <w:i/>
                <w:iCs/>
                <w:sz w:val="20"/>
              </w:rPr>
            </w:pPr>
            <w:r w:rsidRPr="000901EC">
              <w:rPr>
                <w:rFonts w:eastAsia="SimSun"/>
                <w:i/>
                <w:iCs/>
                <w:sz w:val="20"/>
              </w:rPr>
              <w:t>Procured Capacity for Reg-Up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0533C0AA" w14:textId="77777777" w:rsidTr="009C0551">
        <w:tc>
          <w:tcPr>
            <w:tcW w:w="1315" w:type="pct"/>
            <w:tcBorders>
              <w:top w:val="single" w:sz="4" w:space="0" w:color="auto"/>
              <w:left w:val="single" w:sz="4" w:space="0" w:color="auto"/>
              <w:bottom w:val="single" w:sz="4" w:space="0" w:color="auto"/>
              <w:right w:val="single" w:sz="4" w:space="0" w:color="auto"/>
            </w:tcBorders>
          </w:tcPr>
          <w:p w14:paraId="457FB2D0"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RTPCRUAMT </w:t>
            </w:r>
            <w:r w:rsidRPr="000901EC">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4EFBA270"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6938A77" w14:textId="77777777" w:rsidR="000901EC" w:rsidRPr="000901EC" w:rsidRDefault="000901EC" w:rsidP="000901EC">
            <w:pPr>
              <w:spacing w:after="60"/>
              <w:rPr>
                <w:rFonts w:eastAsia="SimSun"/>
                <w:i/>
                <w:iCs/>
                <w:sz w:val="20"/>
              </w:rPr>
            </w:pPr>
            <w:r w:rsidRPr="000901EC">
              <w:rPr>
                <w:rFonts w:eastAsia="SimSun"/>
                <w:i/>
                <w:iCs/>
                <w:sz w:val="20"/>
              </w:rPr>
              <w:t>Procured Capacity for Reg-Up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6867FE95" w14:textId="77777777" w:rsidTr="009C0551">
        <w:tc>
          <w:tcPr>
            <w:tcW w:w="1315" w:type="pct"/>
            <w:tcBorders>
              <w:top w:val="single" w:sz="4" w:space="0" w:color="auto"/>
              <w:left w:val="single" w:sz="4" w:space="0" w:color="auto"/>
              <w:bottom w:val="single" w:sz="4" w:space="0" w:color="auto"/>
              <w:right w:val="single" w:sz="4" w:space="0" w:color="auto"/>
            </w:tcBorders>
          </w:tcPr>
          <w:p w14:paraId="2D72ED89" w14:textId="77777777" w:rsidR="000901EC" w:rsidRPr="000901EC" w:rsidRDefault="000901EC" w:rsidP="000901EC">
            <w:pPr>
              <w:spacing w:after="60"/>
              <w:rPr>
                <w:rFonts w:eastAsia="SimSun"/>
                <w:iCs/>
                <w:sz w:val="20"/>
              </w:rPr>
            </w:pPr>
            <w:r w:rsidRPr="000901EC">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D0F67F4"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313C48C" w14:textId="77777777" w:rsidR="000901EC" w:rsidRPr="000901EC" w:rsidRDefault="000901EC" w:rsidP="000901EC">
            <w:pPr>
              <w:spacing w:after="60"/>
              <w:rPr>
                <w:rFonts w:eastAsia="SimSun"/>
                <w:i/>
                <w:iCs/>
                <w:sz w:val="20"/>
              </w:rPr>
            </w:pPr>
            <w:r w:rsidRPr="000901EC">
              <w:rPr>
                <w:rFonts w:eastAsia="SimSun"/>
                <w:i/>
                <w:iCs/>
                <w:sz w:val="20"/>
              </w:rPr>
              <w:t>Reg-Up Failure Quantity Amount Total</w:t>
            </w:r>
            <w:r w:rsidRPr="000901EC">
              <w:rPr>
                <w:rFonts w:eastAsia="SimSun"/>
                <w:iCs/>
                <w:sz w:val="20"/>
              </w:rPr>
              <w:t>—The total charges to all QSEs for their capacity associated with failures and reconfiguration reductions on their Ancillary Service Supply Responsibilities for Reg-Up, for the hour.</w:t>
            </w:r>
          </w:p>
        </w:tc>
      </w:tr>
      <w:tr w:rsidR="000901EC" w:rsidRPr="000901EC" w14:paraId="71D79AD5" w14:textId="77777777" w:rsidTr="009C0551">
        <w:tc>
          <w:tcPr>
            <w:tcW w:w="1315" w:type="pct"/>
            <w:tcBorders>
              <w:top w:val="single" w:sz="4" w:space="0" w:color="auto"/>
              <w:left w:val="single" w:sz="4" w:space="0" w:color="auto"/>
              <w:bottom w:val="single" w:sz="4" w:space="0" w:color="auto"/>
              <w:right w:val="single" w:sz="4" w:space="0" w:color="auto"/>
            </w:tcBorders>
          </w:tcPr>
          <w:p w14:paraId="789E7E28" w14:textId="77777777" w:rsidR="000901EC" w:rsidRPr="000901EC" w:rsidRDefault="000901EC" w:rsidP="000901EC">
            <w:pPr>
              <w:spacing w:after="60"/>
              <w:rPr>
                <w:rFonts w:eastAsia="SimSun"/>
                <w:iCs/>
                <w:sz w:val="20"/>
              </w:rPr>
            </w:pPr>
            <w:r w:rsidRPr="000901EC">
              <w:rPr>
                <w:rFonts w:eastAsia="SimSun"/>
                <w:iCs/>
                <w:sz w:val="20"/>
              </w:rPr>
              <w:t xml:space="preserve">RUFQAMTQSETOT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35AB12D"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94BF3DF" w14:textId="77777777" w:rsidR="000901EC" w:rsidRPr="000901EC" w:rsidRDefault="000901EC" w:rsidP="000901EC">
            <w:pPr>
              <w:spacing w:after="60"/>
              <w:rPr>
                <w:rFonts w:eastAsia="SimSun"/>
                <w:i/>
                <w:iCs/>
                <w:sz w:val="20"/>
              </w:rPr>
            </w:pPr>
            <w:r w:rsidRPr="000901EC">
              <w:rPr>
                <w:rFonts w:eastAsia="SimSun"/>
                <w:i/>
                <w:iCs/>
                <w:sz w:val="20"/>
              </w:rPr>
              <w:t>Reg-Up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Reg-Up, for the hour.</w:t>
            </w:r>
          </w:p>
        </w:tc>
      </w:tr>
      <w:tr w:rsidR="000901EC" w:rsidRPr="000901EC" w14:paraId="42100D70" w14:textId="77777777" w:rsidTr="009C0551">
        <w:tc>
          <w:tcPr>
            <w:tcW w:w="1315" w:type="pct"/>
            <w:tcBorders>
              <w:top w:val="single" w:sz="4" w:space="0" w:color="auto"/>
              <w:left w:val="single" w:sz="4" w:space="0" w:color="auto"/>
              <w:bottom w:val="single" w:sz="4" w:space="0" w:color="auto"/>
              <w:right w:val="single" w:sz="4" w:space="0" w:color="auto"/>
            </w:tcBorders>
          </w:tcPr>
          <w:p w14:paraId="775BE213" w14:textId="77777777" w:rsidR="000901EC" w:rsidRPr="000901EC" w:rsidRDefault="000901EC" w:rsidP="000901EC">
            <w:pPr>
              <w:spacing w:after="60"/>
              <w:rPr>
                <w:rFonts w:eastAsia="SimSun"/>
                <w:iCs/>
                <w:sz w:val="20"/>
              </w:rPr>
            </w:pPr>
            <w:r w:rsidRPr="000901EC">
              <w:rPr>
                <w:rFonts w:eastAsia="SimSun"/>
                <w:iCs/>
                <w:sz w:val="20"/>
              </w:rPr>
              <w:t xml:space="preserve">RTPCRUAMTQSETOT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AFCE71E"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33B393F" w14:textId="77777777" w:rsidR="000901EC" w:rsidRPr="000901EC" w:rsidRDefault="000901EC" w:rsidP="000901EC">
            <w:pPr>
              <w:spacing w:after="60"/>
              <w:rPr>
                <w:rFonts w:eastAsia="SimSun"/>
                <w:iCs/>
                <w:sz w:val="20"/>
              </w:rPr>
            </w:pPr>
            <w:r w:rsidRPr="000901EC">
              <w:rPr>
                <w:rFonts w:eastAsia="SimSun"/>
                <w:i/>
                <w:iCs/>
                <w:sz w:val="20"/>
              </w:rPr>
              <w:t>Procured Capacity for Reg-Up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Reg-Up, for the hour.</w:t>
            </w:r>
          </w:p>
        </w:tc>
      </w:tr>
      <w:tr w:rsidR="000901EC" w:rsidRPr="000901EC" w14:paraId="0720403A"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CE05CB9" w14:textId="77777777" w:rsidR="000901EC" w:rsidRPr="000901EC" w:rsidRDefault="000901EC" w:rsidP="000901EC">
            <w:pPr>
              <w:spacing w:after="60"/>
              <w:rPr>
                <w:rFonts w:eastAsia="SimSun"/>
                <w:iCs/>
                <w:sz w:val="20"/>
              </w:rPr>
            </w:pPr>
            <w:r w:rsidRPr="000901EC">
              <w:rPr>
                <w:rFonts w:eastAsia="SimSun"/>
                <w:iCs/>
                <w:sz w:val="20"/>
              </w:rPr>
              <w:t xml:space="preserve">PCRUAMT </w:t>
            </w:r>
            <w:r w:rsidRPr="000901EC">
              <w:rPr>
                <w:rFonts w:eastAsia="SimSun"/>
                <w:i/>
                <w:iCs/>
                <w:sz w:val="20"/>
                <w:vertAlign w:val="subscript"/>
              </w:rPr>
              <w:t>q</w:t>
            </w:r>
          </w:p>
        </w:tc>
        <w:tc>
          <w:tcPr>
            <w:tcW w:w="326" w:type="pct"/>
          </w:tcPr>
          <w:p w14:paraId="465219A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56AEB345" w14:textId="77777777" w:rsidR="000901EC" w:rsidRPr="000901EC" w:rsidRDefault="000901EC" w:rsidP="000901EC">
            <w:pPr>
              <w:spacing w:after="60"/>
              <w:rPr>
                <w:rFonts w:eastAsia="SimSun"/>
                <w:iCs/>
                <w:sz w:val="20"/>
              </w:rPr>
            </w:pPr>
            <w:r w:rsidRPr="000901EC">
              <w:rPr>
                <w:rFonts w:eastAsia="SimSun"/>
                <w:i/>
                <w:iCs/>
                <w:sz w:val="20"/>
              </w:rPr>
              <w:t>Procured Capacity for Reg-Up Amount per QSE in DAM</w:t>
            </w:r>
            <w:r w:rsidRPr="000901EC">
              <w:rPr>
                <w:rFonts w:eastAsia="SimSun"/>
                <w:iCs/>
                <w:sz w:val="20"/>
              </w:rPr>
              <w:t xml:space="preserve">—The DAM Reg-Up payment for QSE </w:t>
            </w:r>
            <w:r w:rsidRPr="000901EC">
              <w:rPr>
                <w:rFonts w:eastAsia="SimSun"/>
                <w:i/>
                <w:iCs/>
                <w:sz w:val="20"/>
              </w:rPr>
              <w:t>q</w:t>
            </w:r>
            <w:r w:rsidRPr="000901EC">
              <w:rPr>
                <w:rFonts w:eastAsia="SimSun"/>
                <w:iCs/>
                <w:sz w:val="20"/>
              </w:rPr>
              <w:t>, for the hour.</w:t>
            </w:r>
          </w:p>
        </w:tc>
      </w:tr>
      <w:tr w:rsidR="000901EC" w:rsidRPr="000901EC" w14:paraId="78DDAD0F"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B4CA298" w14:textId="77777777" w:rsidR="000901EC" w:rsidRPr="000901EC" w:rsidRDefault="000901EC" w:rsidP="000901EC">
            <w:pPr>
              <w:spacing w:after="60"/>
              <w:rPr>
                <w:rFonts w:eastAsia="SimSun"/>
                <w:iCs/>
                <w:sz w:val="20"/>
              </w:rPr>
            </w:pPr>
            <w:r w:rsidRPr="000901EC">
              <w:rPr>
                <w:rFonts w:eastAsia="SimSun"/>
                <w:sz w:val="20"/>
              </w:rPr>
              <w:t>RUINFQAMTTOT</w:t>
            </w:r>
          </w:p>
        </w:tc>
        <w:tc>
          <w:tcPr>
            <w:tcW w:w="326" w:type="pct"/>
          </w:tcPr>
          <w:p w14:paraId="4606A3E5"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7CA59A4" w14:textId="77777777" w:rsidR="000901EC" w:rsidRPr="000901EC" w:rsidRDefault="000901EC" w:rsidP="000901EC">
            <w:pPr>
              <w:spacing w:after="60"/>
              <w:rPr>
                <w:rFonts w:eastAsia="SimSun"/>
                <w:i/>
                <w:iCs/>
                <w:sz w:val="20"/>
              </w:rPr>
            </w:pPr>
            <w:r w:rsidRPr="000901EC">
              <w:rPr>
                <w:rFonts w:eastAsia="SimSun"/>
                <w:i/>
                <w:sz w:val="20"/>
              </w:rPr>
              <w:t xml:space="preserve">Reg-Up Infeasible Quantity Amount Total  </w:t>
            </w:r>
            <w:r w:rsidRPr="000901EC">
              <w:rPr>
                <w:rFonts w:eastAsia="SimSun"/>
                <w:sz w:val="20"/>
              </w:rPr>
              <w:t>— The charge to all QSEs for their total capacity associated with infeasible deployment of Ancillary Service Supply Responsibilities for Reg-Up, for the hour.</w:t>
            </w:r>
          </w:p>
        </w:tc>
      </w:tr>
      <w:tr w:rsidR="000901EC" w:rsidRPr="000901EC" w14:paraId="1EB29AA7"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B451966" w14:textId="77777777" w:rsidR="000901EC" w:rsidRPr="000901EC" w:rsidRDefault="000901EC" w:rsidP="000901EC">
            <w:pPr>
              <w:spacing w:after="60"/>
              <w:rPr>
                <w:rFonts w:eastAsia="SimSun"/>
                <w:iCs/>
                <w:sz w:val="20"/>
              </w:rPr>
            </w:pPr>
            <w:r w:rsidRPr="000901EC">
              <w:rPr>
                <w:rFonts w:eastAsia="SimSun"/>
                <w:sz w:val="20"/>
              </w:rPr>
              <w:t xml:space="preserve">RUINFQAMT </w:t>
            </w:r>
            <w:r w:rsidRPr="000901EC">
              <w:rPr>
                <w:rFonts w:eastAsia="SimSun"/>
                <w:i/>
                <w:sz w:val="20"/>
                <w:vertAlign w:val="subscript"/>
              </w:rPr>
              <w:t>q</w:t>
            </w:r>
          </w:p>
        </w:tc>
        <w:tc>
          <w:tcPr>
            <w:tcW w:w="326" w:type="pct"/>
          </w:tcPr>
          <w:p w14:paraId="54EC4F1F"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8A435DA" w14:textId="77777777" w:rsidR="000901EC" w:rsidRPr="000901EC" w:rsidRDefault="000901EC" w:rsidP="000901EC">
            <w:pPr>
              <w:spacing w:after="60"/>
              <w:rPr>
                <w:rFonts w:eastAsia="SimSun"/>
                <w:i/>
                <w:iCs/>
                <w:sz w:val="20"/>
              </w:rPr>
            </w:pPr>
            <w:r w:rsidRPr="000901EC">
              <w:rPr>
                <w:rFonts w:eastAsia="SimSun"/>
                <w:i/>
                <w:sz w:val="20"/>
              </w:rPr>
              <w:t>Reg-Up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Reg-Up, for the hour</w:t>
            </w:r>
            <w:r w:rsidRPr="000901EC">
              <w:rPr>
                <w:rFonts w:eastAsia="SimSun"/>
              </w:rPr>
              <w:t>.</w:t>
            </w:r>
          </w:p>
        </w:tc>
      </w:tr>
      <w:tr w:rsidR="000901EC" w:rsidRPr="000901EC" w14:paraId="3DCE8079" w14:textId="77777777" w:rsidTr="009C0551">
        <w:tc>
          <w:tcPr>
            <w:tcW w:w="1315" w:type="pct"/>
            <w:tcBorders>
              <w:top w:val="single" w:sz="4" w:space="0" w:color="auto"/>
              <w:left w:val="single" w:sz="4" w:space="0" w:color="auto"/>
              <w:bottom w:val="single" w:sz="4" w:space="0" w:color="auto"/>
              <w:right w:val="single" w:sz="4" w:space="0" w:color="auto"/>
            </w:tcBorders>
          </w:tcPr>
          <w:p w14:paraId="44E3C3D2" w14:textId="77777777" w:rsidR="000901EC" w:rsidRPr="000901EC" w:rsidRDefault="000901EC" w:rsidP="000901EC">
            <w:pPr>
              <w:spacing w:after="60"/>
              <w:rPr>
                <w:rFonts w:eastAsia="SimSun"/>
                <w:sz w:val="20"/>
              </w:rPr>
            </w:pPr>
            <w:r w:rsidRPr="000901EC">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70DC303E" w14:textId="77777777" w:rsidR="000901EC" w:rsidRPr="000901EC" w:rsidRDefault="000901EC" w:rsidP="000901EC">
            <w:pPr>
              <w:spacing w:after="60"/>
              <w:rPr>
                <w:rFonts w:eastAsia="SimSun"/>
                <w:sz w:val="20"/>
              </w:rPr>
            </w:pPr>
            <w:r w:rsidRPr="000901EC">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4A33BC60" w14:textId="77777777" w:rsidR="000901EC" w:rsidRPr="000901EC" w:rsidRDefault="000901EC" w:rsidP="000901EC">
            <w:pPr>
              <w:spacing w:after="60"/>
              <w:rPr>
                <w:rFonts w:eastAsia="SimSun"/>
                <w:sz w:val="20"/>
              </w:rPr>
            </w:pPr>
            <w:r w:rsidRPr="000901EC">
              <w:rPr>
                <w:rFonts w:eastAsia="SimSun"/>
                <w:i/>
                <w:sz w:val="20"/>
              </w:rPr>
              <w:t>Procured Capacity for Reg-Up Amount Total in DAM</w:t>
            </w:r>
            <w:r w:rsidRPr="000901EC">
              <w:rPr>
                <w:rFonts w:eastAsia="SimSun"/>
                <w:sz w:val="20"/>
              </w:rPr>
              <w:t>—The total of the DAM Reg-Up payments for all QSEs</w:t>
            </w:r>
            <w:r w:rsidRPr="000901EC">
              <w:rPr>
                <w:rFonts w:eastAsia="SimSun"/>
                <w:iCs/>
                <w:sz w:val="20"/>
              </w:rPr>
              <w:t>,</w:t>
            </w:r>
            <w:r w:rsidRPr="000901EC">
              <w:rPr>
                <w:rFonts w:eastAsia="SimSun"/>
                <w:sz w:val="20"/>
              </w:rPr>
              <w:t xml:space="preserve"> for the hour.</w:t>
            </w:r>
          </w:p>
        </w:tc>
      </w:tr>
      <w:tr w:rsidR="000901EC" w:rsidRPr="000901EC" w14:paraId="70370282" w14:textId="77777777" w:rsidTr="009C0551">
        <w:tc>
          <w:tcPr>
            <w:tcW w:w="1315" w:type="pct"/>
            <w:tcBorders>
              <w:top w:val="single" w:sz="4" w:space="0" w:color="auto"/>
              <w:left w:val="single" w:sz="4" w:space="0" w:color="auto"/>
              <w:bottom w:val="single" w:sz="4" w:space="0" w:color="auto"/>
              <w:right w:val="single" w:sz="4" w:space="0" w:color="auto"/>
            </w:tcBorders>
          </w:tcPr>
          <w:p w14:paraId="36237461" w14:textId="77777777" w:rsidR="000901EC" w:rsidRPr="000901EC" w:rsidRDefault="000901EC" w:rsidP="000901EC">
            <w:pPr>
              <w:spacing w:after="60"/>
              <w:rPr>
                <w:rFonts w:eastAsia="SimSun"/>
                <w:i/>
                <w:iCs/>
                <w:sz w:val="20"/>
              </w:rPr>
            </w:pPr>
            <w:r w:rsidRPr="000901EC">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09347F97"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3E0F68D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8FD69E7" w14:textId="77777777" w:rsidTr="009C0551">
        <w:tc>
          <w:tcPr>
            <w:tcW w:w="1315" w:type="pct"/>
            <w:tcBorders>
              <w:top w:val="single" w:sz="4" w:space="0" w:color="auto"/>
              <w:left w:val="single" w:sz="4" w:space="0" w:color="auto"/>
              <w:bottom w:val="single" w:sz="4" w:space="0" w:color="auto"/>
              <w:right w:val="single" w:sz="4" w:space="0" w:color="auto"/>
            </w:tcBorders>
          </w:tcPr>
          <w:p w14:paraId="09682AB8" w14:textId="77777777" w:rsidR="000901EC" w:rsidRPr="000901EC" w:rsidRDefault="000901EC" w:rsidP="000901EC">
            <w:pPr>
              <w:spacing w:after="60"/>
              <w:rPr>
                <w:rFonts w:eastAsia="SimSun"/>
                <w:i/>
                <w:iCs/>
                <w:sz w:val="20"/>
              </w:rPr>
            </w:pPr>
            <w:r w:rsidRPr="000901EC">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7C3B811F"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11D58FE1"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3CD4A17A"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01A37AE" w14:textId="77777777" w:rsidTr="009C0551">
        <w:trPr>
          <w:trHeight w:val="1547"/>
        </w:trPr>
        <w:tc>
          <w:tcPr>
            <w:tcW w:w="9576" w:type="dxa"/>
            <w:shd w:val="pct12" w:color="auto" w:fill="auto"/>
          </w:tcPr>
          <w:p w14:paraId="4443A800"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7290EA4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Reg-Up for a given Operating Hour is calculated as follows:</w:t>
            </w:r>
          </w:p>
          <w:p w14:paraId="3C79982A" w14:textId="77777777" w:rsidR="000901EC" w:rsidRPr="000901EC" w:rsidRDefault="000901EC" w:rsidP="000901EC">
            <w:pPr>
              <w:spacing w:after="120"/>
              <w:ind w:left="2880" w:hanging="2160"/>
              <w:rPr>
                <w:rFonts w:eastAsia="SimSun"/>
                <w:b/>
                <w:bCs/>
              </w:rPr>
            </w:pPr>
            <w:r w:rsidRPr="000901EC">
              <w:rPr>
                <w:rFonts w:eastAsia="SimSun"/>
                <w:b/>
                <w:bCs/>
              </w:rPr>
              <w:t>RUCOSTTOT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7565FD22" wp14:editId="64ACEC0C">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(RTPCRUAMTTOT </w:t>
            </w:r>
            <w:r w:rsidRPr="000901EC">
              <w:rPr>
                <w:rFonts w:eastAsia="SimSun"/>
                <w:b/>
                <w:bCs/>
                <w:i/>
                <w:vertAlign w:val="subscript"/>
              </w:rPr>
              <w:t>m</w:t>
            </w:r>
            <w:r w:rsidRPr="000901EC">
              <w:rPr>
                <w:rFonts w:eastAsia="SimSun"/>
                <w:b/>
                <w:bCs/>
              </w:rPr>
              <w:t xml:space="preserve">) + </w:t>
            </w:r>
            <w:r w:rsidRPr="000901EC">
              <w:rPr>
                <w:rFonts w:eastAsia="SimSun"/>
                <w:b/>
                <w:bCs/>
              </w:rPr>
              <w:tab/>
            </w:r>
            <w:r w:rsidRPr="000901EC">
              <w:rPr>
                <w:rFonts w:eastAsia="SimSun"/>
                <w:b/>
                <w:bCs/>
              </w:rPr>
              <w:tab/>
            </w:r>
            <w:r w:rsidRPr="000901EC">
              <w:rPr>
                <w:rFonts w:eastAsia="SimSun"/>
                <w:b/>
                <w:bCs/>
              </w:rPr>
              <w:tab/>
              <w:t>PCRUAMTTOT</w:t>
            </w:r>
            <w:r w:rsidRPr="000901EC">
              <w:rPr>
                <w:rFonts w:eastAsia="SimSun"/>
                <w:b/>
                <w:bCs/>
                <w:i/>
                <w:vertAlign w:val="subscript"/>
              </w:rPr>
              <w:t xml:space="preserve"> </w:t>
            </w:r>
            <w:r w:rsidRPr="000901EC">
              <w:rPr>
                <w:rFonts w:eastAsia="SimSun"/>
                <w:b/>
                <w:bCs/>
              </w:rPr>
              <w:t xml:space="preserve"> + RUFQAMTTOT + </w:t>
            </w:r>
          </w:p>
          <w:p w14:paraId="1FCF5768" w14:textId="77777777" w:rsidR="000901EC" w:rsidRPr="000901EC" w:rsidRDefault="000901EC" w:rsidP="000901EC">
            <w:pPr>
              <w:spacing w:after="240"/>
              <w:ind w:left="2880" w:firstLine="720"/>
              <w:rPr>
                <w:rFonts w:eastAsia="SimSun"/>
                <w:b/>
                <w:bCs/>
              </w:rPr>
            </w:pPr>
            <w:r w:rsidRPr="000901EC">
              <w:rPr>
                <w:rFonts w:eastAsia="SimSun"/>
                <w:b/>
                <w:bCs/>
              </w:rPr>
              <w:t xml:space="preserve">RUINFQAMTTOT + </w:t>
            </w:r>
            <w:r w:rsidRPr="000901EC">
              <w:rPr>
                <w:rFonts w:eastAsia="SimSun"/>
                <w:b/>
                <w:color w:val="000000"/>
              </w:rPr>
              <w:t>RUMWINFATOT</w:t>
            </w:r>
            <w:r w:rsidRPr="000901EC">
              <w:rPr>
                <w:rFonts w:eastAsia="SimSun"/>
                <w:b/>
                <w:bCs/>
              </w:rPr>
              <w:t>)</w:t>
            </w:r>
          </w:p>
          <w:p w14:paraId="7058E394" w14:textId="77777777" w:rsidR="000901EC" w:rsidRPr="000901EC" w:rsidRDefault="000901EC" w:rsidP="000901EC">
            <w:pPr>
              <w:spacing w:after="240"/>
              <w:rPr>
                <w:rFonts w:eastAsia="SimSun"/>
                <w:iCs/>
              </w:rPr>
            </w:pPr>
            <w:r w:rsidRPr="000901EC">
              <w:rPr>
                <w:rFonts w:eastAsia="SimSun"/>
                <w:iCs/>
              </w:rPr>
              <w:t xml:space="preserve">Where: </w:t>
            </w:r>
          </w:p>
          <w:p w14:paraId="1D1FAAD1" w14:textId="77777777" w:rsidR="000901EC" w:rsidRPr="000901EC" w:rsidRDefault="000901EC" w:rsidP="000901EC">
            <w:pPr>
              <w:rPr>
                <w:rFonts w:eastAsia="SimSun"/>
              </w:rPr>
            </w:pPr>
            <w:r w:rsidRPr="000901EC">
              <w:rPr>
                <w:rFonts w:eastAsia="SimSun"/>
              </w:rPr>
              <w:t>Total payment of SASM- and RSASM-procured capacity for Reg-Up by market</w:t>
            </w:r>
          </w:p>
          <w:p w14:paraId="62E8C5C0"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RTPCRUAMTTOT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58E87B60" wp14:editId="69D1E4BE">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 xml:space="preserve">q, m </w:t>
            </w:r>
          </w:p>
          <w:p w14:paraId="16F74EF0" w14:textId="77777777" w:rsidR="000901EC" w:rsidRPr="000901EC" w:rsidRDefault="000901EC" w:rsidP="000901EC">
            <w:pPr>
              <w:rPr>
                <w:rFonts w:eastAsia="SimSun"/>
              </w:rPr>
            </w:pPr>
            <w:r w:rsidRPr="000901EC">
              <w:rPr>
                <w:rFonts w:eastAsia="SimSun"/>
              </w:rPr>
              <w:t>Total payment of DAM-procured capacity for Reg-Up</w:t>
            </w:r>
          </w:p>
          <w:p w14:paraId="289C0E27" w14:textId="77777777" w:rsidR="000901EC" w:rsidRPr="000901EC" w:rsidRDefault="000901EC" w:rsidP="000901EC">
            <w:pPr>
              <w:spacing w:after="240"/>
              <w:ind w:leftChars="300" w:left="2880" w:hangingChars="900" w:hanging="2160"/>
              <w:rPr>
                <w:rFonts w:eastAsia="SimSun"/>
                <w:bCs/>
              </w:rPr>
            </w:pPr>
            <w:r w:rsidRPr="000901EC">
              <w:rPr>
                <w:rFonts w:eastAsia="SimSun"/>
                <w:bCs/>
              </w:rPr>
              <w:t>PCRUAMTTOT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3441492E" wp14:editId="47A142BA">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PCRUAMT </w:t>
            </w:r>
            <w:r w:rsidRPr="000901EC">
              <w:rPr>
                <w:rFonts w:eastAsia="SimSun"/>
                <w:bCs/>
                <w:i/>
                <w:vertAlign w:val="subscript"/>
              </w:rPr>
              <w:t>q</w:t>
            </w:r>
          </w:p>
          <w:p w14:paraId="05D7B428" w14:textId="77777777" w:rsidR="000901EC" w:rsidRPr="000901EC" w:rsidRDefault="000901EC" w:rsidP="000901EC">
            <w:pPr>
              <w:rPr>
                <w:rFonts w:eastAsia="SimSun"/>
              </w:rPr>
            </w:pPr>
            <w:r w:rsidRPr="000901EC">
              <w:rPr>
                <w:rFonts w:eastAsia="SimSun"/>
              </w:rPr>
              <w:t>Total charge of failure on Ancillary Service Supply Responsibility for Reg-Up</w:t>
            </w:r>
          </w:p>
          <w:p w14:paraId="3F2708AC"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lastRenderedPageBreak/>
              <w:t>RUFQAMTTOT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089AB52" wp14:editId="0C7E22C9">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RUFQAMTQSETOT </w:t>
            </w:r>
            <w:r w:rsidRPr="000901EC">
              <w:rPr>
                <w:rFonts w:eastAsia="SimSun"/>
                <w:bCs/>
                <w:i/>
                <w:vertAlign w:val="subscript"/>
              </w:rPr>
              <w:t>q</w:t>
            </w:r>
          </w:p>
          <w:p w14:paraId="5784736B"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Reg-Up by QSE</w:t>
            </w:r>
          </w:p>
          <w:p w14:paraId="0F4CADE9"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RTPCRUAMTQSETOT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5E09431F" wp14:editId="2460EEC1">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q, m</w:t>
            </w:r>
          </w:p>
          <w:p w14:paraId="0BB8758D" w14:textId="77777777" w:rsidR="000901EC" w:rsidRPr="000901EC" w:rsidRDefault="000901EC" w:rsidP="000901EC">
            <w:pPr>
              <w:rPr>
                <w:rFonts w:eastAsia="SimSun"/>
              </w:rPr>
            </w:pPr>
            <w:r w:rsidRPr="000901EC">
              <w:rPr>
                <w:rFonts w:eastAsia="SimSun"/>
              </w:rPr>
              <w:t>Total charge of infeasible Ancillary Service Supply Responsibility for Reg-Up</w:t>
            </w:r>
          </w:p>
          <w:p w14:paraId="3E8254A6" w14:textId="77777777" w:rsidR="000901EC" w:rsidRPr="000901EC" w:rsidRDefault="000901EC" w:rsidP="000901EC">
            <w:pPr>
              <w:spacing w:after="240"/>
              <w:ind w:left="2880" w:hanging="2160"/>
              <w:rPr>
                <w:rFonts w:eastAsia="SimSun"/>
              </w:rPr>
            </w:pPr>
            <w:r w:rsidRPr="000901EC">
              <w:rPr>
                <w:rFonts w:eastAsia="SimSun"/>
              </w:rPr>
              <w:t>RUINFQAMTTOT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35B42A92" wp14:editId="5BD1EF51">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RUINFQAMT </w:t>
            </w:r>
            <w:r w:rsidRPr="000901EC">
              <w:rPr>
                <w:rFonts w:eastAsia="SimSun"/>
                <w:i/>
                <w:vertAlign w:val="subscript"/>
              </w:rPr>
              <w:t>q</w:t>
            </w:r>
          </w:p>
          <w:p w14:paraId="28F64783"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Total Real-Time DAM Make-Whole Payment for Reg-Up</w:t>
            </w:r>
          </w:p>
          <w:p w14:paraId="0B2232F3" w14:textId="77777777" w:rsidR="000901EC" w:rsidRPr="000901EC" w:rsidRDefault="000901EC" w:rsidP="000901EC">
            <w:pPr>
              <w:spacing w:after="240"/>
              <w:ind w:left="2880" w:hanging="2160"/>
              <w:rPr>
                <w:rFonts w:eastAsia="SimSun"/>
              </w:rPr>
            </w:pPr>
            <w:r w:rsidRPr="000901EC">
              <w:rPr>
                <w:rFonts w:eastAsia="SimSun"/>
              </w:rPr>
              <w:t>RUMWINFATOT</w:t>
            </w:r>
            <w:r w:rsidRPr="000901EC">
              <w:rPr>
                <w:rFonts w:eastAsia="SimSun"/>
              </w:rPr>
              <w:tab/>
              <w:t>=</w:t>
            </w:r>
            <w:r w:rsidRPr="000901EC">
              <w:rPr>
                <w:rFonts w:eastAsia="SimSun"/>
              </w:rPr>
              <w:tab/>
            </w:r>
            <w:r w:rsidRPr="000901EC">
              <w:rPr>
                <w:rFonts w:eastAsia="SimSun"/>
                <w:position w:val="-22"/>
                <w:lang w:val="pt-BR"/>
              </w:rPr>
              <w:object w:dxaOrig="220" w:dyaOrig="460" w14:anchorId="7D225799">
                <v:shape id="_x0000_i1054" type="#_x0000_t75" style="width:12pt;height:18pt" o:ole="">
                  <v:imagedata r:id="rId66" o:title=""/>
                </v:shape>
                <o:OLEObject Type="Embed" ProgID="Equation.3" ShapeID="_x0000_i1054" DrawAspect="Content" ObjectID="_1789280177" r:id="rId67"/>
              </w:object>
            </w:r>
            <w:r w:rsidRPr="000901EC">
              <w:rPr>
                <w:rFonts w:eastAsia="SimSun"/>
                <w:color w:val="000000"/>
              </w:rPr>
              <w:t xml:space="preserve"> RUMWINFA </w:t>
            </w:r>
            <w:r w:rsidRPr="000901EC">
              <w:rPr>
                <w:rFonts w:eastAsia="SimSun"/>
                <w:i/>
                <w:vertAlign w:val="subscript"/>
              </w:rPr>
              <w:t xml:space="preserve">q, h  </w:t>
            </w:r>
          </w:p>
          <w:p w14:paraId="3A095D42" w14:textId="77777777" w:rsidR="000901EC" w:rsidRPr="000901EC" w:rsidRDefault="000901EC" w:rsidP="000901EC">
            <w:pPr>
              <w:rPr>
                <w:rFonts w:eastAsia="SimSun"/>
              </w:rPr>
            </w:pPr>
            <w:r w:rsidRPr="000901EC">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0901EC" w:rsidRPr="000901EC" w14:paraId="1CB7FD2B" w14:textId="77777777" w:rsidTr="009C0551">
              <w:tc>
                <w:tcPr>
                  <w:tcW w:w="1315" w:type="pct"/>
                </w:tcPr>
                <w:p w14:paraId="144B83AC"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6" w:type="pct"/>
                </w:tcPr>
                <w:p w14:paraId="30071708"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59" w:type="pct"/>
                </w:tcPr>
                <w:p w14:paraId="1B0B5491"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3AA5CDA" w14:textId="77777777" w:rsidTr="009C0551">
              <w:tc>
                <w:tcPr>
                  <w:tcW w:w="1315" w:type="pct"/>
                </w:tcPr>
                <w:p w14:paraId="597820D4" w14:textId="77777777" w:rsidR="000901EC" w:rsidRPr="000901EC" w:rsidRDefault="000901EC" w:rsidP="000901EC">
                  <w:pPr>
                    <w:spacing w:after="60"/>
                    <w:rPr>
                      <w:rFonts w:eastAsia="SimSun"/>
                      <w:iCs/>
                      <w:sz w:val="20"/>
                    </w:rPr>
                  </w:pPr>
                  <w:r w:rsidRPr="000901EC">
                    <w:rPr>
                      <w:rFonts w:eastAsia="SimSun"/>
                      <w:iCs/>
                      <w:sz w:val="20"/>
                    </w:rPr>
                    <w:t>RUCOSTTOT</w:t>
                  </w:r>
                </w:p>
              </w:tc>
              <w:tc>
                <w:tcPr>
                  <w:tcW w:w="326" w:type="pct"/>
                </w:tcPr>
                <w:p w14:paraId="7090466B"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69EA7C2B" w14:textId="77777777" w:rsidR="000901EC" w:rsidRPr="000901EC" w:rsidRDefault="000901EC" w:rsidP="000901EC">
                  <w:pPr>
                    <w:spacing w:after="60"/>
                    <w:rPr>
                      <w:rFonts w:eastAsia="SimSun"/>
                      <w:iCs/>
                      <w:sz w:val="20"/>
                    </w:rPr>
                  </w:pPr>
                  <w:r w:rsidRPr="000901EC">
                    <w:rPr>
                      <w:rFonts w:eastAsia="SimSun"/>
                      <w:i/>
                      <w:iCs/>
                      <w:sz w:val="20"/>
                    </w:rPr>
                    <w:t>Reg-Up Cost Total</w:t>
                  </w:r>
                  <w:r w:rsidRPr="000901EC">
                    <w:rPr>
                      <w:rFonts w:eastAsia="SimSun"/>
                      <w:iCs/>
                      <w:sz w:val="20"/>
                    </w:rPr>
                    <w:t>—The net total costs for Reg-Up for the hour.</w:t>
                  </w:r>
                </w:p>
              </w:tc>
            </w:tr>
            <w:tr w:rsidR="000901EC" w:rsidRPr="000901EC" w14:paraId="1E92C29B" w14:textId="77777777" w:rsidTr="009C0551">
              <w:tc>
                <w:tcPr>
                  <w:tcW w:w="1315" w:type="pct"/>
                  <w:tcBorders>
                    <w:top w:val="single" w:sz="4" w:space="0" w:color="auto"/>
                    <w:left w:val="single" w:sz="4" w:space="0" w:color="auto"/>
                    <w:bottom w:val="single" w:sz="4" w:space="0" w:color="auto"/>
                    <w:right w:val="single" w:sz="4" w:space="0" w:color="auto"/>
                  </w:tcBorders>
                </w:tcPr>
                <w:p w14:paraId="19B9123B" w14:textId="77777777" w:rsidR="000901EC" w:rsidRPr="000901EC" w:rsidRDefault="000901EC" w:rsidP="000901EC">
                  <w:pPr>
                    <w:spacing w:after="60"/>
                    <w:rPr>
                      <w:rFonts w:eastAsia="SimSun"/>
                      <w:iCs/>
                      <w:sz w:val="20"/>
                    </w:rPr>
                  </w:pPr>
                  <w:r w:rsidRPr="000901EC">
                    <w:rPr>
                      <w:rFonts w:eastAsia="SimSun"/>
                      <w:iCs/>
                      <w:sz w:val="20"/>
                    </w:rPr>
                    <w:t xml:space="preserve">RTPCRUAMTTOT </w:t>
                  </w:r>
                  <w:r w:rsidRPr="000901EC">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BFD1EA6"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88DAF80" w14:textId="77777777" w:rsidR="000901EC" w:rsidRPr="000901EC" w:rsidRDefault="000901EC" w:rsidP="000901EC">
                  <w:pPr>
                    <w:spacing w:after="60"/>
                    <w:rPr>
                      <w:rFonts w:eastAsia="SimSun"/>
                      <w:i/>
                      <w:iCs/>
                      <w:sz w:val="20"/>
                    </w:rPr>
                  </w:pPr>
                  <w:r w:rsidRPr="000901EC">
                    <w:rPr>
                      <w:rFonts w:eastAsia="SimSun"/>
                      <w:i/>
                      <w:iCs/>
                      <w:sz w:val="20"/>
                    </w:rPr>
                    <w:t>Procured Capacity for Reg-Up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6220D6F3" w14:textId="77777777" w:rsidTr="009C0551">
              <w:tc>
                <w:tcPr>
                  <w:tcW w:w="1315" w:type="pct"/>
                  <w:tcBorders>
                    <w:top w:val="single" w:sz="4" w:space="0" w:color="auto"/>
                    <w:left w:val="single" w:sz="4" w:space="0" w:color="auto"/>
                    <w:bottom w:val="single" w:sz="4" w:space="0" w:color="auto"/>
                    <w:right w:val="single" w:sz="4" w:space="0" w:color="auto"/>
                  </w:tcBorders>
                </w:tcPr>
                <w:p w14:paraId="7F406682" w14:textId="77777777" w:rsidR="000901EC" w:rsidRPr="000901EC" w:rsidRDefault="000901EC" w:rsidP="000901EC">
                  <w:pPr>
                    <w:spacing w:after="60"/>
                    <w:rPr>
                      <w:rFonts w:eastAsia="SimSun"/>
                      <w:iCs/>
                      <w:sz w:val="20"/>
                    </w:rPr>
                  </w:pPr>
                  <w:r w:rsidRPr="000901EC">
                    <w:rPr>
                      <w:rFonts w:eastAsia="SimSun"/>
                      <w:color w:val="000000"/>
                      <w:sz w:val="20"/>
                    </w:rPr>
                    <w:t>RUMWINFATOT</w:t>
                  </w:r>
                  <w:r w:rsidRPr="000901EC">
                    <w:rPr>
                      <w:rFonts w:eastAsia="SimSun"/>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4A97DE3"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54F669F" w14:textId="77777777" w:rsidR="000901EC" w:rsidRPr="000901EC" w:rsidRDefault="000901EC" w:rsidP="000901EC">
                  <w:pPr>
                    <w:spacing w:after="60"/>
                    <w:rPr>
                      <w:rFonts w:eastAsia="SimSun"/>
                      <w:i/>
                      <w:iCs/>
                      <w:sz w:val="20"/>
                    </w:rPr>
                  </w:pPr>
                  <w:r w:rsidRPr="000901EC">
                    <w:rPr>
                      <w:rFonts w:eastAsia="SimSun"/>
                      <w:i/>
                      <w:sz w:val="20"/>
                    </w:rPr>
                    <w:t>Reg-Up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Reg-Up, to make-whole the Startup and energy costs of all Resources committed in the DAM, for the hour. </w:t>
                  </w:r>
                </w:p>
              </w:tc>
            </w:tr>
            <w:tr w:rsidR="000901EC" w:rsidRPr="000901EC" w14:paraId="0C1B7F1C" w14:textId="77777777" w:rsidTr="009C0551">
              <w:tc>
                <w:tcPr>
                  <w:tcW w:w="1315" w:type="pct"/>
                  <w:tcBorders>
                    <w:top w:val="single" w:sz="4" w:space="0" w:color="auto"/>
                    <w:left w:val="single" w:sz="4" w:space="0" w:color="auto"/>
                    <w:bottom w:val="single" w:sz="4" w:space="0" w:color="auto"/>
                    <w:right w:val="single" w:sz="4" w:space="0" w:color="auto"/>
                  </w:tcBorders>
                </w:tcPr>
                <w:p w14:paraId="20E3056A" w14:textId="77777777" w:rsidR="000901EC" w:rsidRPr="000901EC" w:rsidRDefault="000901EC" w:rsidP="000901EC">
                  <w:pPr>
                    <w:spacing w:after="60"/>
                    <w:rPr>
                      <w:rFonts w:eastAsia="SimSun"/>
                      <w:iCs/>
                      <w:sz w:val="20"/>
                    </w:rPr>
                  </w:pPr>
                  <w:r w:rsidRPr="000901EC">
                    <w:rPr>
                      <w:rFonts w:eastAsia="SimSun"/>
                      <w:color w:val="000000"/>
                      <w:sz w:val="20"/>
                    </w:rPr>
                    <w:t xml:space="preserve">RUMWINFA </w:t>
                  </w:r>
                  <w:r w:rsidRPr="000901EC">
                    <w:rPr>
                      <w:rFonts w:eastAsia="SimSun"/>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405384E1"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F1D8F9E" w14:textId="77777777" w:rsidR="000901EC" w:rsidRPr="000901EC" w:rsidRDefault="000901EC" w:rsidP="000901EC">
                  <w:pPr>
                    <w:spacing w:after="60"/>
                    <w:rPr>
                      <w:rFonts w:eastAsia="SimSun"/>
                      <w:i/>
                      <w:iCs/>
                      <w:sz w:val="20"/>
                    </w:rPr>
                  </w:pPr>
                  <w:r w:rsidRPr="000901EC">
                    <w:rPr>
                      <w:rFonts w:eastAsia="SimSun"/>
                      <w:i/>
                      <w:sz w:val="20"/>
                    </w:rPr>
                    <w:t>Reg-Up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Reg-Up,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5DE8547B" w14:textId="77777777" w:rsidTr="009C0551">
              <w:tc>
                <w:tcPr>
                  <w:tcW w:w="1315" w:type="pct"/>
                  <w:tcBorders>
                    <w:top w:val="single" w:sz="4" w:space="0" w:color="auto"/>
                    <w:left w:val="single" w:sz="4" w:space="0" w:color="auto"/>
                    <w:bottom w:val="single" w:sz="4" w:space="0" w:color="auto"/>
                    <w:right w:val="single" w:sz="4" w:space="0" w:color="auto"/>
                  </w:tcBorders>
                </w:tcPr>
                <w:p w14:paraId="15E81F6E" w14:textId="77777777" w:rsidR="000901EC" w:rsidRPr="000901EC" w:rsidRDefault="000901EC" w:rsidP="000901EC">
                  <w:pPr>
                    <w:spacing w:after="60"/>
                    <w:rPr>
                      <w:rFonts w:eastAsia="SimSun"/>
                      <w:iCs/>
                      <w:sz w:val="20"/>
                    </w:rPr>
                  </w:pPr>
                  <w:r w:rsidRPr="000901EC">
                    <w:rPr>
                      <w:rFonts w:eastAsia="SimSun"/>
                      <w:iCs/>
                      <w:sz w:val="20"/>
                    </w:rPr>
                    <w:t xml:space="preserve">RTPCRUAMT </w:t>
                  </w:r>
                  <w:r w:rsidRPr="000901EC">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50A72AA"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CDDA3F8" w14:textId="77777777" w:rsidR="000901EC" w:rsidRPr="000901EC" w:rsidRDefault="000901EC" w:rsidP="000901EC">
                  <w:pPr>
                    <w:spacing w:after="60"/>
                    <w:rPr>
                      <w:rFonts w:eastAsia="SimSun"/>
                      <w:i/>
                      <w:iCs/>
                      <w:sz w:val="20"/>
                    </w:rPr>
                  </w:pPr>
                  <w:r w:rsidRPr="000901EC">
                    <w:rPr>
                      <w:rFonts w:eastAsia="SimSun"/>
                      <w:i/>
                      <w:iCs/>
                      <w:sz w:val="20"/>
                    </w:rPr>
                    <w:t>Procured Capacity for Reg-Up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4C4175A5" w14:textId="77777777" w:rsidTr="009C0551">
              <w:tc>
                <w:tcPr>
                  <w:tcW w:w="1315" w:type="pct"/>
                  <w:tcBorders>
                    <w:top w:val="single" w:sz="4" w:space="0" w:color="auto"/>
                    <w:left w:val="single" w:sz="4" w:space="0" w:color="auto"/>
                    <w:bottom w:val="single" w:sz="4" w:space="0" w:color="auto"/>
                    <w:right w:val="single" w:sz="4" w:space="0" w:color="auto"/>
                  </w:tcBorders>
                </w:tcPr>
                <w:p w14:paraId="34FDE866" w14:textId="77777777" w:rsidR="000901EC" w:rsidRPr="000901EC" w:rsidRDefault="000901EC" w:rsidP="000901EC">
                  <w:pPr>
                    <w:spacing w:after="60"/>
                    <w:rPr>
                      <w:rFonts w:eastAsia="SimSun"/>
                      <w:iCs/>
                      <w:sz w:val="20"/>
                    </w:rPr>
                  </w:pPr>
                  <w:r w:rsidRPr="000901EC">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0BC9523F"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564EF69" w14:textId="77777777" w:rsidR="000901EC" w:rsidRPr="000901EC" w:rsidRDefault="000901EC" w:rsidP="000901EC">
                  <w:pPr>
                    <w:spacing w:after="60"/>
                    <w:rPr>
                      <w:rFonts w:eastAsia="SimSun"/>
                      <w:i/>
                      <w:iCs/>
                      <w:sz w:val="20"/>
                    </w:rPr>
                  </w:pPr>
                  <w:r w:rsidRPr="000901EC">
                    <w:rPr>
                      <w:rFonts w:eastAsia="SimSun"/>
                      <w:i/>
                      <w:iCs/>
                      <w:sz w:val="20"/>
                    </w:rPr>
                    <w:t>Reg-Up Failure Quantity Amount Total</w:t>
                  </w:r>
                  <w:r w:rsidRPr="000901EC">
                    <w:rPr>
                      <w:rFonts w:eastAsia="SimSun"/>
                      <w:iCs/>
                      <w:sz w:val="20"/>
                    </w:rPr>
                    <w:t>—The total charges to all QSEs for their capacity associated with failures and reconfiguration reductions on their Ancillary Service Supply Responsibilities for Reg-Up, for the hour.</w:t>
                  </w:r>
                </w:p>
              </w:tc>
            </w:tr>
            <w:tr w:rsidR="000901EC" w:rsidRPr="000901EC" w14:paraId="50A695CB" w14:textId="77777777" w:rsidTr="009C0551">
              <w:tc>
                <w:tcPr>
                  <w:tcW w:w="1315" w:type="pct"/>
                  <w:tcBorders>
                    <w:top w:val="single" w:sz="4" w:space="0" w:color="auto"/>
                    <w:left w:val="single" w:sz="4" w:space="0" w:color="auto"/>
                    <w:bottom w:val="single" w:sz="4" w:space="0" w:color="auto"/>
                    <w:right w:val="single" w:sz="4" w:space="0" w:color="auto"/>
                  </w:tcBorders>
                </w:tcPr>
                <w:p w14:paraId="064B275E" w14:textId="77777777" w:rsidR="000901EC" w:rsidRPr="000901EC" w:rsidRDefault="000901EC" w:rsidP="000901EC">
                  <w:pPr>
                    <w:spacing w:after="60"/>
                    <w:rPr>
                      <w:rFonts w:eastAsia="SimSun"/>
                      <w:iCs/>
                      <w:sz w:val="20"/>
                    </w:rPr>
                  </w:pPr>
                  <w:r w:rsidRPr="000901EC">
                    <w:rPr>
                      <w:rFonts w:eastAsia="SimSun"/>
                      <w:iCs/>
                      <w:sz w:val="20"/>
                    </w:rPr>
                    <w:t xml:space="preserve">RUFQAMTQSETOT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C31EE42"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28E1AC9" w14:textId="77777777" w:rsidR="000901EC" w:rsidRPr="000901EC" w:rsidRDefault="000901EC" w:rsidP="000901EC">
                  <w:pPr>
                    <w:spacing w:after="60"/>
                    <w:rPr>
                      <w:rFonts w:eastAsia="SimSun"/>
                      <w:i/>
                      <w:iCs/>
                      <w:sz w:val="20"/>
                    </w:rPr>
                  </w:pPr>
                  <w:r w:rsidRPr="000901EC">
                    <w:rPr>
                      <w:rFonts w:eastAsia="SimSun"/>
                      <w:i/>
                      <w:iCs/>
                      <w:sz w:val="20"/>
                    </w:rPr>
                    <w:t>Reg-Up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Reg-Up, for the hour.</w:t>
                  </w:r>
                </w:p>
              </w:tc>
            </w:tr>
            <w:tr w:rsidR="000901EC" w:rsidRPr="000901EC" w14:paraId="2CB21EBE" w14:textId="77777777" w:rsidTr="009C0551">
              <w:tc>
                <w:tcPr>
                  <w:tcW w:w="1315" w:type="pct"/>
                  <w:tcBorders>
                    <w:top w:val="single" w:sz="4" w:space="0" w:color="auto"/>
                    <w:left w:val="single" w:sz="4" w:space="0" w:color="auto"/>
                    <w:bottom w:val="single" w:sz="4" w:space="0" w:color="auto"/>
                    <w:right w:val="single" w:sz="4" w:space="0" w:color="auto"/>
                  </w:tcBorders>
                </w:tcPr>
                <w:p w14:paraId="21CD617E" w14:textId="77777777" w:rsidR="000901EC" w:rsidRPr="000901EC" w:rsidRDefault="000901EC" w:rsidP="000901EC">
                  <w:pPr>
                    <w:spacing w:after="60"/>
                    <w:rPr>
                      <w:rFonts w:eastAsia="SimSun"/>
                      <w:iCs/>
                      <w:sz w:val="20"/>
                    </w:rPr>
                  </w:pPr>
                  <w:r w:rsidRPr="000901EC">
                    <w:rPr>
                      <w:rFonts w:eastAsia="SimSun"/>
                      <w:iCs/>
                      <w:sz w:val="20"/>
                    </w:rPr>
                    <w:t xml:space="preserve">RTPCRUAMTQSETOT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F21E2F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320CB615" w14:textId="77777777" w:rsidR="000901EC" w:rsidRPr="000901EC" w:rsidRDefault="000901EC" w:rsidP="000901EC">
                  <w:pPr>
                    <w:spacing w:after="60"/>
                    <w:rPr>
                      <w:rFonts w:eastAsia="SimSun"/>
                      <w:iCs/>
                      <w:sz w:val="20"/>
                    </w:rPr>
                  </w:pPr>
                  <w:r w:rsidRPr="000901EC">
                    <w:rPr>
                      <w:rFonts w:eastAsia="SimSun"/>
                      <w:i/>
                      <w:iCs/>
                      <w:sz w:val="20"/>
                    </w:rPr>
                    <w:t>Procured Capacity for Reg-Up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Reg-Up, for the hour.</w:t>
                  </w:r>
                </w:p>
              </w:tc>
            </w:tr>
            <w:tr w:rsidR="000901EC" w:rsidRPr="000901EC" w14:paraId="6347F2F0"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8523411" w14:textId="77777777" w:rsidR="000901EC" w:rsidRPr="000901EC" w:rsidRDefault="000901EC" w:rsidP="000901EC">
                  <w:pPr>
                    <w:spacing w:after="60"/>
                    <w:rPr>
                      <w:rFonts w:eastAsia="SimSun"/>
                      <w:iCs/>
                      <w:sz w:val="20"/>
                    </w:rPr>
                  </w:pPr>
                  <w:r w:rsidRPr="000901EC">
                    <w:rPr>
                      <w:rFonts w:eastAsia="SimSun"/>
                      <w:iCs/>
                      <w:sz w:val="20"/>
                    </w:rPr>
                    <w:t xml:space="preserve">PCRUAMT </w:t>
                  </w:r>
                  <w:r w:rsidRPr="000901EC">
                    <w:rPr>
                      <w:rFonts w:eastAsia="SimSun"/>
                      <w:i/>
                      <w:iCs/>
                      <w:sz w:val="20"/>
                      <w:vertAlign w:val="subscript"/>
                    </w:rPr>
                    <w:t>q</w:t>
                  </w:r>
                </w:p>
              </w:tc>
              <w:tc>
                <w:tcPr>
                  <w:tcW w:w="326" w:type="pct"/>
                </w:tcPr>
                <w:p w14:paraId="14A4503D"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7EA6E263" w14:textId="77777777" w:rsidR="000901EC" w:rsidRPr="000901EC" w:rsidRDefault="000901EC" w:rsidP="000901EC">
                  <w:pPr>
                    <w:spacing w:after="60"/>
                    <w:rPr>
                      <w:rFonts w:eastAsia="SimSun"/>
                      <w:iCs/>
                      <w:sz w:val="20"/>
                    </w:rPr>
                  </w:pPr>
                  <w:r w:rsidRPr="000901EC">
                    <w:rPr>
                      <w:rFonts w:eastAsia="SimSun"/>
                      <w:i/>
                      <w:iCs/>
                      <w:sz w:val="20"/>
                    </w:rPr>
                    <w:t>Procured Capacity for Reg-Up Amount per QSE in DAM</w:t>
                  </w:r>
                  <w:r w:rsidRPr="000901EC">
                    <w:rPr>
                      <w:rFonts w:eastAsia="SimSun"/>
                      <w:iCs/>
                      <w:sz w:val="20"/>
                    </w:rPr>
                    <w:t xml:space="preserve">—The DAM Reg-Up payment for QSE </w:t>
                  </w:r>
                  <w:r w:rsidRPr="000901EC">
                    <w:rPr>
                      <w:rFonts w:eastAsia="SimSun"/>
                      <w:i/>
                      <w:iCs/>
                      <w:sz w:val="20"/>
                    </w:rPr>
                    <w:t>q</w:t>
                  </w:r>
                  <w:r w:rsidRPr="000901EC">
                    <w:rPr>
                      <w:rFonts w:eastAsia="SimSun"/>
                      <w:iCs/>
                      <w:sz w:val="20"/>
                    </w:rPr>
                    <w:t>, for the hour.</w:t>
                  </w:r>
                </w:p>
              </w:tc>
            </w:tr>
            <w:tr w:rsidR="000901EC" w:rsidRPr="000901EC" w14:paraId="37CFCF75"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A3FCE82" w14:textId="77777777" w:rsidR="000901EC" w:rsidRPr="000901EC" w:rsidRDefault="000901EC" w:rsidP="000901EC">
                  <w:pPr>
                    <w:spacing w:after="60"/>
                    <w:rPr>
                      <w:rFonts w:eastAsia="SimSun"/>
                      <w:iCs/>
                      <w:sz w:val="20"/>
                    </w:rPr>
                  </w:pPr>
                  <w:r w:rsidRPr="000901EC">
                    <w:rPr>
                      <w:rFonts w:eastAsia="SimSun"/>
                      <w:sz w:val="20"/>
                    </w:rPr>
                    <w:t>RUINFQAMTTOT</w:t>
                  </w:r>
                </w:p>
              </w:tc>
              <w:tc>
                <w:tcPr>
                  <w:tcW w:w="326" w:type="pct"/>
                </w:tcPr>
                <w:p w14:paraId="5CE22B97"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6BAF1BF1" w14:textId="77777777" w:rsidR="000901EC" w:rsidRPr="000901EC" w:rsidRDefault="000901EC" w:rsidP="000901EC">
                  <w:pPr>
                    <w:spacing w:after="60"/>
                    <w:rPr>
                      <w:rFonts w:eastAsia="SimSun"/>
                      <w:i/>
                      <w:iCs/>
                      <w:sz w:val="20"/>
                    </w:rPr>
                  </w:pPr>
                  <w:r w:rsidRPr="000901EC">
                    <w:rPr>
                      <w:rFonts w:eastAsia="SimSun"/>
                      <w:i/>
                      <w:sz w:val="20"/>
                    </w:rPr>
                    <w:t xml:space="preserve">Reg-Up Infeasible Quantity Amount Total  </w:t>
                  </w:r>
                  <w:r w:rsidRPr="000901EC">
                    <w:rPr>
                      <w:rFonts w:eastAsia="SimSun"/>
                      <w:sz w:val="20"/>
                    </w:rPr>
                    <w:t>— The charge to all QSEs for their total capacity associated with infeasible deployment of Ancillary Service Supply Responsibilities for Reg-Up, for the hour.</w:t>
                  </w:r>
                </w:p>
              </w:tc>
            </w:tr>
            <w:tr w:rsidR="000901EC" w:rsidRPr="000901EC" w14:paraId="4A4D4DFD"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3A568C5A" w14:textId="77777777" w:rsidR="000901EC" w:rsidRPr="000901EC" w:rsidRDefault="000901EC" w:rsidP="000901EC">
                  <w:pPr>
                    <w:spacing w:after="60"/>
                    <w:rPr>
                      <w:rFonts w:eastAsia="SimSun"/>
                      <w:iCs/>
                      <w:sz w:val="20"/>
                    </w:rPr>
                  </w:pPr>
                  <w:r w:rsidRPr="000901EC">
                    <w:rPr>
                      <w:rFonts w:eastAsia="SimSun"/>
                      <w:sz w:val="20"/>
                    </w:rPr>
                    <w:lastRenderedPageBreak/>
                    <w:t xml:space="preserve">RUINFQAMT </w:t>
                  </w:r>
                  <w:r w:rsidRPr="000901EC">
                    <w:rPr>
                      <w:rFonts w:eastAsia="SimSun"/>
                      <w:i/>
                      <w:sz w:val="20"/>
                      <w:vertAlign w:val="subscript"/>
                    </w:rPr>
                    <w:t>q</w:t>
                  </w:r>
                </w:p>
              </w:tc>
              <w:tc>
                <w:tcPr>
                  <w:tcW w:w="326" w:type="pct"/>
                </w:tcPr>
                <w:p w14:paraId="25533229"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3B82418" w14:textId="77777777" w:rsidR="000901EC" w:rsidRPr="000901EC" w:rsidRDefault="000901EC" w:rsidP="000901EC">
                  <w:pPr>
                    <w:rPr>
                      <w:rFonts w:eastAsia="SimSun"/>
                      <w:i/>
                      <w:iCs/>
                      <w:sz w:val="20"/>
                    </w:rPr>
                  </w:pPr>
                  <w:r w:rsidRPr="000901EC">
                    <w:rPr>
                      <w:rFonts w:eastAsia="SimSun"/>
                      <w:i/>
                      <w:sz w:val="20"/>
                    </w:rPr>
                    <w:t>Reg-Up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Reg-Up, for the hour</w:t>
                  </w:r>
                  <w:r w:rsidRPr="000901EC">
                    <w:rPr>
                      <w:rFonts w:eastAsia="SimSun"/>
                    </w:rPr>
                    <w:t>.</w:t>
                  </w:r>
                </w:p>
              </w:tc>
            </w:tr>
            <w:tr w:rsidR="000901EC" w:rsidRPr="000901EC" w14:paraId="6FC786D9" w14:textId="77777777" w:rsidTr="009C0551">
              <w:tc>
                <w:tcPr>
                  <w:tcW w:w="1315" w:type="pct"/>
                  <w:tcBorders>
                    <w:top w:val="single" w:sz="4" w:space="0" w:color="auto"/>
                    <w:left w:val="single" w:sz="4" w:space="0" w:color="auto"/>
                    <w:bottom w:val="single" w:sz="4" w:space="0" w:color="auto"/>
                    <w:right w:val="single" w:sz="4" w:space="0" w:color="auto"/>
                  </w:tcBorders>
                </w:tcPr>
                <w:p w14:paraId="12B5AF44" w14:textId="77777777" w:rsidR="000901EC" w:rsidRPr="000901EC" w:rsidRDefault="000901EC" w:rsidP="000901EC">
                  <w:pPr>
                    <w:spacing w:after="60"/>
                    <w:rPr>
                      <w:rFonts w:eastAsia="SimSun"/>
                      <w:sz w:val="20"/>
                    </w:rPr>
                  </w:pPr>
                  <w:r w:rsidRPr="000901EC">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5F117AB3" w14:textId="77777777" w:rsidR="000901EC" w:rsidRPr="000901EC" w:rsidRDefault="000901EC" w:rsidP="000901EC">
                  <w:pPr>
                    <w:spacing w:after="60"/>
                    <w:rPr>
                      <w:rFonts w:eastAsia="SimSun"/>
                      <w:sz w:val="20"/>
                    </w:rPr>
                  </w:pPr>
                  <w:r w:rsidRPr="000901EC">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3C9D0B4E" w14:textId="77777777" w:rsidR="000901EC" w:rsidRPr="000901EC" w:rsidRDefault="000901EC" w:rsidP="000901EC">
                  <w:pPr>
                    <w:spacing w:after="60"/>
                    <w:rPr>
                      <w:rFonts w:eastAsia="SimSun"/>
                      <w:sz w:val="20"/>
                    </w:rPr>
                  </w:pPr>
                  <w:r w:rsidRPr="000901EC">
                    <w:rPr>
                      <w:rFonts w:eastAsia="SimSun"/>
                      <w:i/>
                      <w:sz w:val="20"/>
                    </w:rPr>
                    <w:t>Procured Capacity for Reg-Up Amount Total in DAM</w:t>
                  </w:r>
                  <w:r w:rsidRPr="000901EC">
                    <w:rPr>
                      <w:rFonts w:eastAsia="SimSun"/>
                      <w:sz w:val="20"/>
                    </w:rPr>
                    <w:t>—The total of the DAM Reg-Up payments for all QSEs</w:t>
                  </w:r>
                  <w:r w:rsidRPr="000901EC">
                    <w:rPr>
                      <w:rFonts w:eastAsia="SimSun"/>
                      <w:iCs/>
                      <w:sz w:val="20"/>
                    </w:rPr>
                    <w:t>,</w:t>
                  </w:r>
                  <w:r w:rsidRPr="000901EC">
                    <w:rPr>
                      <w:rFonts w:eastAsia="SimSun"/>
                      <w:sz w:val="20"/>
                    </w:rPr>
                    <w:t xml:space="preserve"> for the hour.</w:t>
                  </w:r>
                </w:p>
              </w:tc>
            </w:tr>
            <w:tr w:rsidR="000901EC" w:rsidRPr="000901EC" w14:paraId="3F58BCE3" w14:textId="77777777" w:rsidTr="009C0551">
              <w:tc>
                <w:tcPr>
                  <w:tcW w:w="1315" w:type="pct"/>
                  <w:tcBorders>
                    <w:top w:val="single" w:sz="4" w:space="0" w:color="auto"/>
                    <w:left w:val="single" w:sz="4" w:space="0" w:color="auto"/>
                    <w:bottom w:val="single" w:sz="4" w:space="0" w:color="auto"/>
                    <w:right w:val="single" w:sz="4" w:space="0" w:color="auto"/>
                  </w:tcBorders>
                </w:tcPr>
                <w:p w14:paraId="548D3907" w14:textId="77777777" w:rsidR="000901EC" w:rsidRPr="000901EC" w:rsidRDefault="000901EC" w:rsidP="000901EC">
                  <w:pPr>
                    <w:spacing w:after="60"/>
                    <w:rPr>
                      <w:rFonts w:eastAsia="SimSun"/>
                      <w:i/>
                      <w:iCs/>
                      <w:sz w:val="20"/>
                    </w:rPr>
                  </w:pPr>
                  <w:r w:rsidRPr="000901EC">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48D1A7AC"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2E1A3B1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1BFEE4C" w14:textId="77777777" w:rsidTr="009C0551">
              <w:tc>
                <w:tcPr>
                  <w:tcW w:w="1315" w:type="pct"/>
                  <w:tcBorders>
                    <w:top w:val="single" w:sz="4" w:space="0" w:color="auto"/>
                    <w:left w:val="single" w:sz="4" w:space="0" w:color="auto"/>
                    <w:bottom w:val="single" w:sz="4" w:space="0" w:color="auto"/>
                    <w:right w:val="single" w:sz="4" w:space="0" w:color="auto"/>
                  </w:tcBorders>
                </w:tcPr>
                <w:p w14:paraId="4A5335C5" w14:textId="77777777" w:rsidR="000901EC" w:rsidRPr="000901EC" w:rsidRDefault="000901EC" w:rsidP="000901EC">
                  <w:pPr>
                    <w:spacing w:after="60"/>
                    <w:rPr>
                      <w:rFonts w:eastAsia="SimSun"/>
                      <w:i/>
                      <w:iCs/>
                      <w:sz w:val="20"/>
                    </w:rPr>
                  </w:pPr>
                  <w:r w:rsidRPr="000901EC">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75429038"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15A3A364"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7B25B192" w14:textId="77777777" w:rsidR="000901EC" w:rsidRPr="000901EC" w:rsidRDefault="000901EC" w:rsidP="000901EC">
            <w:pPr>
              <w:spacing w:after="240"/>
              <w:ind w:left="1440" w:hanging="720"/>
              <w:rPr>
                <w:rFonts w:eastAsia="SimSun"/>
              </w:rPr>
            </w:pPr>
          </w:p>
        </w:tc>
      </w:tr>
    </w:tbl>
    <w:p w14:paraId="38D701FA"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Reg-Up for the Operating Hour is calculated as follows:</w:t>
      </w:r>
    </w:p>
    <w:p w14:paraId="2B739FB9" w14:textId="77777777" w:rsidR="000901EC" w:rsidRPr="000901EC" w:rsidRDefault="000901EC" w:rsidP="000901EC">
      <w:pPr>
        <w:spacing w:after="240"/>
        <w:ind w:left="2880" w:hanging="2160"/>
        <w:rPr>
          <w:rFonts w:eastAsia="SimSun"/>
          <w:b/>
          <w:bCs/>
        </w:rPr>
      </w:pPr>
      <w:r w:rsidRPr="000901EC">
        <w:rPr>
          <w:rFonts w:eastAsia="SimSun"/>
          <w:b/>
          <w:bCs/>
        </w:rPr>
        <w:t xml:space="preserve">RUCOST </w:t>
      </w:r>
      <w:r w:rsidRPr="000901EC">
        <w:rPr>
          <w:rFonts w:eastAsia="SimSun"/>
          <w:b/>
          <w:bCs/>
          <w:i/>
          <w:vertAlign w:val="subscript"/>
        </w:rPr>
        <w:t>q</w:t>
      </w:r>
      <w:r w:rsidRPr="000901EC">
        <w:rPr>
          <w:rFonts w:eastAsia="SimSun"/>
          <w:b/>
          <w:bCs/>
        </w:rPr>
        <w:tab/>
        <w:t>=</w:t>
      </w:r>
      <w:r w:rsidRPr="000901EC">
        <w:rPr>
          <w:rFonts w:eastAsia="SimSun"/>
          <w:b/>
          <w:bCs/>
        </w:rPr>
        <w:tab/>
        <w:t xml:space="preserve">RUPR * RUQ </w:t>
      </w:r>
      <w:r w:rsidRPr="000901EC">
        <w:rPr>
          <w:rFonts w:eastAsia="SimSun"/>
          <w:b/>
          <w:bCs/>
          <w:i/>
          <w:vertAlign w:val="subscript"/>
        </w:rPr>
        <w:t>q</w:t>
      </w:r>
    </w:p>
    <w:p w14:paraId="0DC35620" w14:textId="77777777" w:rsidR="000901EC" w:rsidRPr="000901EC" w:rsidRDefault="000901EC" w:rsidP="000901EC">
      <w:pPr>
        <w:spacing w:after="240"/>
        <w:rPr>
          <w:rFonts w:eastAsia="SimSun"/>
          <w:iCs/>
        </w:rPr>
      </w:pPr>
      <w:r w:rsidRPr="000901EC">
        <w:rPr>
          <w:rFonts w:eastAsia="SimSun"/>
          <w:iCs/>
        </w:rPr>
        <w:t>Where:</w:t>
      </w:r>
    </w:p>
    <w:p w14:paraId="19CBBBE8"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RUPR</w:t>
      </w:r>
      <w:r w:rsidRPr="000901EC">
        <w:rPr>
          <w:rFonts w:eastAsia="SimSun"/>
          <w:bCs/>
        </w:rPr>
        <w:tab/>
      </w:r>
      <w:r w:rsidRPr="000901EC">
        <w:rPr>
          <w:rFonts w:eastAsia="SimSun"/>
          <w:bCs/>
        </w:rPr>
        <w:tab/>
        <w:t>=</w:t>
      </w:r>
      <w:r w:rsidRPr="000901EC">
        <w:rPr>
          <w:rFonts w:eastAsia="SimSun"/>
          <w:bCs/>
        </w:rPr>
        <w:tab/>
        <w:t>RUCOSTTOT / RUQTOT</w:t>
      </w:r>
    </w:p>
    <w:p w14:paraId="37F46230"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RUQTOT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FD6CCD2" wp14:editId="0E7C5854">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RUQ </w:t>
      </w:r>
      <w:r w:rsidRPr="000901EC">
        <w:rPr>
          <w:rFonts w:eastAsia="SimSun"/>
          <w:bCs/>
          <w:i/>
          <w:vertAlign w:val="subscript"/>
        </w:rPr>
        <w:t>q</w:t>
      </w:r>
    </w:p>
    <w:p w14:paraId="35679A0A"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 xml:space="preserve">RUQ </w:t>
      </w:r>
      <w:r w:rsidRPr="000901EC">
        <w:rPr>
          <w:rFonts w:eastAsia="SimSun"/>
          <w:bCs/>
          <w:i/>
          <w:vertAlign w:val="subscript"/>
        </w:rPr>
        <w:t>q</w:t>
      </w:r>
      <w:r w:rsidRPr="000901EC">
        <w:rPr>
          <w:rFonts w:eastAsia="SimSun"/>
          <w:bCs/>
        </w:rPr>
        <w:tab/>
      </w:r>
      <w:r w:rsidRPr="000901EC">
        <w:rPr>
          <w:rFonts w:eastAsia="SimSun"/>
          <w:bCs/>
        </w:rPr>
        <w:tab/>
        <w:t>=</w:t>
      </w:r>
      <w:r w:rsidRPr="000901EC">
        <w:rPr>
          <w:rFonts w:eastAsia="SimSun"/>
          <w:bCs/>
        </w:rPr>
        <w:tab/>
        <w:t xml:space="preserve">RUO </w:t>
      </w:r>
      <w:r w:rsidRPr="000901EC">
        <w:rPr>
          <w:rFonts w:eastAsia="SimSun"/>
          <w:bCs/>
          <w:i/>
          <w:vertAlign w:val="subscript"/>
        </w:rPr>
        <w:t>q</w:t>
      </w:r>
      <w:r w:rsidRPr="000901EC">
        <w:rPr>
          <w:rFonts w:eastAsia="SimSun"/>
          <w:bCs/>
        </w:rPr>
        <w:t xml:space="preserve"> – SARUQ </w:t>
      </w:r>
      <w:r w:rsidRPr="000901EC">
        <w:rPr>
          <w:rFonts w:eastAsia="SimSun"/>
          <w:bCs/>
          <w:i/>
          <w:vertAlign w:val="subscript"/>
        </w:rPr>
        <w:t>q</w:t>
      </w:r>
    </w:p>
    <w:p w14:paraId="628D39DD"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 xml:space="preserve">RUO </w:t>
      </w:r>
      <w:r w:rsidRPr="000901EC">
        <w:rPr>
          <w:rFonts w:eastAsia="SimSun"/>
          <w:bCs/>
          <w:i/>
          <w:vertAlign w:val="subscript"/>
        </w:rPr>
        <w:t>q</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53553F4B" wp14:editId="086A039B">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(SARUQ </w:t>
      </w:r>
      <w:r w:rsidRPr="000901EC">
        <w:rPr>
          <w:rFonts w:eastAsia="SimSun"/>
          <w:bCs/>
          <w:i/>
          <w:vertAlign w:val="subscript"/>
        </w:rPr>
        <w:t>q</w:t>
      </w:r>
      <w:r w:rsidRPr="000901EC">
        <w:rPr>
          <w:rFonts w:eastAsia="SimSun"/>
          <w:bCs/>
        </w:rPr>
        <w:t xml:space="preserve"> + </w:t>
      </w:r>
      <w:r w:rsidRPr="000901EC">
        <w:rPr>
          <w:rFonts w:eastAsia="SimSun"/>
          <w:bCs/>
          <w:noProof/>
          <w:position w:val="-20"/>
        </w:rPr>
        <w:drawing>
          <wp:inline distT="0" distB="0" distL="0" distR="0" wp14:anchorId="6618FF3D" wp14:editId="6804AE42">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 </w:t>
      </w:r>
      <w:r w:rsidRPr="000901EC">
        <w:rPr>
          <w:rFonts w:eastAsia="SimSun"/>
          <w:bCs/>
          <w:i/>
          <w:vertAlign w:val="subscript"/>
        </w:rPr>
        <w:t>q, m</w:t>
      </w:r>
      <w:r w:rsidRPr="000901EC">
        <w:rPr>
          <w:rFonts w:eastAsia="SimSun"/>
          <w:bCs/>
        </w:rPr>
        <w:t>)</w:t>
      </w:r>
      <w:r w:rsidRPr="000901EC">
        <w:rPr>
          <w:rFonts w:eastAsia="SimSun"/>
          <w:bCs/>
          <w:i/>
        </w:rPr>
        <w:t xml:space="preserve"> </w:t>
      </w:r>
      <w:r w:rsidRPr="000901EC">
        <w:rPr>
          <w:rFonts w:eastAsia="SimSun"/>
          <w:bCs/>
        </w:rPr>
        <w:t xml:space="preserve">+ PCRU </w:t>
      </w:r>
      <w:r w:rsidRPr="000901EC">
        <w:rPr>
          <w:rFonts w:eastAsia="SimSun"/>
          <w:bCs/>
          <w:i/>
          <w:vertAlign w:val="subscript"/>
        </w:rPr>
        <w:t xml:space="preserve">q </w:t>
      </w:r>
      <w:r w:rsidRPr="000901EC">
        <w:rPr>
          <w:rFonts w:eastAsia="SimSun"/>
          <w:bCs/>
        </w:rPr>
        <w:t xml:space="preserve">–   </w:t>
      </w:r>
    </w:p>
    <w:p w14:paraId="5EF1B105" w14:textId="77777777" w:rsidR="000901EC" w:rsidRPr="000901EC" w:rsidRDefault="000901EC" w:rsidP="000901EC">
      <w:pPr>
        <w:tabs>
          <w:tab w:val="left" w:pos="2160"/>
          <w:tab w:val="left" w:pos="2880"/>
        </w:tabs>
        <w:spacing w:after="120"/>
        <w:ind w:leftChars="300" w:left="2880" w:hangingChars="900" w:hanging="2160"/>
        <w:rPr>
          <w:rFonts w:eastAsia="SimSun"/>
          <w:bCs/>
          <w:vertAlign w:val="subscript"/>
        </w:rPr>
      </w:pPr>
      <w:r w:rsidRPr="000901EC">
        <w:rPr>
          <w:rFonts w:eastAsia="SimSun"/>
          <w:bCs/>
        </w:rPr>
        <w:t xml:space="preserve">                                                 RUFQ</w:t>
      </w:r>
      <w:r w:rsidRPr="000901EC">
        <w:rPr>
          <w:rFonts w:eastAsia="SimSun"/>
          <w:bCs/>
          <w:i/>
        </w:rPr>
        <w:t xml:space="preserve"> </w:t>
      </w:r>
      <w:r w:rsidRPr="000901EC">
        <w:rPr>
          <w:rFonts w:eastAsia="SimSun"/>
          <w:bCs/>
          <w:i/>
          <w:vertAlign w:val="subscript"/>
        </w:rPr>
        <w:t xml:space="preserve">q </w:t>
      </w:r>
      <w:r w:rsidRPr="000901EC">
        <w:rPr>
          <w:rFonts w:eastAsia="SimSun"/>
          <w:bCs/>
        </w:rPr>
        <w:t>– RRUFQ</w:t>
      </w:r>
      <w:r w:rsidRPr="000901EC">
        <w:rPr>
          <w:rFonts w:eastAsia="SimSun"/>
          <w:bCs/>
          <w:i/>
        </w:rPr>
        <w:t xml:space="preserve"> </w:t>
      </w:r>
      <w:r w:rsidRPr="000901EC">
        <w:rPr>
          <w:rFonts w:eastAsia="SimSun"/>
          <w:bCs/>
          <w:i/>
          <w:vertAlign w:val="subscript"/>
        </w:rPr>
        <w:t>q</w:t>
      </w:r>
      <w:r w:rsidRPr="000901EC">
        <w:rPr>
          <w:rFonts w:eastAsia="SimSun"/>
          <w:bCs/>
        </w:rPr>
        <w:t>) * HLRS</w:t>
      </w:r>
      <w:r w:rsidRPr="000901EC">
        <w:rPr>
          <w:rFonts w:eastAsia="SimSun"/>
          <w:bCs/>
          <w:i/>
        </w:rPr>
        <w:t xml:space="preserve"> </w:t>
      </w:r>
      <w:r w:rsidRPr="000901EC">
        <w:rPr>
          <w:rFonts w:eastAsia="SimSun"/>
          <w:bCs/>
          <w:i/>
          <w:vertAlign w:val="subscript"/>
        </w:rPr>
        <w:t>q</w:t>
      </w:r>
    </w:p>
    <w:p w14:paraId="7920EF92" w14:textId="77777777" w:rsidR="000901EC" w:rsidRPr="000901EC" w:rsidRDefault="000901EC" w:rsidP="000901EC">
      <w:pPr>
        <w:tabs>
          <w:tab w:val="left" w:pos="2160"/>
          <w:tab w:val="left" w:pos="2880"/>
        </w:tabs>
        <w:spacing w:after="120"/>
        <w:ind w:leftChars="300" w:left="2880" w:hangingChars="900" w:hanging="2160"/>
        <w:rPr>
          <w:rFonts w:eastAsia="SimSun"/>
          <w:bCs/>
          <w:vertAlign w:val="subscript"/>
          <w:lang w:val="fr-FR"/>
        </w:rPr>
      </w:pPr>
      <w:r w:rsidRPr="000901EC">
        <w:rPr>
          <w:rFonts w:eastAsia="SimSun"/>
          <w:bCs/>
          <w:lang w:val="fr-FR"/>
        </w:rPr>
        <w:t xml:space="preserve">SARUQ </w:t>
      </w:r>
      <w:r w:rsidRPr="000901EC">
        <w:rPr>
          <w:rFonts w:eastAsia="SimSun"/>
          <w:bCs/>
          <w:i/>
          <w:vertAlign w:val="subscript"/>
          <w:lang w:val="fr-FR"/>
        </w:rPr>
        <w:t>q</w:t>
      </w:r>
      <w:r w:rsidRPr="000901EC">
        <w:rPr>
          <w:rFonts w:eastAsia="SimSun"/>
          <w:bCs/>
          <w:vertAlign w:val="subscript"/>
          <w:lang w:val="fr-FR"/>
        </w:rPr>
        <w:tab/>
      </w:r>
      <w:r w:rsidRPr="000901EC">
        <w:rPr>
          <w:rFonts w:eastAsia="SimSun"/>
          <w:bCs/>
          <w:vertAlign w:val="subscript"/>
          <w:lang w:val="fr-FR"/>
        </w:rPr>
        <w:tab/>
      </w:r>
      <w:r w:rsidRPr="000901EC">
        <w:rPr>
          <w:rFonts w:eastAsia="SimSun"/>
          <w:bCs/>
          <w:lang w:val="fr-FR"/>
        </w:rPr>
        <w:t>=</w:t>
      </w:r>
      <w:r w:rsidRPr="000901EC">
        <w:rPr>
          <w:rFonts w:eastAsia="SimSun"/>
          <w:bCs/>
          <w:lang w:val="fr-FR"/>
        </w:rPr>
        <w:tab/>
        <w:t xml:space="preserve">DASARUQ </w:t>
      </w:r>
      <w:r w:rsidRPr="000901EC">
        <w:rPr>
          <w:rFonts w:eastAsia="SimSun"/>
          <w:bCs/>
          <w:i/>
          <w:vertAlign w:val="subscript"/>
          <w:lang w:val="fr-FR"/>
        </w:rPr>
        <w:t>q</w:t>
      </w:r>
      <w:r w:rsidRPr="000901EC">
        <w:rPr>
          <w:rFonts w:eastAsia="SimSun"/>
          <w:bCs/>
          <w:lang w:val="fr-FR"/>
        </w:rPr>
        <w:t xml:space="preserve"> + RTSARUQ </w:t>
      </w:r>
      <w:r w:rsidRPr="000901EC">
        <w:rPr>
          <w:rFonts w:eastAsia="SimSun"/>
          <w:bCs/>
          <w:i/>
          <w:vertAlign w:val="subscript"/>
          <w:lang w:val="fr-FR"/>
        </w:rPr>
        <w:t>q</w:t>
      </w:r>
    </w:p>
    <w:p w14:paraId="7F939D4F" w14:textId="77777777" w:rsidR="000901EC" w:rsidRPr="000901EC" w:rsidRDefault="000901EC" w:rsidP="000901EC">
      <w:pPr>
        <w:tabs>
          <w:tab w:val="left" w:pos="2160"/>
          <w:tab w:val="left" w:pos="2880"/>
        </w:tabs>
        <w:spacing w:after="120"/>
        <w:ind w:leftChars="300" w:left="2880" w:hangingChars="900" w:hanging="2160"/>
        <w:rPr>
          <w:rFonts w:eastAsia="SimSun"/>
          <w:bCs/>
          <w:lang w:val="fr-FR"/>
        </w:rPr>
      </w:pPr>
    </w:p>
    <w:p w14:paraId="5D06E7D8"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14C889B" w14:textId="77777777" w:rsidTr="009C0551">
        <w:tc>
          <w:tcPr>
            <w:tcW w:w="849" w:type="pct"/>
          </w:tcPr>
          <w:p w14:paraId="6CF924F4"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2D0B9C87"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3180B27F"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6E1E5044" w14:textId="77777777" w:rsidTr="009C0551">
        <w:tc>
          <w:tcPr>
            <w:tcW w:w="849" w:type="pct"/>
          </w:tcPr>
          <w:p w14:paraId="60216D4F" w14:textId="77777777" w:rsidR="000901EC" w:rsidRPr="000901EC" w:rsidRDefault="000901EC" w:rsidP="000901EC">
            <w:pPr>
              <w:spacing w:after="60"/>
              <w:rPr>
                <w:rFonts w:eastAsia="SimSun"/>
                <w:iCs/>
                <w:sz w:val="20"/>
              </w:rPr>
            </w:pPr>
            <w:r w:rsidRPr="000901EC">
              <w:rPr>
                <w:rFonts w:eastAsia="SimSun"/>
                <w:iCs/>
                <w:sz w:val="20"/>
              </w:rPr>
              <w:t xml:space="preserve">RUCOST </w:t>
            </w:r>
            <w:r w:rsidRPr="000901EC">
              <w:rPr>
                <w:rFonts w:eastAsia="SimSun"/>
                <w:i/>
                <w:iCs/>
                <w:sz w:val="20"/>
                <w:vertAlign w:val="subscript"/>
              </w:rPr>
              <w:t>q</w:t>
            </w:r>
          </w:p>
        </w:tc>
        <w:tc>
          <w:tcPr>
            <w:tcW w:w="460" w:type="pct"/>
          </w:tcPr>
          <w:p w14:paraId="7D6B6914"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1CAB2E5C" w14:textId="77777777" w:rsidR="000901EC" w:rsidRPr="000901EC" w:rsidRDefault="000901EC" w:rsidP="000901EC">
            <w:pPr>
              <w:keepNext/>
              <w:spacing w:after="60"/>
              <w:rPr>
                <w:rFonts w:eastAsia="SimSun"/>
                <w:iCs/>
                <w:sz w:val="20"/>
              </w:rPr>
            </w:pPr>
            <w:r w:rsidRPr="000901EC">
              <w:rPr>
                <w:rFonts w:eastAsia="SimSun"/>
                <w:i/>
                <w:iCs/>
                <w:sz w:val="20"/>
              </w:rPr>
              <w:t>Reg-Up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Reg-Up, for the hour.</w:t>
            </w:r>
          </w:p>
        </w:tc>
      </w:tr>
      <w:tr w:rsidR="000901EC" w:rsidRPr="000901EC" w14:paraId="100D02E7" w14:textId="77777777" w:rsidTr="009C0551">
        <w:tc>
          <w:tcPr>
            <w:tcW w:w="849" w:type="pct"/>
            <w:tcBorders>
              <w:top w:val="single" w:sz="4" w:space="0" w:color="auto"/>
              <w:left w:val="single" w:sz="4" w:space="0" w:color="auto"/>
              <w:bottom w:val="single" w:sz="4" w:space="0" w:color="auto"/>
              <w:right w:val="single" w:sz="4" w:space="0" w:color="auto"/>
            </w:tcBorders>
          </w:tcPr>
          <w:p w14:paraId="1BFA4089" w14:textId="77777777" w:rsidR="000901EC" w:rsidRPr="000901EC" w:rsidRDefault="000901EC" w:rsidP="000901EC">
            <w:pPr>
              <w:spacing w:after="60"/>
              <w:rPr>
                <w:rFonts w:eastAsia="SimSun"/>
                <w:iCs/>
                <w:sz w:val="20"/>
              </w:rPr>
            </w:pPr>
            <w:r w:rsidRPr="000901EC">
              <w:rPr>
                <w:rFonts w:eastAsia="SimSun"/>
                <w:iCs/>
                <w:sz w:val="20"/>
              </w:rPr>
              <w:t>RUPR</w:t>
            </w:r>
          </w:p>
        </w:tc>
        <w:tc>
          <w:tcPr>
            <w:tcW w:w="460" w:type="pct"/>
            <w:tcBorders>
              <w:top w:val="single" w:sz="4" w:space="0" w:color="auto"/>
              <w:left w:val="single" w:sz="4" w:space="0" w:color="auto"/>
              <w:bottom w:val="single" w:sz="4" w:space="0" w:color="auto"/>
              <w:right w:val="single" w:sz="4" w:space="0" w:color="auto"/>
            </w:tcBorders>
          </w:tcPr>
          <w:p w14:paraId="6A8A76B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5CFA7951" w14:textId="77777777" w:rsidR="000901EC" w:rsidRPr="000901EC" w:rsidRDefault="000901EC" w:rsidP="000901EC">
            <w:pPr>
              <w:spacing w:after="60"/>
              <w:rPr>
                <w:rFonts w:eastAsia="SimSun"/>
                <w:i/>
                <w:iCs/>
                <w:sz w:val="20"/>
              </w:rPr>
            </w:pPr>
            <w:r w:rsidRPr="000901EC">
              <w:rPr>
                <w:rFonts w:eastAsia="SimSun"/>
                <w:i/>
                <w:iCs/>
                <w:sz w:val="20"/>
              </w:rPr>
              <w:t>Reg-Up Price—</w:t>
            </w:r>
            <w:r w:rsidRPr="000901EC">
              <w:rPr>
                <w:rFonts w:eastAsia="SimSun"/>
                <w:iCs/>
                <w:sz w:val="20"/>
              </w:rPr>
              <w:t>The price for Reg-Up calculated based on the net total costs for Reg-Up, for the hour.</w:t>
            </w:r>
          </w:p>
        </w:tc>
      </w:tr>
      <w:tr w:rsidR="000901EC" w:rsidRPr="000901EC" w14:paraId="7A5A3821" w14:textId="77777777" w:rsidTr="009C0551">
        <w:tc>
          <w:tcPr>
            <w:tcW w:w="849" w:type="pct"/>
            <w:tcBorders>
              <w:top w:val="single" w:sz="4" w:space="0" w:color="auto"/>
              <w:left w:val="single" w:sz="4" w:space="0" w:color="auto"/>
              <w:bottom w:val="single" w:sz="4" w:space="0" w:color="auto"/>
              <w:right w:val="single" w:sz="4" w:space="0" w:color="auto"/>
            </w:tcBorders>
          </w:tcPr>
          <w:p w14:paraId="5E350FAA" w14:textId="77777777" w:rsidR="000901EC" w:rsidRPr="000901EC" w:rsidRDefault="000901EC" w:rsidP="000901EC">
            <w:pPr>
              <w:spacing w:after="60"/>
              <w:rPr>
                <w:rFonts w:eastAsia="SimSun"/>
                <w:iCs/>
                <w:sz w:val="20"/>
              </w:rPr>
            </w:pPr>
            <w:r w:rsidRPr="000901EC">
              <w:rPr>
                <w:rFonts w:eastAsia="SimSun"/>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34A6CBFE"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DECA3F0" w14:textId="77777777" w:rsidR="000901EC" w:rsidRPr="000901EC" w:rsidRDefault="000901EC" w:rsidP="000901EC">
            <w:pPr>
              <w:spacing w:after="60"/>
              <w:rPr>
                <w:rFonts w:eastAsia="SimSun"/>
                <w:i/>
                <w:iCs/>
                <w:sz w:val="20"/>
              </w:rPr>
            </w:pPr>
            <w:r w:rsidRPr="000901EC">
              <w:rPr>
                <w:rFonts w:eastAsia="SimSun"/>
                <w:i/>
                <w:iCs/>
                <w:sz w:val="20"/>
              </w:rPr>
              <w:t>Reg-Up Cost Total</w:t>
            </w:r>
            <w:r w:rsidRPr="000901EC">
              <w:rPr>
                <w:rFonts w:eastAsia="SimSun"/>
                <w:iCs/>
                <w:sz w:val="20"/>
              </w:rPr>
              <w:t>—The net total costs for Reg-Up, for the hour.  See item (2)(a) above.</w:t>
            </w:r>
          </w:p>
        </w:tc>
      </w:tr>
      <w:tr w:rsidR="000901EC" w:rsidRPr="000901EC" w14:paraId="7A616245" w14:textId="77777777" w:rsidTr="009C0551">
        <w:tc>
          <w:tcPr>
            <w:tcW w:w="849" w:type="pct"/>
            <w:tcBorders>
              <w:top w:val="single" w:sz="4" w:space="0" w:color="auto"/>
              <w:left w:val="single" w:sz="4" w:space="0" w:color="auto"/>
              <w:bottom w:val="single" w:sz="4" w:space="0" w:color="auto"/>
              <w:right w:val="single" w:sz="4" w:space="0" w:color="auto"/>
            </w:tcBorders>
          </w:tcPr>
          <w:p w14:paraId="72283343" w14:textId="77777777" w:rsidR="000901EC" w:rsidRPr="000901EC" w:rsidRDefault="000901EC" w:rsidP="000901EC">
            <w:pPr>
              <w:spacing w:after="60"/>
              <w:rPr>
                <w:rFonts w:eastAsia="SimSun"/>
                <w:iCs/>
                <w:sz w:val="20"/>
              </w:rPr>
            </w:pPr>
            <w:r w:rsidRPr="000901EC">
              <w:rPr>
                <w:rFonts w:eastAsia="SimSun"/>
                <w:iCs/>
                <w:sz w:val="20"/>
              </w:rPr>
              <w:t>RUQTOT</w:t>
            </w:r>
          </w:p>
        </w:tc>
        <w:tc>
          <w:tcPr>
            <w:tcW w:w="460" w:type="pct"/>
            <w:tcBorders>
              <w:top w:val="single" w:sz="4" w:space="0" w:color="auto"/>
              <w:left w:val="single" w:sz="4" w:space="0" w:color="auto"/>
              <w:bottom w:val="single" w:sz="4" w:space="0" w:color="auto"/>
              <w:right w:val="single" w:sz="4" w:space="0" w:color="auto"/>
            </w:tcBorders>
          </w:tcPr>
          <w:p w14:paraId="0B43732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A447C0" w14:textId="77777777" w:rsidR="000901EC" w:rsidRPr="000901EC" w:rsidRDefault="000901EC" w:rsidP="000901EC">
            <w:pPr>
              <w:spacing w:after="60"/>
              <w:rPr>
                <w:rFonts w:eastAsia="SimSun"/>
                <w:i/>
                <w:iCs/>
                <w:sz w:val="20"/>
              </w:rPr>
            </w:pPr>
            <w:r w:rsidRPr="000901EC">
              <w:rPr>
                <w:rFonts w:eastAsia="SimSun"/>
                <w:i/>
                <w:iCs/>
                <w:sz w:val="20"/>
              </w:rPr>
              <w:t>Reg-Up Quantity Total</w:t>
            </w:r>
            <w:r w:rsidRPr="000901EC">
              <w:rPr>
                <w:rFonts w:eastAsia="SimSun"/>
                <w:iCs/>
                <w:sz w:val="20"/>
              </w:rPr>
              <w:t>—The sum of every QSE’s Ancillary Service Obligation minus its self-arranged Reg-Up quantity in the DAM and any and all SASMs, for the hour.</w:t>
            </w:r>
          </w:p>
        </w:tc>
      </w:tr>
      <w:tr w:rsidR="000901EC" w:rsidRPr="000901EC" w14:paraId="10A81CE9" w14:textId="77777777" w:rsidTr="009C0551">
        <w:tc>
          <w:tcPr>
            <w:tcW w:w="849" w:type="pct"/>
            <w:tcBorders>
              <w:top w:val="single" w:sz="4" w:space="0" w:color="auto"/>
              <w:left w:val="single" w:sz="4" w:space="0" w:color="auto"/>
              <w:bottom w:val="single" w:sz="4" w:space="0" w:color="auto"/>
              <w:right w:val="single" w:sz="4" w:space="0" w:color="auto"/>
            </w:tcBorders>
          </w:tcPr>
          <w:p w14:paraId="0503E2E3" w14:textId="77777777" w:rsidR="000901EC" w:rsidRPr="000901EC" w:rsidRDefault="000901EC" w:rsidP="000901EC">
            <w:pPr>
              <w:spacing w:after="60"/>
              <w:rPr>
                <w:rFonts w:eastAsia="SimSun"/>
                <w:iCs/>
                <w:sz w:val="20"/>
              </w:rPr>
            </w:pPr>
            <w:r w:rsidRPr="000901EC">
              <w:rPr>
                <w:rFonts w:eastAsia="SimSun"/>
                <w:iCs/>
                <w:sz w:val="20"/>
              </w:rPr>
              <w:t xml:space="preserve">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23CEA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5BB61E9" w14:textId="77777777" w:rsidR="000901EC" w:rsidRPr="000901EC" w:rsidRDefault="000901EC" w:rsidP="000901EC">
            <w:pPr>
              <w:spacing w:after="60"/>
              <w:rPr>
                <w:rFonts w:eastAsia="SimSun"/>
                <w:i/>
                <w:iCs/>
                <w:sz w:val="20"/>
              </w:rPr>
            </w:pPr>
            <w:r w:rsidRPr="000901EC">
              <w:rPr>
                <w:rFonts w:eastAsia="SimSun"/>
                <w:i/>
                <w:iCs/>
                <w:sz w:val="20"/>
              </w:rPr>
              <w:t>Reg-Up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’s Ancillary Service Obligation minus its self-arranged Reg-Up quantity in the DAM and any and all SASMs, for the hour.</w:t>
            </w:r>
          </w:p>
        </w:tc>
      </w:tr>
      <w:tr w:rsidR="000901EC" w:rsidRPr="000901EC" w14:paraId="52264102" w14:textId="77777777" w:rsidTr="009C0551">
        <w:tc>
          <w:tcPr>
            <w:tcW w:w="849" w:type="pct"/>
            <w:tcBorders>
              <w:top w:val="single" w:sz="4" w:space="0" w:color="auto"/>
              <w:left w:val="single" w:sz="4" w:space="0" w:color="auto"/>
              <w:bottom w:val="single" w:sz="4" w:space="0" w:color="auto"/>
              <w:right w:val="single" w:sz="4" w:space="0" w:color="auto"/>
            </w:tcBorders>
          </w:tcPr>
          <w:p w14:paraId="1C69DFDA" w14:textId="77777777" w:rsidR="000901EC" w:rsidRPr="000901EC" w:rsidRDefault="000901EC" w:rsidP="000901EC">
            <w:pPr>
              <w:spacing w:after="60"/>
              <w:rPr>
                <w:rFonts w:eastAsia="SimSun"/>
                <w:iCs/>
                <w:sz w:val="20"/>
              </w:rPr>
            </w:pPr>
            <w:r w:rsidRPr="000901EC">
              <w:rPr>
                <w:rFonts w:eastAsia="SimSun"/>
                <w:iCs/>
                <w:sz w:val="20"/>
              </w:rPr>
              <w:t xml:space="preserve">RUO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BD736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3021682" w14:textId="77777777" w:rsidR="000901EC" w:rsidRPr="000901EC" w:rsidRDefault="000901EC" w:rsidP="000901EC">
            <w:pPr>
              <w:spacing w:after="60"/>
              <w:rPr>
                <w:rFonts w:eastAsia="SimSun"/>
                <w:i/>
                <w:iCs/>
                <w:sz w:val="20"/>
              </w:rPr>
            </w:pPr>
            <w:r w:rsidRPr="000901EC">
              <w:rPr>
                <w:rFonts w:eastAsia="SimSun"/>
                <w:i/>
                <w:iCs/>
                <w:sz w:val="20"/>
              </w:rPr>
              <w:t>Reg-Up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23F36A6" w14:textId="77777777" w:rsidTr="009C0551">
        <w:tc>
          <w:tcPr>
            <w:tcW w:w="849" w:type="pct"/>
            <w:tcBorders>
              <w:top w:val="single" w:sz="4" w:space="0" w:color="auto"/>
              <w:left w:val="single" w:sz="4" w:space="0" w:color="auto"/>
              <w:bottom w:val="single" w:sz="4" w:space="0" w:color="auto"/>
              <w:right w:val="single" w:sz="4" w:space="0" w:color="auto"/>
            </w:tcBorders>
          </w:tcPr>
          <w:p w14:paraId="2098C404" w14:textId="77777777" w:rsidR="000901EC" w:rsidRPr="000901EC" w:rsidRDefault="000901EC" w:rsidP="000901EC">
            <w:pPr>
              <w:spacing w:after="60"/>
              <w:rPr>
                <w:rFonts w:eastAsia="SimSun"/>
                <w:iCs/>
                <w:sz w:val="20"/>
              </w:rPr>
            </w:pPr>
            <w:r w:rsidRPr="000901EC">
              <w:rPr>
                <w:rFonts w:eastAsia="SimSun"/>
                <w:iCs/>
                <w:sz w:val="20"/>
              </w:rPr>
              <w:t xml:space="preserve">DASARUQ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FA4A293"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9FDA212" w14:textId="77777777" w:rsidR="000901EC" w:rsidRPr="000901EC" w:rsidRDefault="000901EC" w:rsidP="000901EC">
            <w:pPr>
              <w:spacing w:after="60"/>
              <w:rPr>
                <w:rFonts w:eastAsia="SimSun"/>
                <w:i/>
                <w:iCs/>
                <w:sz w:val="20"/>
              </w:rPr>
            </w:pPr>
            <w:r w:rsidRPr="000901EC">
              <w:rPr>
                <w:rFonts w:eastAsia="SimSun"/>
                <w:i/>
                <w:iCs/>
                <w:sz w:val="20"/>
              </w:rPr>
              <w:t>Day-Ahead Self-Arranged Reg-Up Quantity per QSE</w:t>
            </w:r>
            <w:r w:rsidRPr="000901EC">
              <w:rPr>
                <w:rFonts w:eastAsia="SimSun"/>
                <w:iCs/>
                <w:sz w:val="20"/>
              </w:rPr>
              <w:t xml:space="preserve">—The self-arranged Reg-Up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6EB004D6" w14:textId="77777777" w:rsidTr="009C0551">
        <w:tc>
          <w:tcPr>
            <w:tcW w:w="849" w:type="pct"/>
            <w:tcBorders>
              <w:top w:val="single" w:sz="4" w:space="0" w:color="auto"/>
              <w:left w:val="single" w:sz="4" w:space="0" w:color="auto"/>
              <w:bottom w:val="single" w:sz="4" w:space="0" w:color="auto"/>
              <w:right w:val="single" w:sz="4" w:space="0" w:color="auto"/>
            </w:tcBorders>
          </w:tcPr>
          <w:p w14:paraId="2E205B4B" w14:textId="77777777" w:rsidR="000901EC" w:rsidRPr="000901EC" w:rsidRDefault="000901EC" w:rsidP="000901EC">
            <w:pPr>
              <w:spacing w:after="60"/>
              <w:rPr>
                <w:rFonts w:eastAsia="SimSun"/>
                <w:iCs/>
                <w:sz w:val="20"/>
              </w:rPr>
            </w:pPr>
            <w:r w:rsidRPr="000901EC">
              <w:rPr>
                <w:rFonts w:eastAsia="SimSun"/>
                <w:iCs/>
                <w:sz w:val="20"/>
              </w:rPr>
              <w:t xml:space="preserve">RTSARUQ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A5B0FAF"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2757256" w14:textId="77777777" w:rsidR="000901EC" w:rsidRPr="000901EC" w:rsidRDefault="000901EC" w:rsidP="000901EC">
            <w:pPr>
              <w:spacing w:after="60"/>
              <w:rPr>
                <w:rFonts w:eastAsia="SimSun"/>
                <w:i/>
                <w:iCs/>
                <w:sz w:val="20"/>
              </w:rPr>
            </w:pPr>
            <w:r w:rsidRPr="000901EC">
              <w:rPr>
                <w:rFonts w:eastAsia="SimSun"/>
                <w:i/>
                <w:iCs/>
                <w:sz w:val="20"/>
              </w:rPr>
              <w:t>Self-Arranged Reg-Up Quantity per QSE for all SASMs</w:t>
            </w:r>
            <w:r w:rsidRPr="000901EC">
              <w:rPr>
                <w:rFonts w:eastAsia="SimSun"/>
                <w:iCs/>
                <w:sz w:val="20"/>
              </w:rPr>
              <w:t xml:space="preserve">—The sum of all self-arranged Reg-Up quantities submitted by QSE </w:t>
            </w:r>
            <w:r w:rsidRPr="000901EC">
              <w:rPr>
                <w:rFonts w:eastAsia="SimSun"/>
                <w:i/>
                <w:iCs/>
                <w:sz w:val="20"/>
              </w:rPr>
              <w:t>q</w:t>
            </w:r>
            <w:r w:rsidRPr="000901EC">
              <w:rPr>
                <w:rFonts w:eastAsia="SimSun"/>
                <w:iCs/>
                <w:sz w:val="20"/>
              </w:rPr>
              <w:t xml:space="preserve"> for all SASMs due to an increase </w:t>
            </w:r>
            <w:r w:rsidRPr="000901EC">
              <w:rPr>
                <w:rFonts w:eastAsia="SimSun"/>
                <w:iCs/>
                <w:sz w:val="20"/>
              </w:rPr>
              <w:lastRenderedPageBreak/>
              <w:t>in the Ancillary Service Plan per Section 4.4.7.1, Self-Arranged Ancillary Service Quantities.</w:t>
            </w:r>
          </w:p>
        </w:tc>
      </w:tr>
      <w:tr w:rsidR="000901EC" w:rsidRPr="000901EC" w14:paraId="2C510E85" w14:textId="77777777" w:rsidTr="009C0551">
        <w:tc>
          <w:tcPr>
            <w:tcW w:w="849" w:type="pct"/>
            <w:tcBorders>
              <w:top w:val="single" w:sz="4" w:space="0" w:color="auto"/>
              <w:left w:val="single" w:sz="4" w:space="0" w:color="auto"/>
              <w:bottom w:val="single" w:sz="4" w:space="0" w:color="auto"/>
              <w:right w:val="single" w:sz="4" w:space="0" w:color="auto"/>
            </w:tcBorders>
          </w:tcPr>
          <w:p w14:paraId="71B67D67"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RTPCRU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0F5CC5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0ACB2B7" w14:textId="77777777" w:rsidR="000901EC" w:rsidRPr="000901EC" w:rsidRDefault="000901EC" w:rsidP="000901EC">
            <w:pPr>
              <w:spacing w:after="60"/>
              <w:rPr>
                <w:rFonts w:eastAsia="SimSun"/>
                <w:i/>
                <w:iCs/>
                <w:sz w:val="20"/>
              </w:rPr>
            </w:pPr>
            <w:r w:rsidRPr="000901EC">
              <w:rPr>
                <w:rFonts w:eastAsia="SimSun"/>
                <w:i/>
                <w:iCs/>
                <w:sz w:val="20"/>
              </w:rPr>
              <w:t>Procured Capacity for Reg-Up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Reg-Up, for the hour.</w:t>
            </w:r>
          </w:p>
        </w:tc>
      </w:tr>
      <w:tr w:rsidR="000901EC" w:rsidRPr="000901EC" w14:paraId="2D74C893" w14:textId="77777777" w:rsidTr="009C0551">
        <w:tc>
          <w:tcPr>
            <w:tcW w:w="849" w:type="pct"/>
            <w:tcBorders>
              <w:top w:val="single" w:sz="4" w:space="0" w:color="auto"/>
              <w:left w:val="single" w:sz="4" w:space="0" w:color="auto"/>
              <w:bottom w:val="single" w:sz="4" w:space="0" w:color="auto"/>
              <w:right w:val="single" w:sz="4" w:space="0" w:color="auto"/>
            </w:tcBorders>
          </w:tcPr>
          <w:p w14:paraId="3CA6C2E2" w14:textId="77777777" w:rsidR="000901EC" w:rsidRPr="000901EC" w:rsidRDefault="000901EC" w:rsidP="000901EC">
            <w:pPr>
              <w:spacing w:after="60"/>
              <w:rPr>
                <w:rFonts w:eastAsia="SimSun"/>
                <w:iCs/>
                <w:sz w:val="20"/>
              </w:rPr>
            </w:pPr>
            <w:r w:rsidRPr="000901EC">
              <w:rPr>
                <w:rFonts w:eastAsia="SimSun"/>
                <w:iCs/>
                <w:sz w:val="20"/>
              </w:rPr>
              <w:t xml:space="preserve">RUFQ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8F254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295F214" w14:textId="77777777" w:rsidR="000901EC" w:rsidRPr="000901EC" w:rsidRDefault="000901EC" w:rsidP="000901EC">
            <w:pPr>
              <w:spacing w:after="60"/>
              <w:rPr>
                <w:rFonts w:eastAsia="SimSun"/>
                <w:iCs/>
                <w:sz w:val="20"/>
              </w:rPr>
            </w:pPr>
            <w:r w:rsidRPr="000901EC">
              <w:rPr>
                <w:rFonts w:eastAsia="SimSun"/>
                <w:i/>
                <w:iCs/>
                <w:sz w:val="20"/>
              </w:rPr>
              <w:t>Reg-Up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Reg-Up, for the hour.</w:t>
            </w:r>
          </w:p>
        </w:tc>
      </w:tr>
      <w:tr w:rsidR="000901EC" w:rsidRPr="000901EC" w14:paraId="13EA9E6C" w14:textId="77777777" w:rsidTr="009C0551">
        <w:tc>
          <w:tcPr>
            <w:tcW w:w="849" w:type="pct"/>
            <w:tcBorders>
              <w:top w:val="single" w:sz="4" w:space="0" w:color="auto"/>
              <w:left w:val="single" w:sz="4" w:space="0" w:color="auto"/>
              <w:bottom w:val="single" w:sz="4" w:space="0" w:color="auto"/>
              <w:right w:val="single" w:sz="4" w:space="0" w:color="auto"/>
            </w:tcBorders>
          </w:tcPr>
          <w:p w14:paraId="743F8B09" w14:textId="77777777" w:rsidR="000901EC" w:rsidRPr="000901EC" w:rsidRDefault="000901EC" w:rsidP="000901EC">
            <w:pPr>
              <w:spacing w:after="60"/>
              <w:rPr>
                <w:rFonts w:eastAsia="SimSun"/>
                <w:iCs/>
                <w:sz w:val="20"/>
              </w:rPr>
            </w:pPr>
            <w:r w:rsidRPr="000901EC">
              <w:rPr>
                <w:rFonts w:eastAsia="SimSun"/>
                <w:sz w:val="20"/>
              </w:rPr>
              <w:t xml:space="preserve">RRUFQ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4C5DE17"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5E60214" w14:textId="77777777" w:rsidR="000901EC" w:rsidRPr="000901EC" w:rsidRDefault="000901EC" w:rsidP="000901EC">
            <w:pPr>
              <w:spacing w:after="60"/>
              <w:rPr>
                <w:rFonts w:eastAsia="SimSun"/>
                <w:i/>
                <w:iCs/>
                <w:sz w:val="20"/>
              </w:rPr>
            </w:pPr>
            <w:r w:rsidRPr="000901EC">
              <w:rPr>
                <w:rFonts w:eastAsia="SimSun"/>
                <w:i/>
                <w:sz w:val="20"/>
              </w:rPr>
              <w:t>Reconfiguration Reg-Up Failure Quantity per QSE—</w:t>
            </w:r>
            <w:r w:rsidRPr="000901EC">
              <w:rPr>
                <w:rFonts w:eastAsia="SimSun"/>
                <w:sz w:val="20"/>
              </w:rPr>
              <w:t xml:space="preserve">QSE </w:t>
            </w:r>
            <w:r w:rsidRPr="000901EC">
              <w:rPr>
                <w:rFonts w:eastAsia="SimSun"/>
                <w:i/>
                <w:sz w:val="20"/>
              </w:rPr>
              <w:t>q</w:t>
            </w:r>
            <w:r w:rsidRPr="000901EC">
              <w:rPr>
                <w:rFonts w:eastAsia="SimSun"/>
                <w:sz w:val="20"/>
              </w:rPr>
              <w:t xml:space="preserve"> total capacity associated with reconfiguration reductions on its Ancillary Service Supply Responsibility for Reg-Up, for the hour.</w:t>
            </w:r>
          </w:p>
        </w:tc>
      </w:tr>
      <w:tr w:rsidR="000901EC" w:rsidRPr="000901EC" w14:paraId="2C5DEDF1" w14:textId="77777777" w:rsidTr="009C0551">
        <w:tc>
          <w:tcPr>
            <w:tcW w:w="849" w:type="pct"/>
            <w:tcBorders>
              <w:top w:val="single" w:sz="4" w:space="0" w:color="auto"/>
              <w:left w:val="single" w:sz="4" w:space="0" w:color="auto"/>
              <w:bottom w:val="single" w:sz="4" w:space="0" w:color="auto"/>
              <w:right w:val="single" w:sz="4" w:space="0" w:color="auto"/>
            </w:tcBorders>
          </w:tcPr>
          <w:p w14:paraId="2ACC511B"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B50314D"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E805587"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 QSE Load Ratio Share for an Operating Hour.</w:t>
            </w:r>
          </w:p>
        </w:tc>
      </w:tr>
      <w:tr w:rsidR="000901EC" w:rsidRPr="000901EC" w14:paraId="459ECD18" w14:textId="77777777" w:rsidTr="009C0551">
        <w:tc>
          <w:tcPr>
            <w:tcW w:w="849" w:type="pct"/>
            <w:tcBorders>
              <w:top w:val="single" w:sz="4" w:space="0" w:color="auto"/>
              <w:left w:val="single" w:sz="4" w:space="0" w:color="auto"/>
              <w:bottom w:val="single" w:sz="4" w:space="0" w:color="auto"/>
              <w:right w:val="single" w:sz="4" w:space="0" w:color="auto"/>
            </w:tcBorders>
          </w:tcPr>
          <w:p w14:paraId="2A7DFE7C" w14:textId="77777777" w:rsidR="000901EC" w:rsidRPr="000901EC" w:rsidRDefault="000901EC" w:rsidP="000901EC">
            <w:pPr>
              <w:rPr>
                <w:rFonts w:eastAsia="SimSun"/>
                <w:sz w:val="20"/>
              </w:rPr>
            </w:pPr>
            <w:r w:rsidRPr="000901EC">
              <w:rPr>
                <w:rFonts w:eastAsia="SimSun"/>
                <w:sz w:val="20"/>
              </w:rPr>
              <w:t xml:space="preserve">PCRU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E989CE9"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FC86384" w14:textId="77777777" w:rsidR="000901EC" w:rsidRPr="000901EC" w:rsidRDefault="000901EC" w:rsidP="000901EC">
            <w:pPr>
              <w:rPr>
                <w:rFonts w:eastAsia="SimSun"/>
                <w:sz w:val="20"/>
              </w:rPr>
            </w:pPr>
            <w:r w:rsidRPr="000901EC">
              <w:rPr>
                <w:rFonts w:eastAsia="SimSun"/>
                <w:i/>
                <w:sz w:val="20"/>
              </w:rPr>
              <w:t>Procured Capacity for Reg-Up per QSE in DAM</w:t>
            </w:r>
            <w:r w:rsidRPr="000901EC">
              <w:rPr>
                <w:rFonts w:eastAsia="SimSun"/>
                <w:sz w:val="20"/>
              </w:rPr>
              <w:t xml:space="preserve">—The total Reg-Up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63004130" w14:textId="77777777" w:rsidTr="009C0551">
        <w:tc>
          <w:tcPr>
            <w:tcW w:w="849" w:type="pct"/>
            <w:tcBorders>
              <w:top w:val="single" w:sz="4" w:space="0" w:color="auto"/>
              <w:left w:val="single" w:sz="4" w:space="0" w:color="auto"/>
              <w:bottom w:val="single" w:sz="4" w:space="0" w:color="auto"/>
              <w:right w:val="single" w:sz="4" w:space="0" w:color="auto"/>
            </w:tcBorders>
          </w:tcPr>
          <w:p w14:paraId="782EDB38" w14:textId="77777777" w:rsidR="000901EC" w:rsidRPr="000901EC" w:rsidRDefault="000901EC" w:rsidP="000901EC">
            <w:pPr>
              <w:spacing w:after="60"/>
              <w:rPr>
                <w:rFonts w:eastAsia="SimSun"/>
                <w:sz w:val="20"/>
              </w:rPr>
            </w:pPr>
            <w:r w:rsidRPr="000901EC">
              <w:rPr>
                <w:rFonts w:eastAsia="SimSun"/>
                <w:sz w:val="20"/>
              </w:rPr>
              <w:t>SARUQ</w:t>
            </w:r>
            <w:r w:rsidRPr="000901EC">
              <w:rPr>
                <w:rFonts w:eastAsia="SimSun"/>
                <w:sz w:val="20"/>
                <w:vertAlign w:val="subscript"/>
              </w:rPr>
              <w:t xml:space="preserve">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89CFAD1"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94EE6FC" w14:textId="77777777" w:rsidR="000901EC" w:rsidRPr="000901EC" w:rsidRDefault="000901EC" w:rsidP="000901EC">
            <w:pPr>
              <w:spacing w:after="60"/>
              <w:rPr>
                <w:rFonts w:eastAsia="SimSun"/>
                <w:sz w:val="20"/>
              </w:rPr>
            </w:pPr>
            <w:r w:rsidRPr="000901EC">
              <w:rPr>
                <w:rFonts w:eastAsia="SimSun"/>
                <w:i/>
                <w:sz w:val="20"/>
              </w:rPr>
              <w:t>Total Self-Arranged Reg-Up Quantity per QSE for all markets</w:t>
            </w:r>
            <w:r w:rsidRPr="000901EC">
              <w:rPr>
                <w:rFonts w:eastAsia="SimSun"/>
                <w:sz w:val="20"/>
              </w:rPr>
              <w:t xml:space="preserve">—The sum of all self-arranged Reg-Up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A3A004D" w14:textId="77777777" w:rsidTr="009C0551">
        <w:tc>
          <w:tcPr>
            <w:tcW w:w="849" w:type="pct"/>
            <w:tcBorders>
              <w:top w:val="single" w:sz="4" w:space="0" w:color="auto"/>
              <w:left w:val="single" w:sz="4" w:space="0" w:color="auto"/>
              <w:bottom w:val="single" w:sz="4" w:space="0" w:color="auto"/>
              <w:right w:val="single" w:sz="4" w:space="0" w:color="auto"/>
            </w:tcBorders>
          </w:tcPr>
          <w:p w14:paraId="1BD1C128"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58EBD287"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9F86B5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E2B9098" w14:textId="77777777" w:rsidTr="009C0551">
        <w:tc>
          <w:tcPr>
            <w:tcW w:w="849" w:type="pct"/>
            <w:tcBorders>
              <w:top w:val="single" w:sz="4" w:space="0" w:color="auto"/>
              <w:left w:val="single" w:sz="4" w:space="0" w:color="auto"/>
              <w:bottom w:val="single" w:sz="4" w:space="0" w:color="auto"/>
              <w:right w:val="single" w:sz="4" w:space="0" w:color="auto"/>
            </w:tcBorders>
          </w:tcPr>
          <w:p w14:paraId="1E2A902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61E9A7BF"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BD53A54" w14:textId="77777777" w:rsidR="000901EC" w:rsidRPr="000901EC" w:rsidRDefault="000901EC" w:rsidP="000901EC">
            <w:pPr>
              <w:spacing w:after="60"/>
              <w:rPr>
                <w:rFonts w:eastAsia="SimSun"/>
                <w:iCs/>
                <w:sz w:val="20"/>
              </w:rPr>
            </w:pPr>
            <w:r w:rsidRPr="000901EC">
              <w:rPr>
                <w:rFonts w:eastAsia="SimSun"/>
                <w:iCs/>
                <w:sz w:val="20"/>
              </w:rPr>
              <w:t>A SASM for the given Operating Hour.</w:t>
            </w:r>
          </w:p>
        </w:tc>
      </w:tr>
    </w:tbl>
    <w:p w14:paraId="0856D62A" w14:textId="77777777" w:rsidR="000901EC" w:rsidRPr="000901EC" w:rsidRDefault="000901EC" w:rsidP="000901EC">
      <w:pPr>
        <w:rPr>
          <w:rFonts w:eastAsia="SimSun"/>
        </w:rPr>
      </w:pPr>
    </w:p>
    <w:p w14:paraId="0662AC8E"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Reg-Up for the Operating Hour, due to changes during the Adjustment Period or Real-Time operations, is calculated as follows:</w:t>
      </w:r>
    </w:p>
    <w:p w14:paraId="128265E8" w14:textId="77777777" w:rsidR="000901EC" w:rsidRPr="000901EC" w:rsidRDefault="000901EC" w:rsidP="000901EC">
      <w:pPr>
        <w:spacing w:after="240"/>
        <w:ind w:left="2880" w:hanging="2160"/>
        <w:rPr>
          <w:rFonts w:eastAsia="SimSun"/>
        </w:rPr>
      </w:pPr>
      <w:r w:rsidRPr="000901EC">
        <w:rPr>
          <w:rFonts w:eastAsia="SimSun"/>
          <w:b/>
        </w:rPr>
        <w:t xml:space="preserve">RTRUAMT </w:t>
      </w:r>
      <w:r w:rsidRPr="000901EC">
        <w:rPr>
          <w:rFonts w:eastAsia="SimSun"/>
          <w:b/>
          <w:i/>
          <w:vertAlign w:val="subscript"/>
        </w:rPr>
        <w:t>q</w:t>
      </w:r>
      <w:r w:rsidRPr="000901EC">
        <w:rPr>
          <w:rFonts w:eastAsia="SimSun"/>
          <w:b/>
          <w:vertAlign w:val="subscript"/>
        </w:rPr>
        <w:tab/>
      </w:r>
      <w:r w:rsidRPr="000901EC">
        <w:rPr>
          <w:rFonts w:eastAsia="SimSun"/>
          <w:b/>
          <w:vertAlign w:val="subscript"/>
        </w:rPr>
        <w:tab/>
      </w:r>
      <w:r w:rsidRPr="000901EC">
        <w:rPr>
          <w:rFonts w:eastAsia="SimSun"/>
          <w:b/>
        </w:rPr>
        <w:t>=</w:t>
      </w:r>
      <w:r w:rsidRPr="000901EC">
        <w:rPr>
          <w:rFonts w:eastAsia="SimSun"/>
          <w:b/>
        </w:rPr>
        <w:tab/>
        <w:t xml:space="preserve">RUCOST </w:t>
      </w:r>
      <w:r w:rsidRPr="000901EC">
        <w:rPr>
          <w:rFonts w:eastAsia="SimSun"/>
          <w:b/>
          <w:i/>
          <w:vertAlign w:val="subscript"/>
        </w:rPr>
        <w:t>q</w:t>
      </w:r>
      <w:r w:rsidRPr="000901EC">
        <w:rPr>
          <w:rFonts w:eastAsia="SimSun"/>
          <w:b/>
        </w:rPr>
        <w:t xml:space="preserve"> – DARUAMT </w:t>
      </w:r>
      <w:r w:rsidRPr="000901EC">
        <w:rPr>
          <w:rFonts w:eastAsia="SimSun"/>
          <w:b/>
          <w:i/>
          <w:vertAlign w:val="subscript"/>
        </w:rPr>
        <w:t>q</w:t>
      </w:r>
    </w:p>
    <w:p w14:paraId="2F8C301A"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08FA153F" w14:textId="77777777" w:rsidTr="009C0551">
        <w:tc>
          <w:tcPr>
            <w:tcW w:w="824" w:type="pct"/>
          </w:tcPr>
          <w:p w14:paraId="301E1F7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0EAA507C"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36DE4B4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498EE7E" w14:textId="77777777" w:rsidTr="009C0551">
        <w:tc>
          <w:tcPr>
            <w:tcW w:w="824" w:type="pct"/>
          </w:tcPr>
          <w:p w14:paraId="7D0DC56F" w14:textId="77777777" w:rsidR="000901EC" w:rsidRPr="000901EC" w:rsidRDefault="000901EC" w:rsidP="000901EC">
            <w:pPr>
              <w:spacing w:after="60"/>
              <w:rPr>
                <w:rFonts w:eastAsia="SimSun"/>
                <w:iCs/>
                <w:sz w:val="20"/>
              </w:rPr>
            </w:pPr>
            <w:r w:rsidRPr="000901EC">
              <w:rPr>
                <w:rFonts w:eastAsia="SimSun"/>
                <w:iCs/>
                <w:sz w:val="20"/>
              </w:rPr>
              <w:t xml:space="preserve">RTRUAMT </w:t>
            </w:r>
            <w:r w:rsidRPr="000901EC">
              <w:rPr>
                <w:rFonts w:eastAsia="SimSun"/>
                <w:i/>
                <w:iCs/>
                <w:sz w:val="20"/>
                <w:vertAlign w:val="subscript"/>
              </w:rPr>
              <w:t>q</w:t>
            </w:r>
          </w:p>
        </w:tc>
        <w:tc>
          <w:tcPr>
            <w:tcW w:w="463" w:type="pct"/>
          </w:tcPr>
          <w:p w14:paraId="145C3255"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300395DC" w14:textId="77777777" w:rsidR="000901EC" w:rsidRPr="000901EC" w:rsidRDefault="000901EC" w:rsidP="000901EC">
            <w:pPr>
              <w:spacing w:after="60"/>
              <w:rPr>
                <w:rFonts w:eastAsia="SimSun"/>
                <w:iCs/>
                <w:sz w:val="20"/>
              </w:rPr>
            </w:pPr>
            <w:r w:rsidRPr="000901EC">
              <w:rPr>
                <w:rFonts w:eastAsia="SimSun"/>
                <w:i/>
                <w:iCs/>
                <w:sz w:val="20"/>
              </w:rPr>
              <w:t>Real-Time Reg-Up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Reg-Up, for the hour.</w:t>
            </w:r>
          </w:p>
        </w:tc>
      </w:tr>
      <w:tr w:rsidR="000901EC" w:rsidRPr="000901EC" w14:paraId="02EF00DE" w14:textId="77777777" w:rsidTr="009C0551">
        <w:tc>
          <w:tcPr>
            <w:tcW w:w="824" w:type="pct"/>
          </w:tcPr>
          <w:p w14:paraId="4A021BE2" w14:textId="77777777" w:rsidR="000901EC" w:rsidRPr="000901EC" w:rsidRDefault="000901EC" w:rsidP="000901EC">
            <w:pPr>
              <w:spacing w:after="60"/>
              <w:rPr>
                <w:rFonts w:eastAsia="SimSun"/>
                <w:iCs/>
                <w:sz w:val="20"/>
              </w:rPr>
            </w:pPr>
            <w:r w:rsidRPr="000901EC">
              <w:rPr>
                <w:rFonts w:eastAsia="SimSun"/>
                <w:iCs/>
                <w:sz w:val="20"/>
              </w:rPr>
              <w:t xml:space="preserve">RUCOST </w:t>
            </w:r>
            <w:r w:rsidRPr="000901EC">
              <w:rPr>
                <w:rFonts w:eastAsia="SimSun"/>
                <w:i/>
                <w:iCs/>
                <w:sz w:val="20"/>
                <w:vertAlign w:val="subscript"/>
              </w:rPr>
              <w:t>q</w:t>
            </w:r>
          </w:p>
        </w:tc>
        <w:tc>
          <w:tcPr>
            <w:tcW w:w="463" w:type="pct"/>
          </w:tcPr>
          <w:p w14:paraId="4DF48B36"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398D75DA" w14:textId="77777777" w:rsidR="000901EC" w:rsidRPr="000901EC" w:rsidRDefault="000901EC" w:rsidP="000901EC">
            <w:pPr>
              <w:spacing w:after="60"/>
              <w:rPr>
                <w:rFonts w:eastAsia="SimSun"/>
                <w:iCs/>
                <w:sz w:val="20"/>
              </w:rPr>
            </w:pPr>
            <w:r w:rsidRPr="000901EC">
              <w:rPr>
                <w:rFonts w:eastAsia="SimSun"/>
                <w:i/>
                <w:iCs/>
                <w:sz w:val="20"/>
              </w:rPr>
              <w:t>Reg-Up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Reg-Up, for the hour.</w:t>
            </w:r>
          </w:p>
        </w:tc>
      </w:tr>
      <w:tr w:rsidR="000901EC" w:rsidRPr="000901EC" w14:paraId="089E46E3" w14:textId="77777777" w:rsidTr="009C0551">
        <w:tc>
          <w:tcPr>
            <w:tcW w:w="824" w:type="pct"/>
          </w:tcPr>
          <w:p w14:paraId="260101DE" w14:textId="77777777" w:rsidR="000901EC" w:rsidRPr="000901EC" w:rsidRDefault="000901EC" w:rsidP="000901EC">
            <w:pPr>
              <w:spacing w:after="60"/>
              <w:rPr>
                <w:rFonts w:eastAsia="SimSun"/>
                <w:iCs/>
                <w:sz w:val="20"/>
              </w:rPr>
            </w:pPr>
            <w:r w:rsidRPr="000901EC">
              <w:rPr>
                <w:rFonts w:eastAsia="SimSun"/>
                <w:iCs/>
                <w:sz w:val="20"/>
              </w:rPr>
              <w:t xml:space="preserve">DARUAMT </w:t>
            </w:r>
            <w:r w:rsidRPr="000901EC">
              <w:rPr>
                <w:rFonts w:eastAsia="SimSun"/>
                <w:i/>
                <w:iCs/>
                <w:sz w:val="20"/>
                <w:vertAlign w:val="subscript"/>
              </w:rPr>
              <w:t>q</w:t>
            </w:r>
          </w:p>
        </w:tc>
        <w:tc>
          <w:tcPr>
            <w:tcW w:w="463" w:type="pct"/>
          </w:tcPr>
          <w:p w14:paraId="0FB1647D"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368DACA" w14:textId="77777777" w:rsidR="000901EC" w:rsidRPr="000901EC" w:rsidRDefault="000901EC" w:rsidP="000901EC">
            <w:pPr>
              <w:spacing w:after="60"/>
              <w:rPr>
                <w:rFonts w:eastAsia="SimSun"/>
                <w:iCs/>
                <w:sz w:val="20"/>
              </w:rPr>
            </w:pPr>
            <w:r w:rsidRPr="000901EC">
              <w:rPr>
                <w:rFonts w:eastAsia="SimSun"/>
                <w:i/>
                <w:iCs/>
                <w:sz w:val="20"/>
              </w:rPr>
              <w:t>Day-Ahead Reg-Up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Reg-Up, for the hour.</w:t>
            </w:r>
          </w:p>
        </w:tc>
      </w:tr>
      <w:tr w:rsidR="000901EC" w:rsidRPr="000901EC" w14:paraId="652E744F" w14:textId="77777777" w:rsidTr="009C0551">
        <w:tc>
          <w:tcPr>
            <w:tcW w:w="824" w:type="pct"/>
            <w:tcBorders>
              <w:top w:val="single" w:sz="4" w:space="0" w:color="auto"/>
              <w:left w:val="single" w:sz="4" w:space="0" w:color="auto"/>
              <w:bottom w:val="single" w:sz="4" w:space="0" w:color="auto"/>
              <w:right w:val="single" w:sz="4" w:space="0" w:color="auto"/>
            </w:tcBorders>
          </w:tcPr>
          <w:p w14:paraId="3B121B3A"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0AB52B7"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07911DBC" w14:textId="77777777" w:rsidR="000901EC" w:rsidRPr="000901EC" w:rsidRDefault="000901EC" w:rsidP="000901EC">
            <w:pPr>
              <w:spacing w:after="60"/>
              <w:rPr>
                <w:rFonts w:eastAsia="SimSun"/>
                <w:iCs/>
                <w:sz w:val="20"/>
              </w:rPr>
            </w:pPr>
            <w:r w:rsidRPr="000901EC">
              <w:rPr>
                <w:rFonts w:eastAsia="SimSun"/>
                <w:iCs/>
                <w:sz w:val="20"/>
              </w:rPr>
              <w:t>A QSE.</w:t>
            </w:r>
          </w:p>
        </w:tc>
      </w:tr>
    </w:tbl>
    <w:p w14:paraId="4230F1AF" w14:textId="77777777" w:rsidR="000901EC" w:rsidRPr="000901EC" w:rsidRDefault="000901EC" w:rsidP="000901EC">
      <w:pPr>
        <w:spacing w:before="240" w:after="240"/>
        <w:ind w:left="720" w:hanging="720"/>
        <w:rPr>
          <w:rFonts w:eastAsia="SimSun"/>
          <w:iCs/>
        </w:rPr>
      </w:pPr>
      <w:r w:rsidRPr="000901EC">
        <w:rPr>
          <w:rFonts w:eastAsia="SimSun"/>
          <w:iCs/>
        </w:rPr>
        <w:t>(3)</w:t>
      </w:r>
      <w:r w:rsidRPr="000901EC">
        <w:rPr>
          <w:rFonts w:eastAsia="SimSun"/>
          <w:iCs/>
        </w:rPr>
        <w:tab/>
        <w:t>For Reg-Down, if applicable:</w:t>
      </w:r>
    </w:p>
    <w:p w14:paraId="6AB4B17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Reg-Down for a given Operating Hour is calculated as follows:</w:t>
      </w:r>
    </w:p>
    <w:p w14:paraId="310A36B2" w14:textId="77777777" w:rsidR="000901EC" w:rsidRPr="000901EC" w:rsidRDefault="000901EC" w:rsidP="000901EC">
      <w:pPr>
        <w:spacing w:after="120"/>
        <w:ind w:left="3600" w:hanging="2880"/>
        <w:rPr>
          <w:rFonts w:eastAsia="SimSun"/>
          <w:b/>
          <w:bCs/>
        </w:rPr>
      </w:pPr>
      <w:r w:rsidRPr="000901EC">
        <w:rPr>
          <w:rFonts w:eastAsia="SimSun"/>
          <w:b/>
          <w:bCs/>
        </w:rPr>
        <w:t>RDCOSTTOT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169E17C9" wp14:editId="4A032C85">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(RTPCRDAMTTOT </w:t>
      </w:r>
      <w:r w:rsidRPr="000901EC">
        <w:rPr>
          <w:rFonts w:eastAsia="SimSun"/>
          <w:b/>
          <w:bCs/>
          <w:i/>
          <w:vertAlign w:val="subscript"/>
        </w:rPr>
        <w:t>m</w:t>
      </w:r>
      <w:r w:rsidRPr="000901EC">
        <w:rPr>
          <w:rFonts w:eastAsia="SimSun"/>
          <w:b/>
          <w:bCs/>
        </w:rPr>
        <w:t xml:space="preserve">) + </w:t>
      </w:r>
      <w:r w:rsidRPr="000901EC">
        <w:rPr>
          <w:rFonts w:eastAsia="SimSun"/>
          <w:b/>
          <w:bCs/>
        </w:rPr>
        <w:tab/>
        <w:t>PCRDAMTTOT + RDFQAMTTOT +</w:t>
      </w:r>
    </w:p>
    <w:p w14:paraId="6FE1112B" w14:textId="77777777" w:rsidR="000901EC" w:rsidRPr="000901EC" w:rsidRDefault="000901EC" w:rsidP="000901EC">
      <w:pPr>
        <w:spacing w:after="240"/>
        <w:ind w:left="3600" w:firstLine="720"/>
        <w:rPr>
          <w:rFonts w:eastAsia="SimSun"/>
          <w:b/>
          <w:bCs/>
        </w:rPr>
      </w:pPr>
      <w:r w:rsidRPr="000901EC">
        <w:rPr>
          <w:rFonts w:eastAsia="SimSun"/>
          <w:b/>
          <w:bCs/>
        </w:rPr>
        <w:t>RDINFQAMTTOT)</w:t>
      </w:r>
    </w:p>
    <w:p w14:paraId="285C9BE7" w14:textId="77777777" w:rsidR="000901EC" w:rsidRPr="000901EC" w:rsidRDefault="000901EC" w:rsidP="000901EC">
      <w:pPr>
        <w:spacing w:after="240"/>
        <w:rPr>
          <w:rFonts w:eastAsia="SimSun"/>
          <w:iCs/>
        </w:rPr>
      </w:pPr>
      <w:r w:rsidRPr="000901EC">
        <w:rPr>
          <w:rFonts w:eastAsia="SimSun"/>
          <w:iCs/>
        </w:rPr>
        <w:t xml:space="preserve">Where: </w:t>
      </w:r>
    </w:p>
    <w:p w14:paraId="03D5BB5F" w14:textId="77777777" w:rsidR="000901EC" w:rsidRPr="000901EC" w:rsidRDefault="000901EC" w:rsidP="000901EC">
      <w:pPr>
        <w:rPr>
          <w:rFonts w:eastAsia="SimSun"/>
        </w:rPr>
      </w:pPr>
      <w:r w:rsidRPr="000901EC">
        <w:rPr>
          <w:rFonts w:eastAsia="SimSun"/>
        </w:rPr>
        <w:t>Total payment of SASM- and RSASM-procured capacity for Reg-Down by market</w:t>
      </w:r>
    </w:p>
    <w:p w14:paraId="3981E5CF" w14:textId="77777777" w:rsidR="000901EC" w:rsidRPr="000901EC" w:rsidRDefault="000901EC" w:rsidP="000901EC">
      <w:pPr>
        <w:spacing w:after="240"/>
        <w:ind w:leftChars="300" w:left="2880" w:hangingChars="900" w:hanging="2160"/>
        <w:rPr>
          <w:rFonts w:eastAsia="SimSun"/>
          <w:bCs/>
          <w:vertAlign w:val="subscript"/>
        </w:rPr>
      </w:pPr>
      <w:r w:rsidRPr="000901EC">
        <w:rPr>
          <w:rFonts w:eastAsia="SimSun"/>
          <w:bCs/>
        </w:rPr>
        <w:lastRenderedPageBreak/>
        <w:t xml:space="preserve">RTPCRDAMTTOT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6CFD47D" wp14:editId="1E17A803">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 xml:space="preserve">q, m </w:t>
      </w:r>
    </w:p>
    <w:p w14:paraId="4759F5D0" w14:textId="77777777" w:rsidR="000901EC" w:rsidRPr="000901EC" w:rsidRDefault="000901EC" w:rsidP="000901EC">
      <w:pPr>
        <w:rPr>
          <w:rFonts w:eastAsia="SimSun"/>
        </w:rPr>
      </w:pPr>
      <w:r w:rsidRPr="000901EC">
        <w:rPr>
          <w:rFonts w:eastAsia="SimSun"/>
        </w:rPr>
        <w:t>Total payment of DAM-procured capacity for Reg-Down</w:t>
      </w:r>
    </w:p>
    <w:p w14:paraId="61380E91" w14:textId="77777777" w:rsidR="000901EC" w:rsidRPr="000901EC" w:rsidRDefault="000901EC" w:rsidP="000901EC">
      <w:pPr>
        <w:spacing w:after="240"/>
        <w:ind w:leftChars="300" w:left="2880" w:hangingChars="900" w:hanging="2160"/>
        <w:rPr>
          <w:rFonts w:eastAsia="SimSun"/>
          <w:bCs/>
        </w:rPr>
      </w:pPr>
      <w:r w:rsidRPr="000901EC">
        <w:rPr>
          <w:rFonts w:eastAsia="SimSun"/>
          <w:bCs/>
        </w:rPr>
        <w:t>PCRDAMTTOT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i/>
          <w:vertAlign w:val="subscript"/>
        </w:rPr>
        <w:t xml:space="preserve"> </w:t>
      </w:r>
      <w:r w:rsidRPr="000901EC">
        <w:rPr>
          <w:rFonts w:eastAsia="SimSun"/>
          <w:bCs/>
          <w:noProof/>
          <w:position w:val="-22"/>
        </w:rPr>
        <w:drawing>
          <wp:inline distT="0" distB="0" distL="0" distR="0" wp14:anchorId="0C954473" wp14:editId="556F9C95">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PCRDAMT </w:t>
      </w:r>
      <w:r w:rsidRPr="000901EC">
        <w:rPr>
          <w:rFonts w:eastAsia="SimSun"/>
          <w:bCs/>
          <w:i/>
          <w:vertAlign w:val="subscript"/>
        </w:rPr>
        <w:t>q</w:t>
      </w:r>
    </w:p>
    <w:p w14:paraId="3E93C0FE" w14:textId="77777777" w:rsidR="000901EC" w:rsidRPr="000901EC" w:rsidRDefault="000901EC" w:rsidP="000901EC">
      <w:pPr>
        <w:rPr>
          <w:rFonts w:eastAsia="SimSun"/>
        </w:rPr>
      </w:pPr>
      <w:r w:rsidRPr="000901EC">
        <w:rPr>
          <w:rFonts w:eastAsia="SimSun"/>
        </w:rPr>
        <w:t>Total charge of failure on Ancillary Service Supply Responsibility for Reg-Down</w:t>
      </w:r>
    </w:p>
    <w:p w14:paraId="455FB4D4"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RDFQAMTTOT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35D6F1CC" wp14:editId="1206E7A5">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RDFQAMTQSETOT </w:t>
      </w:r>
      <w:r w:rsidRPr="000901EC">
        <w:rPr>
          <w:rFonts w:eastAsia="SimSun"/>
          <w:bCs/>
          <w:i/>
          <w:vertAlign w:val="subscript"/>
        </w:rPr>
        <w:t>q</w:t>
      </w:r>
    </w:p>
    <w:p w14:paraId="03A8F9B8"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Reg-Down by QSE</w:t>
      </w:r>
    </w:p>
    <w:p w14:paraId="0480AD03"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RTPCRDAMTQSETOT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2DF151D3" wp14:editId="1DDCDDED">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q, m</w:t>
      </w:r>
    </w:p>
    <w:p w14:paraId="577A0329" w14:textId="77777777" w:rsidR="000901EC" w:rsidRPr="000901EC" w:rsidRDefault="000901EC" w:rsidP="000901EC">
      <w:pPr>
        <w:rPr>
          <w:rFonts w:eastAsia="SimSun"/>
        </w:rPr>
      </w:pPr>
      <w:r w:rsidRPr="000901EC">
        <w:rPr>
          <w:rFonts w:eastAsia="SimSun"/>
        </w:rPr>
        <w:t>Total charge of infeasible Ancillary Service Supply Responsibility for Reg-Down</w:t>
      </w:r>
    </w:p>
    <w:p w14:paraId="7ED82923" w14:textId="77777777" w:rsidR="000901EC" w:rsidRPr="000901EC" w:rsidRDefault="000901EC" w:rsidP="000901EC">
      <w:pPr>
        <w:spacing w:after="240"/>
        <w:ind w:left="2880" w:hanging="2160"/>
        <w:rPr>
          <w:rFonts w:eastAsia="SimSun"/>
        </w:rPr>
      </w:pPr>
      <w:r w:rsidRPr="000901EC">
        <w:rPr>
          <w:rFonts w:eastAsia="SimSun"/>
        </w:rPr>
        <w:t>RDINFQAMTTOT</w:t>
      </w:r>
      <w:r w:rsidRPr="000901EC">
        <w:rPr>
          <w:rFonts w:eastAsia="SimSun"/>
        </w:rPr>
        <w:tab/>
        <w:t>=</w:t>
      </w:r>
      <w:r w:rsidRPr="000901EC">
        <w:rPr>
          <w:rFonts w:eastAsia="SimSun"/>
        </w:rPr>
        <w:tab/>
      </w:r>
      <w:r w:rsidRPr="000901EC">
        <w:rPr>
          <w:rFonts w:eastAsia="SimSun"/>
          <w:position w:val="-22"/>
          <w:lang w:val="pt-BR"/>
        </w:rPr>
        <w:object w:dxaOrig="225" w:dyaOrig="465" w14:anchorId="298786D7">
          <v:shape id="_x0000_i1055" type="#_x0000_t75" style="width:12pt;height:18pt" o:ole="">
            <v:imagedata r:id="rId64" o:title=""/>
          </v:shape>
          <o:OLEObject Type="Embed" ProgID="Equation.3" ShapeID="_x0000_i1055" DrawAspect="Content" ObjectID="_1789280178" r:id="rId69"/>
        </w:object>
      </w:r>
      <w:r w:rsidRPr="000901EC">
        <w:rPr>
          <w:rFonts w:eastAsia="SimSun"/>
        </w:rPr>
        <w:t xml:space="preserve"> RDINFQAMT </w:t>
      </w:r>
      <w:r w:rsidRPr="000901EC">
        <w:rPr>
          <w:rFonts w:eastAsia="SimSun"/>
          <w:i/>
          <w:vertAlign w:val="subscript"/>
        </w:rPr>
        <w:t>q</w:t>
      </w:r>
      <w:r w:rsidRPr="000901EC">
        <w:rPr>
          <w:rFonts w:eastAsia="SimSun"/>
          <w:vertAlign w:val="subscript"/>
        </w:rPr>
        <w:t xml:space="preserve"> </w:t>
      </w:r>
    </w:p>
    <w:p w14:paraId="45AF1D79"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0901EC" w:rsidRPr="000901EC" w14:paraId="3FE82506" w14:textId="77777777" w:rsidTr="009C0551">
        <w:trPr>
          <w:tblHeader/>
        </w:trPr>
        <w:tc>
          <w:tcPr>
            <w:tcW w:w="1278" w:type="pct"/>
          </w:tcPr>
          <w:p w14:paraId="6A0A8B3D"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76" w:type="pct"/>
          </w:tcPr>
          <w:p w14:paraId="318C8CA9"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46" w:type="pct"/>
          </w:tcPr>
          <w:p w14:paraId="77FCFFA4"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BA4BDEF" w14:textId="77777777" w:rsidTr="009C0551">
        <w:tc>
          <w:tcPr>
            <w:tcW w:w="1278" w:type="pct"/>
          </w:tcPr>
          <w:p w14:paraId="47E12721" w14:textId="77777777" w:rsidR="000901EC" w:rsidRPr="000901EC" w:rsidRDefault="000901EC" w:rsidP="000901EC">
            <w:pPr>
              <w:spacing w:after="60"/>
              <w:rPr>
                <w:rFonts w:eastAsia="SimSun"/>
                <w:iCs/>
                <w:sz w:val="20"/>
              </w:rPr>
            </w:pPr>
            <w:r w:rsidRPr="000901EC">
              <w:rPr>
                <w:rFonts w:eastAsia="SimSun"/>
                <w:iCs/>
                <w:sz w:val="20"/>
              </w:rPr>
              <w:t>RDCOSTTOT</w:t>
            </w:r>
          </w:p>
        </w:tc>
        <w:tc>
          <w:tcPr>
            <w:tcW w:w="376" w:type="pct"/>
          </w:tcPr>
          <w:p w14:paraId="23A6EF90"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Pr>
          <w:p w14:paraId="5641213B" w14:textId="77777777" w:rsidR="000901EC" w:rsidRPr="000901EC" w:rsidRDefault="000901EC" w:rsidP="000901EC">
            <w:pPr>
              <w:spacing w:after="60"/>
              <w:rPr>
                <w:rFonts w:eastAsia="SimSun"/>
                <w:iCs/>
                <w:sz w:val="20"/>
              </w:rPr>
            </w:pPr>
            <w:r w:rsidRPr="000901EC">
              <w:rPr>
                <w:rFonts w:eastAsia="SimSun"/>
                <w:i/>
                <w:iCs/>
                <w:sz w:val="20"/>
              </w:rPr>
              <w:t>Reg-Down Cost Total</w:t>
            </w:r>
            <w:r w:rsidRPr="000901EC">
              <w:rPr>
                <w:rFonts w:eastAsia="SimSun"/>
                <w:iCs/>
                <w:sz w:val="20"/>
              </w:rPr>
              <w:t>—The net total costs for Reg-Down, for the hour.</w:t>
            </w:r>
          </w:p>
        </w:tc>
      </w:tr>
      <w:tr w:rsidR="000901EC" w:rsidRPr="000901EC" w14:paraId="58F493F7" w14:textId="77777777" w:rsidTr="009C0551">
        <w:tc>
          <w:tcPr>
            <w:tcW w:w="1278" w:type="pct"/>
            <w:tcBorders>
              <w:top w:val="single" w:sz="4" w:space="0" w:color="auto"/>
              <w:left w:val="single" w:sz="4" w:space="0" w:color="auto"/>
              <w:bottom w:val="single" w:sz="4" w:space="0" w:color="auto"/>
              <w:right w:val="single" w:sz="4" w:space="0" w:color="auto"/>
            </w:tcBorders>
          </w:tcPr>
          <w:p w14:paraId="1A174A13" w14:textId="77777777" w:rsidR="000901EC" w:rsidRPr="000901EC" w:rsidRDefault="000901EC" w:rsidP="000901EC">
            <w:pPr>
              <w:spacing w:after="60"/>
              <w:rPr>
                <w:rFonts w:eastAsia="SimSun"/>
                <w:iCs/>
                <w:sz w:val="20"/>
              </w:rPr>
            </w:pPr>
            <w:r w:rsidRPr="000901EC">
              <w:rPr>
                <w:rFonts w:eastAsia="SimSun"/>
                <w:iCs/>
                <w:sz w:val="20"/>
              </w:rPr>
              <w:t xml:space="preserve">RTPCRDAMTTOT </w:t>
            </w:r>
            <w:r w:rsidRPr="000901EC">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0A8182FD"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58ACD59"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37D50A45" w14:textId="77777777" w:rsidTr="009C0551">
        <w:tc>
          <w:tcPr>
            <w:tcW w:w="1278" w:type="pct"/>
            <w:tcBorders>
              <w:top w:val="single" w:sz="4" w:space="0" w:color="auto"/>
              <w:left w:val="single" w:sz="4" w:space="0" w:color="auto"/>
              <w:bottom w:val="single" w:sz="4" w:space="0" w:color="auto"/>
              <w:right w:val="single" w:sz="4" w:space="0" w:color="auto"/>
            </w:tcBorders>
          </w:tcPr>
          <w:p w14:paraId="39DD5342" w14:textId="77777777" w:rsidR="000901EC" w:rsidRPr="000901EC" w:rsidRDefault="000901EC" w:rsidP="000901EC">
            <w:pPr>
              <w:spacing w:after="60"/>
              <w:rPr>
                <w:rFonts w:eastAsia="SimSun"/>
                <w:iCs/>
                <w:sz w:val="20"/>
              </w:rPr>
            </w:pPr>
            <w:r w:rsidRPr="000901EC">
              <w:rPr>
                <w:rFonts w:eastAsia="SimSun"/>
                <w:iCs/>
                <w:sz w:val="20"/>
              </w:rPr>
              <w:t xml:space="preserve">RTPCRDAMT </w:t>
            </w:r>
            <w:r w:rsidRPr="000901EC">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7ACFCD5C"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1064014"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0AE12EC3" w14:textId="77777777" w:rsidTr="009C0551">
        <w:tc>
          <w:tcPr>
            <w:tcW w:w="1278" w:type="pct"/>
            <w:tcBorders>
              <w:top w:val="single" w:sz="4" w:space="0" w:color="auto"/>
              <w:left w:val="single" w:sz="4" w:space="0" w:color="auto"/>
              <w:bottom w:val="single" w:sz="4" w:space="0" w:color="auto"/>
              <w:right w:val="single" w:sz="4" w:space="0" w:color="auto"/>
            </w:tcBorders>
          </w:tcPr>
          <w:p w14:paraId="02F7CC17" w14:textId="77777777" w:rsidR="000901EC" w:rsidRPr="000901EC" w:rsidRDefault="000901EC" w:rsidP="000901EC">
            <w:pPr>
              <w:spacing w:after="60"/>
              <w:rPr>
                <w:rFonts w:eastAsia="SimSun"/>
                <w:iCs/>
                <w:sz w:val="20"/>
              </w:rPr>
            </w:pPr>
            <w:r w:rsidRPr="000901EC">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775D4BB8"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12EC8FB"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w:t>
            </w:r>
            <w:r w:rsidRPr="000901EC">
              <w:rPr>
                <w:rFonts w:eastAsia="SimSun"/>
                <w:iCs/>
                <w:sz w:val="20"/>
              </w:rPr>
              <w:t>—The total charges to all QSEs for their capacity associated with failures on their Ancillary Service Supply Responsibilities for Reg-Down, for the hour.</w:t>
            </w:r>
          </w:p>
        </w:tc>
      </w:tr>
      <w:tr w:rsidR="000901EC" w:rsidRPr="000901EC" w14:paraId="794D97F4" w14:textId="77777777" w:rsidTr="009C0551">
        <w:tc>
          <w:tcPr>
            <w:tcW w:w="1278" w:type="pct"/>
            <w:tcBorders>
              <w:top w:val="single" w:sz="4" w:space="0" w:color="auto"/>
              <w:left w:val="single" w:sz="4" w:space="0" w:color="auto"/>
              <w:bottom w:val="single" w:sz="4" w:space="0" w:color="auto"/>
              <w:right w:val="single" w:sz="4" w:space="0" w:color="auto"/>
            </w:tcBorders>
          </w:tcPr>
          <w:p w14:paraId="7BCB9FB1" w14:textId="77777777" w:rsidR="000901EC" w:rsidRPr="000901EC" w:rsidRDefault="000901EC" w:rsidP="000901EC">
            <w:pPr>
              <w:spacing w:after="60"/>
              <w:rPr>
                <w:rFonts w:eastAsia="SimSun"/>
                <w:iCs/>
                <w:sz w:val="20"/>
              </w:rPr>
            </w:pPr>
            <w:r w:rsidRPr="000901EC">
              <w:rPr>
                <w:rFonts w:eastAsia="SimSun"/>
                <w:iCs/>
                <w:sz w:val="20"/>
              </w:rPr>
              <w:t xml:space="preserve">RDFQAMTQSETOT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DBA33A0"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7B5B515F"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Reg-Down, for the hour.</w:t>
            </w:r>
          </w:p>
        </w:tc>
      </w:tr>
      <w:tr w:rsidR="000901EC" w:rsidRPr="000901EC" w14:paraId="745C25F1" w14:textId="77777777" w:rsidTr="009C0551">
        <w:tc>
          <w:tcPr>
            <w:tcW w:w="1278" w:type="pct"/>
            <w:tcBorders>
              <w:top w:val="single" w:sz="4" w:space="0" w:color="auto"/>
              <w:left w:val="single" w:sz="4" w:space="0" w:color="auto"/>
              <w:bottom w:val="single" w:sz="4" w:space="0" w:color="auto"/>
              <w:right w:val="single" w:sz="4" w:space="0" w:color="auto"/>
            </w:tcBorders>
          </w:tcPr>
          <w:p w14:paraId="30CB61F4" w14:textId="77777777" w:rsidR="000901EC" w:rsidRPr="000901EC" w:rsidRDefault="000901EC" w:rsidP="000901EC">
            <w:pPr>
              <w:spacing w:after="60"/>
              <w:rPr>
                <w:rFonts w:eastAsia="SimSun"/>
                <w:iCs/>
                <w:sz w:val="20"/>
              </w:rPr>
            </w:pPr>
            <w:r w:rsidRPr="000901EC">
              <w:rPr>
                <w:rFonts w:eastAsia="SimSun"/>
                <w:iCs/>
                <w:sz w:val="20"/>
              </w:rPr>
              <w:t xml:space="preserve">RTPCRDAMTQSETOT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579A04A"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606F7C6" w14:textId="77777777" w:rsidR="000901EC" w:rsidRPr="000901EC" w:rsidRDefault="000901EC" w:rsidP="000901EC">
            <w:pPr>
              <w:spacing w:after="60"/>
              <w:rPr>
                <w:rFonts w:eastAsia="SimSun"/>
                <w:iCs/>
                <w:sz w:val="20"/>
              </w:rPr>
            </w:pPr>
            <w:r w:rsidRPr="000901EC">
              <w:rPr>
                <w:rFonts w:eastAsia="SimSun"/>
                <w:i/>
                <w:iCs/>
                <w:sz w:val="20"/>
              </w:rPr>
              <w:t>Procured Capacity for Reg-Down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Reg-Down, for the hour.</w:t>
            </w:r>
          </w:p>
        </w:tc>
      </w:tr>
      <w:tr w:rsidR="000901EC" w:rsidRPr="000901EC" w14:paraId="6BE7446D" w14:textId="77777777" w:rsidTr="009C0551">
        <w:tc>
          <w:tcPr>
            <w:tcW w:w="1278" w:type="pct"/>
            <w:tcBorders>
              <w:top w:val="single" w:sz="4" w:space="0" w:color="auto"/>
              <w:left w:val="single" w:sz="4" w:space="0" w:color="auto"/>
              <w:bottom w:val="single" w:sz="4" w:space="0" w:color="auto"/>
              <w:right w:val="single" w:sz="4" w:space="0" w:color="auto"/>
            </w:tcBorders>
          </w:tcPr>
          <w:p w14:paraId="0E28858A" w14:textId="77777777" w:rsidR="000901EC" w:rsidRPr="000901EC" w:rsidRDefault="000901EC" w:rsidP="000901EC">
            <w:pPr>
              <w:rPr>
                <w:rFonts w:eastAsia="SimSun"/>
                <w:b/>
                <w:sz w:val="20"/>
              </w:rPr>
            </w:pPr>
            <w:r w:rsidRPr="000901EC">
              <w:rPr>
                <w:rFonts w:eastAsia="SimSun"/>
                <w:sz w:val="20"/>
              </w:rPr>
              <w:t xml:space="preserve">PCRDAMT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397C3B1" w14:textId="77777777" w:rsidR="000901EC" w:rsidRPr="000901EC" w:rsidRDefault="000901EC" w:rsidP="000901EC">
            <w:pPr>
              <w:rPr>
                <w:rFonts w:eastAsia="SimSun"/>
                <w:b/>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03B3EDC" w14:textId="77777777" w:rsidR="000901EC" w:rsidRPr="000901EC" w:rsidRDefault="000901EC" w:rsidP="000901EC">
            <w:pPr>
              <w:rPr>
                <w:rFonts w:eastAsia="SimSun"/>
                <w:b/>
                <w:sz w:val="20"/>
              </w:rPr>
            </w:pPr>
            <w:r w:rsidRPr="000901EC">
              <w:rPr>
                <w:rFonts w:eastAsia="SimSun"/>
                <w:i/>
                <w:sz w:val="20"/>
              </w:rPr>
              <w:t>Procured Capacity for Reg-Down Amount per QSE for DAM</w:t>
            </w:r>
            <w:r w:rsidRPr="000901EC">
              <w:rPr>
                <w:rFonts w:eastAsia="SimSun"/>
                <w:sz w:val="20"/>
              </w:rPr>
              <w:t>—The DAM Reg-Down payment for QSE</w:t>
            </w:r>
            <w:r w:rsidRPr="000901EC">
              <w:rPr>
                <w:rFonts w:eastAsia="SimSun"/>
                <w:i/>
                <w:sz w:val="20"/>
              </w:rPr>
              <w:t xml:space="preserve"> q</w:t>
            </w:r>
            <w:r w:rsidRPr="000901EC">
              <w:rPr>
                <w:rFonts w:eastAsia="SimSun"/>
                <w:iCs/>
                <w:sz w:val="20"/>
              </w:rPr>
              <w:t>,</w:t>
            </w:r>
            <w:r w:rsidRPr="000901EC">
              <w:rPr>
                <w:rFonts w:eastAsia="SimSun"/>
                <w:sz w:val="20"/>
              </w:rPr>
              <w:t xml:space="preserve"> for the hour.</w:t>
            </w:r>
          </w:p>
        </w:tc>
      </w:tr>
      <w:tr w:rsidR="000901EC" w:rsidRPr="000901EC" w14:paraId="40495CB3" w14:textId="77777777" w:rsidTr="009C0551">
        <w:tc>
          <w:tcPr>
            <w:tcW w:w="1278" w:type="pct"/>
            <w:tcBorders>
              <w:top w:val="single" w:sz="4" w:space="0" w:color="auto"/>
              <w:left w:val="single" w:sz="4" w:space="0" w:color="auto"/>
              <w:bottom w:val="single" w:sz="4" w:space="0" w:color="auto"/>
              <w:right w:val="single" w:sz="4" w:space="0" w:color="auto"/>
            </w:tcBorders>
          </w:tcPr>
          <w:p w14:paraId="223906E1" w14:textId="77777777" w:rsidR="000901EC" w:rsidRPr="000901EC" w:rsidRDefault="000901EC" w:rsidP="000901EC">
            <w:pPr>
              <w:rPr>
                <w:rFonts w:eastAsia="SimSun"/>
                <w:sz w:val="20"/>
              </w:rPr>
            </w:pPr>
            <w:r w:rsidRPr="000901EC">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00C9B431" w14:textId="77777777" w:rsidR="000901EC" w:rsidRPr="000901EC" w:rsidRDefault="000901EC" w:rsidP="000901EC">
            <w:pPr>
              <w:rPr>
                <w:rFonts w:eastAsia="SimSun"/>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5127618" w14:textId="77777777" w:rsidR="000901EC" w:rsidRPr="000901EC" w:rsidRDefault="000901EC" w:rsidP="000901EC">
            <w:pPr>
              <w:rPr>
                <w:rFonts w:eastAsia="SimSun"/>
                <w:sz w:val="20"/>
              </w:rPr>
            </w:pPr>
            <w:r w:rsidRPr="000901EC">
              <w:rPr>
                <w:rFonts w:eastAsia="SimSun"/>
                <w:i/>
                <w:sz w:val="20"/>
              </w:rPr>
              <w:t>Procured Capacity for Reg-Down Amount Total in DAM</w:t>
            </w:r>
            <w:r w:rsidRPr="000901EC">
              <w:rPr>
                <w:rFonts w:eastAsia="SimSun"/>
                <w:sz w:val="20"/>
              </w:rPr>
              <w:t>—The total of the DAM Reg-Down payments for all QSEs for the hour.</w:t>
            </w:r>
          </w:p>
        </w:tc>
      </w:tr>
      <w:tr w:rsidR="000901EC" w:rsidRPr="000901EC" w14:paraId="075CD540" w14:textId="77777777" w:rsidTr="009C0551">
        <w:tc>
          <w:tcPr>
            <w:tcW w:w="1278" w:type="pct"/>
            <w:tcBorders>
              <w:top w:val="single" w:sz="4" w:space="0" w:color="auto"/>
              <w:left w:val="single" w:sz="4" w:space="0" w:color="auto"/>
              <w:bottom w:val="single" w:sz="4" w:space="0" w:color="auto"/>
              <w:right w:val="single" w:sz="4" w:space="0" w:color="auto"/>
            </w:tcBorders>
          </w:tcPr>
          <w:p w14:paraId="59760622" w14:textId="77777777" w:rsidR="000901EC" w:rsidRPr="000901EC" w:rsidRDefault="000901EC" w:rsidP="000901EC">
            <w:pPr>
              <w:spacing w:after="60"/>
              <w:rPr>
                <w:rFonts w:eastAsia="SimSun"/>
                <w:i/>
                <w:iCs/>
                <w:sz w:val="20"/>
              </w:rPr>
            </w:pPr>
            <w:r w:rsidRPr="000901EC">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1FD62EA7"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76C89082" w14:textId="77777777" w:rsidR="000901EC" w:rsidRPr="000901EC" w:rsidRDefault="000901EC" w:rsidP="000901EC">
            <w:pPr>
              <w:spacing w:after="60"/>
              <w:rPr>
                <w:rFonts w:eastAsia="SimSun"/>
                <w:iCs/>
                <w:sz w:val="20"/>
              </w:rPr>
            </w:pPr>
            <w:r w:rsidRPr="000901EC">
              <w:rPr>
                <w:rFonts w:eastAsia="SimSun"/>
                <w:i/>
                <w:sz w:val="20"/>
              </w:rPr>
              <w:t xml:space="preserve">Reg-Down Infeasible Quantity Amount Total </w:t>
            </w:r>
            <w:r w:rsidRPr="000901EC">
              <w:rPr>
                <w:rFonts w:eastAsia="SimSun"/>
                <w:sz w:val="20"/>
              </w:rPr>
              <w:t>— The charge to all QSEs for their total capacity associated with infeasible deployment of Ancillary Service Supply Responsibilities for Reg-Down, for the hour.</w:t>
            </w:r>
          </w:p>
        </w:tc>
      </w:tr>
      <w:tr w:rsidR="000901EC" w:rsidRPr="000901EC" w14:paraId="58967B52" w14:textId="77777777" w:rsidTr="009C0551">
        <w:tc>
          <w:tcPr>
            <w:tcW w:w="1278" w:type="pct"/>
            <w:tcBorders>
              <w:top w:val="single" w:sz="4" w:space="0" w:color="auto"/>
              <w:left w:val="single" w:sz="4" w:space="0" w:color="auto"/>
              <w:bottom w:val="single" w:sz="4" w:space="0" w:color="auto"/>
              <w:right w:val="single" w:sz="4" w:space="0" w:color="auto"/>
            </w:tcBorders>
          </w:tcPr>
          <w:p w14:paraId="0F6D9BD8" w14:textId="77777777" w:rsidR="000901EC" w:rsidRPr="000901EC" w:rsidRDefault="000901EC" w:rsidP="000901EC">
            <w:pPr>
              <w:spacing w:after="60"/>
              <w:rPr>
                <w:rFonts w:eastAsia="SimSun"/>
                <w:i/>
                <w:iCs/>
                <w:sz w:val="20"/>
              </w:rPr>
            </w:pPr>
            <w:r w:rsidRPr="000901EC">
              <w:rPr>
                <w:rFonts w:eastAsia="SimSun"/>
                <w:sz w:val="20"/>
              </w:rPr>
              <w:t xml:space="preserve">RDINFQAMT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B006BA8"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A2F0317" w14:textId="77777777" w:rsidR="000901EC" w:rsidRPr="000901EC" w:rsidRDefault="000901EC" w:rsidP="000901EC">
            <w:pPr>
              <w:spacing w:after="60"/>
              <w:rPr>
                <w:rFonts w:eastAsia="SimSun"/>
                <w:iCs/>
                <w:sz w:val="20"/>
              </w:rPr>
            </w:pPr>
            <w:r w:rsidRPr="000901EC">
              <w:rPr>
                <w:rFonts w:eastAsia="SimSun"/>
                <w:i/>
                <w:sz w:val="20"/>
              </w:rPr>
              <w:t>Reg-Down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its Ancillary Service Supply Responsibilities for Reg-Down, for the hour.</w:t>
            </w:r>
          </w:p>
        </w:tc>
      </w:tr>
      <w:tr w:rsidR="000901EC" w:rsidRPr="000901EC" w14:paraId="7A934D55" w14:textId="77777777" w:rsidTr="009C0551">
        <w:tc>
          <w:tcPr>
            <w:tcW w:w="1278" w:type="pct"/>
            <w:tcBorders>
              <w:top w:val="single" w:sz="4" w:space="0" w:color="auto"/>
              <w:left w:val="single" w:sz="4" w:space="0" w:color="auto"/>
              <w:bottom w:val="single" w:sz="4" w:space="0" w:color="auto"/>
              <w:right w:val="single" w:sz="4" w:space="0" w:color="auto"/>
            </w:tcBorders>
          </w:tcPr>
          <w:p w14:paraId="2005DD32" w14:textId="77777777" w:rsidR="000901EC" w:rsidRPr="000901EC" w:rsidRDefault="000901EC" w:rsidP="000901EC">
            <w:pPr>
              <w:spacing w:after="60"/>
              <w:rPr>
                <w:rFonts w:eastAsia="SimSun"/>
                <w:i/>
                <w:iCs/>
                <w:sz w:val="20"/>
              </w:rPr>
            </w:pPr>
            <w:r w:rsidRPr="000901EC">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1C0389ED"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4ECF1CDE"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378C6F69" w14:textId="77777777" w:rsidTr="009C0551">
        <w:tc>
          <w:tcPr>
            <w:tcW w:w="1278" w:type="pct"/>
            <w:tcBorders>
              <w:top w:val="single" w:sz="4" w:space="0" w:color="auto"/>
              <w:left w:val="single" w:sz="4" w:space="0" w:color="auto"/>
              <w:bottom w:val="single" w:sz="4" w:space="0" w:color="auto"/>
              <w:right w:val="single" w:sz="4" w:space="0" w:color="auto"/>
            </w:tcBorders>
          </w:tcPr>
          <w:p w14:paraId="000AAA2C" w14:textId="77777777" w:rsidR="000901EC" w:rsidRPr="000901EC" w:rsidRDefault="000901EC" w:rsidP="000901EC">
            <w:pPr>
              <w:spacing w:after="60"/>
              <w:rPr>
                <w:rFonts w:eastAsia="SimSun"/>
                <w:i/>
                <w:iCs/>
                <w:sz w:val="20"/>
              </w:rPr>
            </w:pPr>
            <w:r w:rsidRPr="000901EC">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342F09DD"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0B9A3FC0"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219ACDA3"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1E4ABA7" w14:textId="77777777" w:rsidTr="009C0551">
        <w:trPr>
          <w:trHeight w:val="1547"/>
        </w:trPr>
        <w:tc>
          <w:tcPr>
            <w:tcW w:w="9576" w:type="dxa"/>
            <w:shd w:val="pct12" w:color="auto" w:fill="auto"/>
          </w:tcPr>
          <w:p w14:paraId="4ACFAC6C" w14:textId="77777777" w:rsidR="000901EC" w:rsidRPr="000901EC" w:rsidRDefault="000901EC" w:rsidP="000901EC">
            <w:pPr>
              <w:spacing w:before="120" w:after="240"/>
              <w:rPr>
                <w:rFonts w:eastAsia="SimSun"/>
                <w:b/>
                <w:i/>
                <w:iCs/>
              </w:rPr>
            </w:pPr>
            <w:r w:rsidRPr="000901EC">
              <w:rPr>
                <w:rFonts w:eastAsia="SimSun"/>
                <w:b/>
                <w:i/>
                <w:iCs/>
              </w:rPr>
              <w:lastRenderedPageBreak/>
              <w:t>[NPRR841:  Replace paragraph (a) above with the following upon system implementation:]</w:t>
            </w:r>
          </w:p>
          <w:p w14:paraId="1C168CA5"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Reg-Down for a given Operating Hour is calculated as follows:</w:t>
            </w:r>
          </w:p>
          <w:p w14:paraId="281E4E84" w14:textId="77777777" w:rsidR="000901EC" w:rsidRPr="000901EC" w:rsidRDefault="000901EC" w:rsidP="000901EC">
            <w:pPr>
              <w:spacing w:after="120"/>
              <w:ind w:left="3600" w:hanging="2880"/>
              <w:rPr>
                <w:rFonts w:eastAsia="SimSun"/>
                <w:b/>
                <w:bCs/>
              </w:rPr>
            </w:pPr>
            <w:r w:rsidRPr="000901EC">
              <w:rPr>
                <w:rFonts w:eastAsia="SimSun"/>
                <w:b/>
                <w:bCs/>
              </w:rPr>
              <w:t>RDCOSTTOT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3D3A9182" wp14:editId="0AECFBDA">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(RTPCRDAMTTOT </w:t>
            </w:r>
            <w:r w:rsidRPr="000901EC">
              <w:rPr>
                <w:rFonts w:eastAsia="SimSun"/>
                <w:b/>
                <w:bCs/>
                <w:i/>
                <w:vertAlign w:val="subscript"/>
              </w:rPr>
              <w:t>m</w:t>
            </w:r>
            <w:r w:rsidRPr="000901EC">
              <w:rPr>
                <w:rFonts w:eastAsia="SimSun"/>
                <w:b/>
                <w:bCs/>
              </w:rPr>
              <w:t xml:space="preserve">) + </w:t>
            </w:r>
            <w:r w:rsidRPr="000901EC">
              <w:rPr>
                <w:rFonts w:eastAsia="SimSun"/>
                <w:b/>
                <w:bCs/>
              </w:rPr>
              <w:tab/>
              <w:t>PCRDAMTTOT + RDFQAMTTOT +</w:t>
            </w:r>
          </w:p>
          <w:p w14:paraId="2DB6D6C0" w14:textId="77777777" w:rsidR="000901EC" w:rsidRPr="000901EC" w:rsidRDefault="000901EC" w:rsidP="000901EC">
            <w:pPr>
              <w:spacing w:after="240"/>
              <w:ind w:left="3600" w:firstLine="720"/>
              <w:rPr>
                <w:rFonts w:eastAsia="SimSun"/>
                <w:b/>
                <w:bCs/>
              </w:rPr>
            </w:pPr>
            <w:r w:rsidRPr="000901EC">
              <w:rPr>
                <w:rFonts w:eastAsia="SimSun"/>
                <w:b/>
                <w:bCs/>
              </w:rPr>
              <w:t xml:space="preserve">RDINFQAMTTOT </w:t>
            </w:r>
            <w:r w:rsidRPr="000901EC">
              <w:rPr>
                <w:rFonts w:eastAsia="SimSun"/>
              </w:rPr>
              <w:t xml:space="preserve">+ </w:t>
            </w:r>
            <w:r w:rsidRPr="000901EC">
              <w:rPr>
                <w:rFonts w:eastAsia="SimSun"/>
                <w:b/>
                <w:bCs/>
              </w:rPr>
              <w:t>RDMWINFATOT)</w:t>
            </w:r>
          </w:p>
          <w:p w14:paraId="5A595173" w14:textId="77777777" w:rsidR="000901EC" w:rsidRPr="000901EC" w:rsidRDefault="000901EC" w:rsidP="000901EC">
            <w:pPr>
              <w:spacing w:after="240"/>
              <w:rPr>
                <w:rFonts w:eastAsia="SimSun"/>
                <w:iCs/>
              </w:rPr>
            </w:pPr>
            <w:r w:rsidRPr="000901EC">
              <w:rPr>
                <w:rFonts w:eastAsia="SimSun"/>
                <w:iCs/>
              </w:rPr>
              <w:t xml:space="preserve">Where: </w:t>
            </w:r>
          </w:p>
          <w:p w14:paraId="2F96907B" w14:textId="77777777" w:rsidR="000901EC" w:rsidRPr="000901EC" w:rsidRDefault="000901EC" w:rsidP="000901EC">
            <w:pPr>
              <w:rPr>
                <w:rFonts w:eastAsia="SimSun"/>
              </w:rPr>
            </w:pPr>
            <w:r w:rsidRPr="000901EC">
              <w:rPr>
                <w:rFonts w:eastAsia="SimSun"/>
              </w:rPr>
              <w:t>Total payment of SASM- and RSASM-procured capacity for Reg-Down by market</w:t>
            </w:r>
          </w:p>
          <w:p w14:paraId="3E318125" w14:textId="77777777" w:rsidR="000901EC" w:rsidRPr="000901EC" w:rsidRDefault="000901EC" w:rsidP="000901EC">
            <w:pPr>
              <w:spacing w:after="240"/>
              <w:ind w:leftChars="300" w:left="2880" w:hangingChars="900" w:hanging="2160"/>
              <w:rPr>
                <w:rFonts w:eastAsia="SimSun"/>
                <w:bCs/>
                <w:vertAlign w:val="subscript"/>
              </w:rPr>
            </w:pPr>
            <w:r w:rsidRPr="000901EC">
              <w:rPr>
                <w:rFonts w:eastAsia="SimSun"/>
                <w:bCs/>
              </w:rPr>
              <w:t xml:space="preserve">RTPCRDAMTTOT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0868295" wp14:editId="034C644D">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 xml:space="preserve">q, m </w:t>
            </w:r>
          </w:p>
          <w:p w14:paraId="0C3446B4" w14:textId="77777777" w:rsidR="000901EC" w:rsidRPr="000901EC" w:rsidRDefault="000901EC" w:rsidP="000901EC">
            <w:pPr>
              <w:rPr>
                <w:rFonts w:eastAsia="SimSun"/>
              </w:rPr>
            </w:pPr>
            <w:r w:rsidRPr="000901EC">
              <w:rPr>
                <w:rFonts w:eastAsia="SimSun"/>
              </w:rPr>
              <w:t>Total payment of DAM-procured capacity for Reg-Down</w:t>
            </w:r>
          </w:p>
          <w:p w14:paraId="4C892E33" w14:textId="77777777" w:rsidR="000901EC" w:rsidRPr="000901EC" w:rsidRDefault="000901EC" w:rsidP="000901EC">
            <w:pPr>
              <w:spacing w:after="240"/>
              <w:ind w:leftChars="300" w:left="2880" w:hangingChars="900" w:hanging="2160"/>
              <w:rPr>
                <w:rFonts w:eastAsia="SimSun"/>
                <w:bCs/>
              </w:rPr>
            </w:pPr>
            <w:r w:rsidRPr="000901EC">
              <w:rPr>
                <w:rFonts w:eastAsia="SimSun"/>
                <w:bCs/>
              </w:rPr>
              <w:t>PCRDAMTTOT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i/>
                <w:vertAlign w:val="subscript"/>
              </w:rPr>
              <w:t xml:space="preserve"> </w:t>
            </w:r>
            <w:r w:rsidRPr="000901EC">
              <w:rPr>
                <w:rFonts w:eastAsia="SimSun"/>
                <w:bCs/>
                <w:noProof/>
                <w:position w:val="-22"/>
              </w:rPr>
              <w:drawing>
                <wp:inline distT="0" distB="0" distL="0" distR="0" wp14:anchorId="24B08D1B" wp14:editId="242201F4">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PCRDAMT </w:t>
            </w:r>
            <w:r w:rsidRPr="000901EC">
              <w:rPr>
                <w:rFonts w:eastAsia="SimSun"/>
                <w:bCs/>
                <w:i/>
                <w:vertAlign w:val="subscript"/>
              </w:rPr>
              <w:t>q</w:t>
            </w:r>
          </w:p>
          <w:p w14:paraId="45BE26F4" w14:textId="77777777" w:rsidR="000901EC" w:rsidRPr="000901EC" w:rsidRDefault="000901EC" w:rsidP="000901EC">
            <w:pPr>
              <w:rPr>
                <w:rFonts w:eastAsia="SimSun"/>
              </w:rPr>
            </w:pPr>
            <w:r w:rsidRPr="000901EC">
              <w:rPr>
                <w:rFonts w:eastAsia="SimSun"/>
              </w:rPr>
              <w:t>Total charge of failure on Ancillary Service Supply Responsibility for Reg-Down</w:t>
            </w:r>
          </w:p>
          <w:p w14:paraId="2AE942F9"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RDFQAMTTOT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7B1C083" wp14:editId="09333763">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RDFQAMTQSETOT </w:t>
            </w:r>
            <w:r w:rsidRPr="000901EC">
              <w:rPr>
                <w:rFonts w:eastAsia="SimSun"/>
                <w:bCs/>
                <w:i/>
                <w:vertAlign w:val="subscript"/>
              </w:rPr>
              <w:t>q</w:t>
            </w:r>
          </w:p>
          <w:p w14:paraId="51BB0640"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Reg-Down by QSE</w:t>
            </w:r>
          </w:p>
          <w:p w14:paraId="0EEB9D2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RTPCRDAMTQSETOT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0CE0839F" wp14:editId="1C261626">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q, m</w:t>
            </w:r>
          </w:p>
          <w:p w14:paraId="7FF84A63" w14:textId="77777777" w:rsidR="000901EC" w:rsidRPr="000901EC" w:rsidRDefault="000901EC" w:rsidP="000901EC">
            <w:pPr>
              <w:rPr>
                <w:rFonts w:eastAsia="SimSun"/>
              </w:rPr>
            </w:pPr>
            <w:r w:rsidRPr="000901EC">
              <w:rPr>
                <w:rFonts w:eastAsia="SimSun"/>
              </w:rPr>
              <w:t>Total charge of infeasible Ancillary Service Supply Responsibility for Reg-Down</w:t>
            </w:r>
          </w:p>
          <w:p w14:paraId="734AAFC6" w14:textId="77777777" w:rsidR="000901EC" w:rsidRPr="000901EC" w:rsidRDefault="000901EC" w:rsidP="000901EC">
            <w:pPr>
              <w:spacing w:after="240"/>
              <w:ind w:left="2880" w:hanging="2160"/>
              <w:rPr>
                <w:rFonts w:eastAsia="SimSun"/>
              </w:rPr>
            </w:pPr>
            <w:r w:rsidRPr="000901EC">
              <w:rPr>
                <w:rFonts w:eastAsia="SimSun"/>
              </w:rPr>
              <w:t>RDINFQAMTTOT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7C2C69CC" wp14:editId="4EE3A793">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RDINFQAMT </w:t>
            </w:r>
            <w:r w:rsidRPr="000901EC">
              <w:rPr>
                <w:rFonts w:eastAsia="SimSun"/>
                <w:i/>
                <w:vertAlign w:val="subscript"/>
              </w:rPr>
              <w:t>q</w:t>
            </w:r>
            <w:r w:rsidRPr="000901EC">
              <w:rPr>
                <w:rFonts w:eastAsia="SimSun"/>
                <w:vertAlign w:val="subscript"/>
              </w:rPr>
              <w:t xml:space="preserve"> </w:t>
            </w:r>
          </w:p>
          <w:p w14:paraId="134629DB"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Reg-Down</w:t>
            </w:r>
          </w:p>
          <w:p w14:paraId="05C071D5" w14:textId="77777777" w:rsidR="000901EC" w:rsidRPr="000901EC" w:rsidRDefault="000901EC" w:rsidP="000901EC">
            <w:pPr>
              <w:spacing w:after="240"/>
              <w:ind w:left="2880" w:hanging="2160"/>
              <w:rPr>
                <w:rFonts w:eastAsia="SimSun"/>
              </w:rPr>
            </w:pPr>
            <w:r w:rsidRPr="000901EC">
              <w:rPr>
                <w:rFonts w:eastAsia="SimSun"/>
              </w:rPr>
              <w:t>RDMWINFATOT</w:t>
            </w:r>
            <w:r w:rsidRPr="000901EC">
              <w:rPr>
                <w:rFonts w:eastAsia="SimSun"/>
              </w:rPr>
              <w:tab/>
              <w:t>=</w:t>
            </w:r>
            <w:r w:rsidRPr="000901EC">
              <w:rPr>
                <w:rFonts w:eastAsia="SimSun"/>
              </w:rPr>
              <w:tab/>
            </w:r>
            <w:r w:rsidRPr="000901EC">
              <w:rPr>
                <w:rFonts w:eastAsia="SimSun"/>
                <w:position w:val="-22"/>
                <w:lang w:val="pt-BR"/>
              </w:rPr>
              <w:object w:dxaOrig="220" w:dyaOrig="460" w14:anchorId="4F4C9C21">
                <v:shape id="_x0000_i1056" type="#_x0000_t75" style="width:12pt;height:18pt" o:ole="">
                  <v:imagedata r:id="rId66" o:title=""/>
                </v:shape>
                <o:OLEObject Type="Embed" ProgID="Equation.3" ShapeID="_x0000_i1056" DrawAspect="Content" ObjectID="_1789280179" r:id="rId70"/>
              </w:object>
            </w:r>
            <w:r w:rsidRPr="000901EC">
              <w:rPr>
                <w:rFonts w:eastAsia="SimSun"/>
                <w:color w:val="000000"/>
              </w:rPr>
              <w:t xml:space="preserve"> RDMWINFA</w:t>
            </w:r>
            <w:r w:rsidRPr="000901EC">
              <w:rPr>
                <w:rFonts w:eastAsia="SimSun"/>
                <w:i/>
                <w:vertAlign w:val="subscript"/>
              </w:rPr>
              <w:t xml:space="preserve"> q, h  </w:t>
            </w:r>
          </w:p>
          <w:p w14:paraId="42DB9F7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0901EC" w:rsidRPr="000901EC" w14:paraId="4305E9AE" w14:textId="77777777" w:rsidTr="009C0551">
              <w:trPr>
                <w:tblHeader/>
              </w:trPr>
              <w:tc>
                <w:tcPr>
                  <w:tcW w:w="1278" w:type="pct"/>
                </w:tcPr>
                <w:p w14:paraId="7E827791"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76" w:type="pct"/>
                </w:tcPr>
                <w:p w14:paraId="6E31EADC"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46" w:type="pct"/>
                </w:tcPr>
                <w:p w14:paraId="0C0BFD6D"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A165BE1" w14:textId="77777777" w:rsidTr="009C0551">
              <w:tc>
                <w:tcPr>
                  <w:tcW w:w="1278" w:type="pct"/>
                </w:tcPr>
                <w:p w14:paraId="54E2A30F" w14:textId="77777777" w:rsidR="000901EC" w:rsidRPr="000901EC" w:rsidRDefault="000901EC" w:rsidP="000901EC">
                  <w:pPr>
                    <w:spacing w:after="60"/>
                    <w:rPr>
                      <w:rFonts w:eastAsia="SimSun"/>
                      <w:iCs/>
                      <w:sz w:val="20"/>
                    </w:rPr>
                  </w:pPr>
                  <w:r w:rsidRPr="000901EC">
                    <w:rPr>
                      <w:rFonts w:eastAsia="SimSun"/>
                      <w:iCs/>
                      <w:sz w:val="20"/>
                    </w:rPr>
                    <w:t>RDCOSTTOT</w:t>
                  </w:r>
                </w:p>
              </w:tc>
              <w:tc>
                <w:tcPr>
                  <w:tcW w:w="376" w:type="pct"/>
                </w:tcPr>
                <w:p w14:paraId="1596510A"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Pr>
                <w:p w14:paraId="42AFB743" w14:textId="77777777" w:rsidR="000901EC" w:rsidRPr="000901EC" w:rsidRDefault="000901EC" w:rsidP="000901EC">
                  <w:pPr>
                    <w:spacing w:after="60"/>
                    <w:rPr>
                      <w:rFonts w:eastAsia="SimSun"/>
                      <w:iCs/>
                      <w:sz w:val="20"/>
                    </w:rPr>
                  </w:pPr>
                  <w:r w:rsidRPr="000901EC">
                    <w:rPr>
                      <w:rFonts w:eastAsia="SimSun"/>
                      <w:i/>
                      <w:iCs/>
                      <w:sz w:val="20"/>
                    </w:rPr>
                    <w:t>Reg-Down Cost Total</w:t>
                  </w:r>
                  <w:r w:rsidRPr="000901EC">
                    <w:rPr>
                      <w:rFonts w:eastAsia="SimSun"/>
                      <w:iCs/>
                      <w:sz w:val="20"/>
                    </w:rPr>
                    <w:t>—The net total costs for Reg-Down, for the hour.</w:t>
                  </w:r>
                </w:p>
              </w:tc>
            </w:tr>
            <w:tr w:rsidR="000901EC" w:rsidRPr="000901EC" w14:paraId="660160E3" w14:textId="77777777" w:rsidTr="009C0551">
              <w:tc>
                <w:tcPr>
                  <w:tcW w:w="1278" w:type="pct"/>
                  <w:tcBorders>
                    <w:top w:val="single" w:sz="4" w:space="0" w:color="auto"/>
                    <w:left w:val="single" w:sz="4" w:space="0" w:color="auto"/>
                    <w:bottom w:val="single" w:sz="4" w:space="0" w:color="auto"/>
                    <w:right w:val="single" w:sz="4" w:space="0" w:color="auto"/>
                  </w:tcBorders>
                </w:tcPr>
                <w:p w14:paraId="76CFBF12" w14:textId="77777777" w:rsidR="000901EC" w:rsidRPr="000901EC" w:rsidRDefault="000901EC" w:rsidP="000901EC">
                  <w:pPr>
                    <w:spacing w:after="60"/>
                    <w:rPr>
                      <w:rFonts w:eastAsia="SimSun"/>
                      <w:iCs/>
                      <w:sz w:val="20"/>
                    </w:rPr>
                  </w:pPr>
                  <w:r w:rsidRPr="000901EC">
                    <w:rPr>
                      <w:rFonts w:eastAsia="SimSun"/>
                      <w:iCs/>
                      <w:sz w:val="20"/>
                    </w:rPr>
                    <w:t xml:space="preserve">RTPCRDAMTTOT </w:t>
                  </w:r>
                  <w:r w:rsidRPr="000901EC">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AE20ACE"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CC53EA6"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47D83428" w14:textId="77777777" w:rsidTr="009C0551">
              <w:tc>
                <w:tcPr>
                  <w:tcW w:w="1278" w:type="pct"/>
                  <w:tcBorders>
                    <w:top w:val="single" w:sz="4" w:space="0" w:color="auto"/>
                    <w:left w:val="single" w:sz="4" w:space="0" w:color="auto"/>
                    <w:bottom w:val="single" w:sz="4" w:space="0" w:color="auto"/>
                    <w:right w:val="single" w:sz="4" w:space="0" w:color="auto"/>
                  </w:tcBorders>
                </w:tcPr>
                <w:p w14:paraId="5DEEC499" w14:textId="77777777" w:rsidR="000901EC" w:rsidRPr="000901EC" w:rsidRDefault="000901EC" w:rsidP="000901EC">
                  <w:pPr>
                    <w:spacing w:after="60"/>
                    <w:rPr>
                      <w:rFonts w:eastAsia="SimSun"/>
                      <w:iCs/>
                      <w:sz w:val="20"/>
                    </w:rPr>
                  </w:pPr>
                  <w:r w:rsidRPr="000901EC">
                    <w:rPr>
                      <w:rFonts w:eastAsia="SimSun"/>
                      <w:iCs/>
                      <w:sz w:val="20"/>
                    </w:rPr>
                    <w:t xml:space="preserve">RTPCRDAMT </w:t>
                  </w:r>
                  <w:r w:rsidRPr="000901EC">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2BF8FD25"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0A144CEF"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01649959" w14:textId="77777777" w:rsidTr="009C0551">
              <w:tc>
                <w:tcPr>
                  <w:tcW w:w="1278" w:type="pct"/>
                  <w:tcBorders>
                    <w:top w:val="single" w:sz="4" w:space="0" w:color="auto"/>
                    <w:left w:val="single" w:sz="4" w:space="0" w:color="auto"/>
                    <w:bottom w:val="single" w:sz="4" w:space="0" w:color="auto"/>
                    <w:right w:val="single" w:sz="4" w:space="0" w:color="auto"/>
                  </w:tcBorders>
                </w:tcPr>
                <w:p w14:paraId="4C55B95F" w14:textId="77777777" w:rsidR="000901EC" w:rsidRPr="000901EC" w:rsidRDefault="000901EC" w:rsidP="000901EC">
                  <w:pPr>
                    <w:spacing w:after="60"/>
                    <w:rPr>
                      <w:rFonts w:eastAsia="SimSun"/>
                      <w:iCs/>
                      <w:sz w:val="20"/>
                    </w:rPr>
                  </w:pPr>
                  <w:r w:rsidRPr="000901EC">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0FB55F5C"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C180AD6"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w:t>
                  </w:r>
                  <w:r w:rsidRPr="000901EC">
                    <w:rPr>
                      <w:rFonts w:eastAsia="SimSun"/>
                      <w:iCs/>
                      <w:sz w:val="20"/>
                    </w:rPr>
                    <w:t>—The total charges to all QSEs for their capacity associated with failures on their Ancillary Service Supply Responsibilities for Reg-Down, for the hour.</w:t>
                  </w:r>
                </w:p>
              </w:tc>
            </w:tr>
            <w:tr w:rsidR="000901EC" w:rsidRPr="000901EC" w14:paraId="3FE02976" w14:textId="77777777" w:rsidTr="009C0551">
              <w:tc>
                <w:tcPr>
                  <w:tcW w:w="1278" w:type="pct"/>
                  <w:tcBorders>
                    <w:top w:val="single" w:sz="4" w:space="0" w:color="auto"/>
                    <w:left w:val="single" w:sz="4" w:space="0" w:color="auto"/>
                    <w:bottom w:val="single" w:sz="4" w:space="0" w:color="auto"/>
                    <w:right w:val="single" w:sz="4" w:space="0" w:color="auto"/>
                  </w:tcBorders>
                </w:tcPr>
                <w:p w14:paraId="0B5BAA80" w14:textId="77777777" w:rsidR="000901EC" w:rsidRPr="000901EC" w:rsidRDefault="000901EC" w:rsidP="000901EC">
                  <w:pPr>
                    <w:spacing w:after="60"/>
                    <w:rPr>
                      <w:rFonts w:eastAsia="SimSun"/>
                      <w:iCs/>
                      <w:sz w:val="20"/>
                    </w:rPr>
                  </w:pPr>
                  <w:r w:rsidRPr="000901EC">
                    <w:rPr>
                      <w:rFonts w:eastAsia="SimSun"/>
                      <w:iCs/>
                      <w:sz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56A8A8B2"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F5CA2D9" w14:textId="77777777" w:rsidR="000901EC" w:rsidRPr="000901EC" w:rsidRDefault="000901EC" w:rsidP="000901EC">
                  <w:pPr>
                    <w:spacing w:after="60"/>
                    <w:rPr>
                      <w:rFonts w:eastAsia="SimSun"/>
                      <w:i/>
                      <w:iCs/>
                      <w:sz w:val="20"/>
                    </w:rPr>
                  </w:pPr>
                  <w:r w:rsidRPr="000901EC">
                    <w:rPr>
                      <w:rFonts w:eastAsia="SimSun"/>
                      <w:i/>
                      <w:sz w:val="20"/>
                    </w:rPr>
                    <w:t>Reg-Down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Reg-Down, to make-whole the Startup and energy costs of all Resources committed in the DAM, for the hour.</w:t>
                  </w:r>
                </w:p>
              </w:tc>
            </w:tr>
            <w:tr w:rsidR="000901EC" w:rsidRPr="000901EC" w14:paraId="4724FF37" w14:textId="77777777" w:rsidTr="009C0551">
              <w:tc>
                <w:tcPr>
                  <w:tcW w:w="1278" w:type="pct"/>
                  <w:tcBorders>
                    <w:top w:val="single" w:sz="4" w:space="0" w:color="auto"/>
                    <w:left w:val="single" w:sz="4" w:space="0" w:color="auto"/>
                    <w:bottom w:val="single" w:sz="4" w:space="0" w:color="auto"/>
                    <w:right w:val="single" w:sz="4" w:space="0" w:color="auto"/>
                  </w:tcBorders>
                </w:tcPr>
                <w:p w14:paraId="15A36A6A" w14:textId="77777777" w:rsidR="000901EC" w:rsidRPr="000901EC" w:rsidRDefault="000901EC" w:rsidP="000901EC">
                  <w:pPr>
                    <w:spacing w:after="60"/>
                    <w:rPr>
                      <w:rFonts w:eastAsia="SimSun"/>
                      <w:iCs/>
                      <w:sz w:val="20"/>
                    </w:rPr>
                  </w:pPr>
                  <w:r w:rsidRPr="000901EC">
                    <w:rPr>
                      <w:rFonts w:eastAsia="SimSun"/>
                      <w:color w:val="000000"/>
                      <w:sz w:val="20"/>
                    </w:rPr>
                    <w:t xml:space="preserve">RDMWINFA </w:t>
                  </w:r>
                  <w:r w:rsidRPr="000901EC">
                    <w:rPr>
                      <w:rFonts w:eastAsia="SimSun"/>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3936101E"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A151DCC" w14:textId="77777777" w:rsidR="000901EC" w:rsidRPr="000901EC" w:rsidRDefault="000901EC" w:rsidP="000901EC">
                  <w:pPr>
                    <w:spacing w:after="60"/>
                    <w:rPr>
                      <w:rFonts w:eastAsia="SimSun"/>
                      <w:i/>
                      <w:iCs/>
                      <w:sz w:val="20"/>
                    </w:rPr>
                  </w:pPr>
                  <w:r w:rsidRPr="000901EC">
                    <w:rPr>
                      <w:rFonts w:eastAsia="SimSun"/>
                      <w:i/>
                      <w:sz w:val="20"/>
                    </w:rPr>
                    <w:t>Reg-Down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Reg-Down,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00070F75" w14:textId="77777777" w:rsidTr="009C0551">
              <w:tc>
                <w:tcPr>
                  <w:tcW w:w="1278" w:type="pct"/>
                  <w:tcBorders>
                    <w:top w:val="single" w:sz="4" w:space="0" w:color="auto"/>
                    <w:left w:val="single" w:sz="4" w:space="0" w:color="auto"/>
                    <w:bottom w:val="single" w:sz="4" w:space="0" w:color="auto"/>
                    <w:right w:val="single" w:sz="4" w:space="0" w:color="auto"/>
                  </w:tcBorders>
                </w:tcPr>
                <w:p w14:paraId="715FAE3B" w14:textId="77777777" w:rsidR="000901EC" w:rsidRPr="000901EC" w:rsidRDefault="000901EC" w:rsidP="000901EC">
                  <w:pPr>
                    <w:spacing w:after="60"/>
                    <w:rPr>
                      <w:rFonts w:eastAsia="SimSun"/>
                      <w:iCs/>
                      <w:sz w:val="20"/>
                    </w:rPr>
                  </w:pPr>
                  <w:r w:rsidRPr="000901EC">
                    <w:rPr>
                      <w:rFonts w:eastAsia="SimSun"/>
                      <w:iCs/>
                      <w:sz w:val="20"/>
                    </w:rPr>
                    <w:t xml:space="preserve">RDFQAMTQSETOT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EABF1AF"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563C847"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Reg-Down, for the hour.</w:t>
                  </w:r>
                </w:p>
              </w:tc>
            </w:tr>
            <w:tr w:rsidR="000901EC" w:rsidRPr="000901EC" w14:paraId="13A05933" w14:textId="77777777" w:rsidTr="009C0551">
              <w:tc>
                <w:tcPr>
                  <w:tcW w:w="1278" w:type="pct"/>
                  <w:tcBorders>
                    <w:top w:val="single" w:sz="4" w:space="0" w:color="auto"/>
                    <w:left w:val="single" w:sz="4" w:space="0" w:color="auto"/>
                    <w:bottom w:val="single" w:sz="4" w:space="0" w:color="auto"/>
                    <w:right w:val="single" w:sz="4" w:space="0" w:color="auto"/>
                  </w:tcBorders>
                </w:tcPr>
                <w:p w14:paraId="29E8AFCE" w14:textId="77777777" w:rsidR="000901EC" w:rsidRPr="000901EC" w:rsidRDefault="000901EC" w:rsidP="000901EC">
                  <w:pPr>
                    <w:spacing w:after="60"/>
                    <w:rPr>
                      <w:rFonts w:eastAsia="SimSun"/>
                      <w:iCs/>
                      <w:sz w:val="20"/>
                    </w:rPr>
                  </w:pPr>
                  <w:r w:rsidRPr="000901EC">
                    <w:rPr>
                      <w:rFonts w:eastAsia="SimSun"/>
                      <w:iCs/>
                      <w:sz w:val="20"/>
                    </w:rPr>
                    <w:t xml:space="preserve">RTPCRDAMTQSETOT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EAD436F"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800D962" w14:textId="77777777" w:rsidR="000901EC" w:rsidRPr="000901EC" w:rsidRDefault="000901EC" w:rsidP="000901EC">
                  <w:pPr>
                    <w:spacing w:after="60"/>
                    <w:rPr>
                      <w:rFonts w:eastAsia="SimSun"/>
                      <w:iCs/>
                      <w:sz w:val="20"/>
                    </w:rPr>
                  </w:pPr>
                  <w:r w:rsidRPr="000901EC">
                    <w:rPr>
                      <w:rFonts w:eastAsia="SimSun"/>
                      <w:i/>
                      <w:iCs/>
                      <w:sz w:val="20"/>
                    </w:rPr>
                    <w:t>Procured Capacity for Reg-Down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Reg-Down, for the hour.</w:t>
                  </w:r>
                </w:p>
              </w:tc>
            </w:tr>
            <w:tr w:rsidR="000901EC" w:rsidRPr="000901EC" w14:paraId="7AE5FC1E" w14:textId="77777777" w:rsidTr="009C0551">
              <w:tc>
                <w:tcPr>
                  <w:tcW w:w="1278" w:type="pct"/>
                  <w:tcBorders>
                    <w:top w:val="single" w:sz="4" w:space="0" w:color="auto"/>
                    <w:left w:val="single" w:sz="4" w:space="0" w:color="auto"/>
                    <w:bottom w:val="single" w:sz="4" w:space="0" w:color="auto"/>
                    <w:right w:val="single" w:sz="4" w:space="0" w:color="auto"/>
                  </w:tcBorders>
                </w:tcPr>
                <w:p w14:paraId="098AAFC7" w14:textId="77777777" w:rsidR="000901EC" w:rsidRPr="000901EC" w:rsidRDefault="000901EC" w:rsidP="000901EC">
                  <w:pPr>
                    <w:rPr>
                      <w:rFonts w:eastAsia="SimSun"/>
                      <w:b/>
                      <w:sz w:val="20"/>
                    </w:rPr>
                  </w:pPr>
                  <w:r w:rsidRPr="000901EC">
                    <w:rPr>
                      <w:rFonts w:eastAsia="SimSun"/>
                      <w:sz w:val="20"/>
                    </w:rPr>
                    <w:t xml:space="preserve">PCRDAMT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8862C40" w14:textId="77777777" w:rsidR="000901EC" w:rsidRPr="000901EC" w:rsidRDefault="000901EC" w:rsidP="000901EC">
                  <w:pPr>
                    <w:rPr>
                      <w:rFonts w:eastAsia="SimSun"/>
                      <w:b/>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E5C6D9D" w14:textId="77777777" w:rsidR="000901EC" w:rsidRPr="000901EC" w:rsidRDefault="000901EC" w:rsidP="000901EC">
                  <w:pPr>
                    <w:rPr>
                      <w:rFonts w:eastAsia="SimSun"/>
                      <w:b/>
                      <w:sz w:val="20"/>
                    </w:rPr>
                  </w:pPr>
                  <w:r w:rsidRPr="000901EC">
                    <w:rPr>
                      <w:rFonts w:eastAsia="SimSun"/>
                      <w:i/>
                      <w:sz w:val="20"/>
                    </w:rPr>
                    <w:t>Procured Capacity for Reg-Down Amount per QSE for DAM</w:t>
                  </w:r>
                  <w:r w:rsidRPr="000901EC">
                    <w:rPr>
                      <w:rFonts w:eastAsia="SimSun"/>
                      <w:sz w:val="20"/>
                    </w:rPr>
                    <w:t>—The DAM Reg-Down payment for QSE</w:t>
                  </w:r>
                  <w:r w:rsidRPr="000901EC">
                    <w:rPr>
                      <w:rFonts w:eastAsia="SimSun"/>
                      <w:i/>
                      <w:sz w:val="20"/>
                    </w:rPr>
                    <w:t xml:space="preserve"> q</w:t>
                  </w:r>
                  <w:r w:rsidRPr="000901EC">
                    <w:rPr>
                      <w:rFonts w:eastAsia="SimSun"/>
                      <w:iCs/>
                      <w:sz w:val="20"/>
                    </w:rPr>
                    <w:t>,</w:t>
                  </w:r>
                  <w:r w:rsidRPr="000901EC">
                    <w:rPr>
                      <w:rFonts w:eastAsia="SimSun"/>
                      <w:sz w:val="20"/>
                    </w:rPr>
                    <w:t xml:space="preserve"> for the hour.</w:t>
                  </w:r>
                </w:p>
              </w:tc>
            </w:tr>
            <w:tr w:rsidR="000901EC" w:rsidRPr="000901EC" w14:paraId="7077ABA4" w14:textId="77777777" w:rsidTr="009C0551">
              <w:tc>
                <w:tcPr>
                  <w:tcW w:w="1278" w:type="pct"/>
                  <w:tcBorders>
                    <w:top w:val="single" w:sz="4" w:space="0" w:color="auto"/>
                    <w:left w:val="single" w:sz="4" w:space="0" w:color="auto"/>
                    <w:bottom w:val="single" w:sz="4" w:space="0" w:color="auto"/>
                    <w:right w:val="single" w:sz="4" w:space="0" w:color="auto"/>
                  </w:tcBorders>
                </w:tcPr>
                <w:p w14:paraId="6406142A" w14:textId="77777777" w:rsidR="000901EC" w:rsidRPr="000901EC" w:rsidRDefault="000901EC" w:rsidP="000901EC">
                  <w:pPr>
                    <w:rPr>
                      <w:rFonts w:eastAsia="SimSun"/>
                      <w:sz w:val="20"/>
                    </w:rPr>
                  </w:pPr>
                  <w:r w:rsidRPr="000901EC">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58408678" w14:textId="77777777" w:rsidR="000901EC" w:rsidRPr="000901EC" w:rsidRDefault="000901EC" w:rsidP="000901EC">
                  <w:pPr>
                    <w:rPr>
                      <w:rFonts w:eastAsia="SimSun"/>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E73830F" w14:textId="77777777" w:rsidR="000901EC" w:rsidRPr="000901EC" w:rsidRDefault="000901EC" w:rsidP="000901EC">
                  <w:pPr>
                    <w:rPr>
                      <w:rFonts w:eastAsia="SimSun"/>
                      <w:sz w:val="20"/>
                    </w:rPr>
                  </w:pPr>
                  <w:r w:rsidRPr="000901EC">
                    <w:rPr>
                      <w:rFonts w:eastAsia="SimSun"/>
                      <w:i/>
                      <w:sz w:val="20"/>
                    </w:rPr>
                    <w:t>Procured Capacity for Reg-Down Amount Total in DAM</w:t>
                  </w:r>
                  <w:r w:rsidRPr="000901EC">
                    <w:rPr>
                      <w:rFonts w:eastAsia="SimSun"/>
                      <w:sz w:val="20"/>
                    </w:rPr>
                    <w:t>—The total of the DAM Reg-Down payments for all QSEs for the hour.</w:t>
                  </w:r>
                </w:p>
              </w:tc>
            </w:tr>
            <w:tr w:rsidR="000901EC" w:rsidRPr="000901EC" w14:paraId="1D44D83D" w14:textId="77777777" w:rsidTr="009C0551">
              <w:tc>
                <w:tcPr>
                  <w:tcW w:w="1278" w:type="pct"/>
                  <w:tcBorders>
                    <w:top w:val="single" w:sz="4" w:space="0" w:color="auto"/>
                    <w:left w:val="single" w:sz="4" w:space="0" w:color="auto"/>
                    <w:bottom w:val="single" w:sz="4" w:space="0" w:color="auto"/>
                    <w:right w:val="single" w:sz="4" w:space="0" w:color="auto"/>
                  </w:tcBorders>
                </w:tcPr>
                <w:p w14:paraId="3A00A093" w14:textId="77777777" w:rsidR="000901EC" w:rsidRPr="000901EC" w:rsidRDefault="000901EC" w:rsidP="000901EC">
                  <w:pPr>
                    <w:spacing w:after="60"/>
                    <w:rPr>
                      <w:rFonts w:eastAsia="SimSun"/>
                      <w:i/>
                      <w:iCs/>
                      <w:sz w:val="20"/>
                    </w:rPr>
                  </w:pPr>
                  <w:r w:rsidRPr="000901EC">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451CF3C1"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2C0107A" w14:textId="77777777" w:rsidR="000901EC" w:rsidRPr="000901EC" w:rsidRDefault="000901EC" w:rsidP="000901EC">
                  <w:pPr>
                    <w:spacing w:after="60"/>
                    <w:rPr>
                      <w:rFonts w:eastAsia="SimSun"/>
                      <w:iCs/>
                      <w:sz w:val="20"/>
                    </w:rPr>
                  </w:pPr>
                  <w:r w:rsidRPr="000901EC">
                    <w:rPr>
                      <w:rFonts w:eastAsia="SimSun"/>
                      <w:i/>
                      <w:sz w:val="20"/>
                    </w:rPr>
                    <w:t xml:space="preserve">Reg-Down Infeasible Quantity Amount Total </w:t>
                  </w:r>
                  <w:r w:rsidRPr="000901EC">
                    <w:rPr>
                      <w:rFonts w:eastAsia="SimSun"/>
                      <w:sz w:val="20"/>
                    </w:rPr>
                    <w:t>— The charge to all QSEs for their total capacity associated with infeasible deployment of Ancillary Service Supply Responsibilities for Reg-Down, for the hour.</w:t>
                  </w:r>
                </w:p>
              </w:tc>
            </w:tr>
            <w:tr w:rsidR="000901EC" w:rsidRPr="000901EC" w14:paraId="3DC027AC" w14:textId="77777777" w:rsidTr="009C0551">
              <w:tc>
                <w:tcPr>
                  <w:tcW w:w="1278" w:type="pct"/>
                  <w:tcBorders>
                    <w:top w:val="single" w:sz="4" w:space="0" w:color="auto"/>
                    <w:left w:val="single" w:sz="4" w:space="0" w:color="auto"/>
                    <w:bottom w:val="single" w:sz="4" w:space="0" w:color="auto"/>
                    <w:right w:val="single" w:sz="4" w:space="0" w:color="auto"/>
                  </w:tcBorders>
                </w:tcPr>
                <w:p w14:paraId="75284D50" w14:textId="77777777" w:rsidR="000901EC" w:rsidRPr="000901EC" w:rsidRDefault="000901EC" w:rsidP="000901EC">
                  <w:pPr>
                    <w:spacing w:after="60"/>
                    <w:rPr>
                      <w:rFonts w:eastAsia="SimSun"/>
                      <w:i/>
                      <w:iCs/>
                      <w:sz w:val="20"/>
                    </w:rPr>
                  </w:pPr>
                  <w:r w:rsidRPr="000901EC">
                    <w:rPr>
                      <w:rFonts w:eastAsia="SimSun"/>
                      <w:sz w:val="20"/>
                    </w:rPr>
                    <w:t xml:space="preserve">RDINFQAMT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2AECE7"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7CF10B0" w14:textId="77777777" w:rsidR="000901EC" w:rsidRPr="000901EC" w:rsidRDefault="000901EC" w:rsidP="000901EC">
                  <w:pPr>
                    <w:spacing w:after="60"/>
                    <w:rPr>
                      <w:rFonts w:eastAsia="SimSun"/>
                      <w:iCs/>
                      <w:sz w:val="20"/>
                    </w:rPr>
                  </w:pPr>
                  <w:r w:rsidRPr="000901EC">
                    <w:rPr>
                      <w:rFonts w:eastAsia="SimSun"/>
                      <w:i/>
                      <w:sz w:val="20"/>
                    </w:rPr>
                    <w:t>Reg-Down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its Ancillary Service Supply Responsibilities for Reg-Down, for the hour.</w:t>
                  </w:r>
                </w:p>
              </w:tc>
            </w:tr>
            <w:tr w:rsidR="000901EC" w:rsidRPr="000901EC" w14:paraId="671B0764" w14:textId="77777777" w:rsidTr="009C0551">
              <w:tc>
                <w:tcPr>
                  <w:tcW w:w="1278" w:type="pct"/>
                  <w:tcBorders>
                    <w:top w:val="single" w:sz="4" w:space="0" w:color="auto"/>
                    <w:left w:val="single" w:sz="4" w:space="0" w:color="auto"/>
                    <w:bottom w:val="single" w:sz="4" w:space="0" w:color="auto"/>
                    <w:right w:val="single" w:sz="4" w:space="0" w:color="auto"/>
                  </w:tcBorders>
                </w:tcPr>
                <w:p w14:paraId="0FBED55E" w14:textId="77777777" w:rsidR="000901EC" w:rsidRPr="000901EC" w:rsidRDefault="000901EC" w:rsidP="000901EC">
                  <w:pPr>
                    <w:spacing w:after="60"/>
                    <w:rPr>
                      <w:rFonts w:eastAsia="SimSun"/>
                      <w:i/>
                      <w:iCs/>
                      <w:sz w:val="20"/>
                    </w:rPr>
                  </w:pPr>
                  <w:r w:rsidRPr="000901EC">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270C2F7F"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86E565"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409FBE9" w14:textId="77777777" w:rsidTr="009C0551">
              <w:tc>
                <w:tcPr>
                  <w:tcW w:w="1278" w:type="pct"/>
                  <w:tcBorders>
                    <w:top w:val="single" w:sz="4" w:space="0" w:color="auto"/>
                    <w:left w:val="single" w:sz="4" w:space="0" w:color="auto"/>
                    <w:bottom w:val="single" w:sz="4" w:space="0" w:color="auto"/>
                    <w:right w:val="single" w:sz="4" w:space="0" w:color="auto"/>
                  </w:tcBorders>
                </w:tcPr>
                <w:p w14:paraId="12F76DE8" w14:textId="77777777" w:rsidR="000901EC" w:rsidRPr="000901EC" w:rsidRDefault="000901EC" w:rsidP="000901EC">
                  <w:pPr>
                    <w:spacing w:after="60"/>
                    <w:rPr>
                      <w:rFonts w:eastAsia="SimSun"/>
                      <w:i/>
                      <w:iCs/>
                      <w:sz w:val="20"/>
                    </w:rPr>
                  </w:pPr>
                  <w:r w:rsidRPr="000901EC">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39402A4F"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DA3E80C"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4E11F4AF" w14:textId="77777777" w:rsidR="000901EC" w:rsidRPr="000901EC" w:rsidRDefault="000901EC" w:rsidP="000901EC">
            <w:pPr>
              <w:spacing w:after="240"/>
              <w:rPr>
                <w:rFonts w:eastAsia="SimSun"/>
              </w:rPr>
            </w:pPr>
          </w:p>
        </w:tc>
      </w:tr>
    </w:tbl>
    <w:p w14:paraId="5C99E37B"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Reg-Down for the Operating Hour is calculated as follows:</w:t>
      </w:r>
    </w:p>
    <w:p w14:paraId="16B8E045" w14:textId="77777777" w:rsidR="000901EC" w:rsidRPr="000901EC" w:rsidRDefault="000901EC" w:rsidP="000901EC">
      <w:pPr>
        <w:spacing w:after="240"/>
        <w:ind w:left="2880" w:hanging="2160"/>
        <w:rPr>
          <w:rFonts w:eastAsia="SimSun"/>
          <w:b/>
          <w:bCs/>
        </w:rPr>
      </w:pPr>
      <w:r w:rsidRPr="000901EC">
        <w:rPr>
          <w:rFonts w:eastAsia="SimSun"/>
          <w:b/>
          <w:bCs/>
        </w:rPr>
        <w:t xml:space="preserve">RDCOST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RDPR * RDQ </w:t>
      </w:r>
      <w:r w:rsidRPr="000901EC">
        <w:rPr>
          <w:rFonts w:eastAsia="SimSun"/>
          <w:b/>
          <w:bCs/>
          <w:i/>
          <w:vertAlign w:val="subscript"/>
        </w:rPr>
        <w:t>q</w:t>
      </w:r>
    </w:p>
    <w:p w14:paraId="4D8070D6" w14:textId="77777777" w:rsidR="000901EC" w:rsidRPr="000901EC" w:rsidRDefault="000901EC" w:rsidP="000901EC">
      <w:pPr>
        <w:spacing w:after="240"/>
        <w:rPr>
          <w:rFonts w:eastAsia="SimSun"/>
          <w:iCs/>
        </w:rPr>
      </w:pPr>
      <w:r w:rsidRPr="000901EC">
        <w:rPr>
          <w:rFonts w:eastAsia="SimSun"/>
          <w:iCs/>
        </w:rPr>
        <w:t>Where:</w:t>
      </w:r>
    </w:p>
    <w:p w14:paraId="53759D4E"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RDPR</w:t>
      </w:r>
      <w:r w:rsidRPr="000901EC">
        <w:rPr>
          <w:rFonts w:eastAsia="SimSun"/>
          <w:bCs/>
        </w:rPr>
        <w:tab/>
      </w:r>
      <w:r w:rsidRPr="000901EC">
        <w:rPr>
          <w:rFonts w:eastAsia="SimSun"/>
          <w:bCs/>
        </w:rPr>
        <w:tab/>
        <w:t>=</w:t>
      </w:r>
      <w:r w:rsidRPr="000901EC">
        <w:rPr>
          <w:rFonts w:eastAsia="SimSun"/>
          <w:bCs/>
        </w:rPr>
        <w:tab/>
        <w:t>RDCOSTTOT / RDQTOT</w:t>
      </w:r>
    </w:p>
    <w:p w14:paraId="622091D3"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RDQTOT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EA0A4F9" wp14:editId="43E58D85">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RDQ </w:t>
      </w:r>
      <w:r w:rsidRPr="000901EC">
        <w:rPr>
          <w:rFonts w:eastAsia="SimSun"/>
          <w:bCs/>
          <w:i/>
          <w:vertAlign w:val="subscript"/>
        </w:rPr>
        <w:t>q</w:t>
      </w:r>
    </w:p>
    <w:p w14:paraId="1687395A" w14:textId="77777777" w:rsidR="000901EC" w:rsidRPr="000901EC" w:rsidRDefault="000901EC" w:rsidP="000901EC">
      <w:pPr>
        <w:tabs>
          <w:tab w:val="left" w:pos="2160"/>
          <w:tab w:val="left" w:pos="2880"/>
        </w:tabs>
        <w:spacing w:after="120"/>
        <w:ind w:leftChars="300" w:left="2880" w:hangingChars="900" w:hanging="2160"/>
        <w:rPr>
          <w:rFonts w:eastAsia="SimSun"/>
          <w:bCs/>
          <w:lang w:val="it-IT"/>
        </w:rPr>
      </w:pPr>
      <w:r w:rsidRPr="000901EC">
        <w:rPr>
          <w:rFonts w:eastAsia="SimSun"/>
          <w:bCs/>
          <w:lang w:val="it-IT"/>
        </w:rPr>
        <w:t xml:space="preserve">RDQ </w:t>
      </w:r>
      <w:r w:rsidRPr="000901EC">
        <w:rPr>
          <w:rFonts w:eastAsia="SimSun"/>
          <w:bCs/>
          <w:i/>
          <w:vertAlign w:val="subscript"/>
          <w:lang w:val="it-IT"/>
        </w:rPr>
        <w:t>q</w:t>
      </w:r>
      <w:r w:rsidRPr="000901EC">
        <w:rPr>
          <w:rFonts w:eastAsia="SimSun"/>
          <w:bCs/>
          <w:lang w:val="it-IT"/>
        </w:rPr>
        <w:tab/>
      </w:r>
      <w:r w:rsidRPr="000901EC">
        <w:rPr>
          <w:rFonts w:eastAsia="SimSun"/>
          <w:bCs/>
          <w:lang w:val="it-IT"/>
        </w:rPr>
        <w:tab/>
        <w:t>=</w:t>
      </w:r>
      <w:r w:rsidRPr="000901EC">
        <w:rPr>
          <w:rFonts w:eastAsia="SimSun"/>
          <w:bCs/>
          <w:lang w:val="it-IT"/>
        </w:rPr>
        <w:tab/>
        <w:t xml:space="preserve">RDO </w:t>
      </w:r>
      <w:r w:rsidRPr="000901EC">
        <w:rPr>
          <w:rFonts w:eastAsia="SimSun"/>
          <w:bCs/>
          <w:i/>
          <w:vertAlign w:val="subscript"/>
          <w:lang w:val="it-IT"/>
        </w:rPr>
        <w:t>q</w:t>
      </w:r>
      <w:r w:rsidRPr="000901EC">
        <w:rPr>
          <w:rFonts w:eastAsia="SimSun"/>
          <w:bCs/>
          <w:lang w:val="it-IT"/>
        </w:rPr>
        <w:t xml:space="preserve"> – SARDQ </w:t>
      </w:r>
      <w:r w:rsidRPr="000901EC">
        <w:rPr>
          <w:rFonts w:eastAsia="SimSun"/>
          <w:bCs/>
          <w:i/>
          <w:vertAlign w:val="subscript"/>
          <w:lang w:val="it-IT"/>
        </w:rPr>
        <w:t>q</w:t>
      </w:r>
    </w:p>
    <w:p w14:paraId="5CAFE22C" w14:textId="77777777" w:rsidR="000901EC" w:rsidRPr="000901EC" w:rsidRDefault="000901EC" w:rsidP="000901EC">
      <w:pPr>
        <w:tabs>
          <w:tab w:val="left" w:pos="2160"/>
          <w:tab w:val="left" w:pos="2880"/>
        </w:tabs>
        <w:spacing w:after="120"/>
        <w:ind w:leftChars="300" w:left="2880" w:hangingChars="900" w:hanging="2160"/>
        <w:rPr>
          <w:rFonts w:eastAsia="SimSun"/>
          <w:bCs/>
          <w:lang w:val="it-IT"/>
        </w:rPr>
      </w:pPr>
      <w:r w:rsidRPr="000901EC">
        <w:rPr>
          <w:rFonts w:eastAsia="SimSun"/>
          <w:bCs/>
          <w:lang w:val="it-IT"/>
        </w:rPr>
        <w:t xml:space="preserve">RDO </w:t>
      </w:r>
      <w:r w:rsidRPr="000901EC">
        <w:rPr>
          <w:rFonts w:eastAsia="SimSun"/>
          <w:bCs/>
          <w:i/>
          <w:vertAlign w:val="subscript"/>
          <w:lang w:val="it-IT"/>
        </w:rPr>
        <w:t>q</w:t>
      </w:r>
      <w:r w:rsidRPr="000901EC">
        <w:rPr>
          <w:rFonts w:eastAsia="SimSun"/>
          <w:bCs/>
          <w:lang w:val="it-IT"/>
        </w:rPr>
        <w:tab/>
      </w:r>
      <w:r w:rsidRPr="000901EC">
        <w:rPr>
          <w:rFonts w:eastAsia="SimSun"/>
          <w:bCs/>
          <w:lang w:val="it-IT"/>
        </w:rPr>
        <w:tab/>
        <w:t>=</w:t>
      </w:r>
      <w:r w:rsidRPr="000901EC">
        <w:rPr>
          <w:rFonts w:eastAsia="SimSun"/>
          <w:bCs/>
          <w:lang w:val="it-IT"/>
        </w:rPr>
        <w:tab/>
      </w:r>
      <w:r w:rsidRPr="000901EC">
        <w:rPr>
          <w:rFonts w:eastAsia="SimSun"/>
          <w:bCs/>
          <w:noProof/>
          <w:position w:val="-22"/>
        </w:rPr>
        <w:drawing>
          <wp:inline distT="0" distB="0" distL="0" distR="0" wp14:anchorId="5872EF79" wp14:editId="4C59CBB9">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it-IT"/>
        </w:rPr>
        <w:t xml:space="preserve">(SARDQ </w:t>
      </w:r>
      <w:r w:rsidRPr="000901EC">
        <w:rPr>
          <w:rFonts w:eastAsia="SimSun"/>
          <w:bCs/>
          <w:i/>
          <w:vertAlign w:val="subscript"/>
          <w:lang w:val="it-IT"/>
        </w:rPr>
        <w:t>q</w:t>
      </w:r>
      <w:r w:rsidRPr="000901EC">
        <w:rPr>
          <w:rFonts w:eastAsia="SimSun"/>
          <w:bCs/>
          <w:lang w:val="it-IT"/>
        </w:rPr>
        <w:t xml:space="preserve"> + </w:t>
      </w:r>
      <w:r w:rsidRPr="000901EC">
        <w:rPr>
          <w:rFonts w:eastAsia="SimSun"/>
          <w:bCs/>
          <w:noProof/>
          <w:position w:val="-20"/>
        </w:rPr>
        <w:drawing>
          <wp:inline distT="0" distB="0" distL="0" distR="0" wp14:anchorId="2BE95F16" wp14:editId="32F19188">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it-IT"/>
        </w:rPr>
        <w:t xml:space="preserve">(RTPCRD </w:t>
      </w:r>
      <w:r w:rsidRPr="000901EC">
        <w:rPr>
          <w:rFonts w:eastAsia="SimSun"/>
          <w:bCs/>
          <w:i/>
          <w:vertAlign w:val="subscript"/>
          <w:lang w:val="it-IT"/>
        </w:rPr>
        <w:t>q, m</w:t>
      </w:r>
      <w:r w:rsidRPr="000901EC">
        <w:rPr>
          <w:rFonts w:eastAsia="SimSun"/>
          <w:bCs/>
          <w:lang w:val="it-IT"/>
        </w:rPr>
        <w:t xml:space="preserve">) + PCRD </w:t>
      </w:r>
      <w:r w:rsidRPr="000901EC">
        <w:rPr>
          <w:rFonts w:eastAsia="SimSun"/>
          <w:bCs/>
          <w:i/>
          <w:vertAlign w:val="subscript"/>
          <w:lang w:val="it-IT"/>
        </w:rPr>
        <w:t>q</w:t>
      </w:r>
      <w:r w:rsidRPr="000901EC">
        <w:rPr>
          <w:rFonts w:eastAsia="SimSun"/>
          <w:bCs/>
          <w:lang w:val="it-IT"/>
        </w:rPr>
        <w:t xml:space="preserve"> –  </w:t>
      </w:r>
    </w:p>
    <w:p w14:paraId="62849FD4" w14:textId="77777777" w:rsidR="000901EC" w:rsidRPr="000901EC" w:rsidRDefault="000901EC" w:rsidP="000901EC">
      <w:pPr>
        <w:tabs>
          <w:tab w:val="left" w:pos="2160"/>
          <w:tab w:val="left" w:pos="2880"/>
        </w:tabs>
        <w:spacing w:after="120"/>
        <w:ind w:leftChars="300" w:left="2880" w:hangingChars="900" w:hanging="2160"/>
        <w:rPr>
          <w:rFonts w:eastAsia="SimSun"/>
          <w:bCs/>
          <w:i/>
          <w:vertAlign w:val="subscript"/>
          <w:lang w:val="it-IT"/>
        </w:rPr>
      </w:pPr>
      <w:r w:rsidRPr="000901EC">
        <w:rPr>
          <w:rFonts w:eastAsia="SimSun"/>
          <w:bCs/>
          <w:lang w:val="it-IT"/>
        </w:rPr>
        <w:tab/>
      </w:r>
      <w:r w:rsidRPr="000901EC">
        <w:rPr>
          <w:rFonts w:eastAsia="SimSun"/>
          <w:bCs/>
          <w:lang w:val="it-IT"/>
        </w:rPr>
        <w:tab/>
      </w:r>
      <w:r w:rsidRPr="000901EC">
        <w:rPr>
          <w:rFonts w:eastAsia="SimSun"/>
          <w:bCs/>
          <w:lang w:val="it-IT"/>
        </w:rPr>
        <w:tab/>
        <w:t xml:space="preserve">RDFQ </w:t>
      </w:r>
      <w:r w:rsidRPr="000901EC">
        <w:rPr>
          <w:rFonts w:eastAsia="SimSun"/>
          <w:bCs/>
          <w:i/>
          <w:vertAlign w:val="subscript"/>
          <w:lang w:val="it-IT"/>
        </w:rPr>
        <w:t>q</w:t>
      </w:r>
      <w:r w:rsidRPr="000901EC">
        <w:rPr>
          <w:rFonts w:eastAsia="SimSun"/>
          <w:bCs/>
          <w:lang w:val="it-IT"/>
        </w:rPr>
        <w:t xml:space="preserve"> – RRDFQ </w:t>
      </w:r>
      <w:r w:rsidRPr="000901EC">
        <w:rPr>
          <w:rFonts w:eastAsia="SimSun"/>
          <w:bCs/>
          <w:i/>
          <w:vertAlign w:val="subscript"/>
          <w:lang w:val="it-IT"/>
        </w:rPr>
        <w:t>q</w:t>
      </w:r>
      <w:r w:rsidRPr="000901EC">
        <w:rPr>
          <w:rFonts w:eastAsia="SimSun"/>
          <w:bCs/>
          <w:lang w:val="it-IT"/>
        </w:rPr>
        <w:t xml:space="preserve">) * HLRS </w:t>
      </w:r>
      <w:r w:rsidRPr="000901EC">
        <w:rPr>
          <w:rFonts w:eastAsia="SimSun"/>
          <w:bCs/>
          <w:i/>
          <w:vertAlign w:val="subscript"/>
          <w:lang w:val="it-IT"/>
        </w:rPr>
        <w:t>q</w:t>
      </w:r>
    </w:p>
    <w:p w14:paraId="14F46CCC" w14:textId="77777777" w:rsidR="000901EC" w:rsidRPr="000901EC" w:rsidRDefault="000901EC" w:rsidP="000901EC">
      <w:pPr>
        <w:tabs>
          <w:tab w:val="left" w:pos="2160"/>
          <w:tab w:val="left" w:pos="2880"/>
        </w:tabs>
        <w:spacing w:after="120"/>
        <w:ind w:leftChars="300" w:left="2880" w:hangingChars="900" w:hanging="2160"/>
        <w:rPr>
          <w:rFonts w:eastAsia="SimSun"/>
          <w:bCs/>
          <w:lang w:val="fr-FR"/>
        </w:rPr>
      </w:pPr>
      <w:r w:rsidRPr="000901EC">
        <w:rPr>
          <w:rFonts w:eastAsia="SimSun"/>
          <w:bCs/>
          <w:lang w:val="fr-FR"/>
        </w:rPr>
        <w:t xml:space="preserve">SARDQ </w:t>
      </w:r>
      <w:r w:rsidRPr="000901EC">
        <w:rPr>
          <w:rFonts w:eastAsia="SimSun"/>
          <w:bCs/>
          <w:i/>
          <w:vertAlign w:val="subscript"/>
          <w:lang w:val="fr-FR"/>
        </w:rPr>
        <w:t>q</w:t>
      </w:r>
      <w:r w:rsidRPr="000901EC">
        <w:rPr>
          <w:rFonts w:eastAsia="SimSun"/>
          <w:bCs/>
          <w:lang w:val="fr-FR"/>
        </w:rPr>
        <w:tab/>
      </w:r>
      <w:r w:rsidRPr="000901EC">
        <w:rPr>
          <w:rFonts w:eastAsia="SimSun"/>
          <w:bCs/>
          <w:lang w:val="fr-FR"/>
        </w:rPr>
        <w:tab/>
        <w:t>=</w:t>
      </w:r>
      <w:r w:rsidRPr="000901EC">
        <w:rPr>
          <w:rFonts w:eastAsia="SimSun"/>
          <w:bCs/>
          <w:lang w:val="fr-FR"/>
        </w:rPr>
        <w:tab/>
        <w:t xml:space="preserve">DASARDQ </w:t>
      </w:r>
      <w:r w:rsidRPr="000901EC">
        <w:rPr>
          <w:rFonts w:eastAsia="SimSun"/>
          <w:bCs/>
          <w:i/>
          <w:vertAlign w:val="subscript"/>
          <w:lang w:val="fr-FR"/>
        </w:rPr>
        <w:t>q</w:t>
      </w:r>
      <w:r w:rsidRPr="000901EC">
        <w:rPr>
          <w:rFonts w:eastAsia="SimSun"/>
          <w:bCs/>
          <w:lang w:val="fr-FR"/>
        </w:rPr>
        <w:t xml:space="preserve"> + RTSARDQ </w:t>
      </w:r>
      <w:r w:rsidRPr="000901EC">
        <w:rPr>
          <w:rFonts w:eastAsia="SimSun"/>
          <w:bCs/>
          <w:i/>
          <w:vertAlign w:val="subscript"/>
          <w:lang w:val="fr-FR"/>
        </w:rPr>
        <w:t>q</w:t>
      </w:r>
    </w:p>
    <w:p w14:paraId="7FFE8D58" w14:textId="77777777" w:rsidR="000901EC" w:rsidRPr="000901EC" w:rsidRDefault="000901EC" w:rsidP="000901EC">
      <w:pPr>
        <w:keepNext/>
        <w:rPr>
          <w:rFonts w:eastAsia="SimSun"/>
        </w:rPr>
      </w:pPr>
      <w:r w:rsidRPr="000901EC">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11E9F322" w14:textId="77777777" w:rsidTr="009C0551">
        <w:trPr>
          <w:tblHeader/>
        </w:trPr>
        <w:tc>
          <w:tcPr>
            <w:tcW w:w="849" w:type="pct"/>
          </w:tcPr>
          <w:p w14:paraId="638174DC"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786CFA8E"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07D5033D"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5AE630E9" w14:textId="77777777" w:rsidTr="009C0551">
        <w:tc>
          <w:tcPr>
            <w:tcW w:w="849" w:type="pct"/>
          </w:tcPr>
          <w:p w14:paraId="57212D20" w14:textId="77777777" w:rsidR="000901EC" w:rsidRPr="000901EC" w:rsidRDefault="000901EC" w:rsidP="000901EC">
            <w:pPr>
              <w:spacing w:after="60"/>
              <w:rPr>
                <w:rFonts w:eastAsia="SimSun"/>
                <w:iCs/>
                <w:sz w:val="20"/>
              </w:rPr>
            </w:pPr>
            <w:r w:rsidRPr="000901EC">
              <w:rPr>
                <w:rFonts w:eastAsia="SimSun"/>
                <w:iCs/>
                <w:sz w:val="20"/>
              </w:rPr>
              <w:t xml:space="preserve">RDCOST </w:t>
            </w:r>
            <w:r w:rsidRPr="000901EC">
              <w:rPr>
                <w:rFonts w:eastAsia="SimSun"/>
                <w:i/>
                <w:iCs/>
                <w:sz w:val="20"/>
                <w:vertAlign w:val="subscript"/>
              </w:rPr>
              <w:t>q</w:t>
            </w:r>
          </w:p>
        </w:tc>
        <w:tc>
          <w:tcPr>
            <w:tcW w:w="460" w:type="pct"/>
          </w:tcPr>
          <w:p w14:paraId="2ECD134C"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0C6A08F4" w14:textId="77777777" w:rsidR="000901EC" w:rsidRPr="000901EC" w:rsidRDefault="000901EC" w:rsidP="000901EC">
            <w:pPr>
              <w:keepNext/>
              <w:spacing w:after="60"/>
              <w:rPr>
                <w:rFonts w:eastAsia="SimSun"/>
                <w:iCs/>
                <w:sz w:val="20"/>
              </w:rPr>
            </w:pPr>
            <w:r w:rsidRPr="000901EC">
              <w:rPr>
                <w:rFonts w:eastAsia="SimSun"/>
                <w:i/>
                <w:iCs/>
                <w:sz w:val="20"/>
              </w:rPr>
              <w:t>Reg-Down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Reg-Down, for the hour.</w:t>
            </w:r>
          </w:p>
        </w:tc>
      </w:tr>
      <w:tr w:rsidR="000901EC" w:rsidRPr="000901EC" w14:paraId="7CF43CCD" w14:textId="77777777" w:rsidTr="009C0551">
        <w:tc>
          <w:tcPr>
            <w:tcW w:w="849" w:type="pct"/>
            <w:tcBorders>
              <w:top w:val="single" w:sz="4" w:space="0" w:color="auto"/>
              <w:left w:val="single" w:sz="4" w:space="0" w:color="auto"/>
              <w:bottom w:val="single" w:sz="4" w:space="0" w:color="auto"/>
              <w:right w:val="single" w:sz="4" w:space="0" w:color="auto"/>
            </w:tcBorders>
          </w:tcPr>
          <w:p w14:paraId="4BEF444B" w14:textId="77777777" w:rsidR="000901EC" w:rsidRPr="000901EC" w:rsidRDefault="000901EC" w:rsidP="000901EC">
            <w:pPr>
              <w:spacing w:after="60"/>
              <w:rPr>
                <w:rFonts w:eastAsia="SimSun"/>
                <w:iCs/>
                <w:sz w:val="20"/>
              </w:rPr>
            </w:pPr>
            <w:r w:rsidRPr="000901EC">
              <w:rPr>
                <w:rFonts w:eastAsia="SimSun"/>
                <w:iCs/>
                <w:sz w:val="20"/>
              </w:rPr>
              <w:t>RDPR</w:t>
            </w:r>
          </w:p>
        </w:tc>
        <w:tc>
          <w:tcPr>
            <w:tcW w:w="460" w:type="pct"/>
            <w:tcBorders>
              <w:top w:val="single" w:sz="4" w:space="0" w:color="auto"/>
              <w:left w:val="single" w:sz="4" w:space="0" w:color="auto"/>
              <w:bottom w:val="single" w:sz="4" w:space="0" w:color="auto"/>
              <w:right w:val="single" w:sz="4" w:space="0" w:color="auto"/>
            </w:tcBorders>
          </w:tcPr>
          <w:p w14:paraId="351BCF6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6F1952B" w14:textId="77777777" w:rsidR="000901EC" w:rsidRPr="000901EC" w:rsidRDefault="000901EC" w:rsidP="000901EC">
            <w:pPr>
              <w:spacing w:after="60"/>
              <w:rPr>
                <w:rFonts w:eastAsia="SimSun"/>
                <w:i/>
                <w:iCs/>
                <w:sz w:val="20"/>
              </w:rPr>
            </w:pPr>
            <w:r w:rsidRPr="000901EC">
              <w:rPr>
                <w:rFonts w:eastAsia="SimSun"/>
                <w:i/>
                <w:iCs/>
                <w:sz w:val="20"/>
              </w:rPr>
              <w:t>Reg-Down Price—</w:t>
            </w:r>
            <w:r w:rsidRPr="000901EC">
              <w:rPr>
                <w:rFonts w:eastAsia="SimSun"/>
                <w:iCs/>
                <w:sz w:val="20"/>
              </w:rPr>
              <w:t>The price for Reg-Down calculated based on the net total costs for Reg-Down, for the hour.</w:t>
            </w:r>
          </w:p>
        </w:tc>
      </w:tr>
      <w:tr w:rsidR="000901EC" w:rsidRPr="000901EC" w14:paraId="3A3A1A22" w14:textId="77777777" w:rsidTr="009C0551">
        <w:tc>
          <w:tcPr>
            <w:tcW w:w="849" w:type="pct"/>
            <w:tcBorders>
              <w:top w:val="single" w:sz="4" w:space="0" w:color="auto"/>
              <w:left w:val="single" w:sz="4" w:space="0" w:color="auto"/>
              <w:bottom w:val="single" w:sz="4" w:space="0" w:color="auto"/>
              <w:right w:val="single" w:sz="4" w:space="0" w:color="auto"/>
            </w:tcBorders>
          </w:tcPr>
          <w:p w14:paraId="40CD8ECA" w14:textId="77777777" w:rsidR="000901EC" w:rsidRPr="000901EC" w:rsidRDefault="000901EC" w:rsidP="000901EC">
            <w:pPr>
              <w:spacing w:after="60"/>
              <w:rPr>
                <w:rFonts w:eastAsia="SimSun"/>
                <w:iCs/>
                <w:sz w:val="20"/>
              </w:rPr>
            </w:pPr>
            <w:r w:rsidRPr="000901EC">
              <w:rPr>
                <w:rFonts w:eastAsia="SimSun"/>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28EBC136"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76008AF" w14:textId="77777777" w:rsidR="000901EC" w:rsidRPr="000901EC" w:rsidRDefault="000901EC" w:rsidP="000901EC">
            <w:pPr>
              <w:spacing w:after="60"/>
              <w:rPr>
                <w:rFonts w:eastAsia="SimSun"/>
                <w:i/>
                <w:iCs/>
                <w:sz w:val="20"/>
              </w:rPr>
            </w:pPr>
            <w:r w:rsidRPr="000901EC">
              <w:rPr>
                <w:rFonts w:eastAsia="SimSun"/>
                <w:i/>
                <w:iCs/>
                <w:sz w:val="20"/>
              </w:rPr>
              <w:t>Reg-Down Cost Total</w:t>
            </w:r>
            <w:r w:rsidRPr="000901EC">
              <w:rPr>
                <w:rFonts w:eastAsia="SimSun"/>
                <w:iCs/>
                <w:sz w:val="20"/>
              </w:rPr>
              <w:t>—The net total costs for Reg-Down, for the hour.  See item (3)(a) above.</w:t>
            </w:r>
          </w:p>
        </w:tc>
      </w:tr>
      <w:tr w:rsidR="000901EC" w:rsidRPr="000901EC" w14:paraId="30F773BB" w14:textId="77777777" w:rsidTr="009C0551">
        <w:tc>
          <w:tcPr>
            <w:tcW w:w="849" w:type="pct"/>
            <w:tcBorders>
              <w:top w:val="single" w:sz="4" w:space="0" w:color="auto"/>
              <w:left w:val="single" w:sz="4" w:space="0" w:color="auto"/>
              <w:bottom w:val="single" w:sz="4" w:space="0" w:color="auto"/>
              <w:right w:val="single" w:sz="4" w:space="0" w:color="auto"/>
            </w:tcBorders>
          </w:tcPr>
          <w:p w14:paraId="62096E3B" w14:textId="77777777" w:rsidR="000901EC" w:rsidRPr="000901EC" w:rsidRDefault="000901EC" w:rsidP="000901EC">
            <w:pPr>
              <w:spacing w:after="60"/>
              <w:rPr>
                <w:rFonts w:eastAsia="SimSun"/>
                <w:iCs/>
                <w:sz w:val="20"/>
              </w:rPr>
            </w:pPr>
            <w:r w:rsidRPr="000901EC">
              <w:rPr>
                <w:rFonts w:eastAsia="SimSun"/>
                <w:iCs/>
                <w:sz w:val="20"/>
              </w:rPr>
              <w:t>RDQTOT</w:t>
            </w:r>
          </w:p>
        </w:tc>
        <w:tc>
          <w:tcPr>
            <w:tcW w:w="460" w:type="pct"/>
            <w:tcBorders>
              <w:top w:val="single" w:sz="4" w:space="0" w:color="auto"/>
              <w:left w:val="single" w:sz="4" w:space="0" w:color="auto"/>
              <w:bottom w:val="single" w:sz="4" w:space="0" w:color="auto"/>
              <w:right w:val="single" w:sz="4" w:space="0" w:color="auto"/>
            </w:tcBorders>
          </w:tcPr>
          <w:p w14:paraId="1ED6AC25"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C96D1B2" w14:textId="77777777" w:rsidR="000901EC" w:rsidRPr="000901EC" w:rsidRDefault="000901EC" w:rsidP="000901EC">
            <w:pPr>
              <w:spacing w:after="60"/>
              <w:rPr>
                <w:rFonts w:eastAsia="SimSun"/>
                <w:i/>
                <w:iCs/>
                <w:sz w:val="20"/>
              </w:rPr>
            </w:pPr>
            <w:r w:rsidRPr="000901EC">
              <w:rPr>
                <w:rFonts w:eastAsia="SimSun"/>
                <w:i/>
                <w:iCs/>
                <w:sz w:val="20"/>
              </w:rPr>
              <w:t>Reg-Down Quantity Total</w:t>
            </w:r>
            <w:r w:rsidRPr="000901EC">
              <w:rPr>
                <w:rFonts w:eastAsia="SimSun"/>
                <w:iCs/>
                <w:sz w:val="20"/>
              </w:rPr>
              <w:t>—The sum of every QSE’s Ancillary Service Obligation minus its self-arranged Reg-Down quantity in the DAM and any and all SASMs for the hour.</w:t>
            </w:r>
          </w:p>
        </w:tc>
      </w:tr>
      <w:tr w:rsidR="000901EC" w:rsidRPr="000901EC" w14:paraId="06550833" w14:textId="77777777" w:rsidTr="009C0551">
        <w:tc>
          <w:tcPr>
            <w:tcW w:w="849" w:type="pct"/>
            <w:tcBorders>
              <w:top w:val="single" w:sz="4" w:space="0" w:color="auto"/>
              <w:left w:val="single" w:sz="4" w:space="0" w:color="auto"/>
              <w:bottom w:val="single" w:sz="4" w:space="0" w:color="auto"/>
              <w:right w:val="single" w:sz="4" w:space="0" w:color="auto"/>
            </w:tcBorders>
          </w:tcPr>
          <w:p w14:paraId="201F8D26" w14:textId="77777777" w:rsidR="000901EC" w:rsidRPr="000901EC" w:rsidRDefault="000901EC" w:rsidP="000901EC">
            <w:pPr>
              <w:spacing w:after="60"/>
              <w:rPr>
                <w:rFonts w:eastAsia="SimSun"/>
                <w:iCs/>
                <w:sz w:val="20"/>
              </w:rPr>
            </w:pPr>
            <w:r w:rsidRPr="000901EC">
              <w:rPr>
                <w:rFonts w:eastAsia="SimSun"/>
                <w:iCs/>
                <w:sz w:val="20"/>
              </w:rPr>
              <w:t xml:space="preserve">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76B7D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67735BA" w14:textId="77777777" w:rsidR="000901EC" w:rsidRPr="000901EC" w:rsidRDefault="000901EC" w:rsidP="000901EC">
            <w:pPr>
              <w:spacing w:after="60"/>
              <w:rPr>
                <w:rFonts w:eastAsia="SimSun"/>
                <w:i/>
                <w:iCs/>
                <w:sz w:val="20"/>
              </w:rPr>
            </w:pPr>
            <w:r w:rsidRPr="000901EC">
              <w:rPr>
                <w:rFonts w:eastAsia="SimSun"/>
                <w:i/>
                <w:iCs/>
                <w:sz w:val="20"/>
              </w:rPr>
              <w:t>Reg-Down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’s Ancillary Service Obligation minus its self-arranged Reg-Down quantity in the DAM and any and all SASMs, for the hour.</w:t>
            </w:r>
          </w:p>
        </w:tc>
      </w:tr>
      <w:tr w:rsidR="000901EC" w:rsidRPr="000901EC" w14:paraId="19AFC951" w14:textId="77777777" w:rsidTr="009C0551">
        <w:tc>
          <w:tcPr>
            <w:tcW w:w="849" w:type="pct"/>
            <w:tcBorders>
              <w:top w:val="single" w:sz="4" w:space="0" w:color="auto"/>
              <w:left w:val="single" w:sz="4" w:space="0" w:color="auto"/>
              <w:bottom w:val="single" w:sz="4" w:space="0" w:color="auto"/>
              <w:right w:val="single" w:sz="4" w:space="0" w:color="auto"/>
            </w:tcBorders>
          </w:tcPr>
          <w:p w14:paraId="07284806" w14:textId="77777777" w:rsidR="000901EC" w:rsidRPr="000901EC" w:rsidRDefault="000901EC" w:rsidP="000901EC">
            <w:pPr>
              <w:spacing w:after="60"/>
              <w:rPr>
                <w:rFonts w:eastAsia="SimSun"/>
                <w:iCs/>
                <w:sz w:val="20"/>
              </w:rPr>
            </w:pPr>
            <w:r w:rsidRPr="000901EC">
              <w:rPr>
                <w:rFonts w:eastAsia="SimSun"/>
                <w:iCs/>
                <w:sz w:val="20"/>
              </w:rPr>
              <w:t xml:space="preserve">RDO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F5FCA33"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8DCCCF7" w14:textId="77777777" w:rsidR="000901EC" w:rsidRPr="000901EC" w:rsidRDefault="000901EC" w:rsidP="000901EC">
            <w:pPr>
              <w:spacing w:after="60"/>
              <w:rPr>
                <w:rFonts w:eastAsia="SimSun"/>
                <w:i/>
                <w:iCs/>
                <w:sz w:val="20"/>
              </w:rPr>
            </w:pPr>
            <w:r w:rsidRPr="000901EC">
              <w:rPr>
                <w:rFonts w:eastAsia="SimSun"/>
                <w:i/>
                <w:iCs/>
                <w:sz w:val="20"/>
              </w:rPr>
              <w:t>Reg-Down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50B0342" w14:textId="77777777" w:rsidTr="009C0551">
        <w:tc>
          <w:tcPr>
            <w:tcW w:w="849" w:type="pct"/>
            <w:tcBorders>
              <w:top w:val="single" w:sz="4" w:space="0" w:color="auto"/>
              <w:left w:val="single" w:sz="4" w:space="0" w:color="auto"/>
              <w:bottom w:val="single" w:sz="4" w:space="0" w:color="auto"/>
              <w:right w:val="single" w:sz="4" w:space="0" w:color="auto"/>
            </w:tcBorders>
          </w:tcPr>
          <w:p w14:paraId="07CAFB00" w14:textId="77777777" w:rsidR="000901EC" w:rsidRPr="000901EC" w:rsidRDefault="000901EC" w:rsidP="000901EC">
            <w:pPr>
              <w:spacing w:after="60"/>
              <w:rPr>
                <w:rFonts w:eastAsia="SimSun"/>
                <w:iCs/>
                <w:sz w:val="20"/>
              </w:rPr>
            </w:pPr>
            <w:r w:rsidRPr="000901EC">
              <w:rPr>
                <w:rFonts w:eastAsia="SimSun"/>
                <w:iCs/>
                <w:sz w:val="20"/>
              </w:rPr>
              <w:t xml:space="preserve">DASARDQ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0BE8EC"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0F368E0" w14:textId="77777777" w:rsidR="000901EC" w:rsidRPr="000901EC" w:rsidRDefault="000901EC" w:rsidP="000901EC">
            <w:pPr>
              <w:spacing w:after="60"/>
              <w:rPr>
                <w:rFonts w:eastAsia="SimSun"/>
                <w:i/>
                <w:iCs/>
                <w:sz w:val="20"/>
              </w:rPr>
            </w:pPr>
            <w:r w:rsidRPr="000901EC">
              <w:rPr>
                <w:rFonts w:eastAsia="SimSun"/>
                <w:i/>
                <w:iCs/>
                <w:sz w:val="20"/>
              </w:rPr>
              <w:t>Self-Arranged Reg-Down Quantity per QSE for DAM</w:t>
            </w:r>
            <w:r w:rsidRPr="000901EC">
              <w:rPr>
                <w:rFonts w:eastAsia="SimSun"/>
                <w:iCs/>
                <w:sz w:val="20"/>
              </w:rPr>
              <w:t xml:space="preserve">—The self-arranged Reg-Down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385CB350" w14:textId="77777777" w:rsidTr="009C0551">
        <w:tc>
          <w:tcPr>
            <w:tcW w:w="849" w:type="pct"/>
            <w:tcBorders>
              <w:top w:val="single" w:sz="4" w:space="0" w:color="auto"/>
              <w:left w:val="single" w:sz="4" w:space="0" w:color="auto"/>
              <w:bottom w:val="single" w:sz="4" w:space="0" w:color="auto"/>
              <w:right w:val="single" w:sz="4" w:space="0" w:color="auto"/>
            </w:tcBorders>
          </w:tcPr>
          <w:p w14:paraId="7288E96B" w14:textId="77777777" w:rsidR="000901EC" w:rsidRPr="000901EC" w:rsidRDefault="000901EC" w:rsidP="000901EC">
            <w:pPr>
              <w:spacing w:after="60"/>
              <w:rPr>
                <w:rFonts w:eastAsia="SimSun"/>
                <w:iCs/>
                <w:sz w:val="20"/>
              </w:rPr>
            </w:pPr>
            <w:r w:rsidRPr="000901EC">
              <w:rPr>
                <w:rFonts w:eastAsia="SimSun"/>
                <w:iCs/>
                <w:sz w:val="20"/>
              </w:rPr>
              <w:t xml:space="preserve">RTSARDQ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96FA409"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AF4B1FB" w14:textId="77777777" w:rsidR="000901EC" w:rsidRPr="000901EC" w:rsidRDefault="000901EC" w:rsidP="000901EC">
            <w:pPr>
              <w:spacing w:after="60"/>
              <w:rPr>
                <w:rFonts w:eastAsia="SimSun"/>
                <w:i/>
                <w:iCs/>
                <w:sz w:val="20"/>
              </w:rPr>
            </w:pPr>
            <w:r w:rsidRPr="000901EC">
              <w:rPr>
                <w:rFonts w:eastAsia="SimSun"/>
                <w:i/>
                <w:iCs/>
                <w:sz w:val="20"/>
              </w:rPr>
              <w:t>Self-Arranged Reg-Down Quantity per QSE for all SASMs</w:t>
            </w:r>
            <w:r w:rsidRPr="000901EC">
              <w:rPr>
                <w:rFonts w:eastAsia="SimSun"/>
                <w:iCs/>
                <w:sz w:val="20"/>
              </w:rPr>
              <w:t xml:space="preserve">—The sum of all self-arranged Reg-Down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4493264F" w14:textId="77777777" w:rsidTr="009C0551">
        <w:tc>
          <w:tcPr>
            <w:tcW w:w="849" w:type="pct"/>
            <w:tcBorders>
              <w:top w:val="single" w:sz="4" w:space="0" w:color="auto"/>
              <w:left w:val="single" w:sz="4" w:space="0" w:color="auto"/>
              <w:bottom w:val="single" w:sz="4" w:space="0" w:color="auto"/>
              <w:right w:val="single" w:sz="4" w:space="0" w:color="auto"/>
            </w:tcBorders>
          </w:tcPr>
          <w:p w14:paraId="5757E8B1" w14:textId="77777777" w:rsidR="000901EC" w:rsidRPr="000901EC" w:rsidRDefault="000901EC" w:rsidP="000901EC">
            <w:pPr>
              <w:spacing w:after="60"/>
              <w:rPr>
                <w:rFonts w:eastAsia="SimSun"/>
                <w:iCs/>
                <w:sz w:val="20"/>
              </w:rPr>
            </w:pPr>
            <w:r w:rsidRPr="000901EC">
              <w:rPr>
                <w:rFonts w:eastAsia="SimSun"/>
                <w:iCs/>
                <w:sz w:val="20"/>
              </w:rPr>
              <w:t xml:space="preserve">RTPCRD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286A5F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299E280" w14:textId="77777777" w:rsidR="000901EC" w:rsidRPr="000901EC" w:rsidRDefault="000901EC" w:rsidP="000901EC">
            <w:pPr>
              <w:spacing w:after="60"/>
              <w:rPr>
                <w:rFonts w:eastAsia="SimSun"/>
                <w:i/>
                <w:iCs/>
                <w:sz w:val="20"/>
              </w:rPr>
            </w:pPr>
            <w:r w:rsidRPr="000901EC">
              <w:rPr>
                <w:rFonts w:eastAsia="SimSun"/>
                <w:i/>
                <w:iCs/>
                <w:sz w:val="20"/>
              </w:rPr>
              <w:t>Procured Capacity for Reg-Down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Reg-Down, for the hour.</w:t>
            </w:r>
          </w:p>
        </w:tc>
      </w:tr>
      <w:tr w:rsidR="000901EC" w:rsidRPr="000901EC" w14:paraId="4CF0EF5B" w14:textId="77777777" w:rsidTr="009C0551">
        <w:tc>
          <w:tcPr>
            <w:tcW w:w="849" w:type="pct"/>
            <w:tcBorders>
              <w:top w:val="single" w:sz="4" w:space="0" w:color="auto"/>
              <w:left w:val="single" w:sz="4" w:space="0" w:color="auto"/>
              <w:bottom w:val="single" w:sz="4" w:space="0" w:color="auto"/>
              <w:right w:val="single" w:sz="4" w:space="0" w:color="auto"/>
            </w:tcBorders>
          </w:tcPr>
          <w:p w14:paraId="5C318E6C" w14:textId="77777777" w:rsidR="000901EC" w:rsidRPr="000901EC" w:rsidRDefault="000901EC" w:rsidP="000901EC">
            <w:pPr>
              <w:spacing w:after="60"/>
              <w:rPr>
                <w:rFonts w:eastAsia="SimSun"/>
                <w:iCs/>
                <w:sz w:val="20"/>
              </w:rPr>
            </w:pPr>
            <w:r w:rsidRPr="000901EC">
              <w:rPr>
                <w:rFonts w:eastAsia="SimSun"/>
                <w:iCs/>
                <w:sz w:val="20"/>
              </w:rPr>
              <w:t xml:space="preserve">RDFQ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1AA6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0627A0C" w14:textId="77777777" w:rsidR="000901EC" w:rsidRPr="000901EC" w:rsidRDefault="000901EC" w:rsidP="000901EC">
            <w:pPr>
              <w:spacing w:after="60"/>
              <w:rPr>
                <w:rFonts w:eastAsia="SimSun"/>
                <w:iCs/>
                <w:sz w:val="20"/>
              </w:rPr>
            </w:pPr>
            <w:r w:rsidRPr="000901EC">
              <w:rPr>
                <w:rFonts w:eastAsia="SimSun"/>
                <w:i/>
                <w:iCs/>
                <w:sz w:val="20"/>
              </w:rPr>
              <w:t>Reg-Down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Reg-Down, for the hour.</w:t>
            </w:r>
          </w:p>
        </w:tc>
      </w:tr>
      <w:tr w:rsidR="000901EC" w:rsidRPr="000901EC" w14:paraId="3EA82FF1" w14:textId="77777777" w:rsidTr="009C0551">
        <w:tc>
          <w:tcPr>
            <w:tcW w:w="849" w:type="pct"/>
            <w:tcBorders>
              <w:top w:val="single" w:sz="4" w:space="0" w:color="auto"/>
              <w:left w:val="single" w:sz="4" w:space="0" w:color="auto"/>
              <w:bottom w:val="single" w:sz="4" w:space="0" w:color="auto"/>
              <w:right w:val="single" w:sz="4" w:space="0" w:color="auto"/>
            </w:tcBorders>
          </w:tcPr>
          <w:p w14:paraId="521B5D75" w14:textId="77777777" w:rsidR="000901EC" w:rsidRPr="000901EC" w:rsidRDefault="000901EC" w:rsidP="000901EC">
            <w:pPr>
              <w:spacing w:after="60"/>
              <w:rPr>
                <w:rFonts w:eastAsia="SimSun"/>
                <w:iCs/>
                <w:sz w:val="20"/>
              </w:rPr>
            </w:pPr>
            <w:r w:rsidRPr="000901EC">
              <w:rPr>
                <w:rFonts w:eastAsia="SimSun"/>
                <w:sz w:val="20"/>
              </w:rPr>
              <w:t xml:space="preserve">RRDFQ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EDD44D1"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9A5F4AC" w14:textId="77777777" w:rsidR="000901EC" w:rsidRPr="000901EC" w:rsidRDefault="000901EC" w:rsidP="000901EC">
            <w:pPr>
              <w:spacing w:after="60"/>
              <w:rPr>
                <w:rFonts w:eastAsia="SimSun"/>
                <w:i/>
                <w:iCs/>
                <w:sz w:val="20"/>
              </w:rPr>
            </w:pPr>
            <w:r w:rsidRPr="000901EC">
              <w:rPr>
                <w:rFonts w:eastAsia="SimSun"/>
                <w:i/>
                <w:sz w:val="20"/>
              </w:rPr>
              <w:t>Reconfiguration Reg-Down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Reg-Down, for the hour.</w:t>
            </w:r>
          </w:p>
        </w:tc>
      </w:tr>
      <w:tr w:rsidR="000901EC" w:rsidRPr="000901EC" w14:paraId="6C2CA717" w14:textId="77777777" w:rsidTr="009C0551">
        <w:tc>
          <w:tcPr>
            <w:tcW w:w="849" w:type="pct"/>
            <w:tcBorders>
              <w:top w:val="single" w:sz="4" w:space="0" w:color="auto"/>
              <w:left w:val="single" w:sz="4" w:space="0" w:color="auto"/>
              <w:bottom w:val="single" w:sz="4" w:space="0" w:color="auto"/>
              <w:right w:val="single" w:sz="4" w:space="0" w:color="auto"/>
            </w:tcBorders>
          </w:tcPr>
          <w:p w14:paraId="55441900"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07FF6C8" w14:textId="77777777" w:rsidR="000901EC" w:rsidRPr="000901EC" w:rsidRDefault="000901EC" w:rsidP="000901EC">
            <w:pPr>
              <w:spacing w:after="60"/>
              <w:rPr>
                <w:rFonts w:eastAsia="SimSun"/>
                <w:iCs/>
                <w:sz w:val="20"/>
              </w:rPr>
            </w:pPr>
          </w:p>
        </w:tc>
        <w:tc>
          <w:tcPr>
            <w:tcW w:w="3691" w:type="pct"/>
            <w:tcBorders>
              <w:top w:val="single" w:sz="4" w:space="0" w:color="auto"/>
              <w:left w:val="single" w:sz="4" w:space="0" w:color="auto"/>
              <w:bottom w:val="single" w:sz="4" w:space="0" w:color="auto"/>
              <w:right w:val="single" w:sz="4" w:space="0" w:color="auto"/>
            </w:tcBorders>
          </w:tcPr>
          <w:p w14:paraId="382B3212"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17376F66" w14:textId="77777777" w:rsidTr="009C0551">
        <w:tc>
          <w:tcPr>
            <w:tcW w:w="849" w:type="pct"/>
            <w:tcBorders>
              <w:top w:val="single" w:sz="4" w:space="0" w:color="auto"/>
              <w:left w:val="single" w:sz="4" w:space="0" w:color="auto"/>
              <w:bottom w:val="single" w:sz="4" w:space="0" w:color="auto"/>
              <w:right w:val="single" w:sz="4" w:space="0" w:color="auto"/>
            </w:tcBorders>
          </w:tcPr>
          <w:p w14:paraId="0813134C" w14:textId="77777777" w:rsidR="000901EC" w:rsidRPr="000901EC" w:rsidRDefault="000901EC" w:rsidP="000901EC">
            <w:pPr>
              <w:rPr>
                <w:rFonts w:eastAsia="SimSun"/>
                <w:sz w:val="20"/>
              </w:rPr>
            </w:pPr>
            <w:r w:rsidRPr="000901EC">
              <w:rPr>
                <w:rFonts w:eastAsia="SimSun"/>
                <w:sz w:val="20"/>
              </w:rPr>
              <w:t xml:space="preserve">PCRD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ED7FA7D"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EB169E0" w14:textId="77777777" w:rsidR="000901EC" w:rsidRPr="000901EC" w:rsidRDefault="000901EC" w:rsidP="000901EC">
            <w:pPr>
              <w:rPr>
                <w:rFonts w:eastAsia="SimSun"/>
                <w:sz w:val="20"/>
              </w:rPr>
            </w:pPr>
            <w:r w:rsidRPr="000901EC">
              <w:rPr>
                <w:rFonts w:eastAsia="SimSun"/>
                <w:i/>
                <w:sz w:val="20"/>
              </w:rPr>
              <w:t>Procured Capacity for Reg-Down per QSE in DAM</w:t>
            </w:r>
            <w:r w:rsidRPr="000901EC">
              <w:rPr>
                <w:rFonts w:eastAsia="SimSun"/>
                <w:sz w:val="20"/>
              </w:rPr>
              <w:t xml:space="preserve">—The total Reg-Down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62E6B0FA" w14:textId="77777777" w:rsidTr="009C0551">
        <w:tc>
          <w:tcPr>
            <w:tcW w:w="849" w:type="pct"/>
            <w:tcBorders>
              <w:top w:val="single" w:sz="4" w:space="0" w:color="auto"/>
              <w:left w:val="single" w:sz="4" w:space="0" w:color="auto"/>
              <w:bottom w:val="single" w:sz="4" w:space="0" w:color="auto"/>
              <w:right w:val="single" w:sz="4" w:space="0" w:color="auto"/>
            </w:tcBorders>
          </w:tcPr>
          <w:p w14:paraId="44B9584C" w14:textId="77777777" w:rsidR="000901EC" w:rsidRPr="000901EC" w:rsidRDefault="000901EC" w:rsidP="000901EC">
            <w:pPr>
              <w:rPr>
                <w:rFonts w:eastAsia="SimSun"/>
                <w:sz w:val="20"/>
              </w:rPr>
            </w:pPr>
            <w:r w:rsidRPr="000901EC">
              <w:rPr>
                <w:rFonts w:eastAsia="SimSun"/>
                <w:sz w:val="20"/>
              </w:rPr>
              <w:t xml:space="preserve">SARDQ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7D36F3"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FB1CBDC" w14:textId="77777777" w:rsidR="000901EC" w:rsidRPr="000901EC" w:rsidRDefault="000901EC" w:rsidP="000901EC">
            <w:pPr>
              <w:rPr>
                <w:rFonts w:eastAsia="SimSun"/>
                <w:sz w:val="20"/>
              </w:rPr>
            </w:pPr>
            <w:r w:rsidRPr="000901EC">
              <w:rPr>
                <w:rFonts w:eastAsia="SimSun"/>
                <w:i/>
                <w:sz w:val="20"/>
              </w:rPr>
              <w:t>Total Self-Arranged Reg-Down Quantity per QSE for all markets</w:t>
            </w:r>
            <w:r w:rsidRPr="000901EC">
              <w:rPr>
                <w:rFonts w:eastAsia="SimSun"/>
                <w:sz w:val="20"/>
              </w:rPr>
              <w:t xml:space="preserve">—The sum of all self-arranged Reg-Down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0A2503C6" w14:textId="77777777" w:rsidTr="009C0551">
        <w:trPr>
          <w:trHeight w:val="143"/>
        </w:trPr>
        <w:tc>
          <w:tcPr>
            <w:tcW w:w="849" w:type="pct"/>
            <w:tcBorders>
              <w:top w:val="single" w:sz="4" w:space="0" w:color="auto"/>
              <w:left w:val="single" w:sz="4" w:space="0" w:color="auto"/>
              <w:bottom w:val="single" w:sz="4" w:space="0" w:color="auto"/>
              <w:right w:val="single" w:sz="4" w:space="0" w:color="auto"/>
            </w:tcBorders>
          </w:tcPr>
          <w:p w14:paraId="472062FA"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4081E9D6"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2F4887D"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5315010D" w14:textId="77777777" w:rsidTr="009C0551">
        <w:tc>
          <w:tcPr>
            <w:tcW w:w="849" w:type="pct"/>
            <w:tcBorders>
              <w:top w:val="single" w:sz="4" w:space="0" w:color="auto"/>
              <w:left w:val="single" w:sz="4" w:space="0" w:color="auto"/>
              <w:bottom w:val="single" w:sz="4" w:space="0" w:color="auto"/>
              <w:right w:val="single" w:sz="4" w:space="0" w:color="auto"/>
            </w:tcBorders>
          </w:tcPr>
          <w:p w14:paraId="490E66A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4885A09C"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96F6F7E"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7D6261D" w14:textId="77777777" w:rsidR="000901EC" w:rsidRPr="000901EC" w:rsidRDefault="000901EC" w:rsidP="000901EC">
      <w:pPr>
        <w:rPr>
          <w:rFonts w:eastAsia="SimSun"/>
        </w:rPr>
      </w:pPr>
    </w:p>
    <w:p w14:paraId="1D8110F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Reg-Down for the Operating Hour, due to changes during the Adjustment Period or Real-Time operations, is calculated as follows:</w:t>
      </w:r>
    </w:p>
    <w:p w14:paraId="7B7377F6" w14:textId="77777777" w:rsidR="000901EC" w:rsidRPr="000901EC" w:rsidRDefault="000901EC" w:rsidP="000901EC">
      <w:pPr>
        <w:spacing w:after="240"/>
        <w:ind w:left="2880" w:hanging="2160"/>
        <w:rPr>
          <w:rFonts w:eastAsia="SimSun"/>
          <w:b/>
          <w:bCs/>
        </w:rPr>
      </w:pPr>
      <w:r w:rsidRPr="000901EC">
        <w:rPr>
          <w:rFonts w:eastAsia="SimSun"/>
          <w:b/>
          <w:bCs/>
        </w:rPr>
        <w:t xml:space="preserve">RTRDAMT </w:t>
      </w:r>
      <w:r w:rsidRPr="000901EC">
        <w:rPr>
          <w:rFonts w:eastAsia="SimSun"/>
          <w:b/>
          <w:bCs/>
          <w:i/>
          <w:vertAlign w:val="subscript"/>
        </w:rPr>
        <w:t>q</w:t>
      </w:r>
      <w:r w:rsidRPr="000901EC">
        <w:rPr>
          <w:rFonts w:eastAsia="SimSun"/>
          <w:b/>
          <w:bCs/>
        </w:rPr>
        <w:tab/>
        <w:t>=</w:t>
      </w:r>
      <w:r w:rsidRPr="000901EC">
        <w:rPr>
          <w:rFonts w:eastAsia="SimSun"/>
          <w:b/>
          <w:bCs/>
        </w:rPr>
        <w:tab/>
        <w:t xml:space="preserve">RDCOST </w:t>
      </w:r>
      <w:r w:rsidRPr="000901EC">
        <w:rPr>
          <w:rFonts w:eastAsia="SimSun"/>
          <w:b/>
          <w:bCs/>
          <w:i/>
          <w:vertAlign w:val="subscript"/>
        </w:rPr>
        <w:t>q</w:t>
      </w:r>
      <w:r w:rsidRPr="000901EC">
        <w:rPr>
          <w:rFonts w:eastAsia="SimSun"/>
          <w:b/>
          <w:bCs/>
        </w:rPr>
        <w:t xml:space="preserve"> – DARDAMT </w:t>
      </w:r>
      <w:r w:rsidRPr="000901EC">
        <w:rPr>
          <w:rFonts w:eastAsia="SimSun"/>
          <w:b/>
          <w:bCs/>
          <w:i/>
          <w:vertAlign w:val="subscript"/>
        </w:rPr>
        <w:t>q</w:t>
      </w:r>
    </w:p>
    <w:p w14:paraId="17CE2217"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571C9429" w14:textId="77777777" w:rsidTr="009C0551">
        <w:tc>
          <w:tcPr>
            <w:tcW w:w="824" w:type="pct"/>
          </w:tcPr>
          <w:p w14:paraId="59FE7A6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12ABE95E"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682463F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30608228" w14:textId="77777777" w:rsidTr="009C0551">
        <w:tc>
          <w:tcPr>
            <w:tcW w:w="824" w:type="pct"/>
          </w:tcPr>
          <w:p w14:paraId="7E6CCC05"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RTRDAMT </w:t>
            </w:r>
            <w:r w:rsidRPr="000901EC">
              <w:rPr>
                <w:rFonts w:eastAsia="SimSun"/>
                <w:i/>
                <w:iCs/>
                <w:sz w:val="20"/>
                <w:vertAlign w:val="subscript"/>
              </w:rPr>
              <w:t>q</w:t>
            </w:r>
          </w:p>
        </w:tc>
        <w:tc>
          <w:tcPr>
            <w:tcW w:w="463" w:type="pct"/>
          </w:tcPr>
          <w:p w14:paraId="2EDBE7EF"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455D8913" w14:textId="77777777" w:rsidR="000901EC" w:rsidRPr="000901EC" w:rsidRDefault="000901EC" w:rsidP="000901EC">
            <w:pPr>
              <w:spacing w:after="60"/>
              <w:rPr>
                <w:rFonts w:eastAsia="SimSun"/>
                <w:iCs/>
                <w:sz w:val="20"/>
              </w:rPr>
            </w:pPr>
            <w:r w:rsidRPr="000901EC">
              <w:rPr>
                <w:rFonts w:eastAsia="SimSun"/>
                <w:i/>
                <w:iCs/>
                <w:sz w:val="20"/>
              </w:rPr>
              <w:t>Real-Time Reg-Down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Reg-Down, for the hour.</w:t>
            </w:r>
          </w:p>
        </w:tc>
      </w:tr>
      <w:tr w:rsidR="000901EC" w:rsidRPr="000901EC" w14:paraId="2F587EB8" w14:textId="77777777" w:rsidTr="009C0551">
        <w:tc>
          <w:tcPr>
            <w:tcW w:w="824" w:type="pct"/>
          </w:tcPr>
          <w:p w14:paraId="016E13B9" w14:textId="77777777" w:rsidR="000901EC" w:rsidRPr="000901EC" w:rsidRDefault="000901EC" w:rsidP="000901EC">
            <w:pPr>
              <w:spacing w:after="60"/>
              <w:rPr>
                <w:rFonts w:eastAsia="SimSun"/>
                <w:iCs/>
                <w:sz w:val="20"/>
              </w:rPr>
            </w:pPr>
            <w:r w:rsidRPr="000901EC">
              <w:rPr>
                <w:rFonts w:eastAsia="SimSun"/>
                <w:iCs/>
                <w:sz w:val="20"/>
              </w:rPr>
              <w:t xml:space="preserve">RDCOST </w:t>
            </w:r>
            <w:r w:rsidRPr="000901EC">
              <w:rPr>
                <w:rFonts w:eastAsia="SimSun"/>
                <w:i/>
                <w:iCs/>
                <w:sz w:val="20"/>
                <w:vertAlign w:val="subscript"/>
              </w:rPr>
              <w:t>q</w:t>
            </w:r>
          </w:p>
        </w:tc>
        <w:tc>
          <w:tcPr>
            <w:tcW w:w="463" w:type="pct"/>
          </w:tcPr>
          <w:p w14:paraId="76F755DA"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9A58E80" w14:textId="77777777" w:rsidR="000901EC" w:rsidRPr="000901EC" w:rsidRDefault="000901EC" w:rsidP="000901EC">
            <w:pPr>
              <w:spacing w:after="60"/>
              <w:rPr>
                <w:rFonts w:eastAsia="SimSun"/>
                <w:iCs/>
                <w:sz w:val="20"/>
              </w:rPr>
            </w:pPr>
            <w:r w:rsidRPr="000901EC">
              <w:rPr>
                <w:rFonts w:eastAsia="SimSun"/>
                <w:i/>
                <w:iCs/>
                <w:sz w:val="20"/>
              </w:rPr>
              <w:t>Reg-Down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Reg-Down, for the hour.</w:t>
            </w:r>
          </w:p>
        </w:tc>
      </w:tr>
      <w:tr w:rsidR="000901EC" w:rsidRPr="000901EC" w14:paraId="20A26EF5" w14:textId="77777777" w:rsidTr="009C0551">
        <w:tc>
          <w:tcPr>
            <w:tcW w:w="824" w:type="pct"/>
          </w:tcPr>
          <w:p w14:paraId="710237DA" w14:textId="77777777" w:rsidR="000901EC" w:rsidRPr="000901EC" w:rsidRDefault="000901EC" w:rsidP="000901EC">
            <w:pPr>
              <w:spacing w:after="60"/>
              <w:rPr>
                <w:rFonts w:eastAsia="SimSun"/>
                <w:iCs/>
                <w:sz w:val="20"/>
              </w:rPr>
            </w:pPr>
            <w:r w:rsidRPr="000901EC">
              <w:rPr>
                <w:rFonts w:eastAsia="SimSun"/>
                <w:iCs/>
                <w:sz w:val="20"/>
              </w:rPr>
              <w:t xml:space="preserve">DARDAMT </w:t>
            </w:r>
            <w:r w:rsidRPr="000901EC">
              <w:rPr>
                <w:rFonts w:eastAsia="SimSun"/>
                <w:i/>
                <w:iCs/>
                <w:sz w:val="20"/>
                <w:vertAlign w:val="subscript"/>
              </w:rPr>
              <w:t>q</w:t>
            </w:r>
          </w:p>
        </w:tc>
        <w:tc>
          <w:tcPr>
            <w:tcW w:w="463" w:type="pct"/>
          </w:tcPr>
          <w:p w14:paraId="7D258C52"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48515CF" w14:textId="77777777" w:rsidR="000901EC" w:rsidRPr="000901EC" w:rsidRDefault="000901EC" w:rsidP="000901EC">
            <w:pPr>
              <w:spacing w:after="60"/>
              <w:rPr>
                <w:rFonts w:eastAsia="SimSun"/>
                <w:iCs/>
                <w:sz w:val="20"/>
              </w:rPr>
            </w:pPr>
            <w:r w:rsidRPr="000901EC">
              <w:rPr>
                <w:rFonts w:eastAsia="SimSun"/>
                <w:i/>
                <w:iCs/>
                <w:sz w:val="20"/>
              </w:rPr>
              <w:t>Day-Ahead Reg-Down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Reg-Down, for the hour.</w:t>
            </w:r>
          </w:p>
        </w:tc>
      </w:tr>
      <w:tr w:rsidR="000901EC" w:rsidRPr="000901EC" w14:paraId="35830CBB" w14:textId="77777777" w:rsidTr="009C0551">
        <w:tc>
          <w:tcPr>
            <w:tcW w:w="824" w:type="pct"/>
            <w:tcBorders>
              <w:top w:val="single" w:sz="4" w:space="0" w:color="auto"/>
              <w:left w:val="single" w:sz="4" w:space="0" w:color="auto"/>
              <w:bottom w:val="single" w:sz="4" w:space="0" w:color="auto"/>
              <w:right w:val="single" w:sz="4" w:space="0" w:color="auto"/>
            </w:tcBorders>
          </w:tcPr>
          <w:p w14:paraId="12876ECB"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70B227A7"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7DA81D90" w14:textId="77777777" w:rsidR="000901EC" w:rsidRPr="000901EC" w:rsidRDefault="000901EC" w:rsidP="000901EC">
            <w:pPr>
              <w:spacing w:after="60"/>
              <w:rPr>
                <w:rFonts w:eastAsia="SimSun"/>
                <w:iCs/>
                <w:sz w:val="20"/>
              </w:rPr>
            </w:pPr>
            <w:r w:rsidRPr="000901EC">
              <w:rPr>
                <w:rFonts w:eastAsia="SimSun"/>
                <w:iCs/>
                <w:sz w:val="20"/>
              </w:rPr>
              <w:t>A QSE.</w:t>
            </w:r>
          </w:p>
        </w:tc>
      </w:tr>
    </w:tbl>
    <w:p w14:paraId="7F8C3FAA" w14:textId="77777777" w:rsidR="000901EC" w:rsidRPr="000901EC" w:rsidRDefault="000901EC" w:rsidP="000901EC">
      <w:pPr>
        <w:spacing w:before="240" w:after="240"/>
        <w:ind w:left="720" w:hanging="720"/>
        <w:rPr>
          <w:rFonts w:eastAsia="SimSun"/>
          <w:iCs/>
        </w:rPr>
      </w:pPr>
      <w:r w:rsidRPr="000901EC">
        <w:rPr>
          <w:rFonts w:eastAsia="SimSun"/>
          <w:iCs/>
        </w:rPr>
        <w:t>(4)</w:t>
      </w:r>
      <w:r w:rsidRPr="000901EC">
        <w:rPr>
          <w:rFonts w:eastAsia="SimSun"/>
          <w:iCs/>
        </w:rPr>
        <w:tab/>
        <w:t>For RRS, if applicable:</w:t>
      </w:r>
    </w:p>
    <w:p w14:paraId="427365E0"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RRS for a given Operating Hour is calculated as follows:</w:t>
      </w:r>
    </w:p>
    <w:p w14:paraId="60182BCC" w14:textId="77777777" w:rsidR="000901EC" w:rsidRPr="000901EC" w:rsidRDefault="000901EC" w:rsidP="000901EC">
      <w:pPr>
        <w:spacing w:after="120"/>
        <w:ind w:left="3600" w:hanging="2880"/>
        <w:rPr>
          <w:rFonts w:eastAsia="SimSun"/>
          <w:b/>
          <w:bCs/>
        </w:rPr>
      </w:pPr>
      <w:r w:rsidRPr="000901EC">
        <w:rPr>
          <w:rFonts w:eastAsia="SimSun"/>
          <w:b/>
          <w:bCs/>
        </w:rPr>
        <w:t>RRCOSTTOT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7868CD45" wp14:editId="6797B91D">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PCRRAMTTOT  + RRFQAMTTOT + </w:t>
      </w:r>
    </w:p>
    <w:p w14:paraId="1A5520C1" w14:textId="77777777" w:rsidR="000901EC" w:rsidRPr="000901EC" w:rsidRDefault="000901EC" w:rsidP="000901EC">
      <w:pPr>
        <w:spacing w:after="240"/>
        <w:ind w:left="3600" w:firstLine="720"/>
        <w:rPr>
          <w:rFonts w:eastAsia="SimSun"/>
          <w:b/>
          <w:bCs/>
        </w:rPr>
      </w:pPr>
      <w:r w:rsidRPr="000901EC">
        <w:rPr>
          <w:rFonts w:eastAsia="SimSun"/>
          <w:b/>
          <w:bCs/>
        </w:rPr>
        <w:t>RRINFQAMTTOT)</w:t>
      </w:r>
    </w:p>
    <w:p w14:paraId="4ED65851" w14:textId="77777777" w:rsidR="000901EC" w:rsidRPr="000901EC" w:rsidRDefault="000901EC" w:rsidP="000901EC">
      <w:pPr>
        <w:spacing w:after="240"/>
        <w:rPr>
          <w:rFonts w:eastAsia="SimSun"/>
          <w:iCs/>
        </w:rPr>
      </w:pPr>
      <w:r w:rsidRPr="000901EC">
        <w:rPr>
          <w:rFonts w:eastAsia="SimSun"/>
          <w:iCs/>
        </w:rPr>
        <w:t xml:space="preserve">Where: </w:t>
      </w:r>
    </w:p>
    <w:p w14:paraId="1006EADA" w14:textId="77777777" w:rsidR="000901EC" w:rsidRPr="000901EC" w:rsidRDefault="000901EC" w:rsidP="000901EC">
      <w:pPr>
        <w:rPr>
          <w:rFonts w:eastAsia="SimSun"/>
        </w:rPr>
      </w:pPr>
      <w:r w:rsidRPr="000901EC">
        <w:rPr>
          <w:rFonts w:eastAsia="SimSun"/>
        </w:rPr>
        <w:t>Total payment of SASM- and RSASM-procured capacity for RRS by market</w:t>
      </w:r>
    </w:p>
    <w:p w14:paraId="746C7559"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2A580DA" wp14:editId="624CF393">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7FDED475" w14:textId="77777777" w:rsidR="000901EC" w:rsidRPr="000901EC" w:rsidRDefault="000901EC" w:rsidP="000901EC">
      <w:pPr>
        <w:rPr>
          <w:rFonts w:eastAsia="SimSun"/>
        </w:rPr>
      </w:pPr>
      <w:r w:rsidRPr="000901EC">
        <w:rPr>
          <w:rFonts w:eastAsia="SimSun"/>
        </w:rPr>
        <w:t>Total payment of DAM-procured capacity for RRS</w:t>
      </w:r>
    </w:p>
    <w:p w14:paraId="228999E5" w14:textId="77777777" w:rsidR="000901EC" w:rsidRPr="000901EC" w:rsidRDefault="000901EC" w:rsidP="000901EC">
      <w:pPr>
        <w:spacing w:after="240"/>
        <w:ind w:leftChars="300" w:left="2880" w:hangingChars="900" w:hanging="2160"/>
        <w:rPr>
          <w:rFonts w:eastAsia="SimSun"/>
          <w:bCs/>
        </w:rPr>
      </w:pPr>
      <w:r w:rsidRPr="000901EC">
        <w:rPr>
          <w:rFonts w:eastAsia="SimSun"/>
          <w:bCs/>
        </w:rPr>
        <w:t>PCRRAMTTOT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3D293A13" wp14:editId="71A5C56A">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PCRRAMT </w:t>
      </w:r>
      <w:r w:rsidRPr="000901EC">
        <w:rPr>
          <w:rFonts w:eastAsia="SimSun"/>
          <w:bCs/>
          <w:i/>
          <w:vertAlign w:val="subscript"/>
        </w:rPr>
        <w:t>q</w:t>
      </w:r>
    </w:p>
    <w:p w14:paraId="13E1B6BE" w14:textId="77777777" w:rsidR="000901EC" w:rsidRPr="000901EC" w:rsidRDefault="000901EC" w:rsidP="000901EC">
      <w:pPr>
        <w:rPr>
          <w:rFonts w:eastAsia="SimSun"/>
        </w:rPr>
      </w:pPr>
      <w:r w:rsidRPr="000901EC">
        <w:rPr>
          <w:rFonts w:eastAsia="SimSun"/>
        </w:rPr>
        <w:t>Total charge of failure on Ancillary Service Supply Responsibility for RRS</w:t>
      </w:r>
    </w:p>
    <w:p w14:paraId="552C549D"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RRFQAMTTOT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F935D87" wp14:editId="53780525">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RRFQAMTQSETOT </w:t>
      </w:r>
      <w:r w:rsidRPr="000901EC">
        <w:rPr>
          <w:rFonts w:eastAsia="SimSun"/>
          <w:bCs/>
          <w:i/>
          <w:vertAlign w:val="subscript"/>
        </w:rPr>
        <w:t>q</w:t>
      </w:r>
    </w:p>
    <w:p w14:paraId="20B6F0B7"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RRS Service by QSE</w:t>
      </w:r>
    </w:p>
    <w:p w14:paraId="253D629E"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3E6A3515" wp14:editId="0B833BE7">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3EFCFB79" w14:textId="77777777" w:rsidR="000901EC" w:rsidRPr="000901EC" w:rsidRDefault="000901EC" w:rsidP="000901EC">
      <w:pPr>
        <w:rPr>
          <w:rFonts w:eastAsia="SimSun"/>
        </w:rPr>
      </w:pPr>
      <w:r w:rsidRPr="000901EC">
        <w:rPr>
          <w:rFonts w:eastAsia="SimSun"/>
        </w:rPr>
        <w:t>Total charge of infeasible Ancillary Service Supply Responsibility for RRS</w:t>
      </w:r>
    </w:p>
    <w:p w14:paraId="0A483404" w14:textId="77777777" w:rsidR="000901EC" w:rsidRPr="000901EC" w:rsidRDefault="000901EC" w:rsidP="000901EC">
      <w:pPr>
        <w:spacing w:after="240"/>
        <w:ind w:left="2880" w:hanging="2160"/>
        <w:rPr>
          <w:rFonts w:eastAsia="SimSun"/>
        </w:rPr>
      </w:pPr>
      <w:r w:rsidRPr="000901EC">
        <w:rPr>
          <w:rFonts w:eastAsia="SimSun"/>
        </w:rPr>
        <w:t>RRINFQAMTTOT</w:t>
      </w:r>
      <w:r w:rsidRPr="000901EC">
        <w:rPr>
          <w:rFonts w:eastAsia="SimSun"/>
        </w:rPr>
        <w:tab/>
        <w:t>=</w:t>
      </w:r>
      <w:r w:rsidRPr="000901EC">
        <w:rPr>
          <w:rFonts w:eastAsia="SimSun"/>
        </w:rPr>
        <w:tab/>
      </w:r>
      <w:r w:rsidRPr="000901EC">
        <w:rPr>
          <w:rFonts w:eastAsia="SimSun"/>
          <w:position w:val="-22"/>
          <w:lang w:val="pt-BR"/>
        </w:rPr>
        <w:object w:dxaOrig="225" w:dyaOrig="465" w14:anchorId="490E7667">
          <v:shape id="_x0000_i1057" type="#_x0000_t75" style="width:12pt;height:18pt" o:ole="">
            <v:imagedata r:id="rId64" o:title=""/>
          </v:shape>
          <o:OLEObject Type="Embed" ProgID="Equation.3" ShapeID="_x0000_i1057" DrawAspect="Content" ObjectID="_1789280180" r:id="rId71"/>
        </w:object>
      </w:r>
      <w:r w:rsidRPr="000901EC">
        <w:rPr>
          <w:rFonts w:eastAsia="SimSun"/>
        </w:rPr>
        <w:t xml:space="preserve"> RRINFQAMT </w:t>
      </w:r>
      <w:r w:rsidRPr="000901EC">
        <w:rPr>
          <w:rFonts w:eastAsia="SimSun"/>
          <w:i/>
          <w:vertAlign w:val="subscript"/>
        </w:rPr>
        <w:t>q</w:t>
      </w:r>
      <w:r w:rsidRPr="000901EC">
        <w:rPr>
          <w:rFonts w:eastAsia="SimSun"/>
          <w:vertAlign w:val="subscript"/>
        </w:rPr>
        <w:t xml:space="preserve"> </w:t>
      </w:r>
    </w:p>
    <w:p w14:paraId="0F0035E1"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0901EC" w:rsidRPr="000901EC" w14:paraId="0D63895C" w14:textId="77777777" w:rsidTr="009C0551">
        <w:trPr>
          <w:tblHeader/>
        </w:trPr>
        <w:tc>
          <w:tcPr>
            <w:tcW w:w="1278" w:type="pct"/>
          </w:tcPr>
          <w:p w14:paraId="161FA39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56D3FA86"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1D3ECDA2"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232398C3" w14:textId="77777777" w:rsidTr="009C0551">
        <w:tc>
          <w:tcPr>
            <w:tcW w:w="1278" w:type="pct"/>
          </w:tcPr>
          <w:p w14:paraId="3E99492B" w14:textId="77777777" w:rsidR="000901EC" w:rsidRPr="000901EC" w:rsidRDefault="000901EC" w:rsidP="000901EC">
            <w:pPr>
              <w:spacing w:after="60"/>
              <w:rPr>
                <w:rFonts w:eastAsia="SimSun"/>
                <w:iCs/>
                <w:sz w:val="20"/>
              </w:rPr>
            </w:pPr>
            <w:r w:rsidRPr="000901EC">
              <w:rPr>
                <w:rFonts w:eastAsia="SimSun"/>
                <w:iCs/>
                <w:sz w:val="20"/>
              </w:rPr>
              <w:t>RRCOSTTOT</w:t>
            </w:r>
          </w:p>
        </w:tc>
        <w:tc>
          <w:tcPr>
            <w:tcW w:w="329" w:type="pct"/>
          </w:tcPr>
          <w:p w14:paraId="1998B9A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131837DB" w14:textId="77777777" w:rsidR="000901EC" w:rsidRPr="000901EC" w:rsidRDefault="000901EC" w:rsidP="000901EC">
            <w:pPr>
              <w:spacing w:after="60"/>
              <w:rPr>
                <w:rFonts w:eastAsia="SimSun"/>
                <w:iCs/>
                <w:sz w:val="20"/>
              </w:rPr>
            </w:pPr>
            <w:r w:rsidRPr="000901EC">
              <w:rPr>
                <w:rFonts w:eastAsia="SimSun"/>
                <w:i/>
                <w:iCs/>
                <w:sz w:val="20"/>
              </w:rPr>
              <w:t>Responsive Reserve Cost Total</w:t>
            </w:r>
            <w:r w:rsidRPr="000901EC">
              <w:rPr>
                <w:rFonts w:eastAsia="SimSun"/>
                <w:iCs/>
                <w:sz w:val="20"/>
              </w:rPr>
              <w:t>—The net total costs for RRS, for the hour.</w:t>
            </w:r>
          </w:p>
        </w:tc>
      </w:tr>
      <w:tr w:rsidR="000901EC" w:rsidRPr="000901EC" w14:paraId="01C914F8" w14:textId="77777777" w:rsidTr="009C0551">
        <w:tc>
          <w:tcPr>
            <w:tcW w:w="1278" w:type="pct"/>
            <w:tcBorders>
              <w:top w:val="single" w:sz="4" w:space="0" w:color="auto"/>
              <w:left w:val="single" w:sz="4" w:space="0" w:color="auto"/>
              <w:bottom w:val="single" w:sz="4" w:space="0" w:color="auto"/>
              <w:right w:val="single" w:sz="4" w:space="0" w:color="auto"/>
            </w:tcBorders>
          </w:tcPr>
          <w:p w14:paraId="27A84044" w14:textId="77777777" w:rsidR="000901EC" w:rsidRPr="000901EC" w:rsidRDefault="000901EC" w:rsidP="000901EC">
            <w:pPr>
              <w:spacing w:after="60"/>
              <w:rPr>
                <w:rFonts w:eastAsia="SimSun"/>
                <w:iCs/>
                <w:sz w:val="20"/>
              </w:rPr>
            </w:pPr>
            <w:r w:rsidRPr="000901EC">
              <w:rPr>
                <w:rFonts w:eastAsia="SimSun"/>
                <w:iCs/>
                <w:sz w:val="20"/>
              </w:rPr>
              <w:t xml:space="preserve">RTPCRRAMTTOT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CB638DB"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5B026B0"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1147929C" w14:textId="77777777" w:rsidTr="009C0551">
        <w:tc>
          <w:tcPr>
            <w:tcW w:w="1278" w:type="pct"/>
            <w:tcBorders>
              <w:top w:val="single" w:sz="4" w:space="0" w:color="auto"/>
              <w:left w:val="single" w:sz="4" w:space="0" w:color="auto"/>
              <w:bottom w:val="single" w:sz="4" w:space="0" w:color="auto"/>
              <w:right w:val="single" w:sz="4" w:space="0" w:color="auto"/>
            </w:tcBorders>
          </w:tcPr>
          <w:p w14:paraId="1A361848" w14:textId="77777777" w:rsidR="000901EC" w:rsidRPr="000901EC" w:rsidRDefault="000901EC" w:rsidP="000901EC">
            <w:pPr>
              <w:spacing w:after="60"/>
              <w:rPr>
                <w:rFonts w:eastAsia="SimSun"/>
                <w:iCs/>
                <w:sz w:val="20"/>
              </w:rPr>
            </w:pPr>
            <w:r w:rsidRPr="000901EC">
              <w:rPr>
                <w:rFonts w:eastAsia="SimSun"/>
                <w:iCs/>
                <w:sz w:val="20"/>
              </w:rPr>
              <w:t xml:space="preserve">RTPCRRAMT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84E3FC0"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CF07F11"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56C78D32" w14:textId="77777777" w:rsidTr="009C0551">
        <w:tc>
          <w:tcPr>
            <w:tcW w:w="1278" w:type="pct"/>
            <w:tcBorders>
              <w:top w:val="single" w:sz="4" w:space="0" w:color="auto"/>
              <w:left w:val="single" w:sz="4" w:space="0" w:color="auto"/>
              <w:bottom w:val="single" w:sz="4" w:space="0" w:color="auto"/>
              <w:right w:val="single" w:sz="4" w:space="0" w:color="auto"/>
            </w:tcBorders>
          </w:tcPr>
          <w:p w14:paraId="01D01F93" w14:textId="77777777" w:rsidR="000901EC" w:rsidRPr="000901EC" w:rsidRDefault="000901EC" w:rsidP="000901EC">
            <w:pPr>
              <w:spacing w:after="60"/>
              <w:rPr>
                <w:rFonts w:eastAsia="SimSun"/>
                <w:iCs/>
                <w:sz w:val="20"/>
              </w:rPr>
            </w:pPr>
            <w:r w:rsidRPr="000901EC">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2858070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41222A2"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w:t>
            </w:r>
            <w:r w:rsidRPr="000901EC">
              <w:rPr>
                <w:rFonts w:eastAsia="SimSun"/>
                <w:iCs/>
                <w:sz w:val="20"/>
              </w:rPr>
              <w:t xml:space="preserve">—The total charges to all QSEs for their capacity associated with failures and reconfiguration </w:t>
            </w:r>
            <w:r w:rsidRPr="000901EC">
              <w:rPr>
                <w:rFonts w:eastAsia="SimSun"/>
                <w:iCs/>
                <w:sz w:val="20"/>
              </w:rPr>
              <w:lastRenderedPageBreak/>
              <w:t>reductions on their Ancillary Service Supply Responsibilities for RRS, for the hour.</w:t>
            </w:r>
          </w:p>
        </w:tc>
      </w:tr>
      <w:tr w:rsidR="000901EC" w:rsidRPr="000901EC" w14:paraId="675C7C57" w14:textId="77777777" w:rsidTr="009C0551">
        <w:tc>
          <w:tcPr>
            <w:tcW w:w="1278" w:type="pct"/>
            <w:tcBorders>
              <w:top w:val="single" w:sz="4" w:space="0" w:color="auto"/>
              <w:left w:val="single" w:sz="4" w:space="0" w:color="auto"/>
              <w:bottom w:val="single" w:sz="4" w:space="0" w:color="auto"/>
              <w:right w:val="single" w:sz="4" w:space="0" w:color="auto"/>
            </w:tcBorders>
          </w:tcPr>
          <w:p w14:paraId="4080AA08" w14:textId="77777777" w:rsidR="000901EC" w:rsidRPr="000901EC" w:rsidRDefault="000901EC" w:rsidP="000901EC">
            <w:pPr>
              <w:spacing w:after="60"/>
              <w:rPr>
                <w:rFonts w:eastAsia="SimSun"/>
                <w:iCs/>
                <w:sz w:val="20"/>
              </w:rPr>
            </w:pPr>
            <w:r w:rsidRPr="000901EC">
              <w:rPr>
                <w:rFonts w:eastAsia="SimSun"/>
                <w:iCs/>
                <w:sz w:val="20"/>
              </w:rPr>
              <w:lastRenderedPageBreak/>
              <w:t xml:space="preserve">RRFQAMTQSETOT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307B9D8"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A714B23"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RRS, for the hour.</w:t>
            </w:r>
          </w:p>
        </w:tc>
      </w:tr>
      <w:tr w:rsidR="000901EC" w:rsidRPr="000901EC" w14:paraId="6FC79E35" w14:textId="77777777" w:rsidTr="009C0551">
        <w:tc>
          <w:tcPr>
            <w:tcW w:w="1278" w:type="pct"/>
            <w:tcBorders>
              <w:top w:val="single" w:sz="4" w:space="0" w:color="auto"/>
              <w:left w:val="single" w:sz="4" w:space="0" w:color="auto"/>
              <w:bottom w:val="single" w:sz="4" w:space="0" w:color="auto"/>
              <w:right w:val="single" w:sz="4" w:space="0" w:color="auto"/>
            </w:tcBorders>
          </w:tcPr>
          <w:p w14:paraId="621B14E8" w14:textId="77777777" w:rsidR="000901EC" w:rsidRPr="000901EC" w:rsidRDefault="000901EC" w:rsidP="000901EC">
            <w:pPr>
              <w:spacing w:after="60"/>
              <w:rPr>
                <w:rFonts w:eastAsia="SimSun"/>
                <w:iCs/>
                <w:sz w:val="20"/>
              </w:rPr>
            </w:pPr>
            <w:r w:rsidRPr="000901EC">
              <w:rPr>
                <w:rFonts w:eastAsia="SimSun"/>
                <w:iCs/>
                <w:sz w:val="20"/>
              </w:rPr>
              <w:t xml:space="preserve">RTPCRRAMTQSETOT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FDF96C"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15688B8"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RRS, for the hour.</w:t>
            </w:r>
          </w:p>
        </w:tc>
      </w:tr>
      <w:tr w:rsidR="000901EC" w:rsidRPr="000901EC" w14:paraId="1049DA5D" w14:textId="77777777" w:rsidTr="009C0551">
        <w:tc>
          <w:tcPr>
            <w:tcW w:w="1278" w:type="pct"/>
            <w:tcBorders>
              <w:top w:val="single" w:sz="4" w:space="0" w:color="auto"/>
              <w:left w:val="single" w:sz="4" w:space="0" w:color="auto"/>
              <w:bottom w:val="single" w:sz="4" w:space="0" w:color="auto"/>
              <w:right w:val="single" w:sz="4" w:space="0" w:color="auto"/>
            </w:tcBorders>
          </w:tcPr>
          <w:p w14:paraId="580D4D44" w14:textId="77777777" w:rsidR="000901EC" w:rsidRPr="000901EC" w:rsidRDefault="000901EC" w:rsidP="000901EC">
            <w:pPr>
              <w:rPr>
                <w:rFonts w:eastAsia="SimSun"/>
                <w:b/>
                <w:sz w:val="20"/>
              </w:rPr>
            </w:pPr>
            <w:r w:rsidRPr="000901EC">
              <w:rPr>
                <w:rFonts w:eastAsia="SimSun"/>
                <w:sz w:val="20"/>
              </w:rPr>
              <w:t xml:space="preserve">PCRRAMT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15A1262"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77FE390" w14:textId="77777777" w:rsidR="000901EC" w:rsidRPr="000901EC" w:rsidRDefault="000901EC" w:rsidP="000901EC">
            <w:pPr>
              <w:rPr>
                <w:rFonts w:eastAsia="SimSun"/>
                <w:b/>
                <w:sz w:val="20"/>
              </w:rPr>
            </w:pPr>
            <w:r w:rsidRPr="000901EC">
              <w:rPr>
                <w:rFonts w:eastAsia="SimSun"/>
                <w:i/>
                <w:sz w:val="20"/>
              </w:rPr>
              <w:t>Procured Capacity for Responsive Reserve Amount per QSE for DAM</w:t>
            </w:r>
            <w:r w:rsidRPr="000901EC">
              <w:rPr>
                <w:rFonts w:eastAsia="SimSun"/>
                <w:sz w:val="20"/>
              </w:rPr>
              <w:t xml:space="preserve">—The DAM RRS payment for QSE </w:t>
            </w:r>
            <w:r w:rsidRPr="000901EC">
              <w:rPr>
                <w:rFonts w:eastAsia="SimSun"/>
                <w:i/>
                <w:sz w:val="20"/>
              </w:rPr>
              <w:t>q</w:t>
            </w:r>
            <w:r w:rsidRPr="000901EC">
              <w:rPr>
                <w:rFonts w:eastAsia="SimSun"/>
                <w:sz w:val="20"/>
              </w:rPr>
              <w:t>, for the hour.</w:t>
            </w:r>
          </w:p>
        </w:tc>
      </w:tr>
      <w:tr w:rsidR="000901EC" w:rsidRPr="000901EC" w14:paraId="4DC4CF46" w14:textId="77777777" w:rsidTr="009C0551">
        <w:tc>
          <w:tcPr>
            <w:tcW w:w="1278" w:type="pct"/>
            <w:tcBorders>
              <w:top w:val="single" w:sz="4" w:space="0" w:color="auto"/>
              <w:left w:val="single" w:sz="4" w:space="0" w:color="auto"/>
              <w:bottom w:val="single" w:sz="4" w:space="0" w:color="auto"/>
              <w:right w:val="single" w:sz="4" w:space="0" w:color="auto"/>
            </w:tcBorders>
          </w:tcPr>
          <w:p w14:paraId="7C4AED76" w14:textId="77777777" w:rsidR="000901EC" w:rsidRPr="000901EC" w:rsidRDefault="000901EC" w:rsidP="000901EC">
            <w:pPr>
              <w:spacing w:after="60"/>
              <w:rPr>
                <w:rFonts w:eastAsia="SimSun"/>
                <w:sz w:val="20"/>
              </w:rPr>
            </w:pPr>
            <w:r w:rsidRPr="000901EC">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6184B33D"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ADD103D" w14:textId="77777777" w:rsidR="000901EC" w:rsidRPr="000901EC" w:rsidRDefault="000901EC" w:rsidP="000901EC">
            <w:pPr>
              <w:spacing w:after="60"/>
              <w:rPr>
                <w:rFonts w:eastAsia="SimSun"/>
                <w:sz w:val="20"/>
              </w:rPr>
            </w:pPr>
            <w:r w:rsidRPr="000901EC">
              <w:rPr>
                <w:rFonts w:eastAsia="SimSun"/>
                <w:i/>
                <w:sz w:val="20"/>
              </w:rPr>
              <w:t>Procured Capacity for Responsive Reserve Amount Total in DAM</w:t>
            </w:r>
            <w:r w:rsidRPr="000901EC">
              <w:rPr>
                <w:rFonts w:eastAsia="SimSun"/>
                <w:sz w:val="20"/>
              </w:rPr>
              <w:t>—The total of the DAM RRS payments for all QSEs, for the hour.</w:t>
            </w:r>
          </w:p>
        </w:tc>
      </w:tr>
      <w:tr w:rsidR="000901EC" w:rsidRPr="000901EC" w14:paraId="7D90C9F8" w14:textId="77777777" w:rsidTr="009C0551">
        <w:tc>
          <w:tcPr>
            <w:tcW w:w="1278" w:type="pct"/>
            <w:tcBorders>
              <w:top w:val="single" w:sz="4" w:space="0" w:color="auto"/>
              <w:left w:val="single" w:sz="4" w:space="0" w:color="auto"/>
              <w:bottom w:val="single" w:sz="4" w:space="0" w:color="auto"/>
              <w:right w:val="single" w:sz="4" w:space="0" w:color="auto"/>
            </w:tcBorders>
          </w:tcPr>
          <w:p w14:paraId="1250857A" w14:textId="77777777" w:rsidR="000901EC" w:rsidRPr="000901EC" w:rsidRDefault="000901EC" w:rsidP="000901EC">
            <w:pPr>
              <w:spacing w:after="60"/>
              <w:rPr>
                <w:rFonts w:eastAsia="SimSun"/>
                <w:sz w:val="20"/>
              </w:rPr>
            </w:pPr>
            <w:r w:rsidRPr="000901EC">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61D5304"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E06950D" w14:textId="77777777" w:rsidR="000901EC" w:rsidRPr="000901EC" w:rsidRDefault="000901EC" w:rsidP="000901EC">
            <w:pPr>
              <w:spacing w:after="60"/>
              <w:rPr>
                <w:rFonts w:eastAsia="SimSun"/>
                <w:i/>
                <w:sz w:val="20"/>
              </w:rPr>
            </w:pPr>
            <w:r w:rsidRPr="000901EC">
              <w:rPr>
                <w:rFonts w:eastAsia="SimSun"/>
                <w:i/>
                <w:sz w:val="20"/>
              </w:rPr>
              <w:t xml:space="preserve">Responsive Reserve Infeasible Quantity Amount Total </w:t>
            </w:r>
            <w:r w:rsidRPr="000901EC">
              <w:rPr>
                <w:rFonts w:eastAsia="SimSun"/>
                <w:sz w:val="20"/>
              </w:rPr>
              <w:t>— The charge to all QSEs for their total capacity associated with infeasible deployment of Ancillary Service Supply Responsibilities for RRS, for the hour.</w:t>
            </w:r>
          </w:p>
        </w:tc>
      </w:tr>
      <w:tr w:rsidR="000901EC" w:rsidRPr="000901EC" w14:paraId="0F11FEE2" w14:textId="77777777" w:rsidTr="009C0551">
        <w:tc>
          <w:tcPr>
            <w:tcW w:w="1278" w:type="pct"/>
            <w:tcBorders>
              <w:top w:val="single" w:sz="4" w:space="0" w:color="auto"/>
              <w:left w:val="single" w:sz="4" w:space="0" w:color="auto"/>
              <w:bottom w:val="single" w:sz="4" w:space="0" w:color="auto"/>
              <w:right w:val="single" w:sz="4" w:space="0" w:color="auto"/>
            </w:tcBorders>
          </w:tcPr>
          <w:p w14:paraId="36A11C6A" w14:textId="77777777" w:rsidR="000901EC" w:rsidRPr="000901EC" w:rsidRDefault="000901EC" w:rsidP="000901EC">
            <w:pPr>
              <w:spacing w:after="60"/>
              <w:rPr>
                <w:rFonts w:eastAsia="SimSun"/>
                <w:sz w:val="20"/>
              </w:rPr>
            </w:pPr>
            <w:r w:rsidRPr="000901EC">
              <w:rPr>
                <w:rFonts w:eastAsia="SimSun"/>
                <w:sz w:val="20"/>
              </w:rPr>
              <w:t xml:space="preserve">RRINFQAMT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DCBE8F2"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2B46EF7" w14:textId="77777777" w:rsidR="000901EC" w:rsidRPr="000901EC" w:rsidRDefault="000901EC" w:rsidP="000901EC">
            <w:pPr>
              <w:spacing w:after="60"/>
              <w:rPr>
                <w:rFonts w:eastAsia="SimSun"/>
                <w:i/>
                <w:sz w:val="20"/>
              </w:rPr>
            </w:pPr>
            <w:r w:rsidRPr="000901EC">
              <w:rPr>
                <w:rFonts w:eastAsia="SimSun"/>
                <w:i/>
                <w:sz w:val="20"/>
              </w:rPr>
              <w:t>Responsive 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RRS, for the hour.</w:t>
            </w:r>
          </w:p>
        </w:tc>
      </w:tr>
      <w:tr w:rsidR="000901EC" w:rsidRPr="000901EC" w14:paraId="7FB45A60" w14:textId="77777777" w:rsidTr="009C0551">
        <w:tc>
          <w:tcPr>
            <w:tcW w:w="1278" w:type="pct"/>
            <w:tcBorders>
              <w:top w:val="single" w:sz="4" w:space="0" w:color="auto"/>
              <w:left w:val="single" w:sz="4" w:space="0" w:color="auto"/>
              <w:bottom w:val="single" w:sz="4" w:space="0" w:color="auto"/>
              <w:right w:val="single" w:sz="4" w:space="0" w:color="auto"/>
            </w:tcBorders>
          </w:tcPr>
          <w:p w14:paraId="406BCF09"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2F2692F"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B9EC8B"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6FD8B58F" w14:textId="77777777" w:rsidTr="009C0551">
        <w:tc>
          <w:tcPr>
            <w:tcW w:w="1278" w:type="pct"/>
            <w:tcBorders>
              <w:top w:val="single" w:sz="4" w:space="0" w:color="auto"/>
              <w:left w:val="single" w:sz="4" w:space="0" w:color="auto"/>
              <w:bottom w:val="single" w:sz="4" w:space="0" w:color="auto"/>
              <w:right w:val="single" w:sz="4" w:space="0" w:color="auto"/>
            </w:tcBorders>
          </w:tcPr>
          <w:p w14:paraId="44FC0977"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403E5FC"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49AC085"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7BA29E8"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E0078E2" w14:textId="77777777" w:rsidTr="009C0551">
        <w:trPr>
          <w:trHeight w:val="1547"/>
        </w:trPr>
        <w:tc>
          <w:tcPr>
            <w:tcW w:w="9576" w:type="dxa"/>
            <w:shd w:val="pct12" w:color="auto" w:fill="auto"/>
          </w:tcPr>
          <w:p w14:paraId="6BE685F7"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05AE4906"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RRS for a given Operating Hour is calculated as follows:</w:t>
            </w:r>
          </w:p>
          <w:p w14:paraId="0A341B10" w14:textId="77777777" w:rsidR="000901EC" w:rsidRPr="000901EC" w:rsidRDefault="000901EC" w:rsidP="000901EC">
            <w:pPr>
              <w:spacing w:after="120"/>
              <w:ind w:left="3600" w:hanging="2880"/>
              <w:rPr>
                <w:rFonts w:eastAsia="SimSun"/>
                <w:b/>
                <w:bCs/>
              </w:rPr>
            </w:pPr>
            <w:r w:rsidRPr="000901EC">
              <w:rPr>
                <w:rFonts w:eastAsia="SimSun"/>
                <w:b/>
                <w:bCs/>
              </w:rPr>
              <w:t>RRCOSTTOT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449DB528" wp14:editId="713B87C2">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PCRRAMTTOT  + RRFQAMTTOT + </w:t>
            </w:r>
          </w:p>
          <w:p w14:paraId="0BFEEAEA" w14:textId="77777777" w:rsidR="000901EC" w:rsidRPr="000901EC" w:rsidRDefault="000901EC" w:rsidP="000901EC">
            <w:pPr>
              <w:spacing w:after="240"/>
              <w:ind w:left="3600" w:firstLine="720"/>
              <w:rPr>
                <w:rFonts w:eastAsia="SimSun"/>
                <w:b/>
                <w:bCs/>
              </w:rPr>
            </w:pPr>
            <w:r w:rsidRPr="000901EC">
              <w:rPr>
                <w:rFonts w:eastAsia="SimSun"/>
                <w:b/>
                <w:bCs/>
              </w:rPr>
              <w:t xml:space="preserve">RRINFQAMTTOT </w:t>
            </w:r>
            <w:r w:rsidRPr="000901EC">
              <w:rPr>
                <w:rFonts w:eastAsia="SimSun"/>
                <w:b/>
              </w:rPr>
              <w:t xml:space="preserve">+ </w:t>
            </w:r>
            <w:r w:rsidRPr="000901EC">
              <w:rPr>
                <w:rFonts w:eastAsia="SimSun"/>
                <w:b/>
                <w:color w:val="000000"/>
              </w:rPr>
              <w:t>RRMWINFATOT</w:t>
            </w:r>
            <w:r w:rsidRPr="000901EC">
              <w:rPr>
                <w:rFonts w:eastAsia="SimSun"/>
                <w:b/>
                <w:bCs/>
              </w:rPr>
              <w:t>)</w:t>
            </w:r>
          </w:p>
          <w:p w14:paraId="4D86CC07" w14:textId="77777777" w:rsidR="000901EC" w:rsidRPr="000901EC" w:rsidRDefault="000901EC" w:rsidP="000901EC">
            <w:pPr>
              <w:spacing w:after="240"/>
              <w:rPr>
                <w:rFonts w:eastAsia="SimSun"/>
                <w:iCs/>
              </w:rPr>
            </w:pPr>
            <w:r w:rsidRPr="000901EC">
              <w:rPr>
                <w:rFonts w:eastAsia="SimSun"/>
                <w:iCs/>
              </w:rPr>
              <w:t xml:space="preserve">Where: </w:t>
            </w:r>
          </w:p>
          <w:p w14:paraId="474E0B26" w14:textId="77777777" w:rsidR="000901EC" w:rsidRPr="000901EC" w:rsidRDefault="000901EC" w:rsidP="000901EC">
            <w:pPr>
              <w:rPr>
                <w:rFonts w:eastAsia="SimSun"/>
              </w:rPr>
            </w:pPr>
            <w:r w:rsidRPr="000901EC">
              <w:rPr>
                <w:rFonts w:eastAsia="SimSun"/>
              </w:rPr>
              <w:t>Total payment of SASM- and RSASM-procured capacity for RRS by market</w:t>
            </w:r>
          </w:p>
          <w:p w14:paraId="180E8C2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3D42194" wp14:editId="4C18E73B">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01232B08" w14:textId="77777777" w:rsidR="000901EC" w:rsidRPr="000901EC" w:rsidRDefault="000901EC" w:rsidP="000901EC">
            <w:pPr>
              <w:rPr>
                <w:rFonts w:eastAsia="SimSun"/>
              </w:rPr>
            </w:pPr>
            <w:r w:rsidRPr="000901EC">
              <w:rPr>
                <w:rFonts w:eastAsia="SimSun"/>
              </w:rPr>
              <w:t>Total payment of DAM-procured capacity for RRS</w:t>
            </w:r>
          </w:p>
          <w:p w14:paraId="3D367F3D" w14:textId="77777777" w:rsidR="000901EC" w:rsidRPr="000901EC" w:rsidRDefault="000901EC" w:rsidP="000901EC">
            <w:pPr>
              <w:spacing w:after="240"/>
              <w:ind w:leftChars="300" w:left="2880" w:hangingChars="900" w:hanging="2160"/>
              <w:rPr>
                <w:rFonts w:eastAsia="SimSun"/>
                <w:bCs/>
              </w:rPr>
            </w:pPr>
            <w:r w:rsidRPr="000901EC">
              <w:rPr>
                <w:rFonts w:eastAsia="SimSun"/>
                <w:bCs/>
              </w:rPr>
              <w:t>PCRRAMTTOT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726BB2AC" wp14:editId="28B2746F">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PCRRAMT </w:t>
            </w:r>
            <w:r w:rsidRPr="000901EC">
              <w:rPr>
                <w:rFonts w:eastAsia="SimSun"/>
                <w:bCs/>
                <w:i/>
                <w:vertAlign w:val="subscript"/>
              </w:rPr>
              <w:t>q</w:t>
            </w:r>
          </w:p>
          <w:p w14:paraId="6EBC1CE0" w14:textId="77777777" w:rsidR="000901EC" w:rsidRPr="000901EC" w:rsidRDefault="000901EC" w:rsidP="000901EC">
            <w:pPr>
              <w:rPr>
                <w:rFonts w:eastAsia="SimSun"/>
              </w:rPr>
            </w:pPr>
            <w:r w:rsidRPr="000901EC">
              <w:rPr>
                <w:rFonts w:eastAsia="SimSun"/>
              </w:rPr>
              <w:t>Total charge of failure on Ancillary Service Supply Responsibility for RRS</w:t>
            </w:r>
          </w:p>
          <w:p w14:paraId="41ACC140"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RRFQAMTTOT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1299B37" wp14:editId="14348578">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RRFQAMTQSETOT </w:t>
            </w:r>
            <w:r w:rsidRPr="000901EC">
              <w:rPr>
                <w:rFonts w:eastAsia="SimSun"/>
                <w:bCs/>
                <w:i/>
                <w:vertAlign w:val="subscript"/>
              </w:rPr>
              <w:t>q</w:t>
            </w:r>
          </w:p>
          <w:p w14:paraId="1B7E821A"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RRS by QSE</w:t>
            </w:r>
          </w:p>
          <w:p w14:paraId="5F51EEB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lastRenderedPageBreak/>
              <w:t xml:space="preserve">RTPCRRAMTQSETOT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3DF10311" wp14:editId="620F7F09">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653FE96D" w14:textId="77777777" w:rsidR="000901EC" w:rsidRPr="000901EC" w:rsidRDefault="000901EC" w:rsidP="000901EC">
            <w:pPr>
              <w:rPr>
                <w:rFonts w:eastAsia="SimSun"/>
              </w:rPr>
            </w:pPr>
            <w:r w:rsidRPr="000901EC">
              <w:rPr>
                <w:rFonts w:eastAsia="SimSun"/>
              </w:rPr>
              <w:t>Total charge of infeasible Ancillary Service Supply Responsibility for RRS</w:t>
            </w:r>
          </w:p>
          <w:p w14:paraId="5FEAD99B" w14:textId="77777777" w:rsidR="000901EC" w:rsidRPr="000901EC" w:rsidRDefault="000901EC" w:rsidP="000901EC">
            <w:pPr>
              <w:spacing w:after="240"/>
              <w:ind w:left="2880" w:hanging="2160"/>
              <w:rPr>
                <w:rFonts w:eastAsia="SimSun"/>
              </w:rPr>
            </w:pPr>
            <w:r w:rsidRPr="000901EC">
              <w:rPr>
                <w:rFonts w:eastAsia="SimSun"/>
              </w:rPr>
              <w:t>RRINFQAMTTOT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078970A3" wp14:editId="3EB2D410">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RRINFQAMT </w:t>
            </w:r>
            <w:r w:rsidRPr="000901EC">
              <w:rPr>
                <w:rFonts w:eastAsia="SimSun"/>
                <w:i/>
                <w:vertAlign w:val="subscript"/>
              </w:rPr>
              <w:t>q</w:t>
            </w:r>
            <w:r w:rsidRPr="000901EC">
              <w:rPr>
                <w:rFonts w:eastAsia="SimSun"/>
                <w:vertAlign w:val="subscript"/>
              </w:rPr>
              <w:t xml:space="preserve"> </w:t>
            </w:r>
          </w:p>
          <w:p w14:paraId="4FAAF56F"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RRS</w:t>
            </w:r>
          </w:p>
          <w:p w14:paraId="6C969344" w14:textId="77777777" w:rsidR="000901EC" w:rsidRPr="000901EC" w:rsidRDefault="000901EC" w:rsidP="000901EC">
            <w:pPr>
              <w:spacing w:after="240"/>
              <w:ind w:left="2880" w:hanging="2160"/>
              <w:rPr>
                <w:rFonts w:eastAsia="SimSun"/>
              </w:rPr>
            </w:pPr>
            <w:r w:rsidRPr="000901EC">
              <w:rPr>
                <w:rFonts w:eastAsia="SimSun"/>
              </w:rPr>
              <w:t>RRMWINFATOT</w:t>
            </w:r>
            <w:r w:rsidRPr="000901EC">
              <w:rPr>
                <w:rFonts w:eastAsia="SimSun"/>
              </w:rPr>
              <w:tab/>
              <w:t>=</w:t>
            </w:r>
            <w:r w:rsidRPr="000901EC">
              <w:rPr>
                <w:rFonts w:eastAsia="SimSun"/>
              </w:rPr>
              <w:tab/>
            </w:r>
            <w:r w:rsidRPr="000901EC">
              <w:rPr>
                <w:rFonts w:eastAsia="SimSun"/>
                <w:position w:val="-22"/>
                <w:lang w:val="pt-BR"/>
              </w:rPr>
              <w:object w:dxaOrig="220" w:dyaOrig="460" w14:anchorId="4AE13425">
                <v:shape id="_x0000_i1058" type="#_x0000_t75" style="width:12pt;height:18pt" o:ole="">
                  <v:imagedata r:id="rId66" o:title=""/>
                </v:shape>
                <o:OLEObject Type="Embed" ProgID="Equation.3" ShapeID="_x0000_i1058" DrawAspect="Content" ObjectID="_1789280181" r:id="rId72"/>
              </w:object>
            </w:r>
            <w:r w:rsidRPr="000901EC">
              <w:rPr>
                <w:rFonts w:eastAsia="SimSun"/>
                <w:color w:val="000000"/>
              </w:rPr>
              <w:t xml:space="preserve"> RRMWINFA</w:t>
            </w:r>
            <w:r w:rsidRPr="000901EC" w:rsidDel="00601212">
              <w:rPr>
                <w:rFonts w:eastAsia="SimSun"/>
                <w:color w:val="000000"/>
              </w:rPr>
              <w:t xml:space="preserve"> </w:t>
            </w:r>
            <w:r w:rsidRPr="000901EC">
              <w:rPr>
                <w:rFonts w:eastAsia="SimSun"/>
                <w:i/>
                <w:vertAlign w:val="subscript"/>
              </w:rPr>
              <w:t xml:space="preserve">q, h  </w:t>
            </w:r>
          </w:p>
          <w:p w14:paraId="679C7FC7"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0901EC" w:rsidRPr="000901EC" w14:paraId="16481691" w14:textId="77777777" w:rsidTr="009C0551">
              <w:trPr>
                <w:tblHeader/>
              </w:trPr>
              <w:tc>
                <w:tcPr>
                  <w:tcW w:w="1278" w:type="pct"/>
                </w:tcPr>
                <w:p w14:paraId="79DEDAAB"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7577C91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0F6AFBBC"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C3186B9" w14:textId="77777777" w:rsidTr="009C0551">
              <w:tc>
                <w:tcPr>
                  <w:tcW w:w="1278" w:type="pct"/>
                </w:tcPr>
                <w:p w14:paraId="66968626" w14:textId="77777777" w:rsidR="000901EC" w:rsidRPr="000901EC" w:rsidRDefault="000901EC" w:rsidP="000901EC">
                  <w:pPr>
                    <w:spacing w:after="60"/>
                    <w:rPr>
                      <w:rFonts w:eastAsia="SimSun"/>
                      <w:iCs/>
                      <w:sz w:val="20"/>
                    </w:rPr>
                  </w:pPr>
                  <w:r w:rsidRPr="000901EC">
                    <w:rPr>
                      <w:rFonts w:eastAsia="SimSun"/>
                      <w:iCs/>
                      <w:sz w:val="20"/>
                    </w:rPr>
                    <w:t>RRCOSTTOT</w:t>
                  </w:r>
                </w:p>
              </w:tc>
              <w:tc>
                <w:tcPr>
                  <w:tcW w:w="329" w:type="pct"/>
                </w:tcPr>
                <w:p w14:paraId="37A558F7"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5D52CA8E" w14:textId="77777777" w:rsidR="000901EC" w:rsidRPr="000901EC" w:rsidRDefault="000901EC" w:rsidP="000901EC">
                  <w:pPr>
                    <w:spacing w:after="60"/>
                    <w:rPr>
                      <w:rFonts w:eastAsia="SimSun"/>
                      <w:iCs/>
                      <w:sz w:val="20"/>
                    </w:rPr>
                  </w:pPr>
                  <w:r w:rsidRPr="000901EC">
                    <w:rPr>
                      <w:rFonts w:eastAsia="SimSun"/>
                      <w:i/>
                      <w:iCs/>
                      <w:sz w:val="20"/>
                    </w:rPr>
                    <w:t>Responsive Reserve Cost Total</w:t>
                  </w:r>
                  <w:r w:rsidRPr="000901EC">
                    <w:rPr>
                      <w:rFonts w:eastAsia="SimSun"/>
                      <w:iCs/>
                      <w:sz w:val="20"/>
                    </w:rPr>
                    <w:t>—The net total costs for RRS, for the hour.</w:t>
                  </w:r>
                </w:p>
              </w:tc>
            </w:tr>
            <w:tr w:rsidR="000901EC" w:rsidRPr="000901EC" w14:paraId="406679EC" w14:textId="77777777" w:rsidTr="009C0551">
              <w:tc>
                <w:tcPr>
                  <w:tcW w:w="1278" w:type="pct"/>
                  <w:tcBorders>
                    <w:top w:val="single" w:sz="4" w:space="0" w:color="auto"/>
                    <w:left w:val="single" w:sz="4" w:space="0" w:color="auto"/>
                    <w:bottom w:val="single" w:sz="4" w:space="0" w:color="auto"/>
                    <w:right w:val="single" w:sz="4" w:space="0" w:color="auto"/>
                  </w:tcBorders>
                </w:tcPr>
                <w:p w14:paraId="230A3895" w14:textId="77777777" w:rsidR="000901EC" w:rsidRPr="000901EC" w:rsidRDefault="000901EC" w:rsidP="000901EC">
                  <w:pPr>
                    <w:spacing w:after="60"/>
                    <w:rPr>
                      <w:rFonts w:eastAsia="SimSun"/>
                      <w:iCs/>
                      <w:sz w:val="20"/>
                    </w:rPr>
                  </w:pPr>
                  <w:r w:rsidRPr="000901EC">
                    <w:rPr>
                      <w:rFonts w:eastAsia="SimSun"/>
                      <w:iCs/>
                      <w:sz w:val="20"/>
                    </w:rPr>
                    <w:t xml:space="preserve">RTPCRRAMTTOT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5A2969A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1C6BDA8"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725FDF83" w14:textId="77777777" w:rsidTr="009C0551">
              <w:tc>
                <w:tcPr>
                  <w:tcW w:w="1278" w:type="pct"/>
                  <w:tcBorders>
                    <w:top w:val="single" w:sz="4" w:space="0" w:color="auto"/>
                    <w:left w:val="single" w:sz="4" w:space="0" w:color="auto"/>
                    <w:bottom w:val="single" w:sz="4" w:space="0" w:color="auto"/>
                    <w:right w:val="single" w:sz="4" w:space="0" w:color="auto"/>
                  </w:tcBorders>
                </w:tcPr>
                <w:p w14:paraId="36602CCD" w14:textId="77777777" w:rsidR="000901EC" w:rsidRPr="000901EC" w:rsidRDefault="000901EC" w:rsidP="000901EC">
                  <w:pPr>
                    <w:spacing w:after="60"/>
                    <w:rPr>
                      <w:rFonts w:eastAsia="SimSun"/>
                      <w:iCs/>
                      <w:sz w:val="20"/>
                    </w:rPr>
                  </w:pPr>
                  <w:r w:rsidRPr="000901EC">
                    <w:rPr>
                      <w:rFonts w:eastAsia="SimSun"/>
                      <w:iCs/>
                      <w:sz w:val="20"/>
                    </w:rPr>
                    <w:t xml:space="preserve">RTPCRRAMT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2A38BB1"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732C942"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4205B2F3" w14:textId="77777777" w:rsidTr="009C0551">
              <w:tc>
                <w:tcPr>
                  <w:tcW w:w="1278" w:type="pct"/>
                  <w:tcBorders>
                    <w:top w:val="single" w:sz="4" w:space="0" w:color="auto"/>
                    <w:left w:val="single" w:sz="4" w:space="0" w:color="auto"/>
                    <w:bottom w:val="single" w:sz="4" w:space="0" w:color="auto"/>
                    <w:right w:val="single" w:sz="4" w:space="0" w:color="auto"/>
                  </w:tcBorders>
                </w:tcPr>
                <w:p w14:paraId="630E8C37" w14:textId="77777777" w:rsidR="000901EC" w:rsidRPr="000901EC" w:rsidRDefault="000901EC" w:rsidP="000901EC">
                  <w:pPr>
                    <w:spacing w:after="60"/>
                    <w:rPr>
                      <w:rFonts w:eastAsia="SimSun"/>
                      <w:iCs/>
                      <w:sz w:val="20"/>
                    </w:rPr>
                  </w:pPr>
                  <w:r w:rsidRPr="000901EC">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4025FBE9"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C3E02FF"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w:t>
                  </w:r>
                  <w:r w:rsidRPr="000901EC">
                    <w:rPr>
                      <w:rFonts w:eastAsia="SimSun"/>
                      <w:iCs/>
                      <w:sz w:val="20"/>
                    </w:rPr>
                    <w:t>—The total charges to all QSEs for their capacity associated with failures and reconfiguration reductions on their Ancillary Service Supply Responsibilities for RRS, for the hour.</w:t>
                  </w:r>
                </w:p>
              </w:tc>
            </w:tr>
            <w:tr w:rsidR="000901EC" w:rsidRPr="000901EC" w14:paraId="3680684E" w14:textId="77777777" w:rsidTr="009C0551">
              <w:tc>
                <w:tcPr>
                  <w:tcW w:w="1278" w:type="pct"/>
                  <w:tcBorders>
                    <w:top w:val="single" w:sz="4" w:space="0" w:color="auto"/>
                    <w:left w:val="single" w:sz="4" w:space="0" w:color="auto"/>
                    <w:bottom w:val="single" w:sz="4" w:space="0" w:color="auto"/>
                    <w:right w:val="single" w:sz="4" w:space="0" w:color="auto"/>
                  </w:tcBorders>
                </w:tcPr>
                <w:p w14:paraId="6FAEE499" w14:textId="77777777" w:rsidR="000901EC" w:rsidRPr="000901EC" w:rsidRDefault="000901EC" w:rsidP="000901EC">
                  <w:pPr>
                    <w:spacing w:after="60"/>
                    <w:rPr>
                      <w:rFonts w:eastAsia="SimSun"/>
                      <w:iCs/>
                      <w:sz w:val="20"/>
                    </w:rPr>
                  </w:pPr>
                  <w:r w:rsidRPr="000901EC">
                    <w:rPr>
                      <w:rFonts w:eastAsia="SimSun"/>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14:paraId="2384B6F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56D2064" w14:textId="77777777" w:rsidR="000901EC" w:rsidRPr="000901EC" w:rsidRDefault="000901EC" w:rsidP="000901EC">
                  <w:pPr>
                    <w:spacing w:after="60"/>
                    <w:rPr>
                      <w:rFonts w:eastAsia="SimSun"/>
                      <w:i/>
                      <w:iCs/>
                      <w:sz w:val="20"/>
                    </w:rPr>
                  </w:pPr>
                  <w:r w:rsidRPr="000901EC">
                    <w:rPr>
                      <w:rFonts w:eastAsia="SimSun"/>
                      <w:i/>
                      <w:sz w:val="20"/>
                    </w:rPr>
                    <w:t>Responsive Reserve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RRS, to make-whole the Startup and energy costs of all Resources committed in the DAM, for the hour.</w:t>
                  </w:r>
                </w:p>
              </w:tc>
            </w:tr>
            <w:tr w:rsidR="000901EC" w:rsidRPr="000901EC" w14:paraId="67647189" w14:textId="77777777" w:rsidTr="009C0551">
              <w:tc>
                <w:tcPr>
                  <w:tcW w:w="1278" w:type="pct"/>
                  <w:tcBorders>
                    <w:top w:val="single" w:sz="4" w:space="0" w:color="auto"/>
                    <w:left w:val="single" w:sz="4" w:space="0" w:color="auto"/>
                    <w:bottom w:val="single" w:sz="4" w:space="0" w:color="auto"/>
                    <w:right w:val="single" w:sz="4" w:space="0" w:color="auto"/>
                  </w:tcBorders>
                </w:tcPr>
                <w:p w14:paraId="772E5937" w14:textId="77777777" w:rsidR="000901EC" w:rsidRPr="000901EC" w:rsidRDefault="000901EC" w:rsidP="000901EC">
                  <w:pPr>
                    <w:spacing w:after="60"/>
                    <w:rPr>
                      <w:rFonts w:eastAsia="SimSun"/>
                      <w:iCs/>
                      <w:sz w:val="20"/>
                    </w:rPr>
                  </w:pPr>
                  <w:r w:rsidRPr="000901EC">
                    <w:rPr>
                      <w:rFonts w:eastAsia="SimSun"/>
                      <w:color w:val="000000"/>
                      <w:sz w:val="20"/>
                    </w:rPr>
                    <w:t xml:space="preserve">RRMWINFA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48218DDD"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A4C2CEE" w14:textId="77777777" w:rsidR="000901EC" w:rsidRPr="000901EC" w:rsidRDefault="000901EC" w:rsidP="000901EC">
                  <w:pPr>
                    <w:spacing w:after="60"/>
                    <w:rPr>
                      <w:rFonts w:eastAsia="SimSun"/>
                      <w:i/>
                      <w:iCs/>
                      <w:sz w:val="20"/>
                    </w:rPr>
                  </w:pPr>
                  <w:r w:rsidRPr="000901EC">
                    <w:rPr>
                      <w:rFonts w:eastAsia="SimSun"/>
                      <w:i/>
                      <w:sz w:val="20"/>
                    </w:rPr>
                    <w:t>Responsive Reserve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RRS,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475A4CDE" w14:textId="77777777" w:rsidTr="009C0551">
              <w:tc>
                <w:tcPr>
                  <w:tcW w:w="1278" w:type="pct"/>
                  <w:tcBorders>
                    <w:top w:val="single" w:sz="4" w:space="0" w:color="auto"/>
                    <w:left w:val="single" w:sz="4" w:space="0" w:color="auto"/>
                    <w:bottom w:val="single" w:sz="4" w:space="0" w:color="auto"/>
                    <w:right w:val="single" w:sz="4" w:space="0" w:color="auto"/>
                  </w:tcBorders>
                </w:tcPr>
                <w:p w14:paraId="13649520" w14:textId="77777777" w:rsidR="000901EC" w:rsidRPr="000901EC" w:rsidRDefault="000901EC" w:rsidP="000901EC">
                  <w:pPr>
                    <w:spacing w:after="60"/>
                    <w:rPr>
                      <w:rFonts w:eastAsia="SimSun"/>
                      <w:iCs/>
                      <w:sz w:val="20"/>
                    </w:rPr>
                  </w:pPr>
                  <w:r w:rsidRPr="000901EC">
                    <w:rPr>
                      <w:rFonts w:eastAsia="SimSun"/>
                      <w:iCs/>
                      <w:sz w:val="20"/>
                    </w:rPr>
                    <w:t xml:space="preserve">RRFQAMTQSETOT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4B9A5E0"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11D2D29"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RRS, for the hour.</w:t>
                  </w:r>
                </w:p>
              </w:tc>
            </w:tr>
            <w:tr w:rsidR="000901EC" w:rsidRPr="000901EC" w14:paraId="6EC896AD" w14:textId="77777777" w:rsidTr="009C0551">
              <w:tc>
                <w:tcPr>
                  <w:tcW w:w="1278" w:type="pct"/>
                  <w:tcBorders>
                    <w:top w:val="single" w:sz="4" w:space="0" w:color="auto"/>
                    <w:left w:val="single" w:sz="4" w:space="0" w:color="auto"/>
                    <w:bottom w:val="single" w:sz="4" w:space="0" w:color="auto"/>
                    <w:right w:val="single" w:sz="4" w:space="0" w:color="auto"/>
                  </w:tcBorders>
                </w:tcPr>
                <w:p w14:paraId="6E43CBB8" w14:textId="77777777" w:rsidR="000901EC" w:rsidRPr="000901EC" w:rsidRDefault="000901EC" w:rsidP="000901EC">
                  <w:pPr>
                    <w:spacing w:after="60"/>
                    <w:rPr>
                      <w:rFonts w:eastAsia="SimSun"/>
                      <w:iCs/>
                      <w:sz w:val="20"/>
                    </w:rPr>
                  </w:pPr>
                  <w:r w:rsidRPr="000901EC">
                    <w:rPr>
                      <w:rFonts w:eastAsia="SimSun"/>
                      <w:iCs/>
                      <w:sz w:val="20"/>
                    </w:rPr>
                    <w:t xml:space="preserve">RTPCRRAMTQSETOT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9EB4156"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13664E0"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RRS, for the hour.</w:t>
                  </w:r>
                </w:p>
              </w:tc>
            </w:tr>
            <w:tr w:rsidR="000901EC" w:rsidRPr="000901EC" w14:paraId="6DE6D2DD" w14:textId="77777777" w:rsidTr="009C0551">
              <w:tc>
                <w:tcPr>
                  <w:tcW w:w="1278" w:type="pct"/>
                  <w:tcBorders>
                    <w:top w:val="single" w:sz="4" w:space="0" w:color="auto"/>
                    <w:left w:val="single" w:sz="4" w:space="0" w:color="auto"/>
                    <w:bottom w:val="single" w:sz="4" w:space="0" w:color="auto"/>
                    <w:right w:val="single" w:sz="4" w:space="0" w:color="auto"/>
                  </w:tcBorders>
                </w:tcPr>
                <w:p w14:paraId="2049589F" w14:textId="77777777" w:rsidR="000901EC" w:rsidRPr="000901EC" w:rsidRDefault="000901EC" w:rsidP="000901EC">
                  <w:pPr>
                    <w:rPr>
                      <w:rFonts w:eastAsia="SimSun"/>
                      <w:b/>
                      <w:sz w:val="20"/>
                    </w:rPr>
                  </w:pPr>
                  <w:r w:rsidRPr="000901EC">
                    <w:rPr>
                      <w:rFonts w:eastAsia="SimSun"/>
                      <w:sz w:val="20"/>
                    </w:rPr>
                    <w:t xml:space="preserve">PCRRAMT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8D98349"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B8E51DA" w14:textId="77777777" w:rsidR="000901EC" w:rsidRPr="000901EC" w:rsidRDefault="000901EC" w:rsidP="000901EC">
                  <w:pPr>
                    <w:rPr>
                      <w:rFonts w:eastAsia="SimSun"/>
                      <w:b/>
                      <w:sz w:val="20"/>
                    </w:rPr>
                  </w:pPr>
                  <w:r w:rsidRPr="000901EC">
                    <w:rPr>
                      <w:rFonts w:eastAsia="SimSun"/>
                      <w:i/>
                      <w:sz w:val="20"/>
                    </w:rPr>
                    <w:t>Procured Capacity for Responsive Reserve Amount per QSE in DAM</w:t>
                  </w:r>
                  <w:r w:rsidRPr="000901EC">
                    <w:rPr>
                      <w:rFonts w:eastAsia="SimSun"/>
                      <w:sz w:val="20"/>
                    </w:rPr>
                    <w:t xml:space="preserve">—The DAM RRS payment for QSE </w:t>
                  </w:r>
                  <w:r w:rsidRPr="000901EC">
                    <w:rPr>
                      <w:rFonts w:eastAsia="SimSun"/>
                      <w:i/>
                      <w:sz w:val="20"/>
                    </w:rPr>
                    <w:t>q</w:t>
                  </w:r>
                  <w:r w:rsidRPr="000901EC">
                    <w:rPr>
                      <w:rFonts w:eastAsia="SimSun"/>
                      <w:sz w:val="20"/>
                    </w:rPr>
                    <w:t>, for the hour.</w:t>
                  </w:r>
                </w:p>
              </w:tc>
            </w:tr>
            <w:tr w:rsidR="000901EC" w:rsidRPr="000901EC" w14:paraId="7A106152" w14:textId="77777777" w:rsidTr="009C0551">
              <w:tc>
                <w:tcPr>
                  <w:tcW w:w="1278" w:type="pct"/>
                  <w:tcBorders>
                    <w:top w:val="single" w:sz="4" w:space="0" w:color="auto"/>
                    <w:left w:val="single" w:sz="4" w:space="0" w:color="auto"/>
                    <w:bottom w:val="single" w:sz="4" w:space="0" w:color="auto"/>
                    <w:right w:val="single" w:sz="4" w:space="0" w:color="auto"/>
                  </w:tcBorders>
                </w:tcPr>
                <w:p w14:paraId="4B344ABE" w14:textId="77777777" w:rsidR="000901EC" w:rsidRPr="000901EC" w:rsidRDefault="000901EC" w:rsidP="000901EC">
                  <w:pPr>
                    <w:spacing w:after="60"/>
                    <w:rPr>
                      <w:rFonts w:eastAsia="SimSun"/>
                      <w:sz w:val="20"/>
                    </w:rPr>
                  </w:pPr>
                  <w:r w:rsidRPr="000901EC">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30242893"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635692A" w14:textId="77777777" w:rsidR="000901EC" w:rsidRPr="000901EC" w:rsidRDefault="000901EC" w:rsidP="000901EC">
                  <w:pPr>
                    <w:spacing w:after="60"/>
                    <w:rPr>
                      <w:rFonts w:eastAsia="SimSun"/>
                      <w:sz w:val="20"/>
                    </w:rPr>
                  </w:pPr>
                  <w:r w:rsidRPr="000901EC">
                    <w:rPr>
                      <w:rFonts w:eastAsia="SimSun"/>
                      <w:i/>
                      <w:sz w:val="20"/>
                    </w:rPr>
                    <w:t>Procured Capacity for Responsive Reserve Amount Total in DAM</w:t>
                  </w:r>
                  <w:r w:rsidRPr="000901EC">
                    <w:rPr>
                      <w:rFonts w:eastAsia="SimSun"/>
                      <w:sz w:val="20"/>
                    </w:rPr>
                    <w:t>—The total of the DAM RRS payments for all QSEs, for the hour.</w:t>
                  </w:r>
                </w:p>
              </w:tc>
            </w:tr>
            <w:tr w:rsidR="000901EC" w:rsidRPr="000901EC" w14:paraId="75686297" w14:textId="77777777" w:rsidTr="009C0551">
              <w:tc>
                <w:tcPr>
                  <w:tcW w:w="1278" w:type="pct"/>
                  <w:tcBorders>
                    <w:top w:val="single" w:sz="4" w:space="0" w:color="auto"/>
                    <w:left w:val="single" w:sz="4" w:space="0" w:color="auto"/>
                    <w:bottom w:val="single" w:sz="4" w:space="0" w:color="auto"/>
                    <w:right w:val="single" w:sz="4" w:space="0" w:color="auto"/>
                  </w:tcBorders>
                </w:tcPr>
                <w:p w14:paraId="61728ABC" w14:textId="77777777" w:rsidR="000901EC" w:rsidRPr="000901EC" w:rsidRDefault="000901EC" w:rsidP="000901EC">
                  <w:pPr>
                    <w:spacing w:after="60"/>
                    <w:rPr>
                      <w:rFonts w:eastAsia="SimSun"/>
                      <w:sz w:val="20"/>
                    </w:rPr>
                  </w:pPr>
                  <w:r w:rsidRPr="000901EC">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0241498F"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DAF9EB6" w14:textId="77777777" w:rsidR="000901EC" w:rsidRPr="000901EC" w:rsidRDefault="000901EC" w:rsidP="000901EC">
                  <w:pPr>
                    <w:spacing w:after="60"/>
                    <w:rPr>
                      <w:rFonts w:eastAsia="SimSun"/>
                      <w:i/>
                      <w:sz w:val="20"/>
                    </w:rPr>
                  </w:pPr>
                  <w:r w:rsidRPr="000901EC">
                    <w:rPr>
                      <w:rFonts w:eastAsia="SimSun"/>
                      <w:i/>
                      <w:sz w:val="20"/>
                    </w:rPr>
                    <w:t xml:space="preserve">Responsive Reserve Infeasible Quantity Amount Total </w:t>
                  </w:r>
                  <w:r w:rsidRPr="000901EC">
                    <w:rPr>
                      <w:rFonts w:eastAsia="SimSun"/>
                      <w:sz w:val="20"/>
                    </w:rPr>
                    <w:t>— The charge to all QSEs for their total capacity associated with infeasible deployment of Ancillary Service Supply Responsibilities for RRS, for the hour.</w:t>
                  </w:r>
                </w:p>
              </w:tc>
            </w:tr>
            <w:tr w:rsidR="000901EC" w:rsidRPr="000901EC" w14:paraId="63ECC0B1" w14:textId="77777777" w:rsidTr="009C0551">
              <w:tc>
                <w:tcPr>
                  <w:tcW w:w="1278" w:type="pct"/>
                  <w:tcBorders>
                    <w:top w:val="single" w:sz="4" w:space="0" w:color="auto"/>
                    <w:left w:val="single" w:sz="4" w:space="0" w:color="auto"/>
                    <w:bottom w:val="single" w:sz="4" w:space="0" w:color="auto"/>
                    <w:right w:val="single" w:sz="4" w:space="0" w:color="auto"/>
                  </w:tcBorders>
                </w:tcPr>
                <w:p w14:paraId="409B2DB9" w14:textId="77777777" w:rsidR="000901EC" w:rsidRPr="000901EC" w:rsidRDefault="000901EC" w:rsidP="000901EC">
                  <w:pPr>
                    <w:spacing w:after="60"/>
                    <w:rPr>
                      <w:rFonts w:eastAsia="SimSun"/>
                      <w:sz w:val="20"/>
                    </w:rPr>
                  </w:pPr>
                  <w:r w:rsidRPr="000901EC">
                    <w:rPr>
                      <w:rFonts w:eastAsia="SimSun"/>
                      <w:sz w:val="20"/>
                    </w:rPr>
                    <w:t xml:space="preserve">RRINFQAMT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C35D738"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88E3DFC" w14:textId="77777777" w:rsidR="000901EC" w:rsidRPr="000901EC" w:rsidRDefault="000901EC" w:rsidP="000901EC">
                  <w:pPr>
                    <w:spacing w:after="60"/>
                    <w:rPr>
                      <w:rFonts w:eastAsia="SimSun"/>
                      <w:i/>
                      <w:sz w:val="20"/>
                    </w:rPr>
                  </w:pPr>
                  <w:r w:rsidRPr="000901EC">
                    <w:rPr>
                      <w:rFonts w:eastAsia="SimSun"/>
                      <w:i/>
                      <w:sz w:val="20"/>
                    </w:rPr>
                    <w:t>Responsive 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w:t>
                  </w:r>
                  <w:r w:rsidRPr="000901EC">
                    <w:rPr>
                      <w:rFonts w:eastAsia="SimSun"/>
                      <w:sz w:val="20"/>
                    </w:rPr>
                    <w:lastRenderedPageBreak/>
                    <w:t>deployment of Ancillary Service Supply Responsibilities for RRS, for the hour.</w:t>
                  </w:r>
                </w:p>
              </w:tc>
            </w:tr>
            <w:tr w:rsidR="000901EC" w:rsidRPr="000901EC" w14:paraId="46942A7A" w14:textId="77777777" w:rsidTr="009C0551">
              <w:tc>
                <w:tcPr>
                  <w:tcW w:w="1278" w:type="pct"/>
                  <w:tcBorders>
                    <w:top w:val="single" w:sz="4" w:space="0" w:color="auto"/>
                    <w:left w:val="single" w:sz="4" w:space="0" w:color="auto"/>
                    <w:bottom w:val="single" w:sz="4" w:space="0" w:color="auto"/>
                    <w:right w:val="single" w:sz="4" w:space="0" w:color="auto"/>
                  </w:tcBorders>
                </w:tcPr>
                <w:p w14:paraId="0CA91F78" w14:textId="77777777" w:rsidR="000901EC" w:rsidRPr="000901EC" w:rsidRDefault="000901EC" w:rsidP="000901EC">
                  <w:pPr>
                    <w:spacing w:after="60"/>
                    <w:rPr>
                      <w:rFonts w:eastAsia="SimSun"/>
                      <w:i/>
                      <w:iCs/>
                      <w:sz w:val="20"/>
                    </w:rPr>
                  </w:pPr>
                  <w:r w:rsidRPr="000901EC">
                    <w:rPr>
                      <w:rFonts w:eastAsia="SimSun"/>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4F28F7EA"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1BBA41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A7A2841" w14:textId="77777777" w:rsidTr="009C0551">
              <w:tc>
                <w:tcPr>
                  <w:tcW w:w="1278" w:type="pct"/>
                  <w:tcBorders>
                    <w:top w:val="single" w:sz="4" w:space="0" w:color="auto"/>
                    <w:left w:val="single" w:sz="4" w:space="0" w:color="auto"/>
                    <w:bottom w:val="single" w:sz="4" w:space="0" w:color="auto"/>
                    <w:right w:val="single" w:sz="4" w:space="0" w:color="auto"/>
                  </w:tcBorders>
                </w:tcPr>
                <w:p w14:paraId="3D2E75D8"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3A6BAC0C"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FB41443"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4B671E41" w14:textId="77777777" w:rsidR="000901EC" w:rsidRPr="000901EC" w:rsidRDefault="000901EC" w:rsidP="000901EC">
            <w:pPr>
              <w:spacing w:after="240"/>
              <w:rPr>
                <w:rFonts w:eastAsia="SimSun"/>
              </w:rPr>
            </w:pPr>
          </w:p>
        </w:tc>
      </w:tr>
    </w:tbl>
    <w:p w14:paraId="032A44B5"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RRS for the Operating Hour is calculated as follows:</w:t>
      </w:r>
    </w:p>
    <w:p w14:paraId="079A75A0" w14:textId="77777777" w:rsidR="000901EC" w:rsidRPr="000901EC" w:rsidRDefault="000901EC" w:rsidP="000901EC">
      <w:pPr>
        <w:spacing w:after="240"/>
        <w:ind w:left="2880" w:hanging="2160"/>
        <w:rPr>
          <w:rFonts w:eastAsia="SimSun"/>
          <w:b/>
          <w:bCs/>
        </w:rPr>
      </w:pPr>
      <w:r w:rsidRPr="000901EC">
        <w:rPr>
          <w:rFonts w:eastAsia="SimSun"/>
          <w:b/>
          <w:bCs/>
        </w:rPr>
        <w:t xml:space="preserve">RRCOST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RRPR * RRQ </w:t>
      </w:r>
      <w:r w:rsidRPr="000901EC">
        <w:rPr>
          <w:rFonts w:eastAsia="SimSun"/>
          <w:b/>
          <w:bCs/>
          <w:i/>
          <w:vertAlign w:val="subscript"/>
        </w:rPr>
        <w:t>q</w:t>
      </w:r>
    </w:p>
    <w:p w14:paraId="4B9F3280" w14:textId="77777777" w:rsidR="000901EC" w:rsidRPr="000901EC" w:rsidRDefault="000901EC" w:rsidP="000901EC">
      <w:pPr>
        <w:spacing w:after="240"/>
        <w:rPr>
          <w:rFonts w:eastAsia="SimSun"/>
          <w:iCs/>
        </w:rPr>
      </w:pPr>
      <w:r w:rsidRPr="000901EC">
        <w:rPr>
          <w:rFonts w:eastAsia="SimSun"/>
          <w:iCs/>
        </w:rPr>
        <w:t>Where:</w:t>
      </w:r>
    </w:p>
    <w:p w14:paraId="35612BE3" w14:textId="77777777" w:rsidR="000901EC" w:rsidRPr="000901EC" w:rsidRDefault="000901EC" w:rsidP="000901EC">
      <w:pPr>
        <w:spacing w:after="120"/>
        <w:ind w:leftChars="300" w:left="2880" w:hangingChars="900" w:hanging="2160"/>
        <w:rPr>
          <w:rFonts w:eastAsia="SimSun"/>
          <w:bCs/>
        </w:rPr>
      </w:pPr>
      <w:r w:rsidRPr="000901EC">
        <w:rPr>
          <w:rFonts w:eastAsia="SimSun"/>
          <w:bCs/>
        </w:rPr>
        <w:t>RRPR</w:t>
      </w:r>
      <w:r w:rsidRPr="000901EC">
        <w:rPr>
          <w:rFonts w:eastAsia="SimSun"/>
          <w:bCs/>
        </w:rPr>
        <w:tab/>
        <w:t>=</w:t>
      </w:r>
      <w:r w:rsidRPr="000901EC">
        <w:rPr>
          <w:rFonts w:eastAsia="SimSun"/>
          <w:bCs/>
        </w:rPr>
        <w:tab/>
        <w:t>RRCOSTTOT / RRQTOT</w:t>
      </w:r>
    </w:p>
    <w:p w14:paraId="6BDD7463" w14:textId="77777777" w:rsidR="000901EC" w:rsidRPr="000901EC" w:rsidRDefault="000901EC" w:rsidP="000901EC">
      <w:pPr>
        <w:spacing w:after="120"/>
        <w:ind w:leftChars="300" w:left="2880" w:hangingChars="900" w:hanging="2160"/>
        <w:rPr>
          <w:rFonts w:eastAsia="SimSun"/>
          <w:bCs/>
        </w:rPr>
      </w:pPr>
      <w:r w:rsidRPr="000901EC">
        <w:rPr>
          <w:rFonts w:eastAsia="SimSun"/>
          <w:bCs/>
        </w:rPr>
        <w:t>RRQTOT</w:t>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D7E4227" wp14:editId="1FBCB1EE">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RRQ </w:t>
      </w:r>
      <w:r w:rsidRPr="000901EC">
        <w:rPr>
          <w:rFonts w:eastAsia="SimSun"/>
          <w:bCs/>
          <w:i/>
          <w:vertAlign w:val="subscript"/>
        </w:rPr>
        <w:t>q</w:t>
      </w:r>
    </w:p>
    <w:p w14:paraId="29C6DA66"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RRQ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t xml:space="preserve">RRO </w:t>
      </w:r>
      <w:r w:rsidRPr="000901EC">
        <w:rPr>
          <w:rFonts w:eastAsia="SimSun"/>
          <w:bCs/>
          <w:i/>
          <w:vertAlign w:val="subscript"/>
          <w:lang w:val="es-ES"/>
        </w:rPr>
        <w:t>q</w:t>
      </w:r>
      <w:r w:rsidRPr="000901EC">
        <w:rPr>
          <w:rFonts w:eastAsia="SimSun"/>
          <w:bCs/>
          <w:lang w:val="es-ES"/>
        </w:rPr>
        <w:t xml:space="preserve"> – SARRQ </w:t>
      </w:r>
      <w:r w:rsidRPr="000901EC">
        <w:rPr>
          <w:rFonts w:eastAsia="SimSun"/>
          <w:bCs/>
          <w:i/>
          <w:vertAlign w:val="subscript"/>
          <w:lang w:val="es-ES"/>
        </w:rPr>
        <w:t>q</w:t>
      </w:r>
    </w:p>
    <w:p w14:paraId="4CB54C34"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RRO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r>
      <w:r w:rsidRPr="000901EC">
        <w:rPr>
          <w:rFonts w:eastAsia="SimSun"/>
          <w:bCs/>
          <w:noProof/>
          <w:position w:val="-22"/>
        </w:rPr>
        <w:drawing>
          <wp:inline distT="0" distB="0" distL="0" distR="0" wp14:anchorId="2502B055" wp14:editId="7333818C">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es-ES"/>
        </w:rPr>
        <w:t>(SARRQ</w:t>
      </w:r>
      <w:r w:rsidRPr="000901EC">
        <w:rPr>
          <w:rFonts w:eastAsia="SimSun"/>
          <w:bCs/>
          <w:i/>
          <w:vertAlign w:val="subscript"/>
          <w:lang w:val="es-ES"/>
        </w:rPr>
        <w:t>q</w:t>
      </w:r>
      <w:r w:rsidRPr="000901EC">
        <w:rPr>
          <w:rFonts w:eastAsia="SimSun"/>
          <w:bCs/>
          <w:lang w:val="es-ES"/>
        </w:rPr>
        <w:t xml:space="preserve"> + </w:t>
      </w:r>
      <w:r w:rsidRPr="000901EC">
        <w:rPr>
          <w:rFonts w:eastAsia="SimSun"/>
          <w:bCs/>
          <w:noProof/>
          <w:position w:val="-20"/>
        </w:rPr>
        <w:drawing>
          <wp:inline distT="0" distB="0" distL="0" distR="0" wp14:anchorId="19FDBB71" wp14:editId="360CA0F6">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es-ES"/>
        </w:rPr>
        <w:t xml:space="preserve">(RTPCRR </w:t>
      </w:r>
      <w:r w:rsidRPr="000901EC">
        <w:rPr>
          <w:rFonts w:eastAsia="SimSun"/>
          <w:bCs/>
          <w:i/>
          <w:vertAlign w:val="subscript"/>
          <w:lang w:val="es-ES"/>
        </w:rPr>
        <w:t>q, m</w:t>
      </w:r>
      <w:r w:rsidRPr="000901EC">
        <w:rPr>
          <w:rFonts w:eastAsia="SimSun"/>
          <w:bCs/>
          <w:lang w:val="es-ES"/>
        </w:rPr>
        <w:t xml:space="preserve">) + PCRR </w:t>
      </w:r>
      <w:r w:rsidRPr="000901EC">
        <w:rPr>
          <w:rFonts w:eastAsia="SimSun"/>
          <w:bCs/>
          <w:i/>
          <w:vertAlign w:val="subscript"/>
          <w:lang w:val="es-ES"/>
        </w:rPr>
        <w:t>q</w:t>
      </w:r>
      <w:r w:rsidRPr="000901EC">
        <w:rPr>
          <w:rFonts w:eastAsia="SimSun"/>
          <w:bCs/>
          <w:lang w:val="es-ES"/>
        </w:rPr>
        <w:t xml:space="preserve"> –  </w:t>
      </w:r>
    </w:p>
    <w:p w14:paraId="623935DD" w14:textId="77777777" w:rsidR="000901EC" w:rsidRPr="000901EC" w:rsidRDefault="000901EC" w:rsidP="000901EC">
      <w:pPr>
        <w:spacing w:after="120"/>
        <w:ind w:leftChars="1200" w:left="2880" w:firstLine="720"/>
        <w:rPr>
          <w:rFonts w:eastAsia="SimSun"/>
          <w:bCs/>
          <w:i/>
          <w:vertAlign w:val="subscript"/>
          <w:lang w:val="es-ES"/>
        </w:rPr>
      </w:pPr>
      <w:r w:rsidRPr="000901EC">
        <w:rPr>
          <w:rFonts w:eastAsia="SimSun"/>
          <w:bCs/>
          <w:lang w:val="es-ES"/>
        </w:rPr>
        <w:t xml:space="preserve">RRFQ </w:t>
      </w:r>
      <w:r w:rsidRPr="000901EC">
        <w:rPr>
          <w:rFonts w:eastAsia="SimSun"/>
          <w:bCs/>
          <w:i/>
          <w:vertAlign w:val="subscript"/>
          <w:lang w:val="es-ES"/>
        </w:rPr>
        <w:t>q</w:t>
      </w:r>
      <w:r w:rsidRPr="000901EC">
        <w:rPr>
          <w:rFonts w:eastAsia="SimSun"/>
          <w:bCs/>
          <w:lang w:val="es-ES"/>
        </w:rPr>
        <w:t xml:space="preserve"> – RRRFQ </w:t>
      </w:r>
      <w:r w:rsidRPr="000901EC">
        <w:rPr>
          <w:rFonts w:eastAsia="SimSun"/>
          <w:bCs/>
          <w:i/>
          <w:vertAlign w:val="subscript"/>
          <w:lang w:val="es-ES"/>
        </w:rPr>
        <w:t>q</w:t>
      </w:r>
      <w:r w:rsidRPr="000901EC">
        <w:rPr>
          <w:rFonts w:eastAsia="SimSun"/>
          <w:bCs/>
          <w:lang w:val="es-ES"/>
        </w:rPr>
        <w:t xml:space="preserve">) * HLRS </w:t>
      </w:r>
      <w:r w:rsidRPr="000901EC">
        <w:rPr>
          <w:rFonts w:eastAsia="SimSun"/>
          <w:bCs/>
          <w:i/>
          <w:vertAlign w:val="subscript"/>
          <w:lang w:val="es-ES"/>
        </w:rPr>
        <w:t>q</w:t>
      </w:r>
    </w:p>
    <w:p w14:paraId="47D44A5C"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t xml:space="preserve">SARRQ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DASARRQ </w:t>
      </w:r>
      <w:r w:rsidRPr="000901EC">
        <w:rPr>
          <w:rFonts w:eastAsia="SimSun"/>
          <w:bCs/>
          <w:i/>
          <w:vertAlign w:val="subscript"/>
          <w:lang w:val="fr-FR"/>
        </w:rPr>
        <w:t>q</w:t>
      </w:r>
      <w:r w:rsidRPr="000901EC">
        <w:rPr>
          <w:rFonts w:eastAsia="SimSun"/>
          <w:bCs/>
          <w:lang w:val="fr-FR"/>
        </w:rPr>
        <w:t xml:space="preserve"> + RTSARRQ </w:t>
      </w:r>
      <w:r w:rsidRPr="000901EC">
        <w:rPr>
          <w:rFonts w:eastAsia="SimSun"/>
          <w:bCs/>
          <w:i/>
          <w:vertAlign w:val="subscript"/>
          <w:lang w:val="fr-FR"/>
        </w:rPr>
        <w:t>q</w:t>
      </w:r>
    </w:p>
    <w:p w14:paraId="3635748E"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668741D" w14:textId="77777777" w:rsidTr="009C0551">
        <w:trPr>
          <w:tblHeader/>
        </w:trPr>
        <w:tc>
          <w:tcPr>
            <w:tcW w:w="849" w:type="pct"/>
          </w:tcPr>
          <w:p w14:paraId="3BC529DA"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15E367DD"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501450B1"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6682EEA5" w14:textId="77777777" w:rsidTr="009C0551">
        <w:tc>
          <w:tcPr>
            <w:tcW w:w="849" w:type="pct"/>
          </w:tcPr>
          <w:p w14:paraId="603B3FE5" w14:textId="77777777" w:rsidR="000901EC" w:rsidRPr="000901EC" w:rsidRDefault="000901EC" w:rsidP="000901EC">
            <w:pPr>
              <w:spacing w:after="60"/>
              <w:rPr>
                <w:rFonts w:eastAsia="SimSun"/>
                <w:iCs/>
                <w:sz w:val="20"/>
              </w:rPr>
            </w:pPr>
            <w:r w:rsidRPr="000901EC">
              <w:rPr>
                <w:rFonts w:eastAsia="SimSun"/>
                <w:iCs/>
                <w:sz w:val="20"/>
              </w:rPr>
              <w:t xml:space="preserve">RRCOST </w:t>
            </w:r>
            <w:r w:rsidRPr="000901EC">
              <w:rPr>
                <w:rFonts w:eastAsia="SimSun"/>
                <w:i/>
                <w:iCs/>
                <w:sz w:val="20"/>
                <w:vertAlign w:val="subscript"/>
              </w:rPr>
              <w:t>q</w:t>
            </w:r>
          </w:p>
        </w:tc>
        <w:tc>
          <w:tcPr>
            <w:tcW w:w="460" w:type="pct"/>
          </w:tcPr>
          <w:p w14:paraId="5C0F1958"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4A4C270D" w14:textId="77777777" w:rsidR="000901EC" w:rsidRPr="000901EC" w:rsidRDefault="000901EC" w:rsidP="000901EC">
            <w:pPr>
              <w:keepNext/>
              <w:spacing w:after="60"/>
              <w:rPr>
                <w:rFonts w:eastAsia="SimSun"/>
                <w:iCs/>
                <w:sz w:val="20"/>
              </w:rPr>
            </w:pPr>
            <w:r w:rsidRPr="000901EC">
              <w:rPr>
                <w:rFonts w:eastAsia="SimSun"/>
                <w:i/>
                <w:iCs/>
                <w:sz w:val="20"/>
              </w:rPr>
              <w:t>Responsive Reserve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RRS, for the hour.</w:t>
            </w:r>
          </w:p>
        </w:tc>
      </w:tr>
      <w:tr w:rsidR="000901EC" w:rsidRPr="000901EC" w14:paraId="28173E5A" w14:textId="77777777" w:rsidTr="009C0551">
        <w:tc>
          <w:tcPr>
            <w:tcW w:w="849" w:type="pct"/>
            <w:tcBorders>
              <w:top w:val="single" w:sz="4" w:space="0" w:color="auto"/>
              <w:left w:val="single" w:sz="4" w:space="0" w:color="auto"/>
              <w:bottom w:val="single" w:sz="4" w:space="0" w:color="auto"/>
              <w:right w:val="single" w:sz="4" w:space="0" w:color="auto"/>
            </w:tcBorders>
          </w:tcPr>
          <w:p w14:paraId="480A1060" w14:textId="77777777" w:rsidR="000901EC" w:rsidRPr="000901EC" w:rsidRDefault="000901EC" w:rsidP="000901EC">
            <w:pPr>
              <w:spacing w:after="60"/>
              <w:rPr>
                <w:rFonts w:eastAsia="SimSun"/>
                <w:iCs/>
                <w:sz w:val="20"/>
              </w:rPr>
            </w:pPr>
            <w:r w:rsidRPr="000901EC">
              <w:rPr>
                <w:rFonts w:eastAsia="SimSun"/>
                <w:iCs/>
                <w:sz w:val="20"/>
              </w:rPr>
              <w:t>RRPR</w:t>
            </w:r>
          </w:p>
        </w:tc>
        <w:tc>
          <w:tcPr>
            <w:tcW w:w="460" w:type="pct"/>
            <w:tcBorders>
              <w:top w:val="single" w:sz="4" w:space="0" w:color="auto"/>
              <w:left w:val="single" w:sz="4" w:space="0" w:color="auto"/>
              <w:bottom w:val="single" w:sz="4" w:space="0" w:color="auto"/>
              <w:right w:val="single" w:sz="4" w:space="0" w:color="auto"/>
            </w:tcBorders>
          </w:tcPr>
          <w:p w14:paraId="452303F3"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B5B4948" w14:textId="77777777" w:rsidR="000901EC" w:rsidRPr="000901EC" w:rsidRDefault="000901EC" w:rsidP="000901EC">
            <w:pPr>
              <w:spacing w:after="60"/>
              <w:rPr>
                <w:rFonts w:eastAsia="SimSun"/>
                <w:i/>
                <w:iCs/>
                <w:sz w:val="20"/>
              </w:rPr>
            </w:pPr>
            <w:r w:rsidRPr="000901EC">
              <w:rPr>
                <w:rFonts w:eastAsia="SimSun"/>
                <w:i/>
                <w:iCs/>
                <w:sz w:val="20"/>
              </w:rPr>
              <w:t>Responsive Reserve Price—</w:t>
            </w:r>
            <w:r w:rsidRPr="000901EC">
              <w:rPr>
                <w:rFonts w:eastAsia="SimSun"/>
                <w:iCs/>
                <w:sz w:val="20"/>
              </w:rPr>
              <w:t>The price for RRS calculated based on the net total costs for RRS, for the hour.</w:t>
            </w:r>
          </w:p>
        </w:tc>
      </w:tr>
      <w:tr w:rsidR="000901EC" w:rsidRPr="000901EC" w14:paraId="152B240C" w14:textId="77777777" w:rsidTr="009C0551">
        <w:tc>
          <w:tcPr>
            <w:tcW w:w="849" w:type="pct"/>
            <w:tcBorders>
              <w:top w:val="single" w:sz="4" w:space="0" w:color="auto"/>
              <w:left w:val="single" w:sz="4" w:space="0" w:color="auto"/>
              <w:bottom w:val="single" w:sz="4" w:space="0" w:color="auto"/>
              <w:right w:val="single" w:sz="4" w:space="0" w:color="auto"/>
            </w:tcBorders>
          </w:tcPr>
          <w:p w14:paraId="1EBFCB74" w14:textId="77777777" w:rsidR="000901EC" w:rsidRPr="000901EC" w:rsidRDefault="000901EC" w:rsidP="000901EC">
            <w:pPr>
              <w:spacing w:after="60"/>
              <w:rPr>
                <w:rFonts w:eastAsia="SimSun"/>
                <w:iCs/>
                <w:sz w:val="20"/>
              </w:rPr>
            </w:pPr>
            <w:r w:rsidRPr="000901EC">
              <w:rPr>
                <w:rFonts w:eastAsia="SimSun"/>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3EECE2EE"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0CA8A5F" w14:textId="77777777" w:rsidR="000901EC" w:rsidRPr="000901EC" w:rsidRDefault="000901EC" w:rsidP="000901EC">
            <w:pPr>
              <w:spacing w:after="60"/>
              <w:rPr>
                <w:rFonts w:eastAsia="SimSun"/>
                <w:i/>
                <w:iCs/>
                <w:sz w:val="20"/>
              </w:rPr>
            </w:pPr>
            <w:r w:rsidRPr="000901EC">
              <w:rPr>
                <w:rFonts w:eastAsia="SimSun"/>
                <w:i/>
                <w:iCs/>
                <w:sz w:val="20"/>
              </w:rPr>
              <w:t>Responsive Reserve Cost Total</w:t>
            </w:r>
            <w:r w:rsidRPr="000901EC">
              <w:rPr>
                <w:rFonts w:eastAsia="SimSun"/>
                <w:iCs/>
                <w:sz w:val="20"/>
              </w:rPr>
              <w:t>—The net total costs for RRS, for the hour.  See item (4)(a) above.</w:t>
            </w:r>
          </w:p>
        </w:tc>
      </w:tr>
      <w:tr w:rsidR="000901EC" w:rsidRPr="000901EC" w14:paraId="70458940" w14:textId="77777777" w:rsidTr="009C0551">
        <w:tc>
          <w:tcPr>
            <w:tcW w:w="849" w:type="pct"/>
            <w:tcBorders>
              <w:top w:val="single" w:sz="4" w:space="0" w:color="auto"/>
              <w:left w:val="single" w:sz="4" w:space="0" w:color="auto"/>
              <w:bottom w:val="single" w:sz="4" w:space="0" w:color="auto"/>
              <w:right w:val="single" w:sz="4" w:space="0" w:color="auto"/>
            </w:tcBorders>
          </w:tcPr>
          <w:p w14:paraId="3312A96A" w14:textId="77777777" w:rsidR="000901EC" w:rsidRPr="000901EC" w:rsidRDefault="000901EC" w:rsidP="000901EC">
            <w:pPr>
              <w:spacing w:after="60"/>
              <w:rPr>
                <w:rFonts w:eastAsia="SimSun"/>
                <w:iCs/>
                <w:sz w:val="20"/>
              </w:rPr>
            </w:pPr>
            <w:r w:rsidRPr="000901EC">
              <w:rPr>
                <w:rFonts w:eastAsia="SimSun"/>
                <w:iCs/>
                <w:sz w:val="20"/>
              </w:rPr>
              <w:t>RRQTOT</w:t>
            </w:r>
          </w:p>
        </w:tc>
        <w:tc>
          <w:tcPr>
            <w:tcW w:w="460" w:type="pct"/>
            <w:tcBorders>
              <w:top w:val="single" w:sz="4" w:space="0" w:color="auto"/>
              <w:left w:val="single" w:sz="4" w:space="0" w:color="auto"/>
              <w:bottom w:val="single" w:sz="4" w:space="0" w:color="auto"/>
              <w:right w:val="single" w:sz="4" w:space="0" w:color="auto"/>
            </w:tcBorders>
          </w:tcPr>
          <w:p w14:paraId="6DFA252A"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070BE69" w14:textId="77777777" w:rsidR="000901EC" w:rsidRPr="000901EC" w:rsidRDefault="000901EC" w:rsidP="000901EC">
            <w:pPr>
              <w:spacing w:after="60"/>
              <w:rPr>
                <w:rFonts w:eastAsia="SimSun"/>
                <w:i/>
                <w:iCs/>
                <w:sz w:val="20"/>
              </w:rPr>
            </w:pPr>
            <w:r w:rsidRPr="000901EC">
              <w:rPr>
                <w:rFonts w:eastAsia="SimSun"/>
                <w:i/>
                <w:iCs/>
                <w:sz w:val="20"/>
              </w:rPr>
              <w:t>Responsive Reserve Quantity Total</w:t>
            </w:r>
            <w:r w:rsidRPr="000901EC">
              <w:rPr>
                <w:rFonts w:eastAsia="SimSun"/>
                <w:iCs/>
                <w:sz w:val="20"/>
              </w:rPr>
              <w:t>—The sum of every QSE’s Ancillary Service Obligation minus its self-arranged RRS quantity in the DAM and any and all SASMs for the hour.</w:t>
            </w:r>
          </w:p>
        </w:tc>
      </w:tr>
      <w:tr w:rsidR="000901EC" w:rsidRPr="000901EC" w14:paraId="6F58B955" w14:textId="77777777" w:rsidTr="009C0551">
        <w:tc>
          <w:tcPr>
            <w:tcW w:w="849" w:type="pct"/>
            <w:tcBorders>
              <w:top w:val="single" w:sz="4" w:space="0" w:color="auto"/>
              <w:left w:val="single" w:sz="4" w:space="0" w:color="auto"/>
              <w:bottom w:val="single" w:sz="4" w:space="0" w:color="auto"/>
              <w:right w:val="single" w:sz="4" w:space="0" w:color="auto"/>
            </w:tcBorders>
          </w:tcPr>
          <w:p w14:paraId="36AF448D" w14:textId="77777777" w:rsidR="000901EC" w:rsidRPr="000901EC" w:rsidRDefault="000901EC" w:rsidP="000901EC">
            <w:pPr>
              <w:spacing w:after="60"/>
              <w:rPr>
                <w:rFonts w:eastAsia="SimSun"/>
                <w:iCs/>
                <w:sz w:val="20"/>
              </w:rPr>
            </w:pPr>
            <w:r w:rsidRPr="000901EC">
              <w:rPr>
                <w:rFonts w:eastAsia="SimSun"/>
                <w:iCs/>
                <w:sz w:val="20"/>
              </w:rPr>
              <w:t xml:space="preserve">RRQ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CE5A91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193D4D5" w14:textId="77777777" w:rsidR="000901EC" w:rsidRPr="000901EC" w:rsidRDefault="000901EC" w:rsidP="000901EC">
            <w:pPr>
              <w:spacing w:after="60"/>
              <w:rPr>
                <w:rFonts w:eastAsia="SimSun"/>
                <w:i/>
                <w:iCs/>
                <w:sz w:val="20"/>
              </w:rPr>
            </w:pPr>
            <w:r w:rsidRPr="000901EC">
              <w:rPr>
                <w:rFonts w:eastAsia="SimSun"/>
                <w:i/>
                <w:iCs/>
                <w:sz w:val="20"/>
              </w:rPr>
              <w:t>Responsive Reserve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’s Ancillary Service Obligation minus its self-arranged RRS quantity in the DAM and any and all SASMs, for the hour.</w:t>
            </w:r>
          </w:p>
        </w:tc>
      </w:tr>
      <w:tr w:rsidR="000901EC" w:rsidRPr="000901EC" w14:paraId="232096F9" w14:textId="77777777" w:rsidTr="009C0551">
        <w:tc>
          <w:tcPr>
            <w:tcW w:w="849" w:type="pct"/>
            <w:tcBorders>
              <w:top w:val="single" w:sz="4" w:space="0" w:color="auto"/>
              <w:left w:val="single" w:sz="4" w:space="0" w:color="auto"/>
              <w:bottom w:val="single" w:sz="4" w:space="0" w:color="auto"/>
              <w:right w:val="single" w:sz="4" w:space="0" w:color="auto"/>
            </w:tcBorders>
          </w:tcPr>
          <w:p w14:paraId="39CAD66F" w14:textId="77777777" w:rsidR="000901EC" w:rsidRPr="000901EC" w:rsidRDefault="000901EC" w:rsidP="000901EC">
            <w:pPr>
              <w:spacing w:after="60"/>
              <w:rPr>
                <w:rFonts w:eastAsia="SimSun"/>
                <w:iCs/>
                <w:sz w:val="20"/>
              </w:rPr>
            </w:pPr>
            <w:r w:rsidRPr="000901EC">
              <w:rPr>
                <w:rFonts w:eastAsia="SimSun"/>
                <w:iCs/>
                <w:sz w:val="20"/>
              </w:rPr>
              <w:t xml:space="preserve">RRO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91312C"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E183E73" w14:textId="77777777" w:rsidR="000901EC" w:rsidRPr="000901EC" w:rsidRDefault="000901EC" w:rsidP="000901EC">
            <w:pPr>
              <w:spacing w:after="60"/>
              <w:rPr>
                <w:rFonts w:eastAsia="SimSun"/>
                <w:i/>
                <w:iCs/>
                <w:sz w:val="20"/>
              </w:rPr>
            </w:pPr>
            <w:r w:rsidRPr="000901EC">
              <w:rPr>
                <w:rFonts w:eastAsia="SimSun"/>
                <w:i/>
                <w:iCs/>
                <w:sz w:val="20"/>
              </w:rPr>
              <w:t>Responsive Reserve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45BC3F6" w14:textId="77777777" w:rsidTr="009C0551">
        <w:tc>
          <w:tcPr>
            <w:tcW w:w="849" w:type="pct"/>
            <w:tcBorders>
              <w:top w:val="single" w:sz="4" w:space="0" w:color="auto"/>
              <w:left w:val="single" w:sz="4" w:space="0" w:color="auto"/>
              <w:bottom w:val="single" w:sz="4" w:space="0" w:color="auto"/>
              <w:right w:val="single" w:sz="4" w:space="0" w:color="auto"/>
            </w:tcBorders>
          </w:tcPr>
          <w:p w14:paraId="344C9617" w14:textId="77777777" w:rsidR="000901EC" w:rsidRPr="000901EC" w:rsidRDefault="000901EC" w:rsidP="000901EC">
            <w:pPr>
              <w:spacing w:after="60"/>
              <w:rPr>
                <w:rFonts w:eastAsia="SimSun"/>
                <w:iCs/>
                <w:sz w:val="20"/>
              </w:rPr>
            </w:pPr>
            <w:r w:rsidRPr="000901EC">
              <w:rPr>
                <w:rFonts w:eastAsia="SimSun"/>
                <w:iCs/>
                <w:sz w:val="20"/>
              </w:rPr>
              <w:t>DASARRQ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926BCB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E22491D" w14:textId="77777777" w:rsidR="000901EC" w:rsidRPr="000901EC" w:rsidRDefault="000901EC" w:rsidP="000901EC">
            <w:pPr>
              <w:spacing w:after="60"/>
              <w:rPr>
                <w:rFonts w:eastAsia="SimSun"/>
                <w:i/>
                <w:iCs/>
                <w:sz w:val="20"/>
              </w:rPr>
            </w:pPr>
            <w:r w:rsidRPr="000901EC">
              <w:rPr>
                <w:rFonts w:eastAsia="SimSun"/>
                <w:i/>
                <w:iCs/>
                <w:sz w:val="20"/>
              </w:rPr>
              <w:t>Day-Ahead Self-Arranged Responsive Reserve Quantity per QSE</w:t>
            </w:r>
            <w:r w:rsidRPr="000901EC">
              <w:rPr>
                <w:rFonts w:eastAsia="SimSun"/>
                <w:iCs/>
                <w:sz w:val="20"/>
              </w:rPr>
              <w:t xml:space="preserve">—The self-arranged RRS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6B89FA10" w14:textId="77777777" w:rsidTr="009C0551">
        <w:tc>
          <w:tcPr>
            <w:tcW w:w="849" w:type="pct"/>
            <w:tcBorders>
              <w:top w:val="single" w:sz="4" w:space="0" w:color="auto"/>
              <w:left w:val="single" w:sz="4" w:space="0" w:color="auto"/>
              <w:bottom w:val="single" w:sz="4" w:space="0" w:color="auto"/>
              <w:right w:val="single" w:sz="4" w:space="0" w:color="auto"/>
            </w:tcBorders>
          </w:tcPr>
          <w:p w14:paraId="2F7999D2" w14:textId="77777777" w:rsidR="000901EC" w:rsidRPr="000901EC" w:rsidRDefault="000901EC" w:rsidP="000901EC">
            <w:pPr>
              <w:spacing w:after="60"/>
              <w:rPr>
                <w:rFonts w:eastAsia="SimSun"/>
                <w:iCs/>
                <w:sz w:val="20"/>
              </w:rPr>
            </w:pPr>
            <w:r w:rsidRPr="000901EC">
              <w:rPr>
                <w:rFonts w:eastAsia="SimSun"/>
                <w:iCs/>
                <w:sz w:val="20"/>
              </w:rPr>
              <w:t>RTSARRQ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70EE4E1"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16F728A" w14:textId="77777777" w:rsidR="000901EC" w:rsidRPr="000901EC" w:rsidRDefault="000901EC" w:rsidP="000901EC">
            <w:pPr>
              <w:spacing w:after="60"/>
              <w:rPr>
                <w:rFonts w:eastAsia="SimSun"/>
                <w:i/>
                <w:iCs/>
                <w:sz w:val="20"/>
              </w:rPr>
            </w:pPr>
            <w:r w:rsidRPr="000901EC">
              <w:rPr>
                <w:rFonts w:eastAsia="SimSun"/>
                <w:i/>
                <w:iCs/>
                <w:sz w:val="20"/>
              </w:rPr>
              <w:t>Self-Arranged Responsive Reserve Quantity per QSE for all SASMs</w:t>
            </w:r>
            <w:r w:rsidRPr="000901EC">
              <w:rPr>
                <w:rFonts w:eastAsia="SimSun"/>
                <w:iCs/>
                <w:sz w:val="20"/>
              </w:rPr>
              <w:t xml:space="preserve">—The sum of all self-arranged RRS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2855B99E" w14:textId="77777777" w:rsidTr="009C0551">
        <w:tc>
          <w:tcPr>
            <w:tcW w:w="849" w:type="pct"/>
            <w:tcBorders>
              <w:top w:val="single" w:sz="4" w:space="0" w:color="auto"/>
              <w:left w:val="single" w:sz="4" w:space="0" w:color="auto"/>
              <w:bottom w:val="single" w:sz="4" w:space="0" w:color="auto"/>
              <w:right w:val="single" w:sz="4" w:space="0" w:color="auto"/>
            </w:tcBorders>
          </w:tcPr>
          <w:p w14:paraId="274B212A"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RTPCRR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8440AB9"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5C131B"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RRS, for the hour.</w:t>
            </w:r>
          </w:p>
        </w:tc>
      </w:tr>
      <w:tr w:rsidR="000901EC" w:rsidRPr="000901EC" w14:paraId="77E45C5D" w14:textId="77777777" w:rsidTr="009C0551">
        <w:tc>
          <w:tcPr>
            <w:tcW w:w="849" w:type="pct"/>
            <w:tcBorders>
              <w:top w:val="single" w:sz="4" w:space="0" w:color="auto"/>
              <w:left w:val="single" w:sz="4" w:space="0" w:color="auto"/>
              <w:bottom w:val="single" w:sz="4" w:space="0" w:color="auto"/>
              <w:right w:val="single" w:sz="4" w:space="0" w:color="auto"/>
            </w:tcBorders>
          </w:tcPr>
          <w:p w14:paraId="7BBEAED2" w14:textId="77777777" w:rsidR="000901EC" w:rsidRPr="000901EC" w:rsidRDefault="000901EC" w:rsidP="000901EC">
            <w:pPr>
              <w:spacing w:after="60"/>
              <w:rPr>
                <w:rFonts w:eastAsia="SimSun"/>
                <w:iCs/>
                <w:sz w:val="20"/>
              </w:rPr>
            </w:pPr>
            <w:r w:rsidRPr="000901EC">
              <w:rPr>
                <w:rFonts w:eastAsia="SimSun"/>
                <w:iCs/>
                <w:sz w:val="20"/>
              </w:rPr>
              <w:t xml:space="preserve">RRFQ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5B8FB"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6D6576A" w14:textId="77777777" w:rsidR="000901EC" w:rsidRPr="000901EC" w:rsidRDefault="000901EC" w:rsidP="000901EC">
            <w:pPr>
              <w:spacing w:after="60"/>
              <w:rPr>
                <w:rFonts w:eastAsia="SimSun"/>
                <w:iCs/>
                <w:sz w:val="20"/>
              </w:rPr>
            </w:pPr>
            <w:r w:rsidRPr="000901EC">
              <w:rPr>
                <w:rFonts w:eastAsia="SimSun"/>
                <w:i/>
                <w:iCs/>
                <w:sz w:val="20"/>
              </w:rPr>
              <w:t>Responsive Reserve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RRS, for the hour.</w:t>
            </w:r>
          </w:p>
        </w:tc>
      </w:tr>
      <w:tr w:rsidR="000901EC" w:rsidRPr="000901EC" w14:paraId="7AE334F8" w14:textId="77777777" w:rsidTr="009C0551">
        <w:tc>
          <w:tcPr>
            <w:tcW w:w="849" w:type="pct"/>
            <w:tcBorders>
              <w:top w:val="single" w:sz="4" w:space="0" w:color="auto"/>
              <w:left w:val="single" w:sz="4" w:space="0" w:color="auto"/>
              <w:bottom w:val="single" w:sz="4" w:space="0" w:color="auto"/>
              <w:right w:val="single" w:sz="4" w:space="0" w:color="auto"/>
            </w:tcBorders>
          </w:tcPr>
          <w:p w14:paraId="0EB85A58" w14:textId="77777777" w:rsidR="000901EC" w:rsidRPr="000901EC" w:rsidRDefault="000901EC" w:rsidP="000901EC">
            <w:pPr>
              <w:spacing w:after="60"/>
              <w:rPr>
                <w:rFonts w:eastAsia="SimSun"/>
                <w:iCs/>
                <w:sz w:val="20"/>
              </w:rPr>
            </w:pPr>
            <w:r w:rsidRPr="000901EC">
              <w:rPr>
                <w:rFonts w:eastAsia="SimSun"/>
                <w:sz w:val="20"/>
              </w:rPr>
              <w:t xml:space="preserve">RRRFQ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6E8D80"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93755CC" w14:textId="77777777" w:rsidR="000901EC" w:rsidRPr="000901EC" w:rsidRDefault="000901EC" w:rsidP="000901EC">
            <w:pPr>
              <w:spacing w:after="60"/>
              <w:rPr>
                <w:rFonts w:eastAsia="SimSun"/>
                <w:i/>
                <w:iCs/>
                <w:sz w:val="20"/>
              </w:rPr>
            </w:pPr>
            <w:r w:rsidRPr="000901EC">
              <w:rPr>
                <w:rFonts w:eastAsia="SimSun"/>
                <w:i/>
                <w:sz w:val="20"/>
              </w:rPr>
              <w:t>Reconfiguration Responsive Reserve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RRS, for the hour.</w:t>
            </w:r>
          </w:p>
        </w:tc>
      </w:tr>
      <w:tr w:rsidR="000901EC" w:rsidRPr="000901EC" w14:paraId="5B3E63BB" w14:textId="77777777" w:rsidTr="009C0551">
        <w:tc>
          <w:tcPr>
            <w:tcW w:w="849" w:type="pct"/>
            <w:tcBorders>
              <w:top w:val="single" w:sz="4" w:space="0" w:color="auto"/>
              <w:left w:val="single" w:sz="4" w:space="0" w:color="auto"/>
              <w:bottom w:val="single" w:sz="4" w:space="0" w:color="auto"/>
              <w:right w:val="single" w:sz="4" w:space="0" w:color="auto"/>
            </w:tcBorders>
          </w:tcPr>
          <w:p w14:paraId="79740155"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6401CD"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1A61348"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668CD5CC" w14:textId="77777777" w:rsidTr="009C0551">
        <w:tc>
          <w:tcPr>
            <w:tcW w:w="849" w:type="pct"/>
            <w:tcBorders>
              <w:top w:val="single" w:sz="4" w:space="0" w:color="auto"/>
              <w:left w:val="single" w:sz="4" w:space="0" w:color="auto"/>
              <w:bottom w:val="single" w:sz="4" w:space="0" w:color="auto"/>
              <w:right w:val="single" w:sz="4" w:space="0" w:color="auto"/>
            </w:tcBorders>
          </w:tcPr>
          <w:p w14:paraId="0384EE15" w14:textId="77777777" w:rsidR="000901EC" w:rsidRPr="000901EC" w:rsidRDefault="000901EC" w:rsidP="000901EC">
            <w:pPr>
              <w:rPr>
                <w:rFonts w:eastAsia="SimSun"/>
                <w:sz w:val="20"/>
              </w:rPr>
            </w:pPr>
            <w:r w:rsidRPr="000901EC">
              <w:rPr>
                <w:rFonts w:eastAsia="SimSun"/>
                <w:sz w:val="20"/>
              </w:rPr>
              <w:t xml:space="preserve">PCRR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DAE3ED9"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0ADCC8B" w14:textId="77777777" w:rsidR="000901EC" w:rsidRPr="000901EC" w:rsidRDefault="000901EC" w:rsidP="000901EC">
            <w:pPr>
              <w:rPr>
                <w:rFonts w:eastAsia="SimSun"/>
                <w:sz w:val="20"/>
              </w:rPr>
            </w:pPr>
            <w:r w:rsidRPr="000901EC">
              <w:rPr>
                <w:rFonts w:eastAsia="SimSun"/>
                <w:i/>
                <w:sz w:val="20"/>
              </w:rPr>
              <w:t>Procured Capacity for Responsive Reserve per QSE in DAM</w:t>
            </w:r>
            <w:r w:rsidRPr="000901EC">
              <w:rPr>
                <w:rFonts w:eastAsia="SimSun"/>
                <w:sz w:val="20"/>
              </w:rPr>
              <w:t xml:space="preserve">—The total RRS capacity quantity awarded to QSE </w:t>
            </w:r>
            <w:r w:rsidRPr="000901EC">
              <w:rPr>
                <w:rFonts w:eastAsia="SimSun"/>
                <w:i/>
                <w:sz w:val="20"/>
              </w:rPr>
              <w:t>q</w:t>
            </w:r>
            <w:r w:rsidRPr="000901EC">
              <w:rPr>
                <w:rFonts w:eastAsia="SimSun"/>
                <w:sz w:val="20"/>
              </w:rPr>
              <w:t xml:space="preserve"> in the DAM for all the Resources represented by the QSE, for the hour.</w:t>
            </w:r>
          </w:p>
        </w:tc>
      </w:tr>
      <w:tr w:rsidR="000901EC" w:rsidRPr="000901EC" w14:paraId="7A8ED05D" w14:textId="77777777" w:rsidTr="009C0551">
        <w:tc>
          <w:tcPr>
            <w:tcW w:w="849" w:type="pct"/>
            <w:tcBorders>
              <w:top w:val="single" w:sz="4" w:space="0" w:color="auto"/>
              <w:left w:val="single" w:sz="4" w:space="0" w:color="auto"/>
              <w:bottom w:val="single" w:sz="4" w:space="0" w:color="auto"/>
              <w:right w:val="single" w:sz="4" w:space="0" w:color="auto"/>
            </w:tcBorders>
          </w:tcPr>
          <w:p w14:paraId="43F2E321" w14:textId="77777777" w:rsidR="000901EC" w:rsidRPr="000901EC" w:rsidRDefault="000901EC" w:rsidP="000901EC">
            <w:pPr>
              <w:spacing w:after="60"/>
              <w:rPr>
                <w:rFonts w:eastAsia="SimSun"/>
                <w:sz w:val="20"/>
              </w:rPr>
            </w:pPr>
            <w:r w:rsidRPr="000901EC">
              <w:rPr>
                <w:rFonts w:eastAsia="SimSun"/>
                <w:sz w:val="20"/>
              </w:rPr>
              <w:t xml:space="preserve">SARRQ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0031AB"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A7E4E4E" w14:textId="77777777" w:rsidR="000901EC" w:rsidRPr="000901EC" w:rsidRDefault="000901EC" w:rsidP="000901EC">
            <w:pPr>
              <w:spacing w:after="60"/>
              <w:rPr>
                <w:rFonts w:eastAsia="SimSun"/>
                <w:i/>
                <w:sz w:val="20"/>
              </w:rPr>
            </w:pPr>
            <w:r w:rsidRPr="000901EC">
              <w:rPr>
                <w:rFonts w:eastAsia="SimSun"/>
                <w:i/>
                <w:sz w:val="20"/>
              </w:rPr>
              <w:t>Total Self-Arranged Responsive Reserve Quantity per QSE for all markets</w:t>
            </w:r>
            <w:r w:rsidRPr="000901EC">
              <w:rPr>
                <w:rFonts w:eastAsia="SimSun"/>
                <w:sz w:val="20"/>
              </w:rPr>
              <w:t xml:space="preserve">—The sum of all self-arranged RRS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7005577" w14:textId="77777777" w:rsidTr="009C0551">
        <w:tc>
          <w:tcPr>
            <w:tcW w:w="849" w:type="pct"/>
            <w:tcBorders>
              <w:top w:val="single" w:sz="4" w:space="0" w:color="auto"/>
              <w:left w:val="single" w:sz="4" w:space="0" w:color="auto"/>
              <w:bottom w:val="single" w:sz="4" w:space="0" w:color="auto"/>
              <w:right w:val="single" w:sz="4" w:space="0" w:color="auto"/>
            </w:tcBorders>
          </w:tcPr>
          <w:p w14:paraId="53DC6B4E"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4A0D825A"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4E8992"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04EB77DE" w14:textId="77777777" w:rsidTr="009C0551">
        <w:tc>
          <w:tcPr>
            <w:tcW w:w="849" w:type="pct"/>
            <w:tcBorders>
              <w:top w:val="single" w:sz="4" w:space="0" w:color="auto"/>
              <w:left w:val="single" w:sz="4" w:space="0" w:color="auto"/>
              <w:bottom w:val="single" w:sz="4" w:space="0" w:color="auto"/>
              <w:right w:val="single" w:sz="4" w:space="0" w:color="auto"/>
            </w:tcBorders>
          </w:tcPr>
          <w:p w14:paraId="62DBB59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21D30A80"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8468866"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586225B6" w14:textId="77777777" w:rsidR="000901EC" w:rsidRPr="000901EC" w:rsidRDefault="000901EC" w:rsidP="000901EC">
      <w:pPr>
        <w:rPr>
          <w:rFonts w:eastAsia="SimSun"/>
        </w:rPr>
      </w:pPr>
    </w:p>
    <w:p w14:paraId="484D9B72"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RRS for the Operating Hour, due to changes during the Adjustment Period or Real-Time operations, is calculated as follows:</w:t>
      </w:r>
    </w:p>
    <w:p w14:paraId="64514691"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RTRRAMT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RRCOST </w:t>
      </w:r>
      <w:r w:rsidRPr="000901EC">
        <w:rPr>
          <w:rFonts w:eastAsia="SimSun"/>
          <w:b/>
          <w:bCs/>
          <w:i/>
          <w:vertAlign w:val="subscript"/>
          <w:lang w:val="pt-BR"/>
        </w:rPr>
        <w:t>q</w:t>
      </w:r>
      <w:r w:rsidRPr="000901EC">
        <w:rPr>
          <w:rFonts w:eastAsia="SimSun"/>
          <w:b/>
          <w:bCs/>
          <w:lang w:val="pt-BR"/>
        </w:rPr>
        <w:t xml:space="preserve"> – DARRAMT </w:t>
      </w:r>
      <w:r w:rsidRPr="000901EC">
        <w:rPr>
          <w:rFonts w:eastAsia="SimSun"/>
          <w:b/>
          <w:bCs/>
          <w:i/>
          <w:vertAlign w:val="subscript"/>
          <w:lang w:val="pt-BR"/>
        </w:rPr>
        <w:t>q</w:t>
      </w:r>
    </w:p>
    <w:p w14:paraId="1D0D26EF"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1BCF55CC" w14:textId="77777777" w:rsidTr="009C0551">
        <w:trPr>
          <w:cantSplit/>
        </w:trPr>
        <w:tc>
          <w:tcPr>
            <w:tcW w:w="824" w:type="pct"/>
          </w:tcPr>
          <w:p w14:paraId="1C9B54C6"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0E100161"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1711AABA"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99BDB0E" w14:textId="77777777" w:rsidTr="009C0551">
        <w:trPr>
          <w:cantSplit/>
        </w:trPr>
        <w:tc>
          <w:tcPr>
            <w:tcW w:w="824" w:type="pct"/>
          </w:tcPr>
          <w:p w14:paraId="7C1B3DBC" w14:textId="77777777" w:rsidR="000901EC" w:rsidRPr="000901EC" w:rsidRDefault="000901EC" w:rsidP="000901EC">
            <w:pPr>
              <w:spacing w:after="60"/>
              <w:rPr>
                <w:rFonts w:eastAsia="SimSun"/>
                <w:iCs/>
                <w:sz w:val="20"/>
              </w:rPr>
            </w:pPr>
            <w:r w:rsidRPr="000901EC">
              <w:rPr>
                <w:rFonts w:eastAsia="SimSun"/>
                <w:iCs/>
                <w:sz w:val="20"/>
              </w:rPr>
              <w:t xml:space="preserve">RTRRAMT </w:t>
            </w:r>
            <w:r w:rsidRPr="000901EC">
              <w:rPr>
                <w:rFonts w:eastAsia="SimSun"/>
                <w:i/>
                <w:iCs/>
                <w:sz w:val="20"/>
                <w:vertAlign w:val="subscript"/>
              </w:rPr>
              <w:t>q</w:t>
            </w:r>
          </w:p>
        </w:tc>
        <w:tc>
          <w:tcPr>
            <w:tcW w:w="463" w:type="pct"/>
          </w:tcPr>
          <w:p w14:paraId="3C1C5234"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58A66F0" w14:textId="77777777" w:rsidR="000901EC" w:rsidRPr="000901EC" w:rsidRDefault="000901EC" w:rsidP="000901EC">
            <w:pPr>
              <w:spacing w:after="60"/>
              <w:rPr>
                <w:rFonts w:eastAsia="SimSun"/>
                <w:iCs/>
                <w:sz w:val="20"/>
              </w:rPr>
            </w:pPr>
            <w:r w:rsidRPr="000901EC">
              <w:rPr>
                <w:rFonts w:eastAsia="SimSun"/>
                <w:i/>
                <w:iCs/>
                <w:sz w:val="20"/>
              </w:rPr>
              <w:t>Real-Time Responsive Reserve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RRS, for the hour.</w:t>
            </w:r>
          </w:p>
        </w:tc>
      </w:tr>
      <w:tr w:rsidR="000901EC" w:rsidRPr="000901EC" w14:paraId="1C649DDC" w14:textId="77777777" w:rsidTr="009C0551">
        <w:trPr>
          <w:cantSplit/>
        </w:trPr>
        <w:tc>
          <w:tcPr>
            <w:tcW w:w="824" w:type="pct"/>
          </w:tcPr>
          <w:p w14:paraId="7B2F8811" w14:textId="77777777" w:rsidR="000901EC" w:rsidRPr="000901EC" w:rsidRDefault="000901EC" w:rsidP="000901EC">
            <w:pPr>
              <w:spacing w:after="60"/>
              <w:rPr>
                <w:rFonts w:eastAsia="SimSun"/>
                <w:iCs/>
                <w:sz w:val="20"/>
              </w:rPr>
            </w:pPr>
            <w:r w:rsidRPr="000901EC">
              <w:rPr>
                <w:rFonts w:eastAsia="SimSun"/>
                <w:iCs/>
                <w:sz w:val="20"/>
              </w:rPr>
              <w:t xml:space="preserve">RRCOST </w:t>
            </w:r>
            <w:r w:rsidRPr="000901EC">
              <w:rPr>
                <w:rFonts w:eastAsia="SimSun"/>
                <w:i/>
                <w:iCs/>
                <w:sz w:val="20"/>
                <w:vertAlign w:val="subscript"/>
              </w:rPr>
              <w:t>q</w:t>
            </w:r>
          </w:p>
        </w:tc>
        <w:tc>
          <w:tcPr>
            <w:tcW w:w="463" w:type="pct"/>
          </w:tcPr>
          <w:p w14:paraId="6983E82A"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46E73FF" w14:textId="77777777" w:rsidR="000901EC" w:rsidRPr="000901EC" w:rsidRDefault="000901EC" w:rsidP="000901EC">
            <w:pPr>
              <w:spacing w:after="60"/>
              <w:rPr>
                <w:rFonts w:eastAsia="SimSun"/>
                <w:iCs/>
                <w:sz w:val="20"/>
              </w:rPr>
            </w:pPr>
            <w:r w:rsidRPr="000901EC">
              <w:rPr>
                <w:rFonts w:eastAsia="SimSun"/>
                <w:i/>
                <w:iCs/>
                <w:sz w:val="20"/>
              </w:rPr>
              <w:t>Responsive Reserve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RRS, for the hour.</w:t>
            </w:r>
          </w:p>
        </w:tc>
      </w:tr>
      <w:tr w:rsidR="000901EC" w:rsidRPr="000901EC" w14:paraId="14735C9F" w14:textId="77777777" w:rsidTr="009C0551">
        <w:trPr>
          <w:cantSplit/>
        </w:trPr>
        <w:tc>
          <w:tcPr>
            <w:tcW w:w="824" w:type="pct"/>
          </w:tcPr>
          <w:p w14:paraId="5B08B871" w14:textId="77777777" w:rsidR="000901EC" w:rsidRPr="000901EC" w:rsidRDefault="000901EC" w:rsidP="000901EC">
            <w:pPr>
              <w:spacing w:after="60"/>
              <w:rPr>
                <w:rFonts w:eastAsia="SimSun"/>
                <w:iCs/>
                <w:sz w:val="20"/>
              </w:rPr>
            </w:pPr>
            <w:r w:rsidRPr="000901EC">
              <w:rPr>
                <w:rFonts w:eastAsia="SimSun"/>
                <w:iCs/>
                <w:sz w:val="20"/>
              </w:rPr>
              <w:t xml:space="preserve">DARRAMT </w:t>
            </w:r>
            <w:r w:rsidRPr="000901EC">
              <w:rPr>
                <w:rFonts w:eastAsia="SimSun"/>
                <w:i/>
                <w:iCs/>
                <w:sz w:val="20"/>
                <w:vertAlign w:val="subscript"/>
              </w:rPr>
              <w:t>q</w:t>
            </w:r>
          </w:p>
        </w:tc>
        <w:tc>
          <w:tcPr>
            <w:tcW w:w="463" w:type="pct"/>
          </w:tcPr>
          <w:p w14:paraId="7898B7BD"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15CDD50F" w14:textId="77777777" w:rsidR="000901EC" w:rsidRPr="000901EC" w:rsidRDefault="000901EC" w:rsidP="000901EC">
            <w:pPr>
              <w:spacing w:after="60"/>
              <w:rPr>
                <w:rFonts w:eastAsia="SimSun"/>
                <w:iCs/>
                <w:sz w:val="20"/>
              </w:rPr>
            </w:pPr>
            <w:r w:rsidRPr="000901EC">
              <w:rPr>
                <w:rFonts w:eastAsia="SimSun"/>
                <w:i/>
                <w:iCs/>
                <w:sz w:val="20"/>
              </w:rPr>
              <w:t>Day-Ahead Responsive Reserve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RRS, for the hour.</w:t>
            </w:r>
          </w:p>
        </w:tc>
      </w:tr>
      <w:tr w:rsidR="000901EC" w:rsidRPr="000901EC" w14:paraId="6641C4FD" w14:textId="77777777" w:rsidTr="009C0551">
        <w:trPr>
          <w:cantSplit/>
        </w:trPr>
        <w:tc>
          <w:tcPr>
            <w:tcW w:w="824" w:type="pct"/>
            <w:tcBorders>
              <w:top w:val="single" w:sz="4" w:space="0" w:color="auto"/>
              <w:left w:val="single" w:sz="4" w:space="0" w:color="auto"/>
              <w:bottom w:val="single" w:sz="4" w:space="0" w:color="auto"/>
              <w:right w:val="single" w:sz="4" w:space="0" w:color="auto"/>
            </w:tcBorders>
          </w:tcPr>
          <w:p w14:paraId="28B4EDC5"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0126646"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1CEA5EC1" w14:textId="77777777" w:rsidR="000901EC" w:rsidRPr="000901EC" w:rsidRDefault="000901EC" w:rsidP="000901EC">
            <w:pPr>
              <w:spacing w:after="60"/>
              <w:rPr>
                <w:rFonts w:eastAsia="SimSun"/>
                <w:iCs/>
                <w:sz w:val="20"/>
              </w:rPr>
            </w:pPr>
            <w:r w:rsidRPr="000901EC">
              <w:rPr>
                <w:rFonts w:eastAsia="SimSun"/>
                <w:iCs/>
                <w:sz w:val="20"/>
              </w:rPr>
              <w:t>A QSE.</w:t>
            </w:r>
          </w:p>
        </w:tc>
      </w:tr>
    </w:tbl>
    <w:p w14:paraId="042F0491" w14:textId="77777777" w:rsidR="000901EC" w:rsidRPr="000901EC" w:rsidRDefault="000901EC" w:rsidP="000901EC">
      <w:pPr>
        <w:spacing w:before="240" w:after="240"/>
        <w:ind w:left="720" w:hanging="720"/>
        <w:rPr>
          <w:rFonts w:eastAsia="SimSun"/>
          <w:iCs/>
        </w:rPr>
      </w:pPr>
      <w:r w:rsidRPr="000901EC">
        <w:rPr>
          <w:rFonts w:eastAsia="SimSun"/>
          <w:iCs/>
        </w:rPr>
        <w:t>(5)</w:t>
      </w:r>
      <w:r w:rsidRPr="000901EC">
        <w:rPr>
          <w:rFonts w:eastAsia="SimSun"/>
          <w:iCs/>
        </w:rPr>
        <w:tab/>
        <w:t>For Non-Spin, if applicable:</w:t>
      </w:r>
    </w:p>
    <w:p w14:paraId="1ACEDC4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Non-Spin for a given Operating Hour is calculated as follows:</w:t>
      </w:r>
    </w:p>
    <w:p w14:paraId="0CE68DEE" w14:textId="77777777" w:rsidR="000901EC" w:rsidRPr="000901EC" w:rsidRDefault="000901EC" w:rsidP="000901EC">
      <w:pPr>
        <w:spacing w:after="120"/>
        <w:ind w:left="3600" w:hanging="2880"/>
        <w:rPr>
          <w:rFonts w:eastAsia="SimSun"/>
          <w:b/>
          <w:bCs/>
        </w:rPr>
      </w:pPr>
      <w:r w:rsidRPr="000901EC">
        <w:rPr>
          <w:rFonts w:eastAsia="SimSun"/>
          <w:b/>
          <w:bCs/>
        </w:rPr>
        <w:t xml:space="preserve">NSCOSTTOT </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1D87DF13" wp14:editId="0085B05A">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(RTPCNSAMTTOT </w:t>
      </w:r>
      <w:r w:rsidRPr="000901EC">
        <w:rPr>
          <w:rFonts w:eastAsia="SimSun"/>
          <w:b/>
          <w:bCs/>
          <w:i/>
          <w:vertAlign w:val="subscript"/>
        </w:rPr>
        <w:t>m</w:t>
      </w:r>
      <w:r w:rsidRPr="000901EC">
        <w:rPr>
          <w:rFonts w:eastAsia="SimSun"/>
          <w:bCs/>
        </w:rPr>
        <w:t>)</w:t>
      </w:r>
      <w:r w:rsidRPr="000901EC">
        <w:rPr>
          <w:rFonts w:eastAsia="SimSun"/>
          <w:b/>
          <w:bCs/>
        </w:rPr>
        <w:t xml:space="preserve"> + </w:t>
      </w:r>
      <w:r w:rsidRPr="000901EC">
        <w:rPr>
          <w:rFonts w:eastAsia="SimSun"/>
          <w:b/>
          <w:bCs/>
        </w:rPr>
        <w:tab/>
        <w:t xml:space="preserve">PCNSAMTTOT + NSFQAMTTOT + </w:t>
      </w:r>
    </w:p>
    <w:p w14:paraId="03DFA507" w14:textId="77777777" w:rsidR="000901EC" w:rsidRPr="000901EC" w:rsidRDefault="000901EC" w:rsidP="000901EC">
      <w:pPr>
        <w:spacing w:after="240"/>
        <w:ind w:left="3600" w:firstLine="720"/>
        <w:rPr>
          <w:rFonts w:eastAsia="SimSun"/>
          <w:b/>
          <w:bCs/>
        </w:rPr>
      </w:pPr>
      <w:r w:rsidRPr="000901EC">
        <w:rPr>
          <w:rFonts w:eastAsia="SimSun"/>
          <w:b/>
          <w:bCs/>
        </w:rPr>
        <w:t>NSINFQAMTTOT)</w:t>
      </w:r>
    </w:p>
    <w:p w14:paraId="35CAAE8C" w14:textId="77777777" w:rsidR="000901EC" w:rsidRPr="000901EC" w:rsidRDefault="000901EC" w:rsidP="000901EC">
      <w:pPr>
        <w:spacing w:after="240"/>
        <w:rPr>
          <w:rFonts w:eastAsia="SimSun"/>
          <w:iCs/>
        </w:rPr>
      </w:pPr>
      <w:r w:rsidRPr="000901EC">
        <w:rPr>
          <w:rFonts w:eastAsia="SimSun"/>
          <w:iCs/>
        </w:rPr>
        <w:t xml:space="preserve">Where: </w:t>
      </w:r>
    </w:p>
    <w:p w14:paraId="3B9702C2" w14:textId="77777777" w:rsidR="000901EC" w:rsidRPr="000901EC" w:rsidRDefault="000901EC" w:rsidP="000901EC">
      <w:pPr>
        <w:rPr>
          <w:rFonts w:eastAsia="SimSun"/>
        </w:rPr>
      </w:pPr>
      <w:r w:rsidRPr="000901EC">
        <w:rPr>
          <w:rFonts w:eastAsia="SimSun"/>
        </w:rPr>
        <w:lastRenderedPageBreak/>
        <w:t>Total payment of SASM- and RSASM-procured capacity for Non-Spin by market</w:t>
      </w:r>
    </w:p>
    <w:p w14:paraId="2B519469"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RTPCNSAMTTOT </w:t>
      </w:r>
      <w:r w:rsidRPr="000901EC">
        <w:rPr>
          <w:rFonts w:eastAsia="SimSun"/>
          <w:bCs/>
          <w:i/>
          <w:vertAlign w:val="subscript"/>
        </w:rPr>
        <w:t>m</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23CB1502" wp14:editId="40F1BCED">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3B74201" w14:textId="77777777" w:rsidR="000901EC" w:rsidRPr="000901EC" w:rsidRDefault="000901EC" w:rsidP="000901EC">
      <w:pPr>
        <w:rPr>
          <w:rFonts w:eastAsia="SimSun"/>
        </w:rPr>
      </w:pPr>
      <w:r w:rsidRPr="000901EC">
        <w:rPr>
          <w:rFonts w:eastAsia="SimSun"/>
        </w:rPr>
        <w:t>Total payment of DAM-procured capacity for Non-Spin</w:t>
      </w:r>
    </w:p>
    <w:p w14:paraId="586C139A" w14:textId="77777777" w:rsidR="000901EC" w:rsidRPr="000901EC" w:rsidRDefault="000901EC" w:rsidP="000901EC">
      <w:pPr>
        <w:spacing w:after="240"/>
        <w:ind w:leftChars="300" w:left="2880" w:hangingChars="900" w:hanging="2160"/>
        <w:rPr>
          <w:rFonts w:eastAsia="SimSun"/>
          <w:bCs/>
        </w:rPr>
      </w:pPr>
      <w:r w:rsidRPr="000901EC">
        <w:rPr>
          <w:rFonts w:eastAsia="SimSun"/>
          <w:bCs/>
        </w:rPr>
        <w:t>PCNSAMTTOT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4E9B537" wp14:editId="64D9CA5B">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PCNSAMT </w:t>
      </w:r>
      <w:r w:rsidRPr="000901EC">
        <w:rPr>
          <w:rFonts w:eastAsia="SimSun"/>
          <w:bCs/>
          <w:i/>
          <w:vertAlign w:val="subscript"/>
        </w:rPr>
        <w:t>q</w:t>
      </w:r>
    </w:p>
    <w:p w14:paraId="4538E2DF" w14:textId="77777777" w:rsidR="000901EC" w:rsidRPr="000901EC" w:rsidRDefault="000901EC" w:rsidP="000901EC">
      <w:pPr>
        <w:rPr>
          <w:rFonts w:eastAsia="SimSun"/>
        </w:rPr>
      </w:pPr>
      <w:r w:rsidRPr="000901EC">
        <w:rPr>
          <w:rFonts w:eastAsia="SimSun"/>
        </w:rPr>
        <w:t>Total charge of failure on Ancillary Service Supply Responsibility for Non-Spin</w:t>
      </w:r>
    </w:p>
    <w:p w14:paraId="32645C61" w14:textId="77777777" w:rsidR="000901EC" w:rsidRPr="000901EC" w:rsidRDefault="000901EC" w:rsidP="000901EC">
      <w:pPr>
        <w:spacing w:after="240"/>
        <w:ind w:leftChars="300" w:left="2880" w:hangingChars="900" w:hanging="2160"/>
        <w:rPr>
          <w:rFonts w:eastAsia="SimSun"/>
          <w:bCs/>
        </w:rPr>
      </w:pPr>
      <w:r w:rsidRPr="000901EC">
        <w:rPr>
          <w:rFonts w:eastAsia="SimSun"/>
          <w:bCs/>
        </w:rPr>
        <w:t>NSFQAMTTOT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234FAED" wp14:editId="158AFEDD">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NSFQAMTQSETOT </w:t>
      </w:r>
      <w:r w:rsidRPr="000901EC">
        <w:rPr>
          <w:rFonts w:eastAsia="SimSun"/>
          <w:bCs/>
          <w:i/>
          <w:vertAlign w:val="subscript"/>
        </w:rPr>
        <w:t>q</w:t>
      </w:r>
    </w:p>
    <w:p w14:paraId="4F38C722"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Non-Spin by QSE</w:t>
      </w:r>
    </w:p>
    <w:p w14:paraId="503C51A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RTPCNSAMTQSETOT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10601092" wp14:editId="506871ED">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35150F2B" w14:textId="77777777" w:rsidR="000901EC" w:rsidRPr="000901EC" w:rsidRDefault="000901EC" w:rsidP="000901EC">
      <w:pPr>
        <w:rPr>
          <w:rFonts w:eastAsia="SimSun"/>
        </w:rPr>
      </w:pPr>
      <w:r w:rsidRPr="000901EC">
        <w:rPr>
          <w:rFonts w:eastAsia="SimSun"/>
        </w:rPr>
        <w:t>Total charge of infeasible Ancillary Service Supply Responsibility for Non-Spin</w:t>
      </w:r>
    </w:p>
    <w:p w14:paraId="03F3B180" w14:textId="77777777" w:rsidR="000901EC" w:rsidRPr="000901EC" w:rsidRDefault="000901EC" w:rsidP="000901EC">
      <w:pPr>
        <w:spacing w:after="240"/>
        <w:ind w:left="2880" w:hanging="2160"/>
        <w:rPr>
          <w:rFonts w:eastAsia="SimSun"/>
          <w:i/>
          <w:vertAlign w:val="subscript"/>
        </w:rPr>
      </w:pPr>
      <w:r w:rsidRPr="000901EC">
        <w:rPr>
          <w:rFonts w:eastAsia="SimSun"/>
        </w:rPr>
        <w:t>NSINFQAMTTOT</w:t>
      </w:r>
      <w:r w:rsidRPr="000901EC">
        <w:rPr>
          <w:rFonts w:eastAsia="SimSun"/>
        </w:rPr>
        <w:tab/>
        <w:t>=</w:t>
      </w:r>
      <w:r w:rsidRPr="000901EC">
        <w:rPr>
          <w:rFonts w:eastAsia="SimSun"/>
        </w:rPr>
        <w:tab/>
      </w:r>
      <w:r w:rsidRPr="000901EC">
        <w:rPr>
          <w:rFonts w:eastAsia="SimSun"/>
          <w:position w:val="-22"/>
          <w:lang w:val="pt-BR"/>
        </w:rPr>
        <w:object w:dxaOrig="225" w:dyaOrig="465" w14:anchorId="3C9A4A68">
          <v:shape id="_x0000_i1059" type="#_x0000_t75" style="width:12pt;height:18pt" o:ole="">
            <v:imagedata r:id="rId64" o:title=""/>
          </v:shape>
          <o:OLEObject Type="Embed" ProgID="Equation.3" ShapeID="_x0000_i1059" DrawAspect="Content" ObjectID="_1789280182" r:id="rId73"/>
        </w:object>
      </w:r>
      <w:r w:rsidRPr="000901EC">
        <w:rPr>
          <w:rFonts w:eastAsia="SimSun"/>
        </w:rPr>
        <w:t xml:space="preserve"> NSINFQAMT </w:t>
      </w:r>
      <w:r w:rsidRPr="000901EC">
        <w:rPr>
          <w:rFonts w:eastAsia="SimSun"/>
          <w:i/>
          <w:vertAlign w:val="subscript"/>
        </w:rPr>
        <w:t>q</w:t>
      </w:r>
    </w:p>
    <w:p w14:paraId="36ED3CEA"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0901EC" w:rsidRPr="000901EC" w14:paraId="02FAB970" w14:textId="77777777" w:rsidTr="009C0551">
        <w:trPr>
          <w:tblHeader/>
        </w:trPr>
        <w:tc>
          <w:tcPr>
            <w:tcW w:w="1231" w:type="pct"/>
          </w:tcPr>
          <w:p w14:paraId="4646A670"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F6BF0D4"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440" w:type="pct"/>
          </w:tcPr>
          <w:p w14:paraId="0B02BC3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AB3AE57" w14:textId="77777777" w:rsidTr="009C0551">
        <w:tc>
          <w:tcPr>
            <w:tcW w:w="1231" w:type="pct"/>
          </w:tcPr>
          <w:p w14:paraId="67A8A70C" w14:textId="77777777" w:rsidR="000901EC" w:rsidRPr="000901EC" w:rsidRDefault="000901EC" w:rsidP="000901EC">
            <w:pPr>
              <w:spacing w:after="60"/>
              <w:rPr>
                <w:rFonts w:eastAsia="SimSun"/>
                <w:iCs/>
                <w:sz w:val="20"/>
              </w:rPr>
            </w:pPr>
            <w:r w:rsidRPr="000901EC">
              <w:rPr>
                <w:rFonts w:eastAsia="SimSun"/>
                <w:iCs/>
                <w:sz w:val="20"/>
              </w:rPr>
              <w:t>NSCOSTTOT</w:t>
            </w:r>
          </w:p>
        </w:tc>
        <w:tc>
          <w:tcPr>
            <w:tcW w:w="329" w:type="pct"/>
          </w:tcPr>
          <w:p w14:paraId="4C1D5B64"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Pr>
          <w:p w14:paraId="1D47E89E" w14:textId="77777777" w:rsidR="000901EC" w:rsidRPr="000901EC" w:rsidRDefault="000901EC" w:rsidP="000901EC">
            <w:pPr>
              <w:spacing w:after="60"/>
              <w:rPr>
                <w:rFonts w:eastAsia="SimSun"/>
                <w:iCs/>
                <w:sz w:val="20"/>
              </w:rPr>
            </w:pPr>
            <w:r w:rsidRPr="000901EC">
              <w:rPr>
                <w:rFonts w:eastAsia="SimSun"/>
                <w:i/>
                <w:iCs/>
                <w:sz w:val="20"/>
              </w:rPr>
              <w:t>Non-Spin Cost Total</w:t>
            </w:r>
            <w:r w:rsidRPr="000901EC">
              <w:rPr>
                <w:rFonts w:eastAsia="SimSun"/>
                <w:iCs/>
                <w:sz w:val="20"/>
              </w:rPr>
              <w:t>—The net total costs for Non-Spin, for the hour.</w:t>
            </w:r>
          </w:p>
        </w:tc>
      </w:tr>
      <w:tr w:rsidR="000901EC" w:rsidRPr="000901EC" w14:paraId="75D0B782" w14:textId="77777777" w:rsidTr="009C0551">
        <w:tc>
          <w:tcPr>
            <w:tcW w:w="1231" w:type="pct"/>
            <w:tcBorders>
              <w:top w:val="single" w:sz="4" w:space="0" w:color="auto"/>
              <w:left w:val="single" w:sz="4" w:space="0" w:color="auto"/>
              <w:bottom w:val="single" w:sz="4" w:space="0" w:color="auto"/>
              <w:right w:val="single" w:sz="4" w:space="0" w:color="auto"/>
            </w:tcBorders>
          </w:tcPr>
          <w:p w14:paraId="0A34419C" w14:textId="77777777" w:rsidR="000901EC" w:rsidRPr="000901EC" w:rsidRDefault="000901EC" w:rsidP="000901EC">
            <w:pPr>
              <w:spacing w:after="60"/>
              <w:rPr>
                <w:rFonts w:eastAsia="SimSun"/>
                <w:iCs/>
                <w:sz w:val="20"/>
              </w:rPr>
            </w:pPr>
            <w:r w:rsidRPr="000901EC">
              <w:rPr>
                <w:rFonts w:eastAsia="SimSun"/>
                <w:iCs/>
                <w:sz w:val="20"/>
              </w:rPr>
              <w:t xml:space="preserve">RTPCNSAMTTOT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C5B6C5"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90166C6"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5628EA6E" w14:textId="77777777" w:rsidTr="009C0551">
        <w:tc>
          <w:tcPr>
            <w:tcW w:w="1231" w:type="pct"/>
            <w:tcBorders>
              <w:top w:val="single" w:sz="4" w:space="0" w:color="auto"/>
              <w:left w:val="single" w:sz="4" w:space="0" w:color="auto"/>
              <w:bottom w:val="single" w:sz="4" w:space="0" w:color="auto"/>
              <w:right w:val="single" w:sz="4" w:space="0" w:color="auto"/>
            </w:tcBorders>
          </w:tcPr>
          <w:p w14:paraId="631CE08C" w14:textId="77777777" w:rsidR="000901EC" w:rsidRPr="000901EC" w:rsidRDefault="000901EC" w:rsidP="000901EC">
            <w:pPr>
              <w:spacing w:after="60"/>
              <w:rPr>
                <w:rFonts w:eastAsia="SimSun"/>
                <w:iCs/>
                <w:sz w:val="20"/>
              </w:rPr>
            </w:pPr>
            <w:r w:rsidRPr="000901EC">
              <w:rPr>
                <w:rFonts w:eastAsia="SimSun"/>
                <w:iCs/>
                <w:sz w:val="20"/>
              </w:rPr>
              <w:t xml:space="preserve">RTPCNSAMT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5DF5178"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345570A"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1D92B8E9" w14:textId="77777777" w:rsidTr="009C0551">
        <w:tc>
          <w:tcPr>
            <w:tcW w:w="1231" w:type="pct"/>
            <w:tcBorders>
              <w:top w:val="single" w:sz="4" w:space="0" w:color="auto"/>
              <w:left w:val="single" w:sz="4" w:space="0" w:color="auto"/>
              <w:bottom w:val="single" w:sz="4" w:space="0" w:color="auto"/>
              <w:right w:val="single" w:sz="4" w:space="0" w:color="auto"/>
            </w:tcBorders>
          </w:tcPr>
          <w:p w14:paraId="7AB668F5" w14:textId="77777777" w:rsidR="000901EC" w:rsidRPr="000901EC" w:rsidRDefault="000901EC" w:rsidP="000901EC">
            <w:pPr>
              <w:spacing w:after="60"/>
              <w:rPr>
                <w:rFonts w:eastAsia="SimSun"/>
                <w:iCs/>
                <w:sz w:val="20"/>
              </w:rPr>
            </w:pPr>
            <w:r w:rsidRPr="000901EC">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E56787"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5C18EDD"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w:t>
            </w:r>
            <w:r w:rsidRPr="000901EC">
              <w:rPr>
                <w:rFonts w:eastAsia="SimSun"/>
                <w:iCs/>
                <w:sz w:val="20"/>
              </w:rPr>
              <w:t>—The total charges to all QSEs for their capacity associated with failures and reconfiguration reductions on their Ancillary Service Supply Responsibilities for Non-Spin, for the hour.</w:t>
            </w:r>
          </w:p>
        </w:tc>
      </w:tr>
      <w:tr w:rsidR="000901EC" w:rsidRPr="000901EC" w14:paraId="5F8236EC" w14:textId="77777777" w:rsidTr="009C0551">
        <w:tc>
          <w:tcPr>
            <w:tcW w:w="1231" w:type="pct"/>
            <w:tcBorders>
              <w:top w:val="single" w:sz="4" w:space="0" w:color="auto"/>
              <w:left w:val="single" w:sz="4" w:space="0" w:color="auto"/>
              <w:bottom w:val="single" w:sz="4" w:space="0" w:color="auto"/>
              <w:right w:val="single" w:sz="4" w:space="0" w:color="auto"/>
            </w:tcBorders>
          </w:tcPr>
          <w:p w14:paraId="20CC899B" w14:textId="77777777" w:rsidR="000901EC" w:rsidRPr="000901EC" w:rsidRDefault="000901EC" w:rsidP="000901EC">
            <w:pPr>
              <w:spacing w:after="60"/>
              <w:rPr>
                <w:rFonts w:eastAsia="SimSun"/>
                <w:iCs/>
                <w:sz w:val="20"/>
              </w:rPr>
            </w:pPr>
            <w:r w:rsidRPr="000901EC">
              <w:rPr>
                <w:rFonts w:eastAsia="SimSun"/>
                <w:iCs/>
                <w:sz w:val="20"/>
              </w:rPr>
              <w:t xml:space="preserve">NSFQAMTQSETOT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1C7B34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536B9C9"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Non-Spin, for the hour.</w:t>
            </w:r>
          </w:p>
        </w:tc>
      </w:tr>
      <w:tr w:rsidR="000901EC" w:rsidRPr="000901EC" w14:paraId="65950EF4" w14:textId="77777777" w:rsidTr="009C0551">
        <w:tc>
          <w:tcPr>
            <w:tcW w:w="1231" w:type="pct"/>
            <w:tcBorders>
              <w:top w:val="single" w:sz="4" w:space="0" w:color="auto"/>
              <w:left w:val="single" w:sz="4" w:space="0" w:color="auto"/>
              <w:bottom w:val="single" w:sz="4" w:space="0" w:color="auto"/>
              <w:right w:val="single" w:sz="4" w:space="0" w:color="auto"/>
            </w:tcBorders>
          </w:tcPr>
          <w:p w14:paraId="2181F2F3" w14:textId="77777777" w:rsidR="000901EC" w:rsidRPr="000901EC" w:rsidRDefault="000901EC" w:rsidP="000901EC">
            <w:pPr>
              <w:spacing w:after="60"/>
              <w:rPr>
                <w:rFonts w:eastAsia="SimSun"/>
                <w:iCs/>
                <w:sz w:val="20"/>
              </w:rPr>
            </w:pPr>
            <w:r w:rsidRPr="000901EC">
              <w:rPr>
                <w:rFonts w:eastAsia="SimSun"/>
                <w:iCs/>
                <w:sz w:val="20"/>
              </w:rPr>
              <w:t xml:space="preserve">RTPCNSAMTQSETOT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1520762"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2F1E96F" w14:textId="77777777" w:rsidR="000901EC" w:rsidRPr="000901EC" w:rsidRDefault="000901EC" w:rsidP="000901EC">
            <w:pPr>
              <w:spacing w:after="60"/>
              <w:rPr>
                <w:rFonts w:eastAsia="SimSun"/>
                <w:iCs/>
                <w:sz w:val="20"/>
              </w:rPr>
            </w:pPr>
            <w:r w:rsidRPr="000901EC">
              <w:rPr>
                <w:rFonts w:eastAsia="SimSun"/>
                <w:i/>
                <w:iCs/>
                <w:sz w:val="20"/>
              </w:rPr>
              <w:t>Procured Capacity for Non-Spin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Non-Spin, for the hour.</w:t>
            </w:r>
          </w:p>
        </w:tc>
      </w:tr>
      <w:tr w:rsidR="000901EC" w:rsidRPr="000901EC" w14:paraId="6EFFD952" w14:textId="77777777" w:rsidTr="009C0551">
        <w:tc>
          <w:tcPr>
            <w:tcW w:w="1231" w:type="pct"/>
            <w:tcBorders>
              <w:top w:val="single" w:sz="4" w:space="0" w:color="auto"/>
              <w:left w:val="single" w:sz="4" w:space="0" w:color="auto"/>
              <w:bottom w:val="single" w:sz="4" w:space="0" w:color="auto"/>
              <w:right w:val="single" w:sz="4" w:space="0" w:color="auto"/>
            </w:tcBorders>
          </w:tcPr>
          <w:p w14:paraId="226B995C" w14:textId="77777777" w:rsidR="000901EC" w:rsidRPr="000901EC" w:rsidRDefault="000901EC" w:rsidP="000901EC">
            <w:pPr>
              <w:rPr>
                <w:rFonts w:eastAsia="SimSun"/>
                <w:b/>
                <w:sz w:val="20"/>
              </w:rPr>
            </w:pPr>
            <w:r w:rsidRPr="000901EC">
              <w:rPr>
                <w:rFonts w:eastAsia="SimSun"/>
                <w:sz w:val="20"/>
              </w:rPr>
              <w:t xml:space="preserve">PCNSAMT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4E7156C" w14:textId="77777777" w:rsidR="000901EC" w:rsidRPr="000901EC" w:rsidRDefault="000901EC" w:rsidP="000901EC">
            <w:pPr>
              <w:rPr>
                <w:rFonts w:eastAsia="SimSun"/>
                <w:b/>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02D9027" w14:textId="77777777" w:rsidR="000901EC" w:rsidRPr="000901EC" w:rsidRDefault="000901EC" w:rsidP="000901EC">
            <w:pPr>
              <w:rPr>
                <w:rFonts w:eastAsia="SimSun"/>
                <w:b/>
                <w:sz w:val="20"/>
              </w:rPr>
            </w:pPr>
            <w:r w:rsidRPr="000901EC">
              <w:rPr>
                <w:rFonts w:eastAsia="SimSun"/>
                <w:i/>
                <w:sz w:val="20"/>
              </w:rPr>
              <w:t>Procured Capacity for Non-Spin Amount per QSE in DAM—</w:t>
            </w:r>
            <w:r w:rsidRPr="000901EC">
              <w:rPr>
                <w:rFonts w:eastAsia="SimSun"/>
                <w:sz w:val="20"/>
              </w:rPr>
              <w:t>The DAM Non-Spin payment for QSE</w:t>
            </w:r>
            <w:r w:rsidRPr="000901EC">
              <w:rPr>
                <w:rFonts w:eastAsia="SimSun"/>
                <w:i/>
                <w:sz w:val="20"/>
              </w:rPr>
              <w:t xml:space="preserve"> q</w:t>
            </w:r>
            <w:r w:rsidRPr="000901EC">
              <w:rPr>
                <w:rFonts w:eastAsia="SimSun"/>
                <w:sz w:val="20"/>
              </w:rPr>
              <w:t>, for the hour.</w:t>
            </w:r>
          </w:p>
        </w:tc>
      </w:tr>
      <w:tr w:rsidR="000901EC" w:rsidRPr="000901EC" w14:paraId="4551C3DD" w14:textId="77777777" w:rsidTr="009C0551">
        <w:tc>
          <w:tcPr>
            <w:tcW w:w="1231" w:type="pct"/>
            <w:tcBorders>
              <w:top w:val="single" w:sz="4" w:space="0" w:color="auto"/>
              <w:left w:val="single" w:sz="4" w:space="0" w:color="auto"/>
              <w:bottom w:val="single" w:sz="4" w:space="0" w:color="auto"/>
              <w:right w:val="single" w:sz="4" w:space="0" w:color="auto"/>
            </w:tcBorders>
          </w:tcPr>
          <w:p w14:paraId="6840FE9F" w14:textId="77777777" w:rsidR="000901EC" w:rsidRPr="000901EC" w:rsidRDefault="000901EC" w:rsidP="000901EC">
            <w:pPr>
              <w:spacing w:after="60"/>
              <w:rPr>
                <w:rFonts w:eastAsia="SimSun"/>
                <w:sz w:val="20"/>
              </w:rPr>
            </w:pPr>
            <w:r w:rsidRPr="000901EC">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20750E47"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5B17E94" w14:textId="77777777" w:rsidR="000901EC" w:rsidRPr="000901EC" w:rsidRDefault="000901EC" w:rsidP="000901EC">
            <w:pPr>
              <w:spacing w:after="60"/>
              <w:rPr>
                <w:rFonts w:eastAsia="SimSun"/>
                <w:sz w:val="20"/>
              </w:rPr>
            </w:pPr>
            <w:r w:rsidRPr="000901EC">
              <w:rPr>
                <w:rFonts w:eastAsia="SimSun"/>
                <w:i/>
                <w:sz w:val="20"/>
              </w:rPr>
              <w:t>Procured Capacity for Non-Spin Amount Total in DAM</w:t>
            </w:r>
            <w:r w:rsidRPr="000901EC">
              <w:rPr>
                <w:rFonts w:eastAsia="SimSun"/>
                <w:sz w:val="20"/>
              </w:rPr>
              <w:t>—The total of the DAM Non-Spin payments for all QSEs, for the hour.</w:t>
            </w:r>
          </w:p>
        </w:tc>
      </w:tr>
      <w:tr w:rsidR="000901EC" w:rsidRPr="000901EC" w14:paraId="4D0C0924" w14:textId="77777777" w:rsidTr="009C0551">
        <w:tc>
          <w:tcPr>
            <w:tcW w:w="1231" w:type="pct"/>
            <w:tcBorders>
              <w:top w:val="single" w:sz="4" w:space="0" w:color="auto"/>
              <w:left w:val="single" w:sz="4" w:space="0" w:color="auto"/>
              <w:bottom w:val="single" w:sz="4" w:space="0" w:color="auto"/>
              <w:right w:val="single" w:sz="4" w:space="0" w:color="auto"/>
            </w:tcBorders>
          </w:tcPr>
          <w:p w14:paraId="6CD3D5CA" w14:textId="77777777" w:rsidR="000901EC" w:rsidRPr="000901EC" w:rsidRDefault="000901EC" w:rsidP="000901EC">
            <w:pPr>
              <w:spacing w:after="60"/>
              <w:rPr>
                <w:rFonts w:eastAsia="SimSun"/>
                <w:sz w:val="20"/>
              </w:rPr>
            </w:pPr>
            <w:r w:rsidRPr="000901EC">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15BDA4CA"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27679D58" w14:textId="77777777" w:rsidR="000901EC" w:rsidRPr="000901EC" w:rsidRDefault="000901EC" w:rsidP="000901EC">
            <w:pPr>
              <w:spacing w:after="60"/>
              <w:rPr>
                <w:rFonts w:eastAsia="SimSun"/>
                <w:i/>
                <w:sz w:val="20"/>
              </w:rPr>
            </w:pPr>
            <w:r w:rsidRPr="000901EC">
              <w:rPr>
                <w:rFonts w:eastAsia="SimSun"/>
                <w:i/>
                <w:sz w:val="20"/>
              </w:rPr>
              <w:t xml:space="preserve">Non-Spin Infeasible Quantity Amount Total </w:t>
            </w:r>
            <w:r w:rsidRPr="000901EC">
              <w:rPr>
                <w:rFonts w:eastAsia="SimSun"/>
                <w:sz w:val="20"/>
              </w:rPr>
              <w:t>— The charge to all QSEs for their total capacity associated with infeasible deployment of Ancillary Service Supply Responsibilities for Non-Spin, for the hour.</w:t>
            </w:r>
          </w:p>
        </w:tc>
      </w:tr>
      <w:tr w:rsidR="000901EC" w:rsidRPr="000901EC" w14:paraId="35146C18" w14:textId="77777777" w:rsidTr="009C0551">
        <w:tc>
          <w:tcPr>
            <w:tcW w:w="1231" w:type="pct"/>
            <w:tcBorders>
              <w:top w:val="single" w:sz="4" w:space="0" w:color="auto"/>
              <w:left w:val="single" w:sz="4" w:space="0" w:color="auto"/>
              <w:bottom w:val="single" w:sz="4" w:space="0" w:color="auto"/>
              <w:right w:val="single" w:sz="4" w:space="0" w:color="auto"/>
            </w:tcBorders>
          </w:tcPr>
          <w:p w14:paraId="61C7918D" w14:textId="77777777" w:rsidR="000901EC" w:rsidRPr="000901EC" w:rsidRDefault="000901EC" w:rsidP="000901EC">
            <w:pPr>
              <w:spacing w:after="60"/>
              <w:rPr>
                <w:rFonts w:eastAsia="SimSun"/>
                <w:sz w:val="20"/>
              </w:rPr>
            </w:pPr>
            <w:r w:rsidRPr="000901EC">
              <w:rPr>
                <w:rFonts w:eastAsia="SimSun"/>
                <w:sz w:val="20"/>
              </w:rPr>
              <w:t xml:space="preserve">NSINFQAMT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27C882"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143E77C" w14:textId="77777777" w:rsidR="000901EC" w:rsidRPr="000901EC" w:rsidRDefault="000901EC" w:rsidP="000901EC">
            <w:pPr>
              <w:spacing w:after="60"/>
              <w:rPr>
                <w:rFonts w:eastAsia="SimSun"/>
                <w:i/>
                <w:sz w:val="20"/>
              </w:rPr>
            </w:pPr>
            <w:r w:rsidRPr="000901EC">
              <w:rPr>
                <w:rFonts w:eastAsia="SimSun"/>
                <w:i/>
                <w:sz w:val="20"/>
              </w:rPr>
              <w:t>Non-Spin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Non-Spin, for the hour.</w:t>
            </w:r>
          </w:p>
        </w:tc>
      </w:tr>
      <w:tr w:rsidR="000901EC" w:rsidRPr="000901EC" w14:paraId="66A874B0" w14:textId="77777777" w:rsidTr="009C0551">
        <w:tc>
          <w:tcPr>
            <w:tcW w:w="1231" w:type="pct"/>
            <w:tcBorders>
              <w:top w:val="single" w:sz="4" w:space="0" w:color="auto"/>
              <w:left w:val="single" w:sz="4" w:space="0" w:color="auto"/>
              <w:bottom w:val="single" w:sz="4" w:space="0" w:color="auto"/>
              <w:right w:val="single" w:sz="4" w:space="0" w:color="auto"/>
            </w:tcBorders>
          </w:tcPr>
          <w:p w14:paraId="6B83ABB5"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55F3A89"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2155764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58C7F50F" w14:textId="77777777" w:rsidTr="009C0551">
        <w:tc>
          <w:tcPr>
            <w:tcW w:w="1231" w:type="pct"/>
            <w:tcBorders>
              <w:top w:val="single" w:sz="4" w:space="0" w:color="auto"/>
              <w:left w:val="single" w:sz="4" w:space="0" w:color="auto"/>
              <w:bottom w:val="single" w:sz="4" w:space="0" w:color="auto"/>
              <w:right w:val="single" w:sz="4" w:space="0" w:color="auto"/>
            </w:tcBorders>
          </w:tcPr>
          <w:p w14:paraId="6791626C" w14:textId="77777777" w:rsidR="000901EC" w:rsidRPr="000901EC" w:rsidRDefault="000901EC" w:rsidP="000901EC">
            <w:pPr>
              <w:spacing w:after="60"/>
              <w:rPr>
                <w:rFonts w:eastAsia="SimSun"/>
                <w:i/>
                <w:iCs/>
                <w:sz w:val="20"/>
              </w:rPr>
            </w:pPr>
            <w:r w:rsidRPr="000901EC">
              <w:rPr>
                <w:rFonts w:eastAsia="SimSun"/>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4F79A4F2"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08B9BE58"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0A11180B"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34C8D18" w14:textId="77777777" w:rsidTr="009C0551">
        <w:trPr>
          <w:trHeight w:val="566"/>
        </w:trPr>
        <w:tc>
          <w:tcPr>
            <w:tcW w:w="9576" w:type="dxa"/>
            <w:shd w:val="pct12" w:color="auto" w:fill="auto"/>
          </w:tcPr>
          <w:p w14:paraId="4CD41E6F"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00A06A42"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Non-Spin for a given Operating Hour is calculated as follows:</w:t>
            </w:r>
          </w:p>
          <w:p w14:paraId="251928F7" w14:textId="77777777" w:rsidR="000901EC" w:rsidRPr="000901EC" w:rsidRDefault="000901EC" w:rsidP="000901EC">
            <w:pPr>
              <w:spacing w:after="120"/>
              <w:ind w:left="3600" w:hanging="2880"/>
              <w:rPr>
                <w:rFonts w:eastAsia="SimSun"/>
                <w:b/>
                <w:bCs/>
              </w:rPr>
            </w:pPr>
            <w:r w:rsidRPr="000901EC">
              <w:rPr>
                <w:rFonts w:eastAsia="SimSun"/>
                <w:b/>
                <w:bCs/>
              </w:rPr>
              <w:t xml:space="preserve">NSCOSTTOT </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51E7767A" wp14:editId="37B8F6F2">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(RTPCNSAMTTOT </w:t>
            </w:r>
            <w:r w:rsidRPr="000901EC">
              <w:rPr>
                <w:rFonts w:eastAsia="SimSun"/>
                <w:b/>
                <w:bCs/>
                <w:i/>
                <w:vertAlign w:val="subscript"/>
              </w:rPr>
              <w:t>m</w:t>
            </w:r>
            <w:r w:rsidRPr="000901EC">
              <w:rPr>
                <w:rFonts w:eastAsia="SimSun"/>
                <w:bCs/>
              </w:rPr>
              <w:t>)</w:t>
            </w:r>
            <w:r w:rsidRPr="000901EC">
              <w:rPr>
                <w:rFonts w:eastAsia="SimSun"/>
                <w:b/>
                <w:bCs/>
              </w:rPr>
              <w:t xml:space="preserve"> + </w:t>
            </w:r>
            <w:r w:rsidRPr="000901EC">
              <w:rPr>
                <w:rFonts w:eastAsia="SimSun"/>
                <w:b/>
                <w:bCs/>
              </w:rPr>
              <w:tab/>
              <w:t xml:space="preserve">PCNSAMTTOT + NSFQAMTTOT + </w:t>
            </w:r>
          </w:p>
          <w:p w14:paraId="51454E0B" w14:textId="77777777" w:rsidR="000901EC" w:rsidRPr="000901EC" w:rsidRDefault="000901EC" w:rsidP="000901EC">
            <w:pPr>
              <w:spacing w:after="240"/>
              <w:ind w:left="3600" w:firstLine="720"/>
              <w:rPr>
                <w:rFonts w:eastAsia="SimSun"/>
                <w:b/>
                <w:bCs/>
              </w:rPr>
            </w:pPr>
            <w:r w:rsidRPr="000901EC">
              <w:rPr>
                <w:rFonts w:eastAsia="SimSun"/>
                <w:b/>
                <w:bCs/>
              </w:rPr>
              <w:t xml:space="preserve">NSINFQAMTTOT </w:t>
            </w:r>
            <w:r w:rsidRPr="000901EC">
              <w:rPr>
                <w:rFonts w:eastAsia="SimSun"/>
                <w:b/>
              </w:rPr>
              <w:t xml:space="preserve">+ </w:t>
            </w:r>
            <w:r w:rsidRPr="000901EC">
              <w:rPr>
                <w:rFonts w:eastAsia="SimSun"/>
                <w:b/>
                <w:color w:val="000000"/>
              </w:rPr>
              <w:t>NSMWINFATOT</w:t>
            </w:r>
            <w:r w:rsidRPr="000901EC">
              <w:rPr>
                <w:rFonts w:eastAsia="SimSun"/>
                <w:b/>
                <w:bCs/>
              </w:rPr>
              <w:t>)</w:t>
            </w:r>
          </w:p>
          <w:p w14:paraId="6ACFD7D2" w14:textId="77777777" w:rsidR="000901EC" w:rsidRPr="000901EC" w:rsidRDefault="000901EC" w:rsidP="000901EC">
            <w:pPr>
              <w:spacing w:after="240"/>
              <w:rPr>
                <w:rFonts w:eastAsia="SimSun"/>
                <w:iCs/>
              </w:rPr>
            </w:pPr>
            <w:r w:rsidRPr="000901EC">
              <w:rPr>
                <w:rFonts w:eastAsia="SimSun"/>
                <w:iCs/>
              </w:rPr>
              <w:t xml:space="preserve">Where: </w:t>
            </w:r>
          </w:p>
          <w:p w14:paraId="429770F3" w14:textId="77777777" w:rsidR="000901EC" w:rsidRPr="000901EC" w:rsidRDefault="000901EC" w:rsidP="000901EC">
            <w:pPr>
              <w:rPr>
                <w:rFonts w:eastAsia="SimSun"/>
              </w:rPr>
            </w:pPr>
            <w:r w:rsidRPr="000901EC">
              <w:rPr>
                <w:rFonts w:eastAsia="SimSun"/>
              </w:rPr>
              <w:t>Total payment of SASM- and RSASM-procured capacity for Non-Spin by market</w:t>
            </w:r>
          </w:p>
          <w:p w14:paraId="46D4F637"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RTPCNSAMTTOT </w:t>
            </w:r>
            <w:r w:rsidRPr="000901EC">
              <w:rPr>
                <w:rFonts w:eastAsia="SimSun"/>
                <w:bCs/>
                <w:i/>
                <w:vertAlign w:val="subscript"/>
              </w:rPr>
              <w:t>m</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4DE66679" wp14:editId="1AF61184">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2F670F2" w14:textId="77777777" w:rsidR="000901EC" w:rsidRPr="000901EC" w:rsidRDefault="000901EC" w:rsidP="000901EC">
            <w:pPr>
              <w:rPr>
                <w:rFonts w:eastAsia="SimSun"/>
              </w:rPr>
            </w:pPr>
            <w:r w:rsidRPr="000901EC">
              <w:rPr>
                <w:rFonts w:eastAsia="SimSun"/>
              </w:rPr>
              <w:t>Total payment of DAM-procured capacity for Non-Spin</w:t>
            </w:r>
          </w:p>
          <w:p w14:paraId="7357F35D" w14:textId="77777777" w:rsidR="000901EC" w:rsidRPr="000901EC" w:rsidRDefault="000901EC" w:rsidP="000901EC">
            <w:pPr>
              <w:spacing w:after="240"/>
              <w:ind w:leftChars="300" w:left="2880" w:hangingChars="900" w:hanging="2160"/>
              <w:rPr>
                <w:rFonts w:eastAsia="SimSun"/>
                <w:bCs/>
              </w:rPr>
            </w:pPr>
            <w:r w:rsidRPr="000901EC">
              <w:rPr>
                <w:rFonts w:eastAsia="SimSun"/>
                <w:bCs/>
              </w:rPr>
              <w:t>PCNSAMTTOT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D0ABB75" wp14:editId="4FC674C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PCNSAMT </w:t>
            </w:r>
            <w:r w:rsidRPr="000901EC">
              <w:rPr>
                <w:rFonts w:eastAsia="SimSun"/>
                <w:bCs/>
                <w:i/>
                <w:vertAlign w:val="subscript"/>
              </w:rPr>
              <w:t>q</w:t>
            </w:r>
          </w:p>
          <w:p w14:paraId="102035F1" w14:textId="77777777" w:rsidR="000901EC" w:rsidRPr="000901EC" w:rsidRDefault="000901EC" w:rsidP="000901EC">
            <w:pPr>
              <w:rPr>
                <w:rFonts w:eastAsia="SimSun"/>
              </w:rPr>
            </w:pPr>
            <w:r w:rsidRPr="000901EC">
              <w:rPr>
                <w:rFonts w:eastAsia="SimSun"/>
              </w:rPr>
              <w:t>Total charge of failure on Ancillary Service Supply Responsibility for Non-Spin</w:t>
            </w:r>
          </w:p>
          <w:p w14:paraId="3EC21B78" w14:textId="77777777" w:rsidR="000901EC" w:rsidRPr="000901EC" w:rsidRDefault="000901EC" w:rsidP="000901EC">
            <w:pPr>
              <w:spacing w:after="240"/>
              <w:ind w:leftChars="300" w:left="2880" w:hangingChars="900" w:hanging="2160"/>
              <w:rPr>
                <w:rFonts w:eastAsia="SimSun"/>
                <w:bCs/>
              </w:rPr>
            </w:pPr>
            <w:r w:rsidRPr="000901EC">
              <w:rPr>
                <w:rFonts w:eastAsia="SimSun"/>
                <w:bCs/>
              </w:rPr>
              <w:t>NSFQAMTTOT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B7B1179" wp14:editId="0B5A0941">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NSFQAMTQSETOT </w:t>
            </w:r>
            <w:r w:rsidRPr="000901EC">
              <w:rPr>
                <w:rFonts w:eastAsia="SimSun"/>
                <w:bCs/>
                <w:i/>
                <w:vertAlign w:val="subscript"/>
              </w:rPr>
              <w:t>q</w:t>
            </w:r>
          </w:p>
          <w:p w14:paraId="37A497EC"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Non-Spin by QSE</w:t>
            </w:r>
          </w:p>
          <w:p w14:paraId="4064FD9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RTPCNSAMTQSETOT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1821C23B" wp14:editId="62250D13">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D618748" w14:textId="77777777" w:rsidR="000901EC" w:rsidRPr="000901EC" w:rsidRDefault="000901EC" w:rsidP="000901EC">
            <w:pPr>
              <w:rPr>
                <w:rFonts w:eastAsia="SimSun"/>
              </w:rPr>
            </w:pPr>
            <w:r w:rsidRPr="000901EC">
              <w:rPr>
                <w:rFonts w:eastAsia="SimSun"/>
              </w:rPr>
              <w:t>Total charge of infeasible Ancillary Service Supply Responsibility for Non-Spin</w:t>
            </w:r>
          </w:p>
          <w:p w14:paraId="218FD7E9" w14:textId="77777777" w:rsidR="000901EC" w:rsidRPr="000901EC" w:rsidRDefault="000901EC" w:rsidP="000901EC">
            <w:pPr>
              <w:spacing w:after="240"/>
              <w:ind w:left="2880" w:hanging="2160"/>
              <w:rPr>
                <w:rFonts w:eastAsia="SimSun"/>
                <w:i/>
                <w:vertAlign w:val="subscript"/>
              </w:rPr>
            </w:pPr>
            <w:r w:rsidRPr="000901EC">
              <w:rPr>
                <w:rFonts w:eastAsia="SimSun"/>
              </w:rPr>
              <w:t>NSINFQAMTTOT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42738238" wp14:editId="645782E5">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NSINFQAMT </w:t>
            </w:r>
            <w:r w:rsidRPr="000901EC">
              <w:rPr>
                <w:rFonts w:eastAsia="SimSun"/>
                <w:i/>
                <w:vertAlign w:val="subscript"/>
              </w:rPr>
              <w:t>q</w:t>
            </w:r>
          </w:p>
          <w:p w14:paraId="265AB7C6"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Non-Spin </w:t>
            </w:r>
          </w:p>
          <w:p w14:paraId="0148EE44" w14:textId="77777777" w:rsidR="000901EC" w:rsidRPr="000901EC" w:rsidRDefault="000901EC" w:rsidP="000901EC">
            <w:pPr>
              <w:spacing w:after="240"/>
              <w:ind w:leftChars="300" w:left="2880" w:hangingChars="900" w:hanging="2160"/>
              <w:rPr>
                <w:rFonts w:eastAsia="SimSun"/>
              </w:rPr>
            </w:pPr>
            <w:r w:rsidRPr="000901EC">
              <w:rPr>
                <w:rFonts w:eastAsia="SimSun"/>
                <w:bCs/>
              </w:rPr>
              <w:t>NSMWINFATOT</w:t>
            </w:r>
            <w:r w:rsidRPr="000901EC">
              <w:rPr>
                <w:rFonts w:eastAsia="SimSun"/>
              </w:rPr>
              <w:tab/>
              <w:t>=</w:t>
            </w:r>
            <w:r w:rsidRPr="000901EC">
              <w:rPr>
                <w:rFonts w:eastAsia="SimSun"/>
              </w:rPr>
              <w:tab/>
            </w:r>
            <w:r w:rsidRPr="000901EC">
              <w:rPr>
                <w:rFonts w:eastAsia="SimSun"/>
                <w:position w:val="-22"/>
                <w:lang w:val="pt-BR"/>
              </w:rPr>
              <w:object w:dxaOrig="220" w:dyaOrig="460" w14:anchorId="06253EE4">
                <v:shape id="_x0000_i1060" type="#_x0000_t75" style="width:12pt;height:18pt" o:ole="">
                  <v:imagedata r:id="rId66" o:title=""/>
                </v:shape>
                <o:OLEObject Type="Embed" ProgID="Equation.3" ShapeID="_x0000_i1060" DrawAspect="Content" ObjectID="_1789280183" r:id="rId74"/>
              </w:object>
            </w:r>
            <w:r w:rsidRPr="000901EC">
              <w:rPr>
                <w:rFonts w:eastAsia="SimSun"/>
                <w:color w:val="000000"/>
              </w:rPr>
              <w:t xml:space="preserve"> NSMWINFA</w:t>
            </w:r>
            <w:r w:rsidRPr="000901EC" w:rsidDel="003A6C36">
              <w:rPr>
                <w:rFonts w:eastAsia="SimSun"/>
                <w:color w:val="000000"/>
              </w:rPr>
              <w:t xml:space="preserve"> </w:t>
            </w:r>
            <w:r w:rsidRPr="000901EC">
              <w:rPr>
                <w:rFonts w:eastAsia="SimSun"/>
                <w:i/>
                <w:vertAlign w:val="subscript"/>
              </w:rPr>
              <w:t xml:space="preserve">q, h  </w:t>
            </w:r>
          </w:p>
          <w:p w14:paraId="65E9572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0901EC" w:rsidRPr="000901EC" w14:paraId="42D312C4" w14:textId="77777777" w:rsidTr="009C0551">
              <w:trPr>
                <w:tblHeader/>
              </w:trPr>
              <w:tc>
                <w:tcPr>
                  <w:tcW w:w="1231" w:type="pct"/>
                </w:tcPr>
                <w:p w14:paraId="43C26D8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4F1D0D5"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440" w:type="pct"/>
                </w:tcPr>
                <w:p w14:paraId="1BE5329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6C43B27" w14:textId="77777777" w:rsidTr="009C0551">
              <w:tc>
                <w:tcPr>
                  <w:tcW w:w="1231" w:type="pct"/>
                </w:tcPr>
                <w:p w14:paraId="3683B45B" w14:textId="77777777" w:rsidR="000901EC" w:rsidRPr="000901EC" w:rsidRDefault="000901EC" w:rsidP="000901EC">
                  <w:pPr>
                    <w:spacing w:after="60"/>
                    <w:rPr>
                      <w:rFonts w:eastAsia="SimSun"/>
                      <w:iCs/>
                      <w:sz w:val="20"/>
                    </w:rPr>
                  </w:pPr>
                  <w:r w:rsidRPr="000901EC">
                    <w:rPr>
                      <w:rFonts w:eastAsia="SimSun"/>
                      <w:iCs/>
                      <w:sz w:val="20"/>
                    </w:rPr>
                    <w:t>NSCOSTTOT</w:t>
                  </w:r>
                </w:p>
              </w:tc>
              <w:tc>
                <w:tcPr>
                  <w:tcW w:w="329" w:type="pct"/>
                </w:tcPr>
                <w:p w14:paraId="75AAE803"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Pr>
                <w:p w14:paraId="3893BCF1" w14:textId="77777777" w:rsidR="000901EC" w:rsidRPr="000901EC" w:rsidRDefault="000901EC" w:rsidP="000901EC">
                  <w:pPr>
                    <w:spacing w:after="60"/>
                    <w:rPr>
                      <w:rFonts w:eastAsia="SimSun"/>
                      <w:iCs/>
                      <w:sz w:val="20"/>
                    </w:rPr>
                  </w:pPr>
                  <w:r w:rsidRPr="000901EC">
                    <w:rPr>
                      <w:rFonts w:eastAsia="SimSun"/>
                      <w:i/>
                      <w:iCs/>
                      <w:sz w:val="20"/>
                    </w:rPr>
                    <w:t>Non-Spin Cost Total</w:t>
                  </w:r>
                  <w:r w:rsidRPr="000901EC">
                    <w:rPr>
                      <w:rFonts w:eastAsia="SimSun"/>
                      <w:iCs/>
                      <w:sz w:val="20"/>
                    </w:rPr>
                    <w:t>—The net total costs for Non-Spin, for the hour.</w:t>
                  </w:r>
                </w:p>
              </w:tc>
            </w:tr>
            <w:tr w:rsidR="000901EC" w:rsidRPr="000901EC" w14:paraId="53101049" w14:textId="77777777" w:rsidTr="009C0551">
              <w:tc>
                <w:tcPr>
                  <w:tcW w:w="1231" w:type="pct"/>
                  <w:tcBorders>
                    <w:top w:val="single" w:sz="4" w:space="0" w:color="auto"/>
                    <w:left w:val="single" w:sz="4" w:space="0" w:color="auto"/>
                    <w:bottom w:val="single" w:sz="4" w:space="0" w:color="auto"/>
                    <w:right w:val="single" w:sz="4" w:space="0" w:color="auto"/>
                  </w:tcBorders>
                </w:tcPr>
                <w:p w14:paraId="011DF33B" w14:textId="77777777" w:rsidR="000901EC" w:rsidRPr="000901EC" w:rsidRDefault="000901EC" w:rsidP="000901EC">
                  <w:pPr>
                    <w:spacing w:after="60"/>
                    <w:rPr>
                      <w:rFonts w:eastAsia="SimSun"/>
                      <w:iCs/>
                      <w:sz w:val="20"/>
                    </w:rPr>
                  </w:pPr>
                  <w:r w:rsidRPr="000901EC">
                    <w:rPr>
                      <w:rFonts w:eastAsia="SimSun"/>
                      <w:iCs/>
                      <w:sz w:val="20"/>
                    </w:rPr>
                    <w:t xml:space="preserve">RTPCNSAMTTOT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508CA6A"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D4A363F"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6A3CA795" w14:textId="77777777" w:rsidTr="009C0551">
              <w:tc>
                <w:tcPr>
                  <w:tcW w:w="1231" w:type="pct"/>
                  <w:tcBorders>
                    <w:top w:val="single" w:sz="4" w:space="0" w:color="auto"/>
                    <w:left w:val="single" w:sz="4" w:space="0" w:color="auto"/>
                    <w:bottom w:val="single" w:sz="4" w:space="0" w:color="auto"/>
                    <w:right w:val="single" w:sz="4" w:space="0" w:color="auto"/>
                  </w:tcBorders>
                </w:tcPr>
                <w:p w14:paraId="2A4DB509"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RTPCNSAMT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226DF0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847EC30"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0540E1D5" w14:textId="77777777" w:rsidTr="009C0551">
              <w:tc>
                <w:tcPr>
                  <w:tcW w:w="1231" w:type="pct"/>
                  <w:tcBorders>
                    <w:top w:val="single" w:sz="4" w:space="0" w:color="auto"/>
                    <w:left w:val="single" w:sz="4" w:space="0" w:color="auto"/>
                    <w:bottom w:val="single" w:sz="4" w:space="0" w:color="auto"/>
                    <w:right w:val="single" w:sz="4" w:space="0" w:color="auto"/>
                  </w:tcBorders>
                </w:tcPr>
                <w:p w14:paraId="33F5EE2C" w14:textId="77777777" w:rsidR="000901EC" w:rsidRPr="000901EC" w:rsidRDefault="000901EC" w:rsidP="000901EC">
                  <w:pPr>
                    <w:spacing w:after="60"/>
                    <w:rPr>
                      <w:rFonts w:eastAsia="SimSun"/>
                      <w:iCs/>
                      <w:sz w:val="20"/>
                    </w:rPr>
                  </w:pPr>
                  <w:r w:rsidRPr="000901EC">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7CBEEF2A"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3EA0EA6"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w:t>
                  </w:r>
                  <w:r w:rsidRPr="000901EC">
                    <w:rPr>
                      <w:rFonts w:eastAsia="SimSun"/>
                      <w:iCs/>
                      <w:sz w:val="20"/>
                    </w:rPr>
                    <w:t>—The total charges to all QSEs for their capacity associated with failures and reconfiguration reductions on their Ancillary Service Supply Responsibilities for Non-Spin, for the hour.</w:t>
                  </w:r>
                </w:p>
              </w:tc>
            </w:tr>
            <w:tr w:rsidR="000901EC" w:rsidRPr="000901EC" w14:paraId="2963AAFD" w14:textId="77777777" w:rsidTr="009C0551">
              <w:tc>
                <w:tcPr>
                  <w:tcW w:w="1231" w:type="pct"/>
                  <w:tcBorders>
                    <w:top w:val="single" w:sz="4" w:space="0" w:color="auto"/>
                    <w:left w:val="single" w:sz="4" w:space="0" w:color="auto"/>
                    <w:bottom w:val="single" w:sz="4" w:space="0" w:color="auto"/>
                    <w:right w:val="single" w:sz="4" w:space="0" w:color="auto"/>
                  </w:tcBorders>
                </w:tcPr>
                <w:p w14:paraId="25244E98" w14:textId="77777777" w:rsidR="000901EC" w:rsidRPr="000901EC" w:rsidRDefault="000901EC" w:rsidP="000901EC">
                  <w:pPr>
                    <w:spacing w:after="60"/>
                    <w:rPr>
                      <w:rFonts w:eastAsia="SimSun"/>
                      <w:iCs/>
                      <w:sz w:val="20"/>
                    </w:rPr>
                  </w:pPr>
                  <w:r w:rsidRPr="000901EC">
                    <w:rPr>
                      <w:rFonts w:eastAsia="SimSun"/>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7CE7E91E"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7E7242C" w14:textId="77777777" w:rsidR="000901EC" w:rsidRPr="000901EC" w:rsidRDefault="000901EC" w:rsidP="000901EC">
                  <w:pPr>
                    <w:spacing w:after="60"/>
                    <w:rPr>
                      <w:rFonts w:eastAsia="SimSun"/>
                      <w:i/>
                      <w:iCs/>
                      <w:sz w:val="20"/>
                    </w:rPr>
                  </w:pPr>
                  <w:r w:rsidRPr="000901EC">
                    <w:rPr>
                      <w:rFonts w:eastAsia="SimSun"/>
                      <w:i/>
                      <w:sz w:val="20"/>
                    </w:rPr>
                    <w:t>Non Spin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Non-Spin, to make-whole the Startup and energy costs of all Resources committed in the DAM, for the hour.</w:t>
                  </w:r>
                </w:p>
              </w:tc>
            </w:tr>
            <w:tr w:rsidR="000901EC" w:rsidRPr="000901EC" w14:paraId="38F09BEE" w14:textId="77777777" w:rsidTr="009C0551">
              <w:tc>
                <w:tcPr>
                  <w:tcW w:w="1231" w:type="pct"/>
                  <w:tcBorders>
                    <w:top w:val="single" w:sz="4" w:space="0" w:color="auto"/>
                    <w:left w:val="single" w:sz="4" w:space="0" w:color="auto"/>
                    <w:bottom w:val="single" w:sz="4" w:space="0" w:color="auto"/>
                    <w:right w:val="single" w:sz="4" w:space="0" w:color="auto"/>
                  </w:tcBorders>
                </w:tcPr>
                <w:p w14:paraId="6FA3812D" w14:textId="77777777" w:rsidR="000901EC" w:rsidRPr="000901EC" w:rsidRDefault="000901EC" w:rsidP="000901EC">
                  <w:pPr>
                    <w:spacing w:after="60"/>
                    <w:rPr>
                      <w:rFonts w:eastAsia="SimSun"/>
                      <w:iCs/>
                      <w:sz w:val="20"/>
                    </w:rPr>
                  </w:pPr>
                  <w:r w:rsidRPr="000901EC">
                    <w:rPr>
                      <w:rFonts w:eastAsia="SimSun"/>
                      <w:color w:val="000000"/>
                      <w:sz w:val="20"/>
                    </w:rPr>
                    <w:t>NSMWINFA</w:t>
                  </w:r>
                  <w:r w:rsidRPr="000901EC" w:rsidDel="003A6C36">
                    <w:rPr>
                      <w:rFonts w:eastAsia="SimSun"/>
                      <w:color w:val="000000"/>
                      <w:sz w:val="20"/>
                    </w:rPr>
                    <w:t xml:space="preserve">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E9F904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A70155D" w14:textId="77777777" w:rsidR="000901EC" w:rsidRPr="000901EC" w:rsidRDefault="000901EC" w:rsidP="000901EC">
                  <w:pPr>
                    <w:spacing w:after="60"/>
                    <w:rPr>
                      <w:rFonts w:eastAsia="SimSun"/>
                      <w:i/>
                      <w:iCs/>
                      <w:sz w:val="20"/>
                    </w:rPr>
                  </w:pPr>
                  <w:r w:rsidRPr="000901EC">
                    <w:rPr>
                      <w:rFonts w:eastAsia="SimSun"/>
                      <w:i/>
                      <w:sz w:val="20"/>
                    </w:rPr>
                    <w:t>Non Spin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Non-Spin,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0837A7D4" w14:textId="77777777" w:rsidTr="009C0551">
              <w:tc>
                <w:tcPr>
                  <w:tcW w:w="1231" w:type="pct"/>
                  <w:tcBorders>
                    <w:top w:val="single" w:sz="4" w:space="0" w:color="auto"/>
                    <w:left w:val="single" w:sz="4" w:space="0" w:color="auto"/>
                    <w:bottom w:val="single" w:sz="4" w:space="0" w:color="auto"/>
                    <w:right w:val="single" w:sz="4" w:space="0" w:color="auto"/>
                  </w:tcBorders>
                </w:tcPr>
                <w:p w14:paraId="019AB8C8" w14:textId="77777777" w:rsidR="000901EC" w:rsidRPr="000901EC" w:rsidRDefault="000901EC" w:rsidP="000901EC">
                  <w:pPr>
                    <w:spacing w:after="60"/>
                    <w:rPr>
                      <w:rFonts w:eastAsia="SimSun"/>
                      <w:iCs/>
                      <w:sz w:val="20"/>
                    </w:rPr>
                  </w:pPr>
                  <w:r w:rsidRPr="000901EC">
                    <w:rPr>
                      <w:rFonts w:eastAsia="SimSun"/>
                      <w:iCs/>
                      <w:sz w:val="20"/>
                    </w:rPr>
                    <w:t xml:space="preserve">NSFQAMTQSETOT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7AF706D"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078E00A"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Non-Spin, for the hour.</w:t>
                  </w:r>
                </w:p>
              </w:tc>
            </w:tr>
            <w:tr w:rsidR="000901EC" w:rsidRPr="000901EC" w14:paraId="6C1ADA26" w14:textId="77777777" w:rsidTr="009C0551">
              <w:tc>
                <w:tcPr>
                  <w:tcW w:w="1231" w:type="pct"/>
                  <w:tcBorders>
                    <w:top w:val="single" w:sz="4" w:space="0" w:color="auto"/>
                    <w:left w:val="single" w:sz="4" w:space="0" w:color="auto"/>
                    <w:bottom w:val="single" w:sz="4" w:space="0" w:color="auto"/>
                    <w:right w:val="single" w:sz="4" w:space="0" w:color="auto"/>
                  </w:tcBorders>
                </w:tcPr>
                <w:p w14:paraId="5A2E3715" w14:textId="77777777" w:rsidR="000901EC" w:rsidRPr="000901EC" w:rsidRDefault="000901EC" w:rsidP="000901EC">
                  <w:pPr>
                    <w:spacing w:after="60"/>
                    <w:rPr>
                      <w:rFonts w:eastAsia="SimSun"/>
                      <w:iCs/>
                      <w:sz w:val="20"/>
                    </w:rPr>
                  </w:pPr>
                  <w:r w:rsidRPr="000901EC">
                    <w:rPr>
                      <w:rFonts w:eastAsia="SimSun"/>
                      <w:iCs/>
                      <w:sz w:val="20"/>
                    </w:rPr>
                    <w:t xml:space="preserve">RTPCNSAMTQSETOT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0418A1"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A319B2D" w14:textId="77777777" w:rsidR="000901EC" w:rsidRPr="000901EC" w:rsidRDefault="000901EC" w:rsidP="000901EC">
                  <w:pPr>
                    <w:spacing w:after="60"/>
                    <w:rPr>
                      <w:rFonts w:eastAsia="SimSun"/>
                      <w:iCs/>
                      <w:sz w:val="20"/>
                    </w:rPr>
                  </w:pPr>
                  <w:r w:rsidRPr="000901EC">
                    <w:rPr>
                      <w:rFonts w:eastAsia="SimSun"/>
                      <w:i/>
                      <w:iCs/>
                      <w:sz w:val="20"/>
                    </w:rPr>
                    <w:t>Procured Capacity for Non-Spin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Non-Spin, for the hour.</w:t>
                  </w:r>
                </w:p>
              </w:tc>
            </w:tr>
            <w:tr w:rsidR="000901EC" w:rsidRPr="000901EC" w14:paraId="31FCFAAE" w14:textId="77777777" w:rsidTr="009C0551">
              <w:tc>
                <w:tcPr>
                  <w:tcW w:w="1231" w:type="pct"/>
                  <w:tcBorders>
                    <w:top w:val="single" w:sz="4" w:space="0" w:color="auto"/>
                    <w:left w:val="single" w:sz="4" w:space="0" w:color="auto"/>
                    <w:bottom w:val="single" w:sz="4" w:space="0" w:color="auto"/>
                    <w:right w:val="single" w:sz="4" w:space="0" w:color="auto"/>
                  </w:tcBorders>
                </w:tcPr>
                <w:p w14:paraId="5D2FC49C" w14:textId="77777777" w:rsidR="000901EC" w:rsidRPr="000901EC" w:rsidRDefault="000901EC" w:rsidP="000901EC">
                  <w:pPr>
                    <w:rPr>
                      <w:rFonts w:eastAsia="SimSun"/>
                      <w:b/>
                      <w:sz w:val="20"/>
                    </w:rPr>
                  </w:pPr>
                  <w:r w:rsidRPr="000901EC">
                    <w:rPr>
                      <w:rFonts w:eastAsia="SimSun"/>
                      <w:sz w:val="20"/>
                    </w:rPr>
                    <w:t xml:space="preserve">PCNSAMT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C968897" w14:textId="77777777" w:rsidR="000901EC" w:rsidRPr="000901EC" w:rsidRDefault="000901EC" w:rsidP="000901EC">
                  <w:pPr>
                    <w:rPr>
                      <w:rFonts w:eastAsia="SimSun"/>
                      <w:b/>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602BC43" w14:textId="77777777" w:rsidR="000901EC" w:rsidRPr="000901EC" w:rsidRDefault="000901EC" w:rsidP="000901EC">
                  <w:pPr>
                    <w:rPr>
                      <w:rFonts w:eastAsia="SimSun"/>
                      <w:b/>
                      <w:sz w:val="20"/>
                    </w:rPr>
                  </w:pPr>
                  <w:r w:rsidRPr="000901EC">
                    <w:rPr>
                      <w:rFonts w:eastAsia="SimSun"/>
                      <w:i/>
                      <w:sz w:val="20"/>
                    </w:rPr>
                    <w:t>Procured Capacity for Non-Spin Amount per QSE in DAM—</w:t>
                  </w:r>
                  <w:r w:rsidRPr="000901EC">
                    <w:rPr>
                      <w:rFonts w:eastAsia="SimSun"/>
                      <w:sz w:val="20"/>
                    </w:rPr>
                    <w:t>The DAM Non-Spin payment for QSE</w:t>
                  </w:r>
                  <w:r w:rsidRPr="000901EC">
                    <w:rPr>
                      <w:rFonts w:eastAsia="SimSun"/>
                      <w:i/>
                      <w:sz w:val="20"/>
                    </w:rPr>
                    <w:t xml:space="preserve"> q</w:t>
                  </w:r>
                  <w:r w:rsidRPr="000901EC">
                    <w:rPr>
                      <w:rFonts w:eastAsia="SimSun"/>
                      <w:sz w:val="20"/>
                    </w:rPr>
                    <w:t>, for the hour.</w:t>
                  </w:r>
                </w:p>
              </w:tc>
            </w:tr>
            <w:tr w:rsidR="000901EC" w:rsidRPr="000901EC" w14:paraId="3E9278CA" w14:textId="77777777" w:rsidTr="009C0551">
              <w:tc>
                <w:tcPr>
                  <w:tcW w:w="1231" w:type="pct"/>
                  <w:tcBorders>
                    <w:top w:val="single" w:sz="4" w:space="0" w:color="auto"/>
                    <w:left w:val="single" w:sz="4" w:space="0" w:color="auto"/>
                    <w:bottom w:val="single" w:sz="4" w:space="0" w:color="auto"/>
                    <w:right w:val="single" w:sz="4" w:space="0" w:color="auto"/>
                  </w:tcBorders>
                </w:tcPr>
                <w:p w14:paraId="5129C2B9" w14:textId="77777777" w:rsidR="000901EC" w:rsidRPr="000901EC" w:rsidRDefault="000901EC" w:rsidP="000901EC">
                  <w:pPr>
                    <w:spacing w:after="60"/>
                    <w:rPr>
                      <w:rFonts w:eastAsia="SimSun"/>
                      <w:sz w:val="20"/>
                    </w:rPr>
                  </w:pPr>
                  <w:r w:rsidRPr="000901EC">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4A20010F"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8D56BB9" w14:textId="77777777" w:rsidR="000901EC" w:rsidRPr="000901EC" w:rsidRDefault="000901EC" w:rsidP="000901EC">
                  <w:pPr>
                    <w:spacing w:after="60"/>
                    <w:rPr>
                      <w:rFonts w:eastAsia="SimSun"/>
                      <w:sz w:val="20"/>
                    </w:rPr>
                  </w:pPr>
                  <w:r w:rsidRPr="000901EC">
                    <w:rPr>
                      <w:rFonts w:eastAsia="SimSun"/>
                      <w:i/>
                      <w:sz w:val="20"/>
                    </w:rPr>
                    <w:t>Procured Capacity for Non-Spin Amount Total in DAM</w:t>
                  </w:r>
                  <w:r w:rsidRPr="000901EC">
                    <w:rPr>
                      <w:rFonts w:eastAsia="SimSun"/>
                      <w:sz w:val="20"/>
                    </w:rPr>
                    <w:t>—The total of the DAM Non-Spin payments for all QSEs, for the hour.</w:t>
                  </w:r>
                </w:p>
              </w:tc>
            </w:tr>
            <w:tr w:rsidR="000901EC" w:rsidRPr="000901EC" w14:paraId="5DD1F5B4" w14:textId="77777777" w:rsidTr="009C0551">
              <w:tc>
                <w:tcPr>
                  <w:tcW w:w="1231" w:type="pct"/>
                  <w:tcBorders>
                    <w:top w:val="single" w:sz="4" w:space="0" w:color="auto"/>
                    <w:left w:val="single" w:sz="4" w:space="0" w:color="auto"/>
                    <w:bottom w:val="single" w:sz="4" w:space="0" w:color="auto"/>
                    <w:right w:val="single" w:sz="4" w:space="0" w:color="auto"/>
                  </w:tcBorders>
                </w:tcPr>
                <w:p w14:paraId="1430BC65" w14:textId="77777777" w:rsidR="000901EC" w:rsidRPr="000901EC" w:rsidRDefault="000901EC" w:rsidP="000901EC">
                  <w:pPr>
                    <w:spacing w:after="60"/>
                    <w:rPr>
                      <w:rFonts w:eastAsia="SimSun"/>
                      <w:sz w:val="20"/>
                    </w:rPr>
                  </w:pPr>
                  <w:r w:rsidRPr="000901EC">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2CB82E75"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30DB0816" w14:textId="77777777" w:rsidR="000901EC" w:rsidRPr="000901EC" w:rsidRDefault="000901EC" w:rsidP="000901EC">
                  <w:pPr>
                    <w:spacing w:after="60"/>
                    <w:rPr>
                      <w:rFonts w:eastAsia="SimSun"/>
                      <w:i/>
                      <w:sz w:val="20"/>
                    </w:rPr>
                  </w:pPr>
                  <w:r w:rsidRPr="000901EC">
                    <w:rPr>
                      <w:rFonts w:eastAsia="SimSun"/>
                      <w:i/>
                      <w:sz w:val="20"/>
                    </w:rPr>
                    <w:t xml:space="preserve">Non-Spin Infeasible Quantity Amount Total </w:t>
                  </w:r>
                  <w:r w:rsidRPr="000901EC">
                    <w:rPr>
                      <w:rFonts w:eastAsia="SimSun"/>
                      <w:sz w:val="20"/>
                    </w:rPr>
                    <w:t>— The charge to all QSEs for their total capacity associated with infeasible deployment of Ancillary Service Supply Responsibilities for Non-Spin, for the hour.</w:t>
                  </w:r>
                </w:p>
              </w:tc>
            </w:tr>
            <w:tr w:rsidR="000901EC" w:rsidRPr="000901EC" w14:paraId="033367C8" w14:textId="77777777" w:rsidTr="009C0551">
              <w:tc>
                <w:tcPr>
                  <w:tcW w:w="1231" w:type="pct"/>
                  <w:tcBorders>
                    <w:top w:val="single" w:sz="4" w:space="0" w:color="auto"/>
                    <w:left w:val="single" w:sz="4" w:space="0" w:color="auto"/>
                    <w:bottom w:val="single" w:sz="4" w:space="0" w:color="auto"/>
                    <w:right w:val="single" w:sz="4" w:space="0" w:color="auto"/>
                  </w:tcBorders>
                </w:tcPr>
                <w:p w14:paraId="5ACBDFB1" w14:textId="77777777" w:rsidR="000901EC" w:rsidRPr="000901EC" w:rsidRDefault="000901EC" w:rsidP="000901EC">
                  <w:pPr>
                    <w:spacing w:after="60"/>
                    <w:rPr>
                      <w:rFonts w:eastAsia="SimSun"/>
                      <w:sz w:val="20"/>
                    </w:rPr>
                  </w:pPr>
                  <w:r w:rsidRPr="000901EC">
                    <w:rPr>
                      <w:rFonts w:eastAsia="SimSun"/>
                      <w:sz w:val="20"/>
                    </w:rPr>
                    <w:t xml:space="preserve">NSINFQAMT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A517951"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2A80779" w14:textId="77777777" w:rsidR="000901EC" w:rsidRPr="000901EC" w:rsidRDefault="000901EC" w:rsidP="000901EC">
                  <w:pPr>
                    <w:spacing w:after="60"/>
                    <w:rPr>
                      <w:rFonts w:eastAsia="SimSun"/>
                      <w:i/>
                      <w:sz w:val="20"/>
                    </w:rPr>
                  </w:pPr>
                  <w:r w:rsidRPr="000901EC">
                    <w:rPr>
                      <w:rFonts w:eastAsia="SimSun"/>
                      <w:i/>
                      <w:sz w:val="20"/>
                    </w:rPr>
                    <w:t>Non-Spin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Non-Spin, for the hour.</w:t>
                  </w:r>
                </w:p>
              </w:tc>
            </w:tr>
            <w:tr w:rsidR="000901EC" w:rsidRPr="000901EC" w14:paraId="57913052" w14:textId="77777777" w:rsidTr="009C0551">
              <w:tc>
                <w:tcPr>
                  <w:tcW w:w="1231" w:type="pct"/>
                  <w:tcBorders>
                    <w:top w:val="single" w:sz="4" w:space="0" w:color="auto"/>
                    <w:left w:val="single" w:sz="4" w:space="0" w:color="auto"/>
                    <w:bottom w:val="single" w:sz="4" w:space="0" w:color="auto"/>
                    <w:right w:val="single" w:sz="4" w:space="0" w:color="auto"/>
                  </w:tcBorders>
                </w:tcPr>
                <w:p w14:paraId="66210753"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1C22D750"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7FAAD3ED"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11B6182" w14:textId="77777777" w:rsidTr="009C0551">
              <w:tc>
                <w:tcPr>
                  <w:tcW w:w="1231" w:type="pct"/>
                  <w:tcBorders>
                    <w:top w:val="single" w:sz="4" w:space="0" w:color="auto"/>
                    <w:left w:val="single" w:sz="4" w:space="0" w:color="auto"/>
                    <w:bottom w:val="single" w:sz="4" w:space="0" w:color="auto"/>
                    <w:right w:val="single" w:sz="4" w:space="0" w:color="auto"/>
                  </w:tcBorders>
                </w:tcPr>
                <w:p w14:paraId="77F79220"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6FADDBBE"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7BD40D9E"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2787C7C" w14:textId="77777777" w:rsidR="000901EC" w:rsidRPr="000901EC" w:rsidRDefault="000901EC" w:rsidP="000901EC">
            <w:pPr>
              <w:spacing w:after="240"/>
              <w:rPr>
                <w:rFonts w:eastAsia="SimSun"/>
              </w:rPr>
            </w:pPr>
          </w:p>
        </w:tc>
      </w:tr>
    </w:tbl>
    <w:p w14:paraId="6ACDA8B5"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Non-Spin for the Operating Hour is calculated as follows:</w:t>
      </w:r>
    </w:p>
    <w:p w14:paraId="6ECE2388" w14:textId="77777777" w:rsidR="000901EC" w:rsidRPr="000901EC" w:rsidRDefault="000901EC" w:rsidP="000901EC">
      <w:pPr>
        <w:spacing w:after="240"/>
        <w:ind w:left="2880" w:hanging="2160"/>
        <w:rPr>
          <w:rFonts w:eastAsia="SimSun"/>
          <w:b/>
          <w:bCs/>
        </w:rPr>
      </w:pPr>
      <w:r w:rsidRPr="000901EC">
        <w:rPr>
          <w:rFonts w:eastAsia="SimSun"/>
          <w:b/>
          <w:bCs/>
        </w:rPr>
        <w:t xml:space="preserve">NSCOST </w:t>
      </w:r>
      <w:r w:rsidRPr="000901EC">
        <w:rPr>
          <w:rFonts w:eastAsia="SimSun"/>
          <w:b/>
          <w:bCs/>
          <w:i/>
          <w:vertAlign w:val="subscript"/>
        </w:rPr>
        <w:t>q</w:t>
      </w:r>
      <w:r w:rsidRPr="000901EC">
        <w:rPr>
          <w:rFonts w:eastAsia="SimSun"/>
          <w:b/>
          <w:bCs/>
        </w:rPr>
        <w:tab/>
        <w:t>=</w:t>
      </w:r>
      <w:r w:rsidRPr="000901EC">
        <w:rPr>
          <w:rFonts w:eastAsia="SimSun"/>
          <w:b/>
          <w:bCs/>
        </w:rPr>
        <w:tab/>
        <w:t xml:space="preserve">NSPR * NSQ </w:t>
      </w:r>
      <w:r w:rsidRPr="000901EC">
        <w:rPr>
          <w:rFonts w:eastAsia="SimSun"/>
          <w:b/>
          <w:bCs/>
          <w:i/>
          <w:vertAlign w:val="subscript"/>
        </w:rPr>
        <w:t>q</w:t>
      </w:r>
    </w:p>
    <w:p w14:paraId="75361B4E" w14:textId="77777777" w:rsidR="000901EC" w:rsidRPr="000901EC" w:rsidRDefault="000901EC" w:rsidP="000901EC">
      <w:pPr>
        <w:spacing w:after="240"/>
        <w:rPr>
          <w:rFonts w:eastAsia="SimSun"/>
          <w:iCs/>
        </w:rPr>
      </w:pPr>
      <w:r w:rsidRPr="000901EC">
        <w:rPr>
          <w:rFonts w:eastAsia="SimSun"/>
          <w:iCs/>
        </w:rPr>
        <w:t>Where:</w:t>
      </w:r>
    </w:p>
    <w:p w14:paraId="37C265C4" w14:textId="77777777" w:rsidR="000901EC" w:rsidRPr="000901EC" w:rsidRDefault="000901EC" w:rsidP="000901EC">
      <w:pPr>
        <w:spacing w:after="120"/>
        <w:ind w:leftChars="300" w:left="2880" w:hangingChars="900" w:hanging="2160"/>
        <w:rPr>
          <w:rFonts w:eastAsia="SimSun"/>
          <w:bCs/>
        </w:rPr>
      </w:pPr>
      <w:r w:rsidRPr="000901EC">
        <w:rPr>
          <w:rFonts w:eastAsia="SimSun"/>
          <w:bCs/>
        </w:rPr>
        <w:t>NSPR</w:t>
      </w:r>
      <w:r w:rsidRPr="000901EC">
        <w:rPr>
          <w:rFonts w:eastAsia="SimSun"/>
          <w:bCs/>
        </w:rPr>
        <w:tab/>
        <w:t>=</w:t>
      </w:r>
      <w:r w:rsidRPr="000901EC">
        <w:rPr>
          <w:rFonts w:eastAsia="SimSun"/>
          <w:bCs/>
        </w:rPr>
        <w:tab/>
        <w:t>NSCOSTTOT / NSQTOT</w:t>
      </w:r>
    </w:p>
    <w:p w14:paraId="37C6CF5E" w14:textId="77777777" w:rsidR="000901EC" w:rsidRPr="000901EC" w:rsidRDefault="000901EC" w:rsidP="000901EC">
      <w:pPr>
        <w:spacing w:after="120"/>
        <w:ind w:leftChars="300" w:left="2880" w:hangingChars="900" w:hanging="2160"/>
        <w:rPr>
          <w:rFonts w:eastAsia="SimSun"/>
          <w:bCs/>
        </w:rPr>
      </w:pPr>
      <w:r w:rsidRPr="000901EC">
        <w:rPr>
          <w:rFonts w:eastAsia="SimSun"/>
          <w:bCs/>
        </w:rPr>
        <w:t>NSQTOT</w:t>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C458242" wp14:editId="61A2C324">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NSQ </w:t>
      </w:r>
      <w:r w:rsidRPr="000901EC">
        <w:rPr>
          <w:rFonts w:eastAsia="SimSun"/>
          <w:bCs/>
          <w:i/>
          <w:vertAlign w:val="subscript"/>
        </w:rPr>
        <w:t>q</w:t>
      </w:r>
    </w:p>
    <w:p w14:paraId="610E27B5" w14:textId="77777777" w:rsidR="000901EC" w:rsidRPr="000901EC" w:rsidRDefault="000901EC" w:rsidP="000901EC">
      <w:pPr>
        <w:spacing w:after="120"/>
        <w:ind w:leftChars="300" w:left="2880" w:hangingChars="900" w:hanging="2160"/>
        <w:rPr>
          <w:rFonts w:eastAsia="SimSun"/>
          <w:bCs/>
          <w:lang w:val="fr-FR"/>
        </w:rPr>
      </w:pPr>
      <w:r w:rsidRPr="000901EC">
        <w:rPr>
          <w:rFonts w:eastAsia="SimSun"/>
          <w:bCs/>
          <w:lang w:val="fr-FR"/>
        </w:rPr>
        <w:t xml:space="preserve">NSQ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NSO </w:t>
      </w:r>
      <w:r w:rsidRPr="000901EC">
        <w:rPr>
          <w:rFonts w:eastAsia="SimSun"/>
          <w:bCs/>
          <w:i/>
          <w:vertAlign w:val="subscript"/>
          <w:lang w:val="fr-FR"/>
        </w:rPr>
        <w:t>q</w:t>
      </w:r>
      <w:r w:rsidRPr="000901EC">
        <w:rPr>
          <w:rFonts w:eastAsia="SimSun"/>
          <w:bCs/>
          <w:lang w:val="fr-FR"/>
        </w:rPr>
        <w:t xml:space="preserve"> – SANSQ </w:t>
      </w:r>
      <w:r w:rsidRPr="000901EC">
        <w:rPr>
          <w:rFonts w:eastAsia="SimSun"/>
          <w:bCs/>
          <w:i/>
          <w:vertAlign w:val="subscript"/>
          <w:lang w:val="fr-FR"/>
        </w:rPr>
        <w:t>q</w:t>
      </w:r>
    </w:p>
    <w:p w14:paraId="77162D6E" w14:textId="77777777" w:rsidR="000901EC" w:rsidRPr="000901EC" w:rsidRDefault="000901EC" w:rsidP="000901EC">
      <w:pPr>
        <w:spacing w:after="120"/>
        <w:ind w:leftChars="300" w:left="2880" w:hangingChars="900" w:hanging="2160"/>
        <w:rPr>
          <w:rFonts w:eastAsia="SimSun"/>
          <w:bCs/>
          <w:lang w:val="fr-FR"/>
        </w:rPr>
      </w:pPr>
      <w:r w:rsidRPr="000901EC">
        <w:rPr>
          <w:rFonts w:eastAsia="SimSun"/>
          <w:bCs/>
          <w:lang w:val="fr-FR"/>
        </w:rPr>
        <w:t xml:space="preserve">NSO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r>
      <w:r w:rsidRPr="000901EC">
        <w:rPr>
          <w:rFonts w:eastAsia="SimSun"/>
          <w:bCs/>
          <w:noProof/>
          <w:position w:val="-22"/>
        </w:rPr>
        <w:drawing>
          <wp:inline distT="0" distB="0" distL="0" distR="0" wp14:anchorId="3C251984" wp14:editId="7650A3D5">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fr-FR"/>
        </w:rPr>
        <w:t xml:space="preserve">(SANSQ </w:t>
      </w:r>
      <w:r w:rsidRPr="000901EC">
        <w:rPr>
          <w:rFonts w:eastAsia="SimSun"/>
          <w:bCs/>
          <w:i/>
          <w:vertAlign w:val="subscript"/>
          <w:lang w:val="fr-FR"/>
        </w:rPr>
        <w:t>q</w:t>
      </w:r>
      <w:r w:rsidRPr="000901EC">
        <w:rPr>
          <w:rFonts w:eastAsia="SimSun"/>
          <w:bCs/>
          <w:lang w:val="fr-FR"/>
        </w:rPr>
        <w:t xml:space="preserve"> + </w:t>
      </w:r>
      <w:r w:rsidRPr="000901EC">
        <w:rPr>
          <w:rFonts w:eastAsia="SimSun"/>
          <w:bCs/>
          <w:noProof/>
          <w:position w:val="-20"/>
        </w:rPr>
        <w:drawing>
          <wp:inline distT="0" distB="0" distL="0" distR="0" wp14:anchorId="0EAA1C24" wp14:editId="2F064B00">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fr-FR"/>
        </w:rPr>
        <w:t xml:space="preserve">(RTPCNS </w:t>
      </w:r>
      <w:r w:rsidRPr="000901EC">
        <w:rPr>
          <w:rFonts w:eastAsia="SimSun"/>
          <w:bCs/>
          <w:i/>
          <w:vertAlign w:val="subscript"/>
          <w:lang w:val="fr-FR"/>
        </w:rPr>
        <w:t>q, m</w:t>
      </w:r>
      <w:r w:rsidRPr="000901EC">
        <w:rPr>
          <w:rFonts w:eastAsia="SimSun"/>
          <w:bCs/>
          <w:lang w:val="fr-FR"/>
        </w:rPr>
        <w:t xml:space="preserve">) + PCNS </w:t>
      </w:r>
      <w:r w:rsidRPr="000901EC">
        <w:rPr>
          <w:rFonts w:eastAsia="SimSun"/>
          <w:bCs/>
          <w:i/>
          <w:vertAlign w:val="subscript"/>
          <w:lang w:val="fr-FR"/>
        </w:rPr>
        <w:t xml:space="preserve">q </w:t>
      </w:r>
      <w:r w:rsidRPr="000901EC">
        <w:rPr>
          <w:rFonts w:eastAsia="SimSun"/>
          <w:bCs/>
          <w:lang w:val="fr-FR"/>
        </w:rPr>
        <w:t xml:space="preserve">– </w:t>
      </w:r>
    </w:p>
    <w:p w14:paraId="28D9DDA2" w14:textId="77777777" w:rsidR="000901EC" w:rsidRPr="000901EC" w:rsidRDefault="000901EC" w:rsidP="000901EC">
      <w:pPr>
        <w:spacing w:after="120"/>
        <w:ind w:leftChars="1200" w:left="2880" w:firstLine="720"/>
        <w:rPr>
          <w:rFonts w:eastAsia="SimSun"/>
          <w:bCs/>
          <w:i/>
          <w:vertAlign w:val="subscript"/>
          <w:lang w:val="fr-FR"/>
        </w:rPr>
      </w:pPr>
      <w:r w:rsidRPr="000901EC">
        <w:rPr>
          <w:rFonts w:eastAsia="SimSun"/>
          <w:bCs/>
          <w:lang w:val="fr-FR"/>
        </w:rPr>
        <w:t xml:space="preserve">NSFQ </w:t>
      </w:r>
      <w:r w:rsidRPr="000901EC">
        <w:rPr>
          <w:rFonts w:eastAsia="SimSun"/>
          <w:bCs/>
          <w:i/>
          <w:vertAlign w:val="subscript"/>
          <w:lang w:val="fr-FR"/>
        </w:rPr>
        <w:t xml:space="preserve">q </w:t>
      </w:r>
      <w:r w:rsidRPr="000901EC">
        <w:rPr>
          <w:rFonts w:eastAsia="SimSun"/>
          <w:bCs/>
          <w:lang w:val="fr-FR"/>
        </w:rPr>
        <w:t xml:space="preserve">– RNSFQ </w:t>
      </w:r>
      <w:r w:rsidRPr="000901EC">
        <w:rPr>
          <w:rFonts w:eastAsia="SimSun"/>
          <w:bCs/>
          <w:i/>
          <w:vertAlign w:val="subscript"/>
          <w:lang w:val="fr-FR"/>
        </w:rPr>
        <w:t>q</w:t>
      </w:r>
      <w:r w:rsidRPr="000901EC">
        <w:rPr>
          <w:rFonts w:eastAsia="SimSun"/>
          <w:bCs/>
          <w:lang w:val="fr-FR"/>
        </w:rPr>
        <w:t xml:space="preserve">) * HLRS </w:t>
      </w:r>
      <w:r w:rsidRPr="000901EC">
        <w:rPr>
          <w:rFonts w:eastAsia="SimSun"/>
          <w:bCs/>
          <w:i/>
          <w:vertAlign w:val="subscript"/>
          <w:lang w:val="fr-FR"/>
        </w:rPr>
        <w:t>q</w:t>
      </w:r>
    </w:p>
    <w:p w14:paraId="49184F51"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lastRenderedPageBreak/>
        <w:t xml:space="preserve">SANSQ </w:t>
      </w:r>
      <w:r w:rsidRPr="000901EC">
        <w:rPr>
          <w:rFonts w:eastAsia="SimSun"/>
          <w:bCs/>
          <w:i/>
          <w:vertAlign w:val="subscript"/>
          <w:lang w:val="fr-FR"/>
        </w:rPr>
        <w:t>q</w:t>
      </w:r>
      <w:r w:rsidRPr="000901EC">
        <w:rPr>
          <w:rFonts w:eastAsia="SimSun"/>
          <w:bCs/>
          <w:i/>
          <w:vertAlign w:val="subscript"/>
          <w:lang w:val="fr-FR"/>
        </w:rPr>
        <w:tab/>
      </w:r>
      <w:r w:rsidRPr="000901EC">
        <w:rPr>
          <w:rFonts w:eastAsia="SimSun"/>
          <w:bCs/>
          <w:lang w:val="fr-FR"/>
        </w:rPr>
        <w:t>=</w:t>
      </w:r>
      <w:r w:rsidRPr="000901EC">
        <w:rPr>
          <w:rFonts w:eastAsia="SimSun"/>
          <w:bCs/>
          <w:lang w:val="fr-FR"/>
        </w:rPr>
        <w:tab/>
        <w:t xml:space="preserve">DASANSQ </w:t>
      </w:r>
      <w:r w:rsidRPr="000901EC">
        <w:rPr>
          <w:rFonts w:eastAsia="SimSun"/>
          <w:bCs/>
          <w:i/>
          <w:vertAlign w:val="subscript"/>
          <w:lang w:val="fr-FR"/>
        </w:rPr>
        <w:t>q</w:t>
      </w:r>
      <w:r w:rsidRPr="000901EC">
        <w:rPr>
          <w:rFonts w:eastAsia="SimSun"/>
          <w:bCs/>
          <w:lang w:val="fr-FR"/>
        </w:rPr>
        <w:t xml:space="preserve"> + RTSANSQ </w:t>
      </w:r>
      <w:r w:rsidRPr="000901EC">
        <w:rPr>
          <w:rFonts w:eastAsia="SimSun"/>
          <w:bCs/>
          <w:i/>
          <w:vertAlign w:val="subscript"/>
          <w:lang w:val="fr-FR"/>
        </w:rPr>
        <w:t>q</w:t>
      </w:r>
    </w:p>
    <w:p w14:paraId="44A7AA7F" w14:textId="77777777" w:rsidR="000901EC" w:rsidRPr="000901EC" w:rsidRDefault="000901EC" w:rsidP="000901EC">
      <w:pPr>
        <w:tabs>
          <w:tab w:val="left" w:pos="2160"/>
          <w:tab w:val="left" w:pos="2880"/>
        </w:tabs>
        <w:ind w:leftChars="31" w:left="374" w:hangingChars="125" w:hanging="300"/>
        <w:rPr>
          <w:rFonts w:eastAsia="SimSun"/>
          <w:bCs/>
        </w:rPr>
      </w:pPr>
      <w:r w:rsidRPr="000901EC">
        <w:rPr>
          <w:rFonts w:eastAsia="SimSun"/>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145CACD" w14:textId="77777777" w:rsidTr="009C0551">
        <w:trPr>
          <w:tblHeader/>
        </w:trPr>
        <w:tc>
          <w:tcPr>
            <w:tcW w:w="849" w:type="pct"/>
          </w:tcPr>
          <w:p w14:paraId="6F449C55"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362E4CAF"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2940AD51"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47ECE0C2" w14:textId="77777777" w:rsidTr="009C0551">
        <w:tc>
          <w:tcPr>
            <w:tcW w:w="849" w:type="pct"/>
          </w:tcPr>
          <w:p w14:paraId="5D81F429" w14:textId="77777777" w:rsidR="000901EC" w:rsidRPr="000901EC" w:rsidRDefault="000901EC" w:rsidP="000901EC">
            <w:pPr>
              <w:spacing w:after="60"/>
              <w:rPr>
                <w:rFonts w:eastAsia="SimSun"/>
                <w:iCs/>
                <w:sz w:val="20"/>
              </w:rPr>
            </w:pPr>
            <w:r w:rsidRPr="000901EC">
              <w:rPr>
                <w:rFonts w:eastAsia="SimSun"/>
                <w:iCs/>
                <w:sz w:val="20"/>
              </w:rPr>
              <w:t xml:space="preserve">NSCOST </w:t>
            </w:r>
            <w:r w:rsidRPr="000901EC">
              <w:rPr>
                <w:rFonts w:eastAsia="SimSun"/>
                <w:i/>
                <w:iCs/>
                <w:sz w:val="20"/>
                <w:vertAlign w:val="subscript"/>
              </w:rPr>
              <w:t>q</w:t>
            </w:r>
          </w:p>
        </w:tc>
        <w:tc>
          <w:tcPr>
            <w:tcW w:w="460" w:type="pct"/>
          </w:tcPr>
          <w:p w14:paraId="5D80B2FE"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2D5F9BE8" w14:textId="77777777" w:rsidR="000901EC" w:rsidRPr="000901EC" w:rsidRDefault="000901EC" w:rsidP="000901EC">
            <w:pPr>
              <w:keepNext/>
              <w:spacing w:after="60"/>
              <w:rPr>
                <w:rFonts w:eastAsia="SimSun"/>
                <w:iCs/>
                <w:sz w:val="20"/>
              </w:rPr>
            </w:pPr>
            <w:r w:rsidRPr="000901EC">
              <w:rPr>
                <w:rFonts w:eastAsia="SimSun"/>
                <w:i/>
                <w:iCs/>
                <w:sz w:val="20"/>
              </w:rPr>
              <w:t>Non-Spin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Non-Spin, for the hour.</w:t>
            </w:r>
          </w:p>
        </w:tc>
      </w:tr>
      <w:tr w:rsidR="000901EC" w:rsidRPr="000901EC" w14:paraId="01DE8E20" w14:textId="77777777" w:rsidTr="009C0551">
        <w:tc>
          <w:tcPr>
            <w:tcW w:w="849" w:type="pct"/>
            <w:tcBorders>
              <w:top w:val="single" w:sz="4" w:space="0" w:color="auto"/>
              <w:left w:val="single" w:sz="4" w:space="0" w:color="auto"/>
              <w:bottom w:val="single" w:sz="4" w:space="0" w:color="auto"/>
              <w:right w:val="single" w:sz="4" w:space="0" w:color="auto"/>
            </w:tcBorders>
          </w:tcPr>
          <w:p w14:paraId="65774545" w14:textId="77777777" w:rsidR="000901EC" w:rsidRPr="000901EC" w:rsidRDefault="000901EC" w:rsidP="000901EC">
            <w:pPr>
              <w:spacing w:after="60"/>
              <w:rPr>
                <w:rFonts w:eastAsia="SimSun"/>
                <w:iCs/>
                <w:sz w:val="20"/>
              </w:rPr>
            </w:pPr>
            <w:r w:rsidRPr="000901EC">
              <w:rPr>
                <w:rFonts w:eastAsia="SimSun"/>
                <w:iCs/>
                <w:sz w:val="20"/>
              </w:rPr>
              <w:t>NSPR</w:t>
            </w:r>
          </w:p>
        </w:tc>
        <w:tc>
          <w:tcPr>
            <w:tcW w:w="460" w:type="pct"/>
            <w:tcBorders>
              <w:top w:val="single" w:sz="4" w:space="0" w:color="auto"/>
              <w:left w:val="single" w:sz="4" w:space="0" w:color="auto"/>
              <w:bottom w:val="single" w:sz="4" w:space="0" w:color="auto"/>
              <w:right w:val="single" w:sz="4" w:space="0" w:color="auto"/>
            </w:tcBorders>
          </w:tcPr>
          <w:p w14:paraId="2BA95D41"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B6B63C0" w14:textId="77777777" w:rsidR="000901EC" w:rsidRPr="000901EC" w:rsidRDefault="000901EC" w:rsidP="000901EC">
            <w:pPr>
              <w:spacing w:after="60"/>
              <w:rPr>
                <w:rFonts w:eastAsia="SimSun"/>
                <w:i/>
                <w:iCs/>
                <w:sz w:val="20"/>
              </w:rPr>
            </w:pPr>
            <w:r w:rsidRPr="000901EC">
              <w:rPr>
                <w:rFonts w:eastAsia="SimSun"/>
                <w:i/>
                <w:iCs/>
                <w:sz w:val="20"/>
              </w:rPr>
              <w:t>Non-Spin Price—</w:t>
            </w:r>
            <w:r w:rsidRPr="000901EC">
              <w:rPr>
                <w:rFonts w:eastAsia="SimSun"/>
                <w:iCs/>
                <w:sz w:val="20"/>
              </w:rPr>
              <w:t>The price for Non-Spin calculated based on the net total costs for Non-Spin, for the hour.</w:t>
            </w:r>
          </w:p>
        </w:tc>
      </w:tr>
      <w:tr w:rsidR="000901EC" w:rsidRPr="000901EC" w14:paraId="12776894" w14:textId="77777777" w:rsidTr="009C0551">
        <w:tc>
          <w:tcPr>
            <w:tcW w:w="849" w:type="pct"/>
            <w:tcBorders>
              <w:top w:val="single" w:sz="4" w:space="0" w:color="auto"/>
              <w:left w:val="single" w:sz="4" w:space="0" w:color="auto"/>
              <w:bottom w:val="single" w:sz="4" w:space="0" w:color="auto"/>
              <w:right w:val="single" w:sz="4" w:space="0" w:color="auto"/>
            </w:tcBorders>
          </w:tcPr>
          <w:p w14:paraId="51FF1F24" w14:textId="77777777" w:rsidR="000901EC" w:rsidRPr="000901EC" w:rsidRDefault="000901EC" w:rsidP="000901EC">
            <w:pPr>
              <w:spacing w:after="60"/>
              <w:rPr>
                <w:rFonts w:eastAsia="SimSun"/>
                <w:iCs/>
                <w:sz w:val="20"/>
              </w:rPr>
            </w:pPr>
            <w:r w:rsidRPr="000901EC">
              <w:rPr>
                <w:rFonts w:eastAsia="SimSun"/>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35A86CA"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02F1D4A5" w14:textId="77777777" w:rsidR="000901EC" w:rsidRPr="000901EC" w:rsidRDefault="000901EC" w:rsidP="000901EC">
            <w:pPr>
              <w:spacing w:after="60"/>
              <w:rPr>
                <w:rFonts w:eastAsia="SimSun"/>
                <w:i/>
                <w:iCs/>
                <w:sz w:val="20"/>
              </w:rPr>
            </w:pPr>
            <w:r w:rsidRPr="000901EC">
              <w:rPr>
                <w:rFonts w:eastAsia="SimSun"/>
                <w:i/>
                <w:iCs/>
                <w:sz w:val="20"/>
              </w:rPr>
              <w:t>Non-Spin Cost Total</w:t>
            </w:r>
            <w:r w:rsidRPr="000901EC">
              <w:rPr>
                <w:rFonts w:eastAsia="SimSun"/>
                <w:iCs/>
                <w:sz w:val="20"/>
              </w:rPr>
              <w:t>—The net total costs for Non-Spin for the hour.  See item (5)(a) above.</w:t>
            </w:r>
          </w:p>
        </w:tc>
      </w:tr>
      <w:tr w:rsidR="000901EC" w:rsidRPr="000901EC" w14:paraId="5DA7AAF2" w14:textId="77777777" w:rsidTr="009C0551">
        <w:tc>
          <w:tcPr>
            <w:tcW w:w="849" w:type="pct"/>
            <w:tcBorders>
              <w:top w:val="single" w:sz="4" w:space="0" w:color="auto"/>
              <w:left w:val="single" w:sz="4" w:space="0" w:color="auto"/>
              <w:bottom w:val="single" w:sz="4" w:space="0" w:color="auto"/>
              <w:right w:val="single" w:sz="4" w:space="0" w:color="auto"/>
            </w:tcBorders>
          </w:tcPr>
          <w:p w14:paraId="09F3B6CF" w14:textId="77777777" w:rsidR="000901EC" w:rsidRPr="000901EC" w:rsidRDefault="000901EC" w:rsidP="000901EC">
            <w:pPr>
              <w:spacing w:after="60"/>
              <w:rPr>
                <w:rFonts w:eastAsia="SimSun"/>
                <w:iCs/>
                <w:sz w:val="20"/>
              </w:rPr>
            </w:pPr>
            <w:r w:rsidRPr="000901EC">
              <w:rPr>
                <w:rFonts w:eastAsia="SimSun"/>
                <w:iCs/>
                <w:sz w:val="20"/>
              </w:rPr>
              <w:t>NSQTOT</w:t>
            </w:r>
          </w:p>
        </w:tc>
        <w:tc>
          <w:tcPr>
            <w:tcW w:w="460" w:type="pct"/>
            <w:tcBorders>
              <w:top w:val="single" w:sz="4" w:space="0" w:color="auto"/>
              <w:left w:val="single" w:sz="4" w:space="0" w:color="auto"/>
              <w:bottom w:val="single" w:sz="4" w:space="0" w:color="auto"/>
              <w:right w:val="single" w:sz="4" w:space="0" w:color="auto"/>
            </w:tcBorders>
          </w:tcPr>
          <w:p w14:paraId="65B8E0CA"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0948B11" w14:textId="77777777" w:rsidR="000901EC" w:rsidRPr="000901EC" w:rsidRDefault="000901EC" w:rsidP="000901EC">
            <w:pPr>
              <w:spacing w:after="60"/>
              <w:rPr>
                <w:rFonts w:eastAsia="SimSun"/>
                <w:i/>
                <w:iCs/>
                <w:sz w:val="20"/>
              </w:rPr>
            </w:pPr>
            <w:r w:rsidRPr="000901EC">
              <w:rPr>
                <w:rFonts w:eastAsia="SimSun"/>
                <w:i/>
                <w:iCs/>
                <w:sz w:val="20"/>
              </w:rPr>
              <w:t>Non-Spin Quantity Total</w:t>
            </w:r>
            <w:r w:rsidRPr="000901EC">
              <w:rPr>
                <w:rFonts w:eastAsia="SimSun"/>
                <w:iCs/>
                <w:sz w:val="20"/>
              </w:rPr>
              <w:t>—The sum of every QSE’s Ancillary Service Obligation minus its self-arranged Non-Spin quantity in the DAM and any and all SASMs, for the hour.</w:t>
            </w:r>
          </w:p>
        </w:tc>
      </w:tr>
      <w:tr w:rsidR="000901EC" w:rsidRPr="000901EC" w14:paraId="7D342D69" w14:textId="77777777" w:rsidTr="009C0551">
        <w:tc>
          <w:tcPr>
            <w:tcW w:w="849" w:type="pct"/>
            <w:tcBorders>
              <w:top w:val="single" w:sz="4" w:space="0" w:color="auto"/>
              <w:left w:val="single" w:sz="4" w:space="0" w:color="auto"/>
              <w:bottom w:val="single" w:sz="4" w:space="0" w:color="auto"/>
              <w:right w:val="single" w:sz="4" w:space="0" w:color="auto"/>
            </w:tcBorders>
          </w:tcPr>
          <w:p w14:paraId="0455E05C" w14:textId="77777777" w:rsidR="000901EC" w:rsidRPr="000901EC" w:rsidRDefault="000901EC" w:rsidP="000901EC">
            <w:pPr>
              <w:spacing w:after="60"/>
              <w:rPr>
                <w:rFonts w:eastAsia="SimSun"/>
                <w:iCs/>
                <w:sz w:val="20"/>
              </w:rPr>
            </w:pPr>
            <w:r w:rsidRPr="000901EC">
              <w:rPr>
                <w:rFonts w:eastAsia="SimSun"/>
                <w:iCs/>
                <w:sz w:val="20"/>
              </w:rPr>
              <w:t xml:space="preserve">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CCB3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4D5CD3BF" w14:textId="77777777" w:rsidR="000901EC" w:rsidRPr="000901EC" w:rsidRDefault="000901EC" w:rsidP="000901EC">
            <w:pPr>
              <w:spacing w:after="60"/>
              <w:rPr>
                <w:rFonts w:eastAsia="SimSun"/>
                <w:i/>
                <w:iCs/>
                <w:sz w:val="20"/>
              </w:rPr>
            </w:pPr>
            <w:r w:rsidRPr="000901EC">
              <w:rPr>
                <w:rFonts w:eastAsia="SimSun"/>
                <w:i/>
                <w:iCs/>
                <w:sz w:val="20"/>
              </w:rPr>
              <w:t>Non-Spin Quantity per QSE</w:t>
            </w:r>
            <w:r w:rsidRPr="000901EC">
              <w:rPr>
                <w:rFonts w:eastAsia="SimSun"/>
                <w:iCs/>
                <w:sz w:val="20"/>
              </w:rPr>
              <w:t xml:space="preserve">—The difference in QSE </w:t>
            </w:r>
            <w:r w:rsidRPr="000901EC">
              <w:rPr>
                <w:rFonts w:eastAsia="SimSun"/>
                <w:i/>
                <w:iCs/>
                <w:sz w:val="20"/>
              </w:rPr>
              <w:t>q</w:t>
            </w:r>
            <w:r w:rsidRPr="000901EC">
              <w:rPr>
                <w:rFonts w:eastAsia="SimSun"/>
                <w:iCs/>
                <w:sz w:val="20"/>
              </w:rPr>
              <w:t>’s Ancillary Service Obligation minus its self-arranged Non-Spin quantity in the DAM and any and all SASMs, for the hour.</w:t>
            </w:r>
          </w:p>
        </w:tc>
      </w:tr>
      <w:tr w:rsidR="000901EC" w:rsidRPr="000901EC" w14:paraId="503AD8C6" w14:textId="77777777" w:rsidTr="009C0551">
        <w:tc>
          <w:tcPr>
            <w:tcW w:w="849" w:type="pct"/>
            <w:tcBorders>
              <w:top w:val="single" w:sz="4" w:space="0" w:color="auto"/>
              <w:left w:val="single" w:sz="4" w:space="0" w:color="auto"/>
              <w:bottom w:val="single" w:sz="4" w:space="0" w:color="auto"/>
              <w:right w:val="single" w:sz="4" w:space="0" w:color="auto"/>
            </w:tcBorders>
          </w:tcPr>
          <w:p w14:paraId="55BF0BFB" w14:textId="77777777" w:rsidR="000901EC" w:rsidRPr="000901EC" w:rsidRDefault="000901EC" w:rsidP="000901EC">
            <w:pPr>
              <w:spacing w:after="60"/>
              <w:rPr>
                <w:rFonts w:eastAsia="SimSun"/>
                <w:iCs/>
                <w:sz w:val="20"/>
              </w:rPr>
            </w:pPr>
            <w:r w:rsidRPr="000901EC">
              <w:rPr>
                <w:rFonts w:eastAsia="SimSun"/>
                <w:iCs/>
                <w:sz w:val="20"/>
              </w:rPr>
              <w:t xml:space="preserve">NSO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3B795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DAA102A" w14:textId="77777777" w:rsidR="000901EC" w:rsidRPr="000901EC" w:rsidRDefault="000901EC" w:rsidP="000901EC">
            <w:pPr>
              <w:spacing w:after="60"/>
              <w:rPr>
                <w:rFonts w:eastAsia="SimSun"/>
                <w:i/>
                <w:iCs/>
                <w:sz w:val="20"/>
              </w:rPr>
            </w:pPr>
            <w:r w:rsidRPr="000901EC">
              <w:rPr>
                <w:rFonts w:eastAsia="SimSun"/>
                <w:i/>
                <w:iCs/>
                <w:sz w:val="20"/>
              </w:rPr>
              <w:t>Non-Spin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17385580" w14:textId="77777777" w:rsidTr="009C0551">
        <w:tc>
          <w:tcPr>
            <w:tcW w:w="849" w:type="pct"/>
            <w:tcBorders>
              <w:top w:val="single" w:sz="4" w:space="0" w:color="auto"/>
              <w:left w:val="single" w:sz="4" w:space="0" w:color="auto"/>
              <w:bottom w:val="single" w:sz="4" w:space="0" w:color="auto"/>
              <w:right w:val="single" w:sz="4" w:space="0" w:color="auto"/>
            </w:tcBorders>
          </w:tcPr>
          <w:p w14:paraId="7C9B02A3" w14:textId="77777777" w:rsidR="000901EC" w:rsidRPr="000901EC" w:rsidRDefault="000901EC" w:rsidP="000901EC">
            <w:pPr>
              <w:spacing w:after="60"/>
              <w:rPr>
                <w:rFonts w:eastAsia="SimSun"/>
                <w:iCs/>
                <w:sz w:val="20"/>
              </w:rPr>
            </w:pPr>
            <w:r w:rsidRPr="000901EC">
              <w:rPr>
                <w:rFonts w:eastAsia="SimSun"/>
                <w:iCs/>
                <w:sz w:val="20"/>
              </w:rPr>
              <w:t xml:space="preserve">DASANSQ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1C117D5"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7BC2084" w14:textId="77777777" w:rsidR="000901EC" w:rsidRPr="000901EC" w:rsidRDefault="000901EC" w:rsidP="000901EC">
            <w:pPr>
              <w:spacing w:after="60"/>
              <w:rPr>
                <w:rFonts w:eastAsia="SimSun"/>
                <w:i/>
                <w:iCs/>
                <w:sz w:val="20"/>
              </w:rPr>
            </w:pPr>
            <w:r w:rsidRPr="000901EC">
              <w:rPr>
                <w:rFonts w:eastAsia="SimSun"/>
                <w:i/>
                <w:iCs/>
                <w:sz w:val="20"/>
              </w:rPr>
              <w:t>Day-Ahead Self-Arranged Non-Spin Quantity per QSE for DAM</w:t>
            </w:r>
            <w:r w:rsidRPr="000901EC">
              <w:rPr>
                <w:rFonts w:eastAsia="SimSun"/>
                <w:iCs/>
                <w:sz w:val="20"/>
              </w:rPr>
              <w:t xml:space="preserve">—The self-arranged Non-Spin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2DD7F48D" w14:textId="77777777" w:rsidTr="009C0551">
        <w:trPr>
          <w:cantSplit/>
        </w:trPr>
        <w:tc>
          <w:tcPr>
            <w:tcW w:w="849" w:type="pct"/>
            <w:tcBorders>
              <w:top w:val="single" w:sz="4" w:space="0" w:color="auto"/>
              <w:left w:val="single" w:sz="4" w:space="0" w:color="auto"/>
              <w:bottom w:val="single" w:sz="4" w:space="0" w:color="auto"/>
              <w:right w:val="single" w:sz="4" w:space="0" w:color="auto"/>
            </w:tcBorders>
          </w:tcPr>
          <w:p w14:paraId="6734D867" w14:textId="77777777" w:rsidR="000901EC" w:rsidRPr="000901EC" w:rsidRDefault="000901EC" w:rsidP="000901EC">
            <w:pPr>
              <w:spacing w:after="60"/>
              <w:rPr>
                <w:rFonts w:eastAsia="SimSun"/>
                <w:iCs/>
                <w:sz w:val="20"/>
              </w:rPr>
            </w:pPr>
            <w:r w:rsidRPr="000901EC">
              <w:rPr>
                <w:rFonts w:eastAsia="SimSun"/>
                <w:iCs/>
                <w:sz w:val="20"/>
              </w:rPr>
              <w:t xml:space="preserve">RTSANSQ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5EDD81"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F6481E4" w14:textId="77777777" w:rsidR="000901EC" w:rsidRPr="000901EC" w:rsidRDefault="000901EC" w:rsidP="000901EC">
            <w:pPr>
              <w:spacing w:after="60"/>
              <w:rPr>
                <w:rFonts w:eastAsia="SimSun"/>
                <w:i/>
                <w:iCs/>
                <w:sz w:val="20"/>
              </w:rPr>
            </w:pPr>
            <w:r w:rsidRPr="000901EC">
              <w:rPr>
                <w:rFonts w:eastAsia="SimSun"/>
                <w:i/>
                <w:iCs/>
                <w:sz w:val="20"/>
              </w:rPr>
              <w:t>Self-Arranged Non-Spin Quantity per QSE for all SASMs</w:t>
            </w:r>
            <w:r w:rsidRPr="000901EC">
              <w:rPr>
                <w:rFonts w:eastAsia="SimSun"/>
                <w:iCs/>
                <w:sz w:val="20"/>
              </w:rPr>
              <w:t xml:space="preserve">—The sum of all self-arranged Non-Spin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0293594B" w14:textId="77777777" w:rsidTr="009C0551">
        <w:tc>
          <w:tcPr>
            <w:tcW w:w="849" w:type="pct"/>
            <w:tcBorders>
              <w:top w:val="single" w:sz="4" w:space="0" w:color="auto"/>
              <w:left w:val="single" w:sz="4" w:space="0" w:color="auto"/>
              <w:bottom w:val="single" w:sz="4" w:space="0" w:color="auto"/>
              <w:right w:val="single" w:sz="4" w:space="0" w:color="auto"/>
            </w:tcBorders>
          </w:tcPr>
          <w:p w14:paraId="50CD8E34" w14:textId="77777777" w:rsidR="000901EC" w:rsidRPr="000901EC" w:rsidRDefault="000901EC" w:rsidP="000901EC">
            <w:pPr>
              <w:spacing w:after="60"/>
              <w:rPr>
                <w:rFonts w:eastAsia="SimSun"/>
                <w:iCs/>
                <w:sz w:val="20"/>
              </w:rPr>
            </w:pPr>
            <w:r w:rsidRPr="000901EC">
              <w:rPr>
                <w:rFonts w:eastAsia="SimSun"/>
                <w:iCs/>
                <w:sz w:val="20"/>
              </w:rPr>
              <w:t xml:space="preserve">RTPCNS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8D5379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6C22F0A" w14:textId="77777777" w:rsidR="000901EC" w:rsidRPr="000901EC" w:rsidRDefault="000901EC" w:rsidP="000901EC">
            <w:pPr>
              <w:spacing w:after="60"/>
              <w:rPr>
                <w:rFonts w:eastAsia="SimSun"/>
                <w:i/>
                <w:iCs/>
                <w:sz w:val="20"/>
              </w:rPr>
            </w:pPr>
            <w:r w:rsidRPr="000901EC">
              <w:rPr>
                <w:rFonts w:eastAsia="SimSun"/>
                <w:i/>
                <w:iCs/>
                <w:sz w:val="20"/>
              </w:rPr>
              <w:t>Procured Capacity for Non-Spin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Non-Spin, for the hour.</w:t>
            </w:r>
          </w:p>
        </w:tc>
      </w:tr>
      <w:tr w:rsidR="000901EC" w:rsidRPr="000901EC" w14:paraId="118FA652" w14:textId="77777777" w:rsidTr="009C0551">
        <w:tc>
          <w:tcPr>
            <w:tcW w:w="849" w:type="pct"/>
            <w:tcBorders>
              <w:top w:val="single" w:sz="4" w:space="0" w:color="auto"/>
              <w:left w:val="single" w:sz="4" w:space="0" w:color="auto"/>
              <w:bottom w:val="single" w:sz="4" w:space="0" w:color="auto"/>
              <w:right w:val="single" w:sz="4" w:space="0" w:color="auto"/>
            </w:tcBorders>
          </w:tcPr>
          <w:p w14:paraId="69D550BC" w14:textId="77777777" w:rsidR="000901EC" w:rsidRPr="000901EC" w:rsidRDefault="000901EC" w:rsidP="000901EC">
            <w:pPr>
              <w:spacing w:after="60"/>
              <w:rPr>
                <w:rFonts w:eastAsia="SimSun"/>
                <w:iCs/>
                <w:sz w:val="20"/>
              </w:rPr>
            </w:pPr>
            <w:r w:rsidRPr="000901EC">
              <w:rPr>
                <w:rFonts w:eastAsia="SimSun"/>
                <w:iCs/>
                <w:sz w:val="20"/>
              </w:rPr>
              <w:t xml:space="preserve">NSFQ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8728DF"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737C50F" w14:textId="77777777" w:rsidR="000901EC" w:rsidRPr="000901EC" w:rsidRDefault="000901EC" w:rsidP="000901EC">
            <w:pPr>
              <w:spacing w:after="60"/>
              <w:rPr>
                <w:rFonts w:eastAsia="SimSun"/>
                <w:iCs/>
                <w:sz w:val="20"/>
              </w:rPr>
            </w:pPr>
            <w:r w:rsidRPr="000901EC">
              <w:rPr>
                <w:rFonts w:eastAsia="SimSun"/>
                <w:i/>
                <w:iCs/>
                <w:sz w:val="20"/>
              </w:rPr>
              <w:t>Non-Spin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Non-Spin, for the hour.</w:t>
            </w:r>
          </w:p>
        </w:tc>
      </w:tr>
      <w:tr w:rsidR="000901EC" w:rsidRPr="000901EC" w14:paraId="4315848E" w14:textId="77777777" w:rsidTr="009C0551">
        <w:tc>
          <w:tcPr>
            <w:tcW w:w="849" w:type="pct"/>
            <w:tcBorders>
              <w:top w:val="single" w:sz="4" w:space="0" w:color="auto"/>
              <w:left w:val="single" w:sz="4" w:space="0" w:color="auto"/>
              <w:bottom w:val="single" w:sz="4" w:space="0" w:color="auto"/>
              <w:right w:val="single" w:sz="4" w:space="0" w:color="auto"/>
            </w:tcBorders>
          </w:tcPr>
          <w:p w14:paraId="4EEC5169" w14:textId="77777777" w:rsidR="000901EC" w:rsidRPr="000901EC" w:rsidRDefault="000901EC" w:rsidP="000901EC">
            <w:pPr>
              <w:spacing w:after="60"/>
              <w:rPr>
                <w:rFonts w:eastAsia="SimSun"/>
                <w:iCs/>
                <w:sz w:val="20"/>
              </w:rPr>
            </w:pPr>
            <w:r w:rsidRPr="000901EC">
              <w:rPr>
                <w:rFonts w:eastAsia="SimSun"/>
                <w:sz w:val="20"/>
              </w:rPr>
              <w:t xml:space="preserve">RNSFQ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AFBF6C5"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F36C44D" w14:textId="77777777" w:rsidR="000901EC" w:rsidRPr="000901EC" w:rsidRDefault="000901EC" w:rsidP="000901EC">
            <w:pPr>
              <w:spacing w:after="60"/>
              <w:rPr>
                <w:rFonts w:eastAsia="SimSun"/>
                <w:i/>
                <w:iCs/>
                <w:sz w:val="20"/>
              </w:rPr>
            </w:pPr>
            <w:r w:rsidRPr="000901EC">
              <w:rPr>
                <w:rFonts w:eastAsia="SimSun"/>
                <w:i/>
                <w:sz w:val="20"/>
              </w:rPr>
              <w:t>Reconfiguration Non-Spin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Non-Spin, for the hour.</w:t>
            </w:r>
          </w:p>
        </w:tc>
      </w:tr>
      <w:tr w:rsidR="000901EC" w:rsidRPr="000901EC" w14:paraId="4F91B9AE" w14:textId="77777777" w:rsidTr="009C0551">
        <w:tc>
          <w:tcPr>
            <w:tcW w:w="849" w:type="pct"/>
            <w:tcBorders>
              <w:top w:val="single" w:sz="4" w:space="0" w:color="auto"/>
              <w:left w:val="single" w:sz="4" w:space="0" w:color="auto"/>
              <w:bottom w:val="single" w:sz="4" w:space="0" w:color="auto"/>
              <w:right w:val="single" w:sz="4" w:space="0" w:color="auto"/>
            </w:tcBorders>
          </w:tcPr>
          <w:p w14:paraId="2B8B1979"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5D014A"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5072E8E"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58C40C32" w14:textId="77777777" w:rsidTr="009C0551">
        <w:tc>
          <w:tcPr>
            <w:tcW w:w="849" w:type="pct"/>
            <w:tcBorders>
              <w:top w:val="single" w:sz="4" w:space="0" w:color="auto"/>
              <w:left w:val="single" w:sz="4" w:space="0" w:color="auto"/>
              <w:bottom w:val="single" w:sz="4" w:space="0" w:color="auto"/>
              <w:right w:val="single" w:sz="4" w:space="0" w:color="auto"/>
            </w:tcBorders>
          </w:tcPr>
          <w:p w14:paraId="248D159D" w14:textId="77777777" w:rsidR="000901EC" w:rsidRPr="000901EC" w:rsidRDefault="000901EC" w:rsidP="000901EC">
            <w:pPr>
              <w:rPr>
                <w:rFonts w:eastAsia="SimSun"/>
                <w:sz w:val="20"/>
              </w:rPr>
            </w:pPr>
            <w:r w:rsidRPr="000901EC">
              <w:rPr>
                <w:rFonts w:eastAsia="SimSun"/>
                <w:sz w:val="20"/>
              </w:rPr>
              <w:t xml:space="preserve">PCNS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382F3DD"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1D2383B" w14:textId="77777777" w:rsidR="000901EC" w:rsidRPr="000901EC" w:rsidRDefault="000901EC" w:rsidP="000901EC">
            <w:pPr>
              <w:rPr>
                <w:rFonts w:eastAsia="SimSun"/>
                <w:sz w:val="20"/>
              </w:rPr>
            </w:pPr>
            <w:r w:rsidRPr="000901EC">
              <w:rPr>
                <w:rFonts w:eastAsia="SimSun"/>
                <w:i/>
                <w:sz w:val="20"/>
              </w:rPr>
              <w:t>Procured Capacity for Non-Spin Service per QSE in DAM</w:t>
            </w:r>
            <w:r w:rsidRPr="000901EC">
              <w:rPr>
                <w:rFonts w:eastAsia="SimSun"/>
                <w:sz w:val="20"/>
              </w:rPr>
              <w:t xml:space="preserve">—The total Non-Spin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565BDA3C" w14:textId="77777777" w:rsidTr="009C0551">
        <w:tc>
          <w:tcPr>
            <w:tcW w:w="849" w:type="pct"/>
            <w:tcBorders>
              <w:top w:val="single" w:sz="4" w:space="0" w:color="auto"/>
              <w:left w:val="single" w:sz="4" w:space="0" w:color="auto"/>
              <w:bottom w:val="single" w:sz="4" w:space="0" w:color="auto"/>
              <w:right w:val="single" w:sz="4" w:space="0" w:color="auto"/>
            </w:tcBorders>
          </w:tcPr>
          <w:p w14:paraId="7414AF0E" w14:textId="77777777" w:rsidR="000901EC" w:rsidRPr="000901EC" w:rsidRDefault="000901EC" w:rsidP="000901EC">
            <w:pPr>
              <w:spacing w:after="60"/>
              <w:rPr>
                <w:rFonts w:eastAsia="SimSun"/>
                <w:iCs/>
                <w:sz w:val="20"/>
              </w:rPr>
            </w:pPr>
            <w:r w:rsidRPr="000901EC">
              <w:rPr>
                <w:rFonts w:eastAsia="SimSun"/>
                <w:iCs/>
                <w:sz w:val="20"/>
              </w:rPr>
              <w:t xml:space="preserve">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8CA49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69251E1" w14:textId="77777777" w:rsidR="000901EC" w:rsidRPr="000901EC" w:rsidRDefault="000901EC" w:rsidP="000901EC">
            <w:pPr>
              <w:spacing w:after="60"/>
              <w:rPr>
                <w:rFonts w:eastAsia="SimSun"/>
                <w:i/>
                <w:iCs/>
                <w:sz w:val="20"/>
              </w:rPr>
            </w:pPr>
            <w:r w:rsidRPr="000901EC">
              <w:rPr>
                <w:rFonts w:eastAsia="SimSun"/>
                <w:i/>
                <w:iCs/>
                <w:sz w:val="20"/>
              </w:rPr>
              <w:t>Total Self-Arranged Non-Spin Supplied Quantity per QSE for all markets</w:t>
            </w:r>
            <w:r w:rsidRPr="000901EC">
              <w:rPr>
                <w:rFonts w:eastAsia="SimSun"/>
                <w:iCs/>
                <w:sz w:val="20"/>
              </w:rPr>
              <w:t xml:space="preserve">—The sum of all self-arranged Non-Spin quantities submitted by QSE </w:t>
            </w:r>
            <w:r w:rsidRPr="000901EC">
              <w:rPr>
                <w:rFonts w:eastAsia="SimSun"/>
                <w:i/>
                <w:iCs/>
                <w:sz w:val="20"/>
              </w:rPr>
              <w:t>q</w:t>
            </w:r>
            <w:r w:rsidRPr="000901EC">
              <w:rPr>
                <w:rFonts w:eastAsia="SimSun"/>
                <w:iCs/>
                <w:sz w:val="20"/>
              </w:rPr>
              <w:t xml:space="preserve"> for DAM and all SASMs.</w:t>
            </w:r>
          </w:p>
        </w:tc>
      </w:tr>
      <w:tr w:rsidR="000901EC" w:rsidRPr="000901EC" w14:paraId="12A4ABA4" w14:textId="77777777" w:rsidTr="009C0551">
        <w:tc>
          <w:tcPr>
            <w:tcW w:w="849" w:type="pct"/>
            <w:tcBorders>
              <w:top w:val="single" w:sz="4" w:space="0" w:color="auto"/>
              <w:left w:val="single" w:sz="4" w:space="0" w:color="auto"/>
              <w:bottom w:val="single" w:sz="4" w:space="0" w:color="auto"/>
              <w:right w:val="single" w:sz="4" w:space="0" w:color="auto"/>
            </w:tcBorders>
          </w:tcPr>
          <w:p w14:paraId="1CD0242A" w14:textId="77777777" w:rsidR="000901EC" w:rsidRPr="000901EC" w:rsidRDefault="000901EC" w:rsidP="000901EC">
            <w:pPr>
              <w:spacing w:after="60"/>
              <w:rPr>
                <w:rFonts w:eastAsia="SimSun"/>
                <w:i/>
                <w:sz w:val="20"/>
              </w:rPr>
            </w:pPr>
            <w:r w:rsidRPr="000901EC">
              <w:rPr>
                <w:rFonts w:eastAsia="SimSun"/>
                <w:i/>
                <w:sz w:val="20"/>
              </w:rPr>
              <w:t>q</w:t>
            </w:r>
          </w:p>
        </w:tc>
        <w:tc>
          <w:tcPr>
            <w:tcW w:w="460" w:type="pct"/>
            <w:tcBorders>
              <w:top w:val="single" w:sz="4" w:space="0" w:color="auto"/>
              <w:left w:val="single" w:sz="4" w:space="0" w:color="auto"/>
              <w:bottom w:val="single" w:sz="4" w:space="0" w:color="auto"/>
              <w:right w:val="single" w:sz="4" w:space="0" w:color="auto"/>
            </w:tcBorders>
          </w:tcPr>
          <w:p w14:paraId="7808161A" w14:textId="77777777" w:rsidR="000901EC" w:rsidRPr="000901EC" w:rsidRDefault="000901EC" w:rsidP="000901EC">
            <w:pPr>
              <w:spacing w:after="60"/>
              <w:rPr>
                <w:rFonts w:eastAsia="SimSun"/>
                <w:sz w:val="20"/>
              </w:rPr>
            </w:pPr>
            <w:r w:rsidRPr="000901EC">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6944E226" w14:textId="77777777" w:rsidR="000901EC" w:rsidRPr="000901EC" w:rsidRDefault="000901EC" w:rsidP="000901EC">
            <w:pPr>
              <w:spacing w:after="60"/>
              <w:rPr>
                <w:rFonts w:eastAsia="SimSun"/>
                <w:sz w:val="20"/>
              </w:rPr>
            </w:pPr>
            <w:r w:rsidRPr="000901EC">
              <w:rPr>
                <w:rFonts w:eastAsia="SimSun"/>
                <w:sz w:val="20"/>
              </w:rPr>
              <w:t>A QSE.</w:t>
            </w:r>
          </w:p>
        </w:tc>
      </w:tr>
      <w:tr w:rsidR="000901EC" w:rsidRPr="000901EC" w14:paraId="28C83AED" w14:textId="77777777" w:rsidTr="009C0551">
        <w:tc>
          <w:tcPr>
            <w:tcW w:w="849" w:type="pct"/>
            <w:tcBorders>
              <w:top w:val="single" w:sz="4" w:space="0" w:color="auto"/>
              <w:left w:val="single" w:sz="4" w:space="0" w:color="auto"/>
              <w:bottom w:val="single" w:sz="4" w:space="0" w:color="auto"/>
              <w:right w:val="single" w:sz="4" w:space="0" w:color="auto"/>
            </w:tcBorders>
          </w:tcPr>
          <w:p w14:paraId="52597244" w14:textId="77777777" w:rsidR="000901EC" w:rsidRPr="000901EC" w:rsidRDefault="000901EC" w:rsidP="000901EC">
            <w:pPr>
              <w:spacing w:after="60"/>
              <w:rPr>
                <w:rFonts w:eastAsia="SimSun"/>
                <w:i/>
                <w:sz w:val="20"/>
              </w:rPr>
            </w:pPr>
            <w:r w:rsidRPr="000901EC">
              <w:rPr>
                <w:rFonts w:eastAsia="SimSun"/>
                <w:i/>
                <w:sz w:val="20"/>
              </w:rPr>
              <w:t>m</w:t>
            </w:r>
          </w:p>
        </w:tc>
        <w:tc>
          <w:tcPr>
            <w:tcW w:w="460" w:type="pct"/>
            <w:tcBorders>
              <w:top w:val="single" w:sz="4" w:space="0" w:color="auto"/>
              <w:left w:val="single" w:sz="4" w:space="0" w:color="auto"/>
              <w:bottom w:val="single" w:sz="4" w:space="0" w:color="auto"/>
              <w:right w:val="single" w:sz="4" w:space="0" w:color="auto"/>
            </w:tcBorders>
          </w:tcPr>
          <w:p w14:paraId="4C8183AD" w14:textId="77777777" w:rsidR="000901EC" w:rsidRPr="000901EC" w:rsidRDefault="000901EC" w:rsidP="000901EC">
            <w:pPr>
              <w:spacing w:after="60"/>
              <w:rPr>
                <w:rFonts w:eastAsia="SimSun"/>
                <w:sz w:val="20"/>
              </w:rPr>
            </w:pPr>
            <w:r w:rsidRPr="000901EC">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1FA5700C" w14:textId="77777777" w:rsidR="000901EC" w:rsidRPr="000901EC" w:rsidRDefault="000901EC" w:rsidP="000901EC">
            <w:pPr>
              <w:spacing w:after="60"/>
              <w:rPr>
                <w:rFonts w:eastAsia="SimSun"/>
                <w:sz w:val="20"/>
              </w:rPr>
            </w:pPr>
            <w:r w:rsidRPr="000901EC">
              <w:rPr>
                <w:rFonts w:eastAsia="SimSun"/>
                <w:sz w:val="20"/>
              </w:rPr>
              <w:t>An Ancillary Service market (SASM or RSASM) for the given Operating Hour.</w:t>
            </w:r>
          </w:p>
        </w:tc>
      </w:tr>
    </w:tbl>
    <w:p w14:paraId="24896347" w14:textId="77777777" w:rsidR="000901EC" w:rsidRPr="000901EC" w:rsidRDefault="000901EC" w:rsidP="000901EC">
      <w:pPr>
        <w:rPr>
          <w:rFonts w:eastAsia="SimSun"/>
        </w:rPr>
      </w:pPr>
    </w:p>
    <w:p w14:paraId="45B251B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Non-Spin for the Operating Hour, due to changes during the Adjustment Period or Real-Time operations, is calculated as follows:</w:t>
      </w:r>
    </w:p>
    <w:p w14:paraId="64F5B8CA"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RTNSAMT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NSCOST </w:t>
      </w:r>
      <w:r w:rsidRPr="000901EC">
        <w:rPr>
          <w:rFonts w:eastAsia="SimSun"/>
          <w:b/>
          <w:bCs/>
          <w:i/>
          <w:vertAlign w:val="subscript"/>
          <w:lang w:val="pt-BR"/>
        </w:rPr>
        <w:t>q</w:t>
      </w:r>
      <w:r w:rsidRPr="000901EC">
        <w:rPr>
          <w:rFonts w:eastAsia="SimSun"/>
          <w:b/>
          <w:bCs/>
          <w:lang w:val="pt-BR"/>
        </w:rPr>
        <w:t xml:space="preserve"> – DANSAMT </w:t>
      </w:r>
      <w:r w:rsidRPr="000901EC">
        <w:rPr>
          <w:rFonts w:eastAsia="SimSun"/>
          <w:b/>
          <w:bCs/>
          <w:i/>
          <w:vertAlign w:val="subscript"/>
          <w:lang w:val="pt-BR"/>
        </w:rPr>
        <w:t>q</w:t>
      </w:r>
    </w:p>
    <w:p w14:paraId="41BEF905" w14:textId="77777777" w:rsidR="000901EC" w:rsidRPr="000901EC" w:rsidRDefault="000901EC" w:rsidP="000901EC">
      <w:pPr>
        <w:rPr>
          <w:rFonts w:eastAsia="SimSun"/>
        </w:rPr>
      </w:pPr>
      <w:r w:rsidRPr="000901EC">
        <w:rPr>
          <w:rFonts w:eastAsia="SimSun"/>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0901EC" w:rsidRPr="000901EC" w14:paraId="1D684417" w14:textId="77777777" w:rsidTr="009C0551">
        <w:tc>
          <w:tcPr>
            <w:tcW w:w="824" w:type="pct"/>
          </w:tcPr>
          <w:p w14:paraId="56641446" w14:textId="77777777" w:rsidR="000901EC" w:rsidRPr="000901EC" w:rsidRDefault="000901EC" w:rsidP="000901EC">
            <w:pPr>
              <w:spacing w:after="120"/>
              <w:rPr>
                <w:rFonts w:eastAsia="SimSun"/>
                <w:b/>
                <w:iCs/>
                <w:sz w:val="20"/>
              </w:rPr>
            </w:pPr>
            <w:r w:rsidRPr="000901EC">
              <w:rPr>
                <w:rFonts w:eastAsia="SimSun"/>
                <w:b/>
                <w:iCs/>
                <w:sz w:val="20"/>
              </w:rPr>
              <w:lastRenderedPageBreak/>
              <w:t>Variable</w:t>
            </w:r>
          </w:p>
        </w:tc>
        <w:tc>
          <w:tcPr>
            <w:tcW w:w="463" w:type="pct"/>
          </w:tcPr>
          <w:p w14:paraId="586AAB01"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0F2F1C95"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0A42E26C" w14:textId="77777777" w:rsidTr="009C0551">
        <w:tc>
          <w:tcPr>
            <w:tcW w:w="824" w:type="pct"/>
          </w:tcPr>
          <w:p w14:paraId="4408F687" w14:textId="77777777" w:rsidR="000901EC" w:rsidRPr="000901EC" w:rsidRDefault="000901EC" w:rsidP="000901EC">
            <w:pPr>
              <w:spacing w:after="60"/>
              <w:rPr>
                <w:rFonts w:eastAsia="SimSun"/>
                <w:iCs/>
                <w:sz w:val="20"/>
              </w:rPr>
            </w:pPr>
            <w:r w:rsidRPr="000901EC">
              <w:rPr>
                <w:rFonts w:eastAsia="SimSun"/>
                <w:iCs/>
                <w:sz w:val="20"/>
              </w:rPr>
              <w:t xml:space="preserve">RTNSAMT </w:t>
            </w:r>
            <w:r w:rsidRPr="000901EC">
              <w:rPr>
                <w:rFonts w:eastAsia="SimSun"/>
                <w:i/>
                <w:iCs/>
                <w:sz w:val="20"/>
                <w:vertAlign w:val="subscript"/>
              </w:rPr>
              <w:t>q</w:t>
            </w:r>
          </w:p>
        </w:tc>
        <w:tc>
          <w:tcPr>
            <w:tcW w:w="463" w:type="pct"/>
          </w:tcPr>
          <w:p w14:paraId="26E68085"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73DD423C" w14:textId="77777777" w:rsidR="000901EC" w:rsidRPr="000901EC" w:rsidRDefault="000901EC" w:rsidP="000901EC">
            <w:pPr>
              <w:spacing w:after="60"/>
              <w:rPr>
                <w:rFonts w:eastAsia="SimSun"/>
                <w:iCs/>
                <w:sz w:val="20"/>
              </w:rPr>
            </w:pPr>
            <w:r w:rsidRPr="000901EC">
              <w:rPr>
                <w:rFonts w:eastAsia="SimSun"/>
                <w:i/>
                <w:iCs/>
                <w:sz w:val="20"/>
              </w:rPr>
              <w:t>Real-Time Non-Spin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Non-Spin, for the hour.</w:t>
            </w:r>
          </w:p>
        </w:tc>
      </w:tr>
      <w:tr w:rsidR="000901EC" w:rsidRPr="000901EC" w14:paraId="0122CCA2" w14:textId="77777777" w:rsidTr="009C0551">
        <w:tc>
          <w:tcPr>
            <w:tcW w:w="824" w:type="pct"/>
          </w:tcPr>
          <w:p w14:paraId="42F50EFE" w14:textId="77777777" w:rsidR="000901EC" w:rsidRPr="000901EC" w:rsidRDefault="000901EC" w:rsidP="000901EC">
            <w:pPr>
              <w:spacing w:after="60"/>
              <w:rPr>
                <w:rFonts w:eastAsia="SimSun"/>
                <w:iCs/>
                <w:sz w:val="20"/>
              </w:rPr>
            </w:pPr>
            <w:r w:rsidRPr="000901EC">
              <w:rPr>
                <w:rFonts w:eastAsia="SimSun"/>
                <w:iCs/>
                <w:sz w:val="20"/>
              </w:rPr>
              <w:t xml:space="preserve">NSCOST </w:t>
            </w:r>
            <w:r w:rsidRPr="000901EC">
              <w:rPr>
                <w:rFonts w:eastAsia="SimSun"/>
                <w:i/>
                <w:iCs/>
                <w:sz w:val="20"/>
                <w:vertAlign w:val="subscript"/>
              </w:rPr>
              <w:t>q</w:t>
            </w:r>
          </w:p>
        </w:tc>
        <w:tc>
          <w:tcPr>
            <w:tcW w:w="463" w:type="pct"/>
          </w:tcPr>
          <w:p w14:paraId="4E4D043C"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7BA84317" w14:textId="77777777" w:rsidR="000901EC" w:rsidRPr="000901EC" w:rsidRDefault="000901EC" w:rsidP="000901EC">
            <w:pPr>
              <w:spacing w:after="60"/>
              <w:rPr>
                <w:rFonts w:eastAsia="SimSun"/>
                <w:iCs/>
                <w:sz w:val="20"/>
              </w:rPr>
            </w:pPr>
            <w:r w:rsidRPr="000901EC">
              <w:rPr>
                <w:rFonts w:eastAsia="SimSun"/>
                <w:i/>
                <w:iCs/>
                <w:sz w:val="20"/>
              </w:rPr>
              <w:t>Non-Spin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Non-Spin, for the hour.</w:t>
            </w:r>
          </w:p>
        </w:tc>
      </w:tr>
      <w:tr w:rsidR="000901EC" w:rsidRPr="000901EC" w14:paraId="7FAF1FC1" w14:textId="77777777" w:rsidTr="009C0551">
        <w:tc>
          <w:tcPr>
            <w:tcW w:w="824" w:type="pct"/>
          </w:tcPr>
          <w:p w14:paraId="2F111F52" w14:textId="77777777" w:rsidR="000901EC" w:rsidRPr="000901EC" w:rsidRDefault="000901EC" w:rsidP="000901EC">
            <w:pPr>
              <w:spacing w:after="60"/>
              <w:rPr>
                <w:rFonts w:eastAsia="SimSun"/>
                <w:iCs/>
                <w:sz w:val="20"/>
              </w:rPr>
            </w:pPr>
            <w:r w:rsidRPr="000901EC">
              <w:rPr>
                <w:rFonts w:eastAsia="SimSun"/>
                <w:iCs/>
                <w:sz w:val="20"/>
              </w:rPr>
              <w:t xml:space="preserve">DANSAMT </w:t>
            </w:r>
            <w:r w:rsidRPr="000901EC">
              <w:rPr>
                <w:rFonts w:eastAsia="SimSun"/>
                <w:i/>
                <w:iCs/>
                <w:sz w:val="20"/>
                <w:vertAlign w:val="subscript"/>
              </w:rPr>
              <w:t>q</w:t>
            </w:r>
          </w:p>
        </w:tc>
        <w:tc>
          <w:tcPr>
            <w:tcW w:w="463" w:type="pct"/>
          </w:tcPr>
          <w:p w14:paraId="3EEB56AC"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6568C735" w14:textId="77777777" w:rsidR="000901EC" w:rsidRPr="000901EC" w:rsidRDefault="000901EC" w:rsidP="000901EC">
            <w:pPr>
              <w:spacing w:after="60"/>
              <w:rPr>
                <w:rFonts w:eastAsia="SimSun"/>
                <w:iCs/>
                <w:sz w:val="20"/>
              </w:rPr>
            </w:pPr>
            <w:r w:rsidRPr="000901EC">
              <w:rPr>
                <w:rFonts w:eastAsia="SimSun"/>
                <w:i/>
                <w:iCs/>
                <w:sz w:val="20"/>
              </w:rPr>
              <w:t>Day-Ahead Non-Spin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Non-Spin, for the hour.</w:t>
            </w:r>
          </w:p>
        </w:tc>
      </w:tr>
      <w:tr w:rsidR="000901EC" w:rsidRPr="000901EC" w14:paraId="247ED0A8" w14:textId="77777777" w:rsidTr="009C0551">
        <w:tc>
          <w:tcPr>
            <w:tcW w:w="824" w:type="pct"/>
            <w:tcBorders>
              <w:top w:val="single" w:sz="4" w:space="0" w:color="auto"/>
              <w:left w:val="single" w:sz="4" w:space="0" w:color="auto"/>
              <w:bottom w:val="single" w:sz="4" w:space="0" w:color="auto"/>
              <w:right w:val="single" w:sz="4" w:space="0" w:color="auto"/>
            </w:tcBorders>
          </w:tcPr>
          <w:p w14:paraId="7C6237B4"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5EFFF9B0"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1D1AB42C" w14:textId="77777777" w:rsidR="000901EC" w:rsidRPr="000901EC" w:rsidRDefault="000901EC" w:rsidP="000901EC">
            <w:pPr>
              <w:spacing w:after="60"/>
              <w:rPr>
                <w:rFonts w:eastAsia="SimSun"/>
                <w:iCs/>
                <w:sz w:val="20"/>
              </w:rPr>
            </w:pPr>
            <w:r w:rsidRPr="000901EC">
              <w:rPr>
                <w:rFonts w:eastAsia="SimSun"/>
                <w:iCs/>
                <w:sz w:val="20"/>
              </w:rPr>
              <w:t>A QSE.</w:t>
            </w:r>
          </w:p>
        </w:tc>
      </w:tr>
    </w:tbl>
    <w:p w14:paraId="30177A40" w14:textId="77777777" w:rsidR="000901EC" w:rsidRPr="000901EC" w:rsidRDefault="000901EC" w:rsidP="000901EC">
      <w:pPr>
        <w:spacing w:before="240" w:after="240"/>
        <w:ind w:left="720" w:hanging="720"/>
        <w:rPr>
          <w:rFonts w:eastAsia="SimSun"/>
          <w:iCs/>
        </w:rPr>
      </w:pPr>
      <w:bookmarkStart w:id="1985" w:name="_Hlk135905291"/>
      <w:r w:rsidRPr="000901EC">
        <w:rPr>
          <w:rFonts w:eastAsia="SimSun"/>
          <w:iCs/>
        </w:rPr>
        <w:t>(6)</w:t>
      </w:r>
      <w:r w:rsidRPr="000901EC">
        <w:rPr>
          <w:rFonts w:eastAsia="SimSun"/>
          <w:iCs/>
        </w:rPr>
        <w:tab/>
        <w:t>For ECRS, if applicable:</w:t>
      </w:r>
    </w:p>
    <w:p w14:paraId="0FB9AC1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ECRS for a given Operating Hour is calculated as follows:</w:t>
      </w:r>
    </w:p>
    <w:p w14:paraId="610BA2BB" w14:textId="77777777" w:rsidR="000901EC" w:rsidRPr="000901EC" w:rsidRDefault="000901EC" w:rsidP="000901EC">
      <w:pPr>
        <w:spacing w:after="120"/>
        <w:ind w:left="3600" w:hanging="2880"/>
        <w:rPr>
          <w:rFonts w:eastAsia="SimSun"/>
          <w:b/>
          <w:bCs/>
        </w:rPr>
      </w:pPr>
      <w:r w:rsidRPr="000901EC">
        <w:rPr>
          <w:rFonts w:eastAsia="SimSun"/>
          <w:b/>
          <w:bCs/>
        </w:rPr>
        <w:t>ECRCOSTTOT</w:t>
      </w:r>
      <w:r w:rsidRPr="000901EC">
        <w:rPr>
          <w:rFonts w:eastAsia="SimSun"/>
          <w:b/>
          <w:bCs/>
        </w:rPr>
        <w:tab/>
        <w:t>=</w:t>
      </w:r>
      <w:r w:rsidRPr="000901EC">
        <w:rPr>
          <w:rFonts w:eastAsia="SimSun"/>
          <w:b/>
          <w:bCs/>
        </w:rPr>
        <w:tab/>
        <w:t>(-1) * (</w:t>
      </w:r>
      <w:r w:rsidRPr="000901EC">
        <w:rPr>
          <w:rFonts w:eastAsia="SimSun"/>
          <w:b/>
          <w:noProof/>
          <w:position w:val="-20"/>
        </w:rPr>
        <w:drawing>
          <wp:inline distT="0" distB="0" distL="0" distR="0" wp14:anchorId="1F780223" wp14:editId="59F6C8F6">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(RTPCECRAMTTOT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PCECRAMTTOT  + ECRFQAMTTOT + </w:t>
      </w:r>
    </w:p>
    <w:p w14:paraId="166EB880" w14:textId="77777777" w:rsidR="000901EC" w:rsidRPr="000901EC" w:rsidRDefault="000901EC" w:rsidP="000901EC">
      <w:pPr>
        <w:spacing w:after="240"/>
        <w:ind w:left="3600" w:firstLine="720"/>
        <w:rPr>
          <w:rFonts w:eastAsia="SimSun"/>
          <w:b/>
          <w:bCs/>
        </w:rPr>
      </w:pPr>
      <w:r w:rsidRPr="000901EC">
        <w:rPr>
          <w:rFonts w:eastAsia="SimSun"/>
          <w:b/>
          <w:bCs/>
        </w:rPr>
        <w:t>ECRINFQAMTTOT)</w:t>
      </w:r>
    </w:p>
    <w:p w14:paraId="30A8D4CD" w14:textId="77777777" w:rsidR="000901EC" w:rsidRPr="000901EC" w:rsidRDefault="000901EC" w:rsidP="000901EC">
      <w:pPr>
        <w:spacing w:after="240"/>
        <w:rPr>
          <w:rFonts w:eastAsia="SimSun"/>
          <w:iCs/>
        </w:rPr>
      </w:pPr>
      <w:r w:rsidRPr="000901EC">
        <w:rPr>
          <w:rFonts w:eastAsia="SimSun"/>
          <w:iCs/>
        </w:rPr>
        <w:t xml:space="preserve">Where: </w:t>
      </w:r>
    </w:p>
    <w:p w14:paraId="57F88F31" w14:textId="77777777" w:rsidR="000901EC" w:rsidRPr="000901EC" w:rsidRDefault="000901EC" w:rsidP="000901EC">
      <w:pPr>
        <w:rPr>
          <w:rFonts w:eastAsia="SimSun"/>
        </w:rPr>
      </w:pPr>
      <w:r w:rsidRPr="000901EC">
        <w:rPr>
          <w:rFonts w:eastAsia="SimSun"/>
        </w:rPr>
        <w:t>Total payment of SASM- and RSASM-procured capacity for ECRS by market</w:t>
      </w:r>
    </w:p>
    <w:p w14:paraId="759A3904"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6B8873CF" wp14:editId="6CCFC25C">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388A5613" w14:textId="77777777" w:rsidR="000901EC" w:rsidRPr="000901EC" w:rsidRDefault="000901EC" w:rsidP="000901EC">
      <w:pPr>
        <w:rPr>
          <w:rFonts w:eastAsia="SimSun"/>
        </w:rPr>
      </w:pPr>
      <w:r w:rsidRPr="000901EC">
        <w:rPr>
          <w:rFonts w:eastAsia="SimSun"/>
        </w:rPr>
        <w:t>Total payment of DAM-procured capacity for ECRS</w:t>
      </w:r>
    </w:p>
    <w:p w14:paraId="2E14E80D" w14:textId="77777777" w:rsidR="000901EC" w:rsidRPr="000901EC" w:rsidRDefault="000901EC" w:rsidP="000901EC">
      <w:pPr>
        <w:spacing w:after="240"/>
        <w:ind w:leftChars="300" w:left="2880" w:hangingChars="900" w:hanging="2160"/>
        <w:rPr>
          <w:rFonts w:eastAsia="SimSun"/>
          <w:bCs/>
        </w:rPr>
      </w:pPr>
      <w:r w:rsidRPr="000901EC">
        <w:rPr>
          <w:rFonts w:eastAsia="SimSun"/>
          <w:bCs/>
        </w:rPr>
        <w:t>PCECRAMTTOT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noProof/>
          <w:position w:val="-22"/>
        </w:rPr>
        <w:drawing>
          <wp:inline distT="0" distB="0" distL="0" distR="0" wp14:anchorId="79602E7E" wp14:editId="79E48757">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PCECRAMT </w:t>
      </w:r>
      <w:r w:rsidRPr="000901EC">
        <w:rPr>
          <w:rFonts w:eastAsia="SimSun"/>
          <w:bCs/>
          <w:i/>
          <w:vertAlign w:val="subscript"/>
        </w:rPr>
        <w:t>q</w:t>
      </w:r>
    </w:p>
    <w:p w14:paraId="731709B2" w14:textId="77777777" w:rsidR="000901EC" w:rsidRPr="000901EC" w:rsidRDefault="000901EC" w:rsidP="000901EC">
      <w:pPr>
        <w:rPr>
          <w:rFonts w:eastAsia="SimSun"/>
        </w:rPr>
      </w:pPr>
      <w:r w:rsidRPr="000901EC">
        <w:rPr>
          <w:rFonts w:eastAsia="SimSun"/>
        </w:rPr>
        <w:t>Total charge of failure on Ancillary Service Supply Responsibility for ECRS</w:t>
      </w:r>
    </w:p>
    <w:p w14:paraId="55DBDCBC"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ECRFQAMTTOT</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4F290047" wp14:editId="72FC7E61">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ECRFQAMTQSETOT </w:t>
      </w:r>
      <w:r w:rsidRPr="000901EC">
        <w:rPr>
          <w:rFonts w:eastAsia="SimSun"/>
          <w:bCs/>
          <w:i/>
          <w:vertAlign w:val="subscript"/>
        </w:rPr>
        <w:t>q</w:t>
      </w:r>
    </w:p>
    <w:p w14:paraId="6EB007DD"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ECRS Service by QSE</w:t>
      </w:r>
    </w:p>
    <w:p w14:paraId="722A94E1"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noProof/>
          <w:position w:val="-20"/>
        </w:rPr>
        <w:drawing>
          <wp:inline distT="0" distB="0" distL="0" distR="0" wp14:anchorId="5B89403B" wp14:editId="3B71EDFA">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669E75A5" w14:textId="77777777" w:rsidR="000901EC" w:rsidRPr="000901EC" w:rsidRDefault="000901EC" w:rsidP="000901EC">
      <w:pPr>
        <w:rPr>
          <w:rFonts w:eastAsia="SimSun"/>
        </w:rPr>
      </w:pPr>
      <w:r w:rsidRPr="000901EC">
        <w:rPr>
          <w:rFonts w:eastAsia="SimSun"/>
        </w:rPr>
        <w:t>Total charge of infeasible Ancillary Service Supply Responsibility for ECRS</w:t>
      </w:r>
    </w:p>
    <w:p w14:paraId="68142929" w14:textId="77777777" w:rsidR="000901EC" w:rsidRPr="000901EC" w:rsidRDefault="000901EC" w:rsidP="000901EC">
      <w:pPr>
        <w:spacing w:after="240"/>
        <w:ind w:left="2880" w:hanging="2160"/>
        <w:rPr>
          <w:rFonts w:eastAsia="SimSun"/>
        </w:rPr>
      </w:pPr>
      <w:r w:rsidRPr="000901EC">
        <w:rPr>
          <w:rFonts w:eastAsia="SimSun"/>
        </w:rPr>
        <w:t>ECRINFQAMTTOT</w:t>
      </w:r>
      <w:r w:rsidRPr="000901EC">
        <w:rPr>
          <w:rFonts w:eastAsia="SimSun"/>
        </w:rPr>
        <w:tab/>
        <w:t>=</w:t>
      </w:r>
      <w:r w:rsidRPr="000901EC">
        <w:rPr>
          <w:rFonts w:eastAsia="SimSun"/>
        </w:rPr>
        <w:tab/>
      </w:r>
      <w:r w:rsidRPr="000901EC">
        <w:rPr>
          <w:rFonts w:eastAsia="SimSun"/>
          <w:position w:val="-22"/>
          <w:lang w:val="pt-BR"/>
        </w:rPr>
        <w:object w:dxaOrig="225" w:dyaOrig="465" w14:anchorId="5DEA72C3">
          <v:shape id="_x0000_i1061" type="#_x0000_t75" style="width:12pt;height:24pt" o:ole="">
            <v:imagedata r:id="rId64" o:title=""/>
          </v:shape>
          <o:OLEObject Type="Embed" ProgID="Equation.3" ShapeID="_x0000_i1061" DrawAspect="Content" ObjectID="_1789280184" r:id="rId75"/>
        </w:object>
      </w:r>
      <w:r w:rsidRPr="000901EC">
        <w:rPr>
          <w:rFonts w:eastAsia="SimSun"/>
        </w:rPr>
        <w:t xml:space="preserve"> ECRINFQAMT </w:t>
      </w:r>
      <w:r w:rsidRPr="000901EC">
        <w:rPr>
          <w:rFonts w:eastAsia="SimSun"/>
          <w:i/>
          <w:vertAlign w:val="subscript"/>
        </w:rPr>
        <w:t>q</w:t>
      </w:r>
      <w:r w:rsidRPr="000901EC">
        <w:rPr>
          <w:rFonts w:eastAsia="SimSun"/>
          <w:vertAlign w:val="subscript"/>
        </w:rPr>
        <w:t xml:space="preserve"> </w:t>
      </w:r>
    </w:p>
    <w:p w14:paraId="687BEB26"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0901EC" w:rsidRPr="000901EC" w14:paraId="4BCD28B6" w14:textId="77777777" w:rsidTr="009C0551">
        <w:trPr>
          <w:tblHeader/>
        </w:trPr>
        <w:tc>
          <w:tcPr>
            <w:tcW w:w="1278" w:type="pct"/>
          </w:tcPr>
          <w:p w14:paraId="74F9082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0BB1AA9"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74FA9258"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0EFD1C0D" w14:textId="77777777" w:rsidTr="009C0551">
        <w:tc>
          <w:tcPr>
            <w:tcW w:w="1278" w:type="pct"/>
          </w:tcPr>
          <w:p w14:paraId="189FB9F1" w14:textId="77777777" w:rsidR="000901EC" w:rsidRPr="000901EC" w:rsidRDefault="000901EC" w:rsidP="000901EC">
            <w:pPr>
              <w:spacing w:after="60"/>
              <w:rPr>
                <w:rFonts w:eastAsia="SimSun"/>
                <w:iCs/>
                <w:sz w:val="20"/>
              </w:rPr>
            </w:pPr>
            <w:r w:rsidRPr="000901EC">
              <w:rPr>
                <w:rFonts w:eastAsia="SimSun"/>
                <w:iCs/>
                <w:sz w:val="20"/>
              </w:rPr>
              <w:t>ECRCOSTTOT</w:t>
            </w:r>
          </w:p>
        </w:tc>
        <w:tc>
          <w:tcPr>
            <w:tcW w:w="329" w:type="pct"/>
          </w:tcPr>
          <w:p w14:paraId="42AD14A3"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04FD9300"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Total</w:t>
            </w:r>
            <w:r w:rsidRPr="000901EC">
              <w:rPr>
                <w:rFonts w:eastAsia="SimSun"/>
                <w:iCs/>
                <w:sz w:val="20"/>
              </w:rPr>
              <w:t>—The net total costs for ECRS, for the hour.</w:t>
            </w:r>
          </w:p>
        </w:tc>
      </w:tr>
      <w:tr w:rsidR="000901EC" w:rsidRPr="000901EC" w14:paraId="3A0FAD0D" w14:textId="77777777" w:rsidTr="009C0551">
        <w:tc>
          <w:tcPr>
            <w:tcW w:w="1278" w:type="pct"/>
            <w:tcBorders>
              <w:top w:val="single" w:sz="4" w:space="0" w:color="auto"/>
              <w:left w:val="single" w:sz="4" w:space="0" w:color="auto"/>
              <w:bottom w:val="single" w:sz="4" w:space="0" w:color="auto"/>
              <w:right w:val="single" w:sz="4" w:space="0" w:color="auto"/>
            </w:tcBorders>
          </w:tcPr>
          <w:p w14:paraId="1F29E947" w14:textId="77777777" w:rsidR="000901EC" w:rsidRPr="000901EC" w:rsidRDefault="000901EC" w:rsidP="000901EC">
            <w:pPr>
              <w:spacing w:after="60"/>
              <w:rPr>
                <w:rFonts w:eastAsia="SimSun"/>
                <w:iCs/>
                <w:sz w:val="20"/>
              </w:rPr>
            </w:pPr>
            <w:r w:rsidRPr="000901EC">
              <w:rPr>
                <w:rFonts w:eastAsia="SimSun"/>
                <w:iCs/>
                <w:sz w:val="20"/>
              </w:rPr>
              <w:t xml:space="preserve">RTPCECRAMTTOT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5E7185E"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D9EA43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639834E7" w14:textId="77777777" w:rsidTr="009C0551">
        <w:tc>
          <w:tcPr>
            <w:tcW w:w="1278" w:type="pct"/>
            <w:tcBorders>
              <w:top w:val="single" w:sz="4" w:space="0" w:color="auto"/>
              <w:left w:val="single" w:sz="4" w:space="0" w:color="auto"/>
              <w:bottom w:val="single" w:sz="4" w:space="0" w:color="auto"/>
              <w:right w:val="single" w:sz="4" w:space="0" w:color="auto"/>
            </w:tcBorders>
          </w:tcPr>
          <w:p w14:paraId="066E8CFD"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RTPCECRAMT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A238167"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F282ECD"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3205A371" w14:textId="77777777" w:rsidTr="009C0551">
        <w:tc>
          <w:tcPr>
            <w:tcW w:w="1278" w:type="pct"/>
            <w:tcBorders>
              <w:top w:val="single" w:sz="4" w:space="0" w:color="auto"/>
              <w:left w:val="single" w:sz="4" w:space="0" w:color="auto"/>
              <w:bottom w:val="single" w:sz="4" w:space="0" w:color="auto"/>
              <w:right w:val="single" w:sz="4" w:space="0" w:color="auto"/>
            </w:tcBorders>
          </w:tcPr>
          <w:p w14:paraId="6132783A" w14:textId="77777777" w:rsidR="000901EC" w:rsidRPr="000901EC" w:rsidRDefault="000901EC" w:rsidP="000901EC">
            <w:pPr>
              <w:spacing w:after="60"/>
              <w:rPr>
                <w:rFonts w:eastAsia="SimSun"/>
                <w:iCs/>
                <w:sz w:val="20"/>
              </w:rPr>
            </w:pPr>
            <w:r w:rsidRPr="000901EC">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683B4201"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46000A5"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w:t>
            </w:r>
            <w:r w:rsidRPr="000901EC">
              <w:rPr>
                <w:rFonts w:eastAsia="SimSun"/>
                <w:iCs/>
                <w:sz w:val="20"/>
              </w:rPr>
              <w:t>—The total charges to all QSEs for their capacity associated with failures and reconfiguration reductions on their Ancillary Service Supply Responsibilities for ECRS, for the hour.</w:t>
            </w:r>
          </w:p>
        </w:tc>
      </w:tr>
      <w:tr w:rsidR="000901EC" w:rsidRPr="000901EC" w14:paraId="3BA7412D" w14:textId="77777777" w:rsidTr="009C0551">
        <w:tc>
          <w:tcPr>
            <w:tcW w:w="1278" w:type="pct"/>
            <w:tcBorders>
              <w:top w:val="single" w:sz="4" w:space="0" w:color="auto"/>
              <w:left w:val="single" w:sz="4" w:space="0" w:color="auto"/>
              <w:bottom w:val="single" w:sz="4" w:space="0" w:color="auto"/>
              <w:right w:val="single" w:sz="4" w:space="0" w:color="auto"/>
            </w:tcBorders>
          </w:tcPr>
          <w:p w14:paraId="1D5BF64D" w14:textId="77777777" w:rsidR="000901EC" w:rsidRPr="000901EC" w:rsidRDefault="000901EC" w:rsidP="000901EC">
            <w:pPr>
              <w:spacing w:after="60"/>
              <w:rPr>
                <w:rFonts w:eastAsia="SimSun"/>
                <w:iCs/>
                <w:sz w:val="20"/>
              </w:rPr>
            </w:pPr>
            <w:r w:rsidRPr="000901EC">
              <w:rPr>
                <w:rFonts w:eastAsia="SimSun"/>
                <w:iCs/>
                <w:sz w:val="20"/>
              </w:rPr>
              <w:t xml:space="preserve">ECRFQAMTQSETOT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C04B00D"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AE2D8E3"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ECRS, for the hour.</w:t>
            </w:r>
          </w:p>
        </w:tc>
      </w:tr>
      <w:tr w:rsidR="000901EC" w:rsidRPr="000901EC" w14:paraId="1B3DE853" w14:textId="77777777" w:rsidTr="009C0551">
        <w:tc>
          <w:tcPr>
            <w:tcW w:w="1278" w:type="pct"/>
            <w:tcBorders>
              <w:top w:val="single" w:sz="4" w:space="0" w:color="auto"/>
              <w:left w:val="single" w:sz="4" w:space="0" w:color="auto"/>
              <w:bottom w:val="single" w:sz="4" w:space="0" w:color="auto"/>
              <w:right w:val="single" w:sz="4" w:space="0" w:color="auto"/>
            </w:tcBorders>
          </w:tcPr>
          <w:p w14:paraId="1A7C247B" w14:textId="77777777" w:rsidR="000901EC" w:rsidRPr="000901EC" w:rsidRDefault="000901EC" w:rsidP="000901EC">
            <w:pPr>
              <w:spacing w:after="60"/>
              <w:rPr>
                <w:rFonts w:eastAsia="SimSun"/>
                <w:iCs/>
                <w:sz w:val="20"/>
              </w:rPr>
            </w:pPr>
            <w:r w:rsidRPr="000901EC">
              <w:rPr>
                <w:rFonts w:eastAsia="SimSun"/>
                <w:iCs/>
                <w:sz w:val="20"/>
              </w:rPr>
              <w:t xml:space="preserve">RTPCECRAMTQSETOT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79040F3"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41881F1" w14:textId="77777777" w:rsidR="000901EC" w:rsidRPr="000901EC" w:rsidRDefault="000901EC" w:rsidP="000901EC">
            <w:pPr>
              <w:spacing w:after="60"/>
              <w:rPr>
                <w:rFonts w:eastAsia="SimSun"/>
                <w:iCs/>
                <w:sz w:val="20"/>
              </w:rPr>
            </w:pPr>
            <w:r w:rsidRPr="000901EC">
              <w:rPr>
                <w:rFonts w:eastAsia="SimSun"/>
                <w:i/>
                <w:iCs/>
                <w:sz w:val="20"/>
              </w:rPr>
              <w:t>Procured Capacity for ERCOT Contingency Reserve Service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ECRS, for the hour.</w:t>
            </w:r>
          </w:p>
        </w:tc>
      </w:tr>
      <w:tr w:rsidR="000901EC" w:rsidRPr="000901EC" w14:paraId="3FE2B87E" w14:textId="77777777" w:rsidTr="009C0551">
        <w:tc>
          <w:tcPr>
            <w:tcW w:w="1278" w:type="pct"/>
            <w:tcBorders>
              <w:top w:val="single" w:sz="4" w:space="0" w:color="auto"/>
              <w:left w:val="single" w:sz="4" w:space="0" w:color="auto"/>
              <w:bottom w:val="single" w:sz="4" w:space="0" w:color="auto"/>
              <w:right w:val="single" w:sz="4" w:space="0" w:color="auto"/>
            </w:tcBorders>
          </w:tcPr>
          <w:p w14:paraId="31066F9A" w14:textId="77777777" w:rsidR="000901EC" w:rsidRPr="000901EC" w:rsidRDefault="000901EC" w:rsidP="000901EC">
            <w:pPr>
              <w:rPr>
                <w:rFonts w:eastAsia="SimSun"/>
                <w:b/>
                <w:sz w:val="20"/>
              </w:rPr>
            </w:pPr>
            <w:r w:rsidRPr="000901EC">
              <w:rPr>
                <w:rFonts w:eastAsia="SimSun"/>
                <w:sz w:val="20"/>
              </w:rPr>
              <w:t xml:space="preserve">PCECRAMT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F42A4E"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807D77D" w14:textId="77777777" w:rsidR="000901EC" w:rsidRPr="000901EC" w:rsidRDefault="000901EC" w:rsidP="000901EC">
            <w:pPr>
              <w:rPr>
                <w:rFonts w:eastAsia="SimSun"/>
                <w:b/>
                <w:sz w:val="20"/>
              </w:rPr>
            </w:pPr>
            <w:r w:rsidRPr="000901EC">
              <w:rPr>
                <w:rFonts w:eastAsia="SimSun"/>
                <w:i/>
                <w:sz w:val="20"/>
              </w:rPr>
              <w:t xml:space="preserve">Procured Capacity for </w:t>
            </w:r>
            <w:r w:rsidRPr="000901EC">
              <w:rPr>
                <w:rFonts w:eastAsia="SimSun"/>
                <w:i/>
                <w:iCs/>
                <w:sz w:val="20"/>
              </w:rPr>
              <w:t>ERCOT Contingency Reserve Service</w:t>
            </w:r>
            <w:r w:rsidRPr="000901EC">
              <w:rPr>
                <w:rFonts w:eastAsia="SimSun"/>
                <w:i/>
                <w:sz w:val="20"/>
              </w:rPr>
              <w:t xml:space="preserve"> Amount per QSE for DAM</w:t>
            </w:r>
            <w:r w:rsidRPr="000901EC">
              <w:rPr>
                <w:rFonts w:eastAsia="SimSun"/>
                <w:sz w:val="20"/>
              </w:rPr>
              <w:t xml:space="preserve">—The DAM ECRS payment for QSE </w:t>
            </w:r>
            <w:r w:rsidRPr="000901EC">
              <w:rPr>
                <w:rFonts w:eastAsia="SimSun"/>
                <w:i/>
                <w:sz w:val="20"/>
              </w:rPr>
              <w:t>q</w:t>
            </w:r>
            <w:r w:rsidRPr="000901EC">
              <w:rPr>
                <w:rFonts w:eastAsia="SimSun"/>
                <w:sz w:val="20"/>
              </w:rPr>
              <w:t>, for the hour.</w:t>
            </w:r>
          </w:p>
        </w:tc>
      </w:tr>
      <w:tr w:rsidR="000901EC" w:rsidRPr="000901EC" w14:paraId="7E6F5D7B" w14:textId="77777777" w:rsidTr="009C0551">
        <w:tc>
          <w:tcPr>
            <w:tcW w:w="1278" w:type="pct"/>
            <w:tcBorders>
              <w:top w:val="single" w:sz="4" w:space="0" w:color="auto"/>
              <w:left w:val="single" w:sz="4" w:space="0" w:color="auto"/>
              <w:bottom w:val="single" w:sz="4" w:space="0" w:color="auto"/>
              <w:right w:val="single" w:sz="4" w:space="0" w:color="auto"/>
            </w:tcBorders>
          </w:tcPr>
          <w:p w14:paraId="77CC8AB1" w14:textId="77777777" w:rsidR="000901EC" w:rsidRPr="000901EC" w:rsidRDefault="000901EC" w:rsidP="000901EC">
            <w:pPr>
              <w:spacing w:after="60"/>
              <w:rPr>
                <w:rFonts w:eastAsia="SimSun"/>
                <w:sz w:val="20"/>
              </w:rPr>
            </w:pPr>
            <w:r w:rsidRPr="000901EC">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7CF1AF18"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ED7233A" w14:textId="77777777" w:rsidR="000901EC" w:rsidRPr="000901EC" w:rsidRDefault="000901EC" w:rsidP="000901EC">
            <w:pPr>
              <w:spacing w:after="60"/>
              <w:rPr>
                <w:rFonts w:eastAsia="SimSun"/>
                <w:sz w:val="20"/>
              </w:rPr>
            </w:pPr>
            <w:r w:rsidRPr="000901EC">
              <w:rPr>
                <w:rFonts w:eastAsia="SimSun"/>
                <w:i/>
                <w:sz w:val="20"/>
              </w:rPr>
              <w:t xml:space="preserve">Procured Capacity for </w:t>
            </w:r>
            <w:r w:rsidRPr="000901EC">
              <w:rPr>
                <w:rFonts w:eastAsia="SimSun"/>
                <w:i/>
                <w:iCs/>
                <w:sz w:val="20"/>
              </w:rPr>
              <w:t>ERCOT Contingency Reserve Service</w:t>
            </w:r>
            <w:r w:rsidRPr="000901EC">
              <w:rPr>
                <w:rFonts w:eastAsia="SimSun"/>
                <w:i/>
                <w:sz w:val="20"/>
              </w:rPr>
              <w:t xml:space="preserve"> Amount Total in DAM</w:t>
            </w:r>
            <w:r w:rsidRPr="000901EC">
              <w:rPr>
                <w:rFonts w:eastAsia="SimSun"/>
                <w:sz w:val="20"/>
              </w:rPr>
              <w:t>—The total of the DAM ECRS payments for all QSEs, for the hour.</w:t>
            </w:r>
          </w:p>
        </w:tc>
      </w:tr>
      <w:tr w:rsidR="000901EC" w:rsidRPr="000901EC" w14:paraId="0A1048A5" w14:textId="77777777" w:rsidTr="009C0551">
        <w:tc>
          <w:tcPr>
            <w:tcW w:w="1278" w:type="pct"/>
            <w:tcBorders>
              <w:top w:val="single" w:sz="4" w:space="0" w:color="auto"/>
              <w:left w:val="single" w:sz="4" w:space="0" w:color="auto"/>
              <w:bottom w:val="single" w:sz="4" w:space="0" w:color="auto"/>
              <w:right w:val="single" w:sz="4" w:space="0" w:color="auto"/>
            </w:tcBorders>
          </w:tcPr>
          <w:p w14:paraId="116229BA" w14:textId="77777777" w:rsidR="000901EC" w:rsidRPr="000901EC" w:rsidRDefault="000901EC" w:rsidP="000901EC">
            <w:pPr>
              <w:spacing w:after="60"/>
              <w:rPr>
                <w:rFonts w:eastAsia="SimSun"/>
                <w:sz w:val="20"/>
              </w:rPr>
            </w:pPr>
            <w:r w:rsidRPr="000901EC">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7DE789BA"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69B9783" w14:textId="77777777" w:rsidR="000901EC" w:rsidRPr="000901EC" w:rsidRDefault="000901EC" w:rsidP="000901EC">
            <w:pPr>
              <w:spacing w:after="60"/>
              <w:rPr>
                <w:rFonts w:eastAsia="SimSun"/>
                <w:i/>
                <w:sz w:val="20"/>
              </w:rPr>
            </w:pPr>
            <w:r w:rsidRPr="000901EC">
              <w:rPr>
                <w:rFonts w:eastAsia="SimSun"/>
                <w:i/>
                <w:iCs/>
                <w:sz w:val="20"/>
              </w:rPr>
              <w:t>ERCOT Contingency Reserve Service</w:t>
            </w:r>
            <w:r w:rsidRPr="000901EC">
              <w:rPr>
                <w:rFonts w:eastAsia="SimSun"/>
                <w:i/>
                <w:sz w:val="20"/>
              </w:rPr>
              <w:t xml:space="preserve"> Infeasible Quantity Amount Total </w:t>
            </w:r>
            <w:r w:rsidRPr="000901EC">
              <w:rPr>
                <w:rFonts w:eastAsia="SimSun"/>
                <w:sz w:val="20"/>
              </w:rPr>
              <w:t>— The charge to all QSEs for their total capacity associated with infeasible deployment of Ancillary Service Supply Responsibilities for ECRS, for the hour.</w:t>
            </w:r>
          </w:p>
        </w:tc>
      </w:tr>
      <w:tr w:rsidR="000901EC" w:rsidRPr="000901EC" w14:paraId="7B96549B" w14:textId="77777777" w:rsidTr="009C0551">
        <w:tc>
          <w:tcPr>
            <w:tcW w:w="1278" w:type="pct"/>
            <w:tcBorders>
              <w:top w:val="single" w:sz="4" w:space="0" w:color="auto"/>
              <w:left w:val="single" w:sz="4" w:space="0" w:color="auto"/>
              <w:bottom w:val="single" w:sz="4" w:space="0" w:color="auto"/>
              <w:right w:val="single" w:sz="4" w:space="0" w:color="auto"/>
            </w:tcBorders>
          </w:tcPr>
          <w:p w14:paraId="2DBFA36E" w14:textId="77777777" w:rsidR="000901EC" w:rsidRPr="000901EC" w:rsidRDefault="000901EC" w:rsidP="000901EC">
            <w:pPr>
              <w:spacing w:after="60"/>
              <w:rPr>
                <w:rFonts w:eastAsia="SimSun"/>
                <w:sz w:val="20"/>
              </w:rPr>
            </w:pPr>
            <w:r w:rsidRPr="000901EC">
              <w:rPr>
                <w:rFonts w:eastAsia="SimSun"/>
                <w:sz w:val="20"/>
              </w:rPr>
              <w:t xml:space="preserve">ECRINFQAMT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BED835C"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1D53670" w14:textId="77777777" w:rsidR="000901EC" w:rsidRPr="000901EC" w:rsidRDefault="000901EC" w:rsidP="000901EC">
            <w:pPr>
              <w:spacing w:after="60"/>
              <w:rPr>
                <w:rFonts w:eastAsia="SimSun"/>
                <w:i/>
                <w:sz w:val="20"/>
              </w:rPr>
            </w:pPr>
            <w:r w:rsidRPr="000901EC">
              <w:rPr>
                <w:rFonts w:eastAsia="SimSun"/>
                <w:i/>
                <w:iCs/>
                <w:sz w:val="20"/>
              </w:rPr>
              <w:t>ERCOT Contingency Reserve Service</w:t>
            </w:r>
            <w:r w:rsidRPr="000901EC">
              <w:rPr>
                <w:rFonts w:eastAsia="SimSun"/>
                <w:i/>
                <w:sz w:val="20"/>
              </w:rPr>
              <w:t xml:space="p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ECRS, for the hour.</w:t>
            </w:r>
          </w:p>
        </w:tc>
      </w:tr>
      <w:tr w:rsidR="000901EC" w:rsidRPr="000901EC" w14:paraId="43439896" w14:textId="77777777" w:rsidTr="009C0551">
        <w:tc>
          <w:tcPr>
            <w:tcW w:w="1278" w:type="pct"/>
            <w:tcBorders>
              <w:top w:val="single" w:sz="4" w:space="0" w:color="auto"/>
              <w:left w:val="single" w:sz="4" w:space="0" w:color="auto"/>
              <w:bottom w:val="single" w:sz="4" w:space="0" w:color="auto"/>
              <w:right w:val="single" w:sz="4" w:space="0" w:color="auto"/>
            </w:tcBorders>
          </w:tcPr>
          <w:p w14:paraId="5138AA0E"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5E0BCB9"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19B4AC53"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2D545375" w14:textId="77777777" w:rsidTr="009C0551">
        <w:tc>
          <w:tcPr>
            <w:tcW w:w="1278" w:type="pct"/>
            <w:tcBorders>
              <w:top w:val="single" w:sz="4" w:space="0" w:color="auto"/>
              <w:left w:val="single" w:sz="4" w:space="0" w:color="auto"/>
              <w:bottom w:val="single" w:sz="4" w:space="0" w:color="auto"/>
              <w:right w:val="single" w:sz="4" w:space="0" w:color="auto"/>
            </w:tcBorders>
          </w:tcPr>
          <w:p w14:paraId="13418152"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530ADD90"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62E2AEAF"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171267DA"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C7F585E" w14:textId="77777777" w:rsidTr="009C0551">
        <w:trPr>
          <w:trHeight w:val="1016"/>
        </w:trPr>
        <w:tc>
          <w:tcPr>
            <w:tcW w:w="9576" w:type="dxa"/>
            <w:shd w:val="pct12" w:color="auto" w:fill="auto"/>
          </w:tcPr>
          <w:p w14:paraId="3826E073"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467D75D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ECRS for a given Operating Hour is calculated as follows:</w:t>
            </w:r>
          </w:p>
          <w:p w14:paraId="561E9FAE" w14:textId="77777777" w:rsidR="000901EC" w:rsidRPr="000901EC" w:rsidRDefault="000901EC" w:rsidP="000901EC">
            <w:pPr>
              <w:spacing w:after="120"/>
              <w:ind w:left="3600" w:hanging="2880"/>
              <w:rPr>
                <w:rFonts w:eastAsia="SimSun"/>
                <w:b/>
                <w:bCs/>
              </w:rPr>
            </w:pPr>
            <w:r w:rsidRPr="000901EC">
              <w:rPr>
                <w:rFonts w:eastAsia="SimSun"/>
                <w:b/>
                <w:bCs/>
              </w:rPr>
              <w:t>ECRCOSTTOT</w:t>
            </w:r>
            <w:r w:rsidRPr="000901EC">
              <w:rPr>
                <w:rFonts w:eastAsia="SimSun"/>
                <w:b/>
                <w:bCs/>
              </w:rPr>
              <w:tab/>
              <w:t>=</w:t>
            </w:r>
            <w:r w:rsidRPr="000901EC">
              <w:rPr>
                <w:rFonts w:eastAsia="SimSun"/>
                <w:b/>
                <w:bCs/>
              </w:rPr>
              <w:tab/>
              <w:t>(-1) * (</w:t>
            </w:r>
            <w:r w:rsidRPr="000901EC">
              <w:rPr>
                <w:rFonts w:eastAsia="SimSun"/>
                <w:b/>
                <w:noProof/>
                <w:position w:val="-20"/>
              </w:rPr>
              <w:drawing>
                <wp:inline distT="0" distB="0" distL="0" distR="0" wp14:anchorId="1CC361CB" wp14:editId="0E8B77A6">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(RTPCECRAMTTOT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PCECRAMTTOT  + ECRFQAMTTOT + </w:t>
            </w:r>
          </w:p>
          <w:p w14:paraId="6FE0C999" w14:textId="77777777" w:rsidR="000901EC" w:rsidRPr="000901EC" w:rsidRDefault="000901EC" w:rsidP="000901EC">
            <w:pPr>
              <w:spacing w:after="240"/>
              <w:ind w:left="3600" w:firstLine="720"/>
              <w:rPr>
                <w:rFonts w:eastAsia="SimSun"/>
                <w:b/>
                <w:bCs/>
              </w:rPr>
            </w:pPr>
            <w:r w:rsidRPr="000901EC">
              <w:rPr>
                <w:rFonts w:eastAsia="SimSun"/>
                <w:b/>
                <w:bCs/>
              </w:rPr>
              <w:t xml:space="preserve">ECRINFQAMTTOT </w:t>
            </w:r>
            <w:r w:rsidRPr="000901EC">
              <w:rPr>
                <w:rFonts w:eastAsia="SimSun"/>
                <w:b/>
              </w:rPr>
              <w:t xml:space="preserve">+ </w:t>
            </w:r>
            <w:r w:rsidRPr="000901EC">
              <w:rPr>
                <w:rFonts w:eastAsia="SimSun"/>
                <w:b/>
                <w:color w:val="000000"/>
              </w:rPr>
              <w:t>ECRMWINFATOT</w:t>
            </w:r>
            <w:r w:rsidRPr="000901EC">
              <w:rPr>
                <w:rFonts w:eastAsia="SimSun"/>
                <w:b/>
                <w:bCs/>
              </w:rPr>
              <w:t>)</w:t>
            </w:r>
          </w:p>
          <w:p w14:paraId="1DA2E84C" w14:textId="77777777" w:rsidR="000901EC" w:rsidRPr="000901EC" w:rsidRDefault="000901EC" w:rsidP="000901EC">
            <w:pPr>
              <w:spacing w:after="240"/>
              <w:rPr>
                <w:rFonts w:eastAsia="SimSun"/>
                <w:iCs/>
              </w:rPr>
            </w:pPr>
            <w:r w:rsidRPr="000901EC">
              <w:rPr>
                <w:rFonts w:eastAsia="SimSun"/>
                <w:iCs/>
              </w:rPr>
              <w:t xml:space="preserve">Where: </w:t>
            </w:r>
          </w:p>
          <w:p w14:paraId="0DB66CE0" w14:textId="77777777" w:rsidR="000901EC" w:rsidRPr="000901EC" w:rsidRDefault="000901EC" w:rsidP="000901EC">
            <w:pPr>
              <w:rPr>
                <w:rFonts w:eastAsia="SimSun"/>
              </w:rPr>
            </w:pPr>
            <w:r w:rsidRPr="000901EC">
              <w:rPr>
                <w:rFonts w:eastAsia="SimSun"/>
              </w:rPr>
              <w:t>Total payment of SASM- and RSASM-procured capacity for ECRS by market</w:t>
            </w:r>
          </w:p>
          <w:p w14:paraId="2A7B88DF"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1779D90C" wp14:editId="38886E9C">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603E8F07" w14:textId="77777777" w:rsidR="000901EC" w:rsidRPr="000901EC" w:rsidRDefault="000901EC" w:rsidP="000901EC">
            <w:pPr>
              <w:rPr>
                <w:rFonts w:eastAsia="SimSun"/>
              </w:rPr>
            </w:pPr>
            <w:r w:rsidRPr="000901EC">
              <w:rPr>
                <w:rFonts w:eastAsia="SimSun"/>
              </w:rPr>
              <w:t>Total payment of DAM-procured capacity for ECRS</w:t>
            </w:r>
          </w:p>
          <w:p w14:paraId="5B01EC56" w14:textId="77777777" w:rsidR="000901EC" w:rsidRPr="000901EC" w:rsidRDefault="000901EC" w:rsidP="000901EC">
            <w:pPr>
              <w:spacing w:after="240"/>
              <w:ind w:leftChars="300" w:left="2880" w:hangingChars="900" w:hanging="2160"/>
              <w:rPr>
                <w:rFonts w:eastAsia="SimSun"/>
                <w:bCs/>
              </w:rPr>
            </w:pPr>
            <w:r w:rsidRPr="000901EC">
              <w:rPr>
                <w:rFonts w:eastAsia="SimSun"/>
                <w:bCs/>
              </w:rPr>
              <w:lastRenderedPageBreak/>
              <w:t>PCECRAMTTOT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noProof/>
                <w:position w:val="-22"/>
              </w:rPr>
              <w:drawing>
                <wp:inline distT="0" distB="0" distL="0" distR="0" wp14:anchorId="65083AED" wp14:editId="07C9714A">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PCECRAMT </w:t>
            </w:r>
            <w:r w:rsidRPr="000901EC">
              <w:rPr>
                <w:rFonts w:eastAsia="SimSun"/>
                <w:bCs/>
                <w:i/>
                <w:vertAlign w:val="subscript"/>
              </w:rPr>
              <w:t>q</w:t>
            </w:r>
          </w:p>
          <w:p w14:paraId="73D4958D" w14:textId="77777777" w:rsidR="000901EC" w:rsidRPr="000901EC" w:rsidRDefault="000901EC" w:rsidP="000901EC">
            <w:pPr>
              <w:rPr>
                <w:rFonts w:eastAsia="SimSun"/>
              </w:rPr>
            </w:pPr>
            <w:r w:rsidRPr="000901EC">
              <w:rPr>
                <w:rFonts w:eastAsia="SimSun"/>
              </w:rPr>
              <w:t>Total charge of failure on Ancillary Service Supply Responsibility for ECRS</w:t>
            </w:r>
          </w:p>
          <w:p w14:paraId="3D7A3B2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ECRFQAMTTOT</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560BD988" wp14:editId="1FA51258">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ECRFQAMTQSETOT </w:t>
            </w:r>
            <w:r w:rsidRPr="000901EC">
              <w:rPr>
                <w:rFonts w:eastAsia="SimSun"/>
                <w:bCs/>
                <w:i/>
                <w:vertAlign w:val="subscript"/>
              </w:rPr>
              <w:t>q</w:t>
            </w:r>
          </w:p>
          <w:p w14:paraId="153C4DF8"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ECRS Service by QSE</w:t>
            </w:r>
          </w:p>
          <w:p w14:paraId="4587CDCE"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noProof/>
                <w:position w:val="-20"/>
              </w:rPr>
              <w:drawing>
                <wp:inline distT="0" distB="0" distL="0" distR="0" wp14:anchorId="1ABD8EF1" wp14:editId="75216646">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05EF1FD9" w14:textId="77777777" w:rsidR="000901EC" w:rsidRPr="000901EC" w:rsidRDefault="000901EC" w:rsidP="000901EC">
            <w:pPr>
              <w:rPr>
                <w:rFonts w:eastAsia="SimSun"/>
              </w:rPr>
            </w:pPr>
            <w:r w:rsidRPr="000901EC">
              <w:rPr>
                <w:rFonts w:eastAsia="SimSun"/>
              </w:rPr>
              <w:t>Total charge of infeasible Ancillary Service Supply Responsibility for ECRS</w:t>
            </w:r>
          </w:p>
          <w:p w14:paraId="41A56A4D" w14:textId="77777777" w:rsidR="000901EC" w:rsidRPr="000901EC" w:rsidRDefault="000901EC" w:rsidP="000901EC">
            <w:pPr>
              <w:spacing w:after="240"/>
              <w:ind w:left="2880" w:hanging="2160"/>
              <w:rPr>
                <w:rFonts w:eastAsia="SimSun"/>
              </w:rPr>
            </w:pPr>
            <w:r w:rsidRPr="000901EC">
              <w:rPr>
                <w:rFonts w:eastAsia="SimSun"/>
              </w:rPr>
              <w:t>ECRINFQAMTTOT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1D5D8A83" wp14:editId="28977977">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ECRINFQAMT </w:t>
            </w:r>
            <w:r w:rsidRPr="000901EC">
              <w:rPr>
                <w:rFonts w:eastAsia="SimSun"/>
                <w:i/>
                <w:vertAlign w:val="subscript"/>
              </w:rPr>
              <w:t>q</w:t>
            </w:r>
            <w:r w:rsidRPr="000901EC">
              <w:rPr>
                <w:rFonts w:eastAsia="SimSun"/>
                <w:vertAlign w:val="subscript"/>
              </w:rPr>
              <w:t xml:space="preserve"> </w:t>
            </w:r>
          </w:p>
          <w:p w14:paraId="01EBD4BB"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ECRS</w:t>
            </w:r>
          </w:p>
          <w:p w14:paraId="4F4CCBB8" w14:textId="77777777" w:rsidR="000901EC" w:rsidRPr="000901EC" w:rsidRDefault="000901EC" w:rsidP="000901EC">
            <w:pPr>
              <w:spacing w:after="240"/>
              <w:ind w:left="2880" w:hanging="2160"/>
              <w:rPr>
                <w:rFonts w:eastAsia="SimSun"/>
              </w:rPr>
            </w:pPr>
            <w:r w:rsidRPr="000901EC">
              <w:rPr>
                <w:rFonts w:eastAsia="SimSun"/>
              </w:rPr>
              <w:t>ECRMWINFATOT</w:t>
            </w:r>
            <w:r w:rsidRPr="000901EC">
              <w:rPr>
                <w:rFonts w:eastAsia="SimSun"/>
              </w:rPr>
              <w:tab/>
              <w:t>=</w:t>
            </w:r>
            <w:r w:rsidRPr="000901EC">
              <w:rPr>
                <w:rFonts w:eastAsia="SimSun"/>
              </w:rPr>
              <w:tab/>
            </w:r>
            <w:r w:rsidRPr="000901EC">
              <w:rPr>
                <w:rFonts w:eastAsia="SimSun"/>
                <w:position w:val="-22"/>
                <w:lang w:val="pt-BR"/>
              </w:rPr>
              <w:object w:dxaOrig="220" w:dyaOrig="460" w14:anchorId="06419D0D">
                <v:shape id="_x0000_i1062" type="#_x0000_t75" style="width:12pt;height:24pt" o:ole="">
                  <v:imagedata r:id="rId66" o:title=""/>
                </v:shape>
                <o:OLEObject Type="Embed" ProgID="Equation.3" ShapeID="_x0000_i1062" DrawAspect="Content" ObjectID="_1789280185" r:id="rId76"/>
              </w:object>
            </w:r>
            <w:r w:rsidRPr="000901EC">
              <w:rPr>
                <w:rFonts w:eastAsia="SimSun"/>
                <w:color w:val="000000"/>
              </w:rPr>
              <w:t xml:space="preserve"> ECRMWINFA</w:t>
            </w:r>
            <w:r w:rsidRPr="000901EC" w:rsidDel="00601212">
              <w:rPr>
                <w:rFonts w:eastAsia="SimSun"/>
                <w:color w:val="000000"/>
              </w:rPr>
              <w:t xml:space="preserve"> </w:t>
            </w:r>
            <w:r w:rsidRPr="000901EC">
              <w:rPr>
                <w:rFonts w:eastAsia="SimSun"/>
                <w:i/>
                <w:vertAlign w:val="subscript"/>
              </w:rPr>
              <w:t xml:space="preserve">q, h  </w:t>
            </w:r>
          </w:p>
          <w:p w14:paraId="50303E1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0901EC" w:rsidRPr="000901EC" w14:paraId="01AE8498" w14:textId="77777777" w:rsidTr="009C0551">
              <w:trPr>
                <w:tblHeader/>
              </w:trPr>
              <w:tc>
                <w:tcPr>
                  <w:tcW w:w="1278" w:type="pct"/>
                </w:tcPr>
                <w:p w14:paraId="65CBE16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599445AD"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2841DC56"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528C8F70" w14:textId="77777777" w:rsidTr="009C0551">
              <w:tc>
                <w:tcPr>
                  <w:tcW w:w="1278" w:type="pct"/>
                </w:tcPr>
                <w:p w14:paraId="1F217B49" w14:textId="77777777" w:rsidR="000901EC" w:rsidRPr="000901EC" w:rsidRDefault="000901EC" w:rsidP="000901EC">
                  <w:pPr>
                    <w:spacing w:after="60"/>
                    <w:rPr>
                      <w:rFonts w:eastAsia="SimSun"/>
                      <w:iCs/>
                      <w:sz w:val="20"/>
                    </w:rPr>
                  </w:pPr>
                  <w:r w:rsidRPr="000901EC">
                    <w:rPr>
                      <w:rFonts w:eastAsia="SimSun"/>
                      <w:iCs/>
                      <w:sz w:val="20"/>
                    </w:rPr>
                    <w:t>ECRCOSTTOT</w:t>
                  </w:r>
                </w:p>
              </w:tc>
              <w:tc>
                <w:tcPr>
                  <w:tcW w:w="329" w:type="pct"/>
                </w:tcPr>
                <w:p w14:paraId="62835E9C"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64D17544"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Total</w:t>
                  </w:r>
                  <w:r w:rsidRPr="000901EC">
                    <w:rPr>
                      <w:rFonts w:eastAsia="SimSun"/>
                      <w:iCs/>
                      <w:sz w:val="20"/>
                    </w:rPr>
                    <w:t>—The net total costs for ECRS, for the hour.</w:t>
                  </w:r>
                </w:p>
              </w:tc>
            </w:tr>
            <w:tr w:rsidR="000901EC" w:rsidRPr="000901EC" w14:paraId="28C5C73D" w14:textId="77777777" w:rsidTr="009C0551">
              <w:tc>
                <w:tcPr>
                  <w:tcW w:w="1278" w:type="pct"/>
                  <w:tcBorders>
                    <w:top w:val="single" w:sz="4" w:space="0" w:color="auto"/>
                    <w:left w:val="single" w:sz="4" w:space="0" w:color="auto"/>
                    <w:bottom w:val="single" w:sz="4" w:space="0" w:color="auto"/>
                    <w:right w:val="single" w:sz="4" w:space="0" w:color="auto"/>
                  </w:tcBorders>
                </w:tcPr>
                <w:p w14:paraId="75679E71" w14:textId="77777777" w:rsidR="000901EC" w:rsidRPr="000901EC" w:rsidRDefault="000901EC" w:rsidP="000901EC">
                  <w:pPr>
                    <w:spacing w:after="60"/>
                    <w:rPr>
                      <w:rFonts w:eastAsia="SimSun"/>
                      <w:iCs/>
                      <w:sz w:val="20"/>
                    </w:rPr>
                  </w:pPr>
                  <w:r w:rsidRPr="000901EC">
                    <w:rPr>
                      <w:rFonts w:eastAsia="SimSun"/>
                      <w:iCs/>
                      <w:sz w:val="20"/>
                    </w:rPr>
                    <w:t xml:space="preserve">RTPCECRAMTTOT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3363E54"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301D7E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01C3BF3D" w14:textId="77777777" w:rsidTr="009C0551">
              <w:tc>
                <w:tcPr>
                  <w:tcW w:w="1278" w:type="pct"/>
                  <w:tcBorders>
                    <w:top w:val="single" w:sz="4" w:space="0" w:color="auto"/>
                    <w:left w:val="single" w:sz="4" w:space="0" w:color="auto"/>
                    <w:bottom w:val="single" w:sz="4" w:space="0" w:color="auto"/>
                    <w:right w:val="single" w:sz="4" w:space="0" w:color="auto"/>
                  </w:tcBorders>
                </w:tcPr>
                <w:p w14:paraId="467939B7" w14:textId="77777777" w:rsidR="000901EC" w:rsidRPr="000901EC" w:rsidRDefault="000901EC" w:rsidP="000901EC">
                  <w:pPr>
                    <w:spacing w:after="60"/>
                    <w:rPr>
                      <w:rFonts w:eastAsia="SimSun"/>
                      <w:iCs/>
                      <w:sz w:val="20"/>
                    </w:rPr>
                  </w:pPr>
                  <w:r w:rsidRPr="000901EC">
                    <w:rPr>
                      <w:rFonts w:eastAsia="SimSun"/>
                      <w:iCs/>
                      <w:sz w:val="20"/>
                    </w:rPr>
                    <w:t xml:space="preserve">RTPCECRAMT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A7F10E"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CD77C2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425ED664" w14:textId="77777777" w:rsidTr="009C0551">
              <w:tc>
                <w:tcPr>
                  <w:tcW w:w="1278" w:type="pct"/>
                  <w:tcBorders>
                    <w:top w:val="single" w:sz="4" w:space="0" w:color="auto"/>
                    <w:left w:val="single" w:sz="4" w:space="0" w:color="auto"/>
                    <w:bottom w:val="single" w:sz="4" w:space="0" w:color="auto"/>
                    <w:right w:val="single" w:sz="4" w:space="0" w:color="auto"/>
                  </w:tcBorders>
                </w:tcPr>
                <w:p w14:paraId="4D8C486C" w14:textId="77777777" w:rsidR="000901EC" w:rsidRPr="000901EC" w:rsidRDefault="000901EC" w:rsidP="000901EC">
                  <w:pPr>
                    <w:spacing w:after="60"/>
                    <w:rPr>
                      <w:rFonts w:eastAsia="SimSun"/>
                      <w:iCs/>
                      <w:sz w:val="20"/>
                    </w:rPr>
                  </w:pPr>
                  <w:r w:rsidRPr="000901EC">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19C33919"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17220BD"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w:t>
                  </w:r>
                  <w:r w:rsidRPr="000901EC">
                    <w:rPr>
                      <w:rFonts w:eastAsia="SimSun"/>
                      <w:iCs/>
                      <w:sz w:val="20"/>
                    </w:rPr>
                    <w:t>—The total charges to all QSEs for their capacity associated with failures and reconfiguration reductions on their Ancillary Service Supply Responsibilities for ECRS, for the hour.</w:t>
                  </w:r>
                </w:p>
              </w:tc>
            </w:tr>
            <w:tr w:rsidR="000901EC" w:rsidRPr="000901EC" w14:paraId="323C201C" w14:textId="77777777" w:rsidTr="009C0551">
              <w:tc>
                <w:tcPr>
                  <w:tcW w:w="1278" w:type="pct"/>
                  <w:tcBorders>
                    <w:top w:val="single" w:sz="4" w:space="0" w:color="auto"/>
                    <w:left w:val="single" w:sz="4" w:space="0" w:color="auto"/>
                    <w:bottom w:val="single" w:sz="4" w:space="0" w:color="auto"/>
                    <w:right w:val="single" w:sz="4" w:space="0" w:color="auto"/>
                  </w:tcBorders>
                </w:tcPr>
                <w:p w14:paraId="4B538B2D" w14:textId="77777777" w:rsidR="000901EC" w:rsidRPr="000901EC" w:rsidRDefault="000901EC" w:rsidP="000901EC">
                  <w:pPr>
                    <w:spacing w:after="60"/>
                    <w:rPr>
                      <w:rFonts w:eastAsia="SimSun"/>
                      <w:iCs/>
                      <w:sz w:val="20"/>
                    </w:rPr>
                  </w:pPr>
                  <w:r w:rsidRPr="000901EC">
                    <w:rPr>
                      <w:rFonts w:eastAsia="SimSun"/>
                      <w:color w:val="000000"/>
                      <w:sz w:val="20"/>
                    </w:rPr>
                    <w:t>ECRMWINFATOT</w:t>
                  </w:r>
                </w:p>
              </w:tc>
              <w:tc>
                <w:tcPr>
                  <w:tcW w:w="329" w:type="pct"/>
                  <w:tcBorders>
                    <w:top w:val="single" w:sz="4" w:space="0" w:color="auto"/>
                    <w:left w:val="single" w:sz="4" w:space="0" w:color="auto"/>
                    <w:bottom w:val="single" w:sz="4" w:space="0" w:color="auto"/>
                    <w:right w:val="single" w:sz="4" w:space="0" w:color="auto"/>
                  </w:tcBorders>
                </w:tcPr>
                <w:p w14:paraId="5F0F16C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0EAFEC1" w14:textId="77777777" w:rsidR="000901EC" w:rsidRPr="000901EC" w:rsidRDefault="000901EC" w:rsidP="000901EC">
                  <w:pPr>
                    <w:spacing w:after="60"/>
                    <w:rPr>
                      <w:rFonts w:eastAsia="SimSun"/>
                      <w:i/>
                      <w:iCs/>
                      <w:sz w:val="20"/>
                    </w:rPr>
                  </w:pPr>
                  <w:r w:rsidRPr="000901EC">
                    <w:rPr>
                      <w:rFonts w:eastAsia="SimSun"/>
                      <w:i/>
                      <w:sz w:val="20"/>
                    </w:rPr>
                    <w:t>ERCOT Contingency Reserve Service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ECRS, to make-whole the Startup and energy costs of all Resources committed in the DAM, for the hour.</w:t>
                  </w:r>
                </w:p>
              </w:tc>
            </w:tr>
            <w:tr w:rsidR="000901EC" w:rsidRPr="000901EC" w14:paraId="1BAB8B2A" w14:textId="77777777" w:rsidTr="009C0551">
              <w:tc>
                <w:tcPr>
                  <w:tcW w:w="1278" w:type="pct"/>
                  <w:tcBorders>
                    <w:top w:val="single" w:sz="4" w:space="0" w:color="auto"/>
                    <w:left w:val="single" w:sz="4" w:space="0" w:color="auto"/>
                    <w:bottom w:val="single" w:sz="4" w:space="0" w:color="auto"/>
                    <w:right w:val="single" w:sz="4" w:space="0" w:color="auto"/>
                  </w:tcBorders>
                </w:tcPr>
                <w:p w14:paraId="47A89E86" w14:textId="77777777" w:rsidR="000901EC" w:rsidRPr="000901EC" w:rsidRDefault="000901EC" w:rsidP="000901EC">
                  <w:pPr>
                    <w:spacing w:after="60"/>
                    <w:rPr>
                      <w:rFonts w:eastAsia="SimSun"/>
                      <w:iCs/>
                      <w:sz w:val="20"/>
                    </w:rPr>
                  </w:pPr>
                  <w:r w:rsidRPr="000901EC">
                    <w:rPr>
                      <w:rFonts w:eastAsia="SimSun"/>
                      <w:color w:val="000000"/>
                      <w:sz w:val="20"/>
                    </w:rPr>
                    <w:t xml:space="preserve">ECRMWINFA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AD6580B"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BFC5DE8" w14:textId="77777777" w:rsidR="000901EC" w:rsidRPr="000901EC" w:rsidRDefault="000901EC" w:rsidP="000901EC">
                  <w:pPr>
                    <w:spacing w:after="60"/>
                    <w:rPr>
                      <w:rFonts w:eastAsia="SimSun"/>
                      <w:i/>
                      <w:iCs/>
                      <w:sz w:val="20"/>
                    </w:rPr>
                  </w:pPr>
                  <w:r w:rsidRPr="000901EC">
                    <w:rPr>
                      <w:rFonts w:eastAsia="SimSun"/>
                      <w:i/>
                      <w:sz w:val="20"/>
                    </w:rPr>
                    <w:t>ERCOT Contingency Reserve Service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ECRS,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7D55A07D" w14:textId="77777777" w:rsidTr="009C0551">
              <w:tc>
                <w:tcPr>
                  <w:tcW w:w="1278" w:type="pct"/>
                  <w:tcBorders>
                    <w:top w:val="single" w:sz="4" w:space="0" w:color="auto"/>
                    <w:left w:val="single" w:sz="4" w:space="0" w:color="auto"/>
                    <w:bottom w:val="single" w:sz="4" w:space="0" w:color="auto"/>
                    <w:right w:val="single" w:sz="4" w:space="0" w:color="auto"/>
                  </w:tcBorders>
                </w:tcPr>
                <w:p w14:paraId="1F0683BB" w14:textId="77777777" w:rsidR="000901EC" w:rsidRPr="000901EC" w:rsidRDefault="000901EC" w:rsidP="000901EC">
                  <w:pPr>
                    <w:spacing w:after="60"/>
                    <w:rPr>
                      <w:rFonts w:eastAsia="SimSun"/>
                      <w:iCs/>
                      <w:sz w:val="20"/>
                    </w:rPr>
                  </w:pPr>
                  <w:r w:rsidRPr="000901EC">
                    <w:rPr>
                      <w:rFonts w:eastAsia="SimSun"/>
                      <w:iCs/>
                      <w:sz w:val="20"/>
                    </w:rPr>
                    <w:t xml:space="preserve">ECRFQAMTQSETOT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F85C9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E0628BC"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ECRS, for the hour.</w:t>
                  </w:r>
                </w:p>
              </w:tc>
            </w:tr>
            <w:tr w:rsidR="000901EC" w:rsidRPr="000901EC" w14:paraId="4371F591" w14:textId="77777777" w:rsidTr="009C0551">
              <w:tc>
                <w:tcPr>
                  <w:tcW w:w="1278" w:type="pct"/>
                  <w:tcBorders>
                    <w:top w:val="single" w:sz="4" w:space="0" w:color="auto"/>
                    <w:left w:val="single" w:sz="4" w:space="0" w:color="auto"/>
                    <w:bottom w:val="single" w:sz="4" w:space="0" w:color="auto"/>
                    <w:right w:val="single" w:sz="4" w:space="0" w:color="auto"/>
                  </w:tcBorders>
                </w:tcPr>
                <w:p w14:paraId="58FAE6B3" w14:textId="77777777" w:rsidR="000901EC" w:rsidRPr="000901EC" w:rsidRDefault="000901EC" w:rsidP="000901EC">
                  <w:pPr>
                    <w:spacing w:after="60"/>
                    <w:rPr>
                      <w:rFonts w:eastAsia="SimSun"/>
                      <w:iCs/>
                      <w:sz w:val="20"/>
                    </w:rPr>
                  </w:pPr>
                  <w:r w:rsidRPr="000901EC">
                    <w:rPr>
                      <w:rFonts w:eastAsia="SimSun"/>
                      <w:iCs/>
                      <w:sz w:val="20"/>
                    </w:rPr>
                    <w:t xml:space="preserve">RTPCECRAMTQSETOT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7154A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2C8FBD6" w14:textId="77777777" w:rsidR="000901EC" w:rsidRPr="000901EC" w:rsidRDefault="000901EC" w:rsidP="000901EC">
                  <w:pPr>
                    <w:spacing w:after="60"/>
                    <w:rPr>
                      <w:rFonts w:eastAsia="SimSun"/>
                      <w:iCs/>
                      <w:sz w:val="20"/>
                    </w:rPr>
                  </w:pPr>
                  <w:r w:rsidRPr="000901EC">
                    <w:rPr>
                      <w:rFonts w:eastAsia="SimSun"/>
                      <w:i/>
                      <w:iCs/>
                      <w:sz w:val="20"/>
                    </w:rPr>
                    <w:t>Procured Capacity for ERCOT Contingency Reserve Service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ECRS, for the hour.</w:t>
                  </w:r>
                </w:p>
              </w:tc>
            </w:tr>
            <w:tr w:rsidR="000901EC" w:rsidRPr="000901EC" w14:paraId="63EE5D35" w14:textId="77777777" w:rsidTr="009C0551">
              <w:tc>
                <w:tcPr>
                  <w:tcW w:w="1278" w:type="pct"/>
                  <w:tcBorders>
                    <w:top w:val="single" w:sz="4" w:space="0" w:color="auto"/>
                    <w:left w:val="single" w:sz="4" w:space="0" w:color="auto"/>
                    <w:bottom w:val="single" w:sz="4" w:space="0" w:color="auto"/>
                    <w:right w:val="single" w:sz="4" w:space="0" w:color="auto"/>
                  </w:tcBorders>
                </w:tcPr>
                <w:p w14:paraId="05E697B1" w14:textId="77777777" w:rsidR="000901EC" w:rsidRPr="000901EC" w:rsidRDefault="000901EC" w:rsidP="000901EC">
                  <w:pPr>
                    <w:rPr>
                      <w:rFonts w:eastAsia="SimSun"/>
                      <w:b/>
                      <w:sz w:val="20"/>
                    </w:rPr>
                  </w:pPr>
                  <w:r w:rsidRPr="000901EC">
                    <w:rPr>
                      <w:rFonts w:eastAsia="SimSun"/>
                      <w:sz w:val="20"/>
                    </w:rPr>
                    <w:lastRenderedPageBreak/>
                    <w:t xml:space="preserve">PCECRAMT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A5616DF"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3B86458" w14:textId="77777777" w:rsidR="000901EC" w:rsidRPr="000901EC" w:rsidRDefault="000901EC" w:rsidP="000901EC">
                  <w:pPr>
                    <w:rPr>
                      <w:rFonts w:eastAsia="SimSun"/>
                      <w:b/>
                      <w:sz w:val="20"/>
                    </w:rPr>
                  </w:pPr>
                  <w:r w:rsidRPr="000901EC">
                    <w:rPr>
                      <w:rFonts w:eastAsia="SimSun"/>
                      <w:i/>
                      <w:sz w:val="20"/>
                    </w:rPr>
                    <w:t>Procured Capacity for ERCOT Contingency Reserve Service Amount per QSE for DAM</w:t>
                  </w:r>
                  <w:r w:rsidRPr="000901EC">
                    <w:rPr>
                      <w:rFonts w:eastAsia="SimSun"/>
                      <w:sz w:val="20"/>
                    </w:rPr>
                    <w:t xml:space="preserve">—The DAM ECRS payment for QSE </w:t>
                  </w:r>
                  <w:r w:rsidRPr="000901EC">
                    <w:rPr>
                      <w:rFonts w:eastAsia="SimSun"/>
                      <w:i/>
                      <w:sz w:val="20"/>
                    </w:rPr>
                    <w:t>q</w:t>
                  </w:r>
                  <w:r w:rsidRPr="000901EC">
                    <w:rPr>
                      <w:rFonts w:eastAsia="SimSun"/>
                      <w:sz w:val="20"/>
                    </w:rPr>
                    <w:t>, for the hour.</w:t>
                  </w:r>
                </w:p>
              </w:tc>
            </w:tr>
            <w:tr w:rsidR="000901EC" w:rsidRPr="000901EC" w14:paraId="720672BD" w14:textId="77777777" w:rsidTr="009C0551">
              <w:tc>
                <w:tcPr>
                  <w:tcW w:w="1278" w:type="pct"/>
                  <w:tcBorders>
                    <w:top w:val="single" w:sz="4" w:space="0" w:color="auto"/>
                    <w:left w:val="single" w:sz="4" w:space="0" w:color="auto"/>
                    <w:bottom w:val="single" w:sz="4" w:space="0" w:color="auto"/>
                    <w:right w:val="single" w:sz="4" w:space="0" w:color="auto"/>
                  </w:tcBorders>
                </w:tcPr>
                <w:p w14:paraId="4A7AA0E8" w14:textId="77777777" w:rsidR="000901EC" w:rsidRPr="000901EC" w:rsidRDefault="000901EC" w:rsidP="000901EC">
                  <w:pPr>
                    <w:spacing w:after="60"/>
                    <w:rPr>
                      <w:rFonts w:eastAsia="SimSun"/>
                      <w:sz w:val="20"/>
                    </w:rPr>
                  </w:pPr>
                  <w:r w:rsidRPr="000901EC">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5D7BB846"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E594705" w14:textId="77777777" w:rsidR="000901EC" w:rsidRPr="000901EC" w:rsidRDefault="000901EC" w:rsidP="000901EC">
                  <w:pPr>
                    <w:spacing w:after="60"/>
                    <w:rPr>
                      <w:rFonts w:eastAsia="SimSun"/>
                      <w:sz w:val="20"/>
                    </w:rPr>
                  </w:pPr>
                  <w:r w:rsidRPr="000901EC">
                    <w:rPr>
                      <w:rFonts w:eastAsia="SimSun"/>
                      <w:i/>
                      <w:sz w:val="20"/>
                    </w:rPr>
                    <w:t>Procured Capacity for ERCOT Contingency Reserve Service Amount Total in DAM</w:t>
                  </w:r>
                  <w:r w:rsidRPr="000901EC">
                    <w:rPr>
                      <w:rFonts w:eastAsia="SimSun"/>
                      <w:sz w:val="20"/>
                    </w:rPr>
                    <w:t>—The total of the DAM ECRS payments for all QSEs, for the hour.</w:t>
                  </w:r>
                </w:p>
              </w:tc>
            </w:tr>
            <w:tr w:rsidR="000901EC" w:rsidRPr="000901EC" w14:paraId="42BFD744" w14:textId="77777777" w:rsidTr="009C0551">
              <w:tc>
                <w:tcPr>
                  <w:tcW w:w="1278" w:type="pct"/>
                  <w:tcBorders>
                    <w:top w:val="single" w:sz="4" w:space="0" w:color="auto"/>
                    <w:left w:val="single" w:sz="4" w:space="0" w:color="auto"/>
                    <w:bottom w:val="single" w:sz="4" w:space="0" w:color="auto"/>
                    <w:right w:val="single" w:sz="4" w:space="0" w:color="auto"/>
                  </w:tcBorders>
                </w:tcPr>
                <w:p w14:paraId="7C6CBA76" w14:textId="77777777" w:rsidR="000901EC" w:rsidRPr="000901EC" w:rsidRDefault="000901EC" w:rsidP="000901EC">
                  <w:pPr>
                    <w:spacing w:after="60"/>
                    <w:rPr>
                      <w:rFonts w:eastAsia="SimSun"/>
                      <w:sz w:val="20"/>
                    </w:rPr>
                  </w:pPr>
                  <w:r w:rsidRPr="000901EC">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723A402B"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FBCA2D7" w14:textId="77777777" w:rsidR="000901EC" w:rsidRPr="000901EC" w:rsidRDefault="000901EC" w:rsidP="000901EC">
                  <w:pPr>
                    <w:spacing w:after="60"/>
                    <w:rPr>
                      <w:rFonts w:eastAsia="SimSun"/>
                      <w:i/>
                      <w:sz w:val="20"/>
                    </w:rPr>
                  </w:pPr>
                  <w:r w:rsidRPr="000901EC">
                    <w:rPr>
                      <w:rFonts w:eastAsia="SimSun"/>
                      <w:i/>
                      <w:sz w:val="20"/>
                    </w:rPr>
                    <w:t xml:space="preserve">ERCOT Contingency Reserve Service Infeasible Quantity Amount Total </w:t>
                  </w:r>
                  <w:r w:rsidRPr="000901EC">
                    <w:rPr>
                      <w:rFonts w:eastAsia="SimSun"/>
                      <w:sz w:val="20"/>
                    </w:rPr>
                    <w:t>— The charge to all QSEs for their total capacity associated with infeasible deployment of Ancillary Service Supply Responsibilities for ECRS, for the hour.</w:t>
                  </w:r>
                </w:p>
              </w:tc>
            </w:tr>
            <w:tr w:rsidR="000901EC" w:rsidRPr="000901EC" w14:paraId="58CA1B6D" w14:textId="77777777" w:rsidTr="009C0551">
              <w:tc>
                <w:tcPr>
                  <w:tcW w:w="1278" w:type="pct"/>
                  <w:tcBorders>
                    <w:top w:val="single" w:sz="4" w:space="0" w:color="auto"/>
                    <w:left w:val="single" w:sz="4" w:space="0" w:color="auto"/>
                    <w:bottom w:val="single" w:sz="4" w:space="0" w:color="auto"/>
                    <w:right w:val="single" w:sz="4" w:space="0" w:color="auto"/>
                  </w:tcBorders>
                </w:tcPr>
                <w:p w14:paraId="54B21847" w14:textId="77777777" w:rsidR="000901EC" w:rsidRPr="000901EC" w:rsidRDefault="000901EC" w:rsidP="000901EC">
                  <w:pPr>
                    <w:spacing w:after="60"/>
                    <w:rPr>
                      <w:rFonts w:eastAsia="SimSun"/>
                      <w:sz w:val="20"/>
                    </w:rPr>
                  </w:pPr>
                  <w:r w:rsidRPr="000901EC">
                    <w:rPr>
                      <w:rFonts w:eastAsia="SimSun"/>
                      <w:sz w:val="20"/>
                    </w:rPr>
                    <w:t xml:space="preserve">ECRINFQAMT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F5A4E0F"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6716F5D" w14:textId="77777777" w:rsidR="000901EC" w:rsidRPr="000901EC" w:rsidRDefault="000901EC" w:rsidP="000901EC">
                  <w:pPr>
                    <w:spacing w:after="60"/>
                    <w:rPr>
                      <w:rFonts w:eastAsia="SimSun"/>
                      <w:i/>
                      <w:sz w:val="20"/>
                    </w:rPr>
                  </w:pPr>
                  <w:r w:rsidRPr="000901EC">
                    <w:rPr>
                      <w:rFonts w:eastAsia="SimSun"/>
                      <w:i/>
                      <w:sz w:val="20"/>
                    </w:rPr>
                    <w:t>ERCOT Contingency Reserve Service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ECRS, for the hour.</w:t>
                  </w:r>
                </w:p>
              </w:tc>
            </w:tr>
            <w:tr w:rsidR="000901EC" w:rsidRPr="000901EC" w14:paraId="68CC976B" w14:textId="77777777" w:rsidTr="009C0551">
              <w:tc>
                <w:tcPr>
                  <w:tcW w:w="1278" w:type="pct"/>
                  <w:tcBorders>
                    <w:top w:val="single" w:sz="4" w:space="0" w:color="auto"/>
                    <w:left w:val="single" w:sz="4" w:space="0" w:color="auto"/>
                    <w:bottom w:val="single" w:sz="4" w:space="0" w:color="auto"/>
                    <w:right w:val="single" w:sz="4" w:space="0" w:color="auto"/>
                  </w:tcBorders>
                </w:tcPr>
                <w:p w14:paraId="5C8AF9DD"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5AA0883F"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97C77B"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B1F6849" w14:textId="77777777" w:rsidTr="009C0551">
              <w:tc>
                <w:tcPr>
                  <w:tcW w:w="1278" w:type="pct"/>
                  <w:tcBorders>
                    <w:top w:val="single" w:sz="4" w:space="0" w:color="auto"/>
                    <w:left w:val="single" w:sz="4" w:space="0" w:color="auto"/>
                    <w:bottom w:val="single" w:sz="4" w:space="0" w:color="auto"/>
                    <w:right w:val="single" w:sz="4" w:space="0" w:color="auto"/>
                  </w:tcBorders>
                </w:tcPr>
                <w:p w14:paraId="0BD9C6A1"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3CA5D166"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05F17C3"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1EF08732" w14:textId="77777777" w:rsidR="000901EC" w:rsidRPr="000901EC" w:rsidRDefault="000901EC" w:rsidP="000901EC">
            <w:pPr>
              <w:spacing w:after="240"/>
              <w:rPr>
                <w:rFonts w:eastAsia="SimSun"/>
              </w:rPr>
            </w:pPr>
          </w:p>
        </w:tc>
      </w:tr>
    </w:tbl>
    <w:p w14:paraId="0C6DC167"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ECRS for the Operating Hour is calculated as follows:</w:t>
      </w:r>
    </w:p>
    <w:p w14:paraId="69A1492F" w14:textId="77777777" w:rsidR="000901EC" w:rsidRPr="000901EC" w:rsidRDefault="000901EC" w:rsidP="000901EC">
      <w:pPr>
        <w:spacing w:after="240"/>
        <w:ind w:left="2880" w:hanging="2160"/>
        <w:rPr>
          <w:rFonts w:eastAsia="SimSun"/>
          <w:b/>
          <w:bCs/>
        </w:rPr>
      </w:pPr>
      <w:r w:rsidRPr="000901EC">
        <w:rPr>
          <w:rFonts w:eastAsia="SimSun"/>
          <w:b/>
          <w:bCs/>
        </w:rPr>
        <w:t xml:space="preserve">ECRCOST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ECRPR * ECRQ </w:t>
      </w:r>
      <w:r w:rsidRPr="000901EC">
        <w:rPr>
          <w:rFonts w:eastAsia="SimSun"/>
          <w:b/>
          <w:bCs/>
          <w:i/>
          <w:vertAlign w:val="subscript"/>
        </w:rPr>
        <w:t>q</w:t>
      </w:r>
    </w:p>
    <w:p w14:paraId="6B8175D3" w14:textId="77777777" w:rsidR="000901EC" w:rsidRPr="000901EC" w:rsidRDefault="000901EC" w:rsidP="000901EC">
      <w:pPr>
        <w:spacing w:after="240"/>
        <w:rPr>
          <w:rFonts w:eastAsia="SimSun"/>
          <w:iCs/>
        </w:rPr>
      </w:pPr>
      <w:r w:rsidRPr="000901EC">
        <w:rPr>
          <w:rFonts w:eastAsia="SimSun"/>
          <w:iCs/>
        </w:rPr>
        <w:t>Where:</w:t>
      </w:r>
    </w:p>
    <w:p w14:paraId="6092131D" w14:textId="77777777" w:rsidR="000901EC" w:rsidRPr="000901EC" w:rsidRDefault="000901EC" w:rsidP="000901EC">
      <w:pPr>
        <w:spacing w:after="120"/>
        <w:ind w:leftChars="300" w:left="2880" w:hangingChars="900" w:hanging="2160"/>
        <w:rPr>
          <w:rFonts w:eastAsia="SimSun"/>
          <w:bCs/>
        </w:rPr>
      </w:pPr>
      <w:r w:rsidRPr="000901EC">
        <w:rPr>
          <w:rFonts w:eastAsia="SimSun"/>
          <w:bCs/>
        </w:rPr>
        <w:t>ECRPR</w:t>
      </w:r>
      <w:r w:rsidRPr="000901EC">
        <w:rPr>
          <w:rFonts w:eastAsia="SimSun"/>
          <w:bCs/>
        </w:rPr>
        <w:tab/>
        <w:t>=</w:t>
      </w:r>
      <w:r w:rsidRPr="000901EC">
        <w:rPr>
          <w:rFonts w:eastAsia="SimSun"/>
          <w:bCs/>
        </w:rPr>
        <w:tab/>
        <w:t>ECRCOSTTOT / ECRQTOT</w:t>
      </w:r>
    </w:p>
    <w:p w14:paraId="5EF43C4A" w14:textId="77777777" w:rsidR="000901EC" w:rsidRPr="000901EC" w:rsidRDefault="000901EC" w:rsidP="000901EC">
      <w:pPr>
        <w:spacing w:after="120"/>
        <w:ind w:leftChars="300" w:left="2880" w:hangingChars="900" w:hanging="2160"/>
        <w:rPr>
          <w:rFonts w:eastAsia="SimSun"/>
          <w:bCs/>
        </w:rPr>
      </w:pPr>
      <w:r w:rsidRPr="000901EC">
        <w:rPr>
          <w:rFonts w:eastAsia="SimSun"/>
          <w:bCs/>
        </w:rPr>
        <w:t>ECRQTOT</w:t>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561B94B5" wp14:editId="7B24D2B8">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ECRQ </w:t>
      </w:r>
      <w:r w:rsidRPr="000901EC">
        <w:rPr>
          <w:rFonts w:eastAsia="SimSun"/>
          <w:bCs/>
          <w:i/>
          <w:vertAlign w:val="subscript"/>
        </w:rPr>
        <w:t>q</w:t>
      </w:r>
    </w:p>
    <w:p w14:paraId="5AB9CD48"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ECRQ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t xml:space="preserve">ECRO </w:t>
      </w:r>
      <w:r w:rsidRPr="000901EC">
        <w:rPr>
          <w:rFonts w:eastAsia="SimSun"/>
          <w:bCs/>
          <w:i/>
          <w:vertAlign w:val="subscript"/>
          <w:lang w:val="es-ES"/>
        </w:rPr>
        <w:t>q</w:t>
      </w:r>
      <w:r w:rsidRPr="000901EC">
        <w:rPr>
          <w:rFonts w:eastAsia="SimSun"/>
          <w:bCs/>
          <w:lang w:val="es-ES"/>
        </w:rPr>
        <w:t xml:space="preserve"> – SAECRQ </w:t>
      </w:r>
      <w:r w:rsidRPr="000901EC">
        <w:rPr>
          <w:rFonts w:eastAsia="SimSun"/>
          <w:bCs/>
          <w:i/>
          <w:vertAlign w:val="subscript"/>
          <w:lang w:val="es-ES"/>
        </w:rPr>
        <w:t>q</w:t>
      </w:r>
    </w:p>
    <w:p w14:paraId="25051A4D"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ECRO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r>
      <w:r w:rsidRPr="000901EC">
        <w:rPr>
          <w:rFonts w:eastAsia="SimSun"/>
          <w:noProof/>
          <w:position w:val="-22"/>
        </w:rPr>
        <w:drawing>
          <wp:inline distT="0" distB="0" distL="0" distR="0" wp14:anchorId="4EB4DD6C" wp14:editId="0B9F4663">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es-ES"/>
        </w:rPr>
        <w:t>(SAECRQ</w:t>
      </w:r>
      <w:r w:rsidRPr="000901EC">
        <w:rPr>
          <w:rFonts w:eastAsia="SimSun"/>
          <w:bCs/>
          <w:i/>
          <w:vertAlign w:val="subscript"/>
          <w:lang w:val="es-ES"/>
        </w:rPr>
        <w:t>q</w:t>
      </w:r>
      <w:r w:rsidRPr="000901EC">
        <w:rPr>
          <w:rFonts w:eastAsia="SimSun"/>
          <w:bCs/>
          <w:lang w:val="es-ES"/>
        </w:rPr>
        <w:t xml:space="preserve"> + </w:t>
      </w:r>
      <w:r w:rsidRPr="000901EC">
        <w:rPr>
          <w:rFonts w:eastAsia="SimSun"/>
          <w:noProof/>
          <w:position w:val="-20"/>
        </w:rPr>
        <w:drawing>
          <wp:inline distT="0" distB="0" distL="0" distR="0" wp14:anchorId="785C08BF" wp14:editId="7DC87DD8">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es-ES"/>
        </w:rPr>
        <w:t xml:space="preserve">(RTPCECR </w:t>
      </w:r>
      <w:r w:rsidRPr="000901EC">
        <w:rPr>
          <w:rFonts w:eastAsia="SimSun"/>
          <w:bCs/>
          <w:i/>
          <w:vertAlign w:val="subscript"/>
          <w:lang w:val="es-ES"/>
        </w:rPr>
        <w:t>q, m</w:t>
      </w:r>
      <w:r w:rsidRPr="000901EC">
        <w:rPr>
          <w:rFonts w:eastAsia="SimSun"/>
          <w:bCs/>
          <w:lang w:val="es-ES"/>
        </w:rPr>
        <w:t xml:space="preserve">) + PCECR </w:t>
      </w:r>
      <w:r w:rsidRPr="000901EC">
        <w:rPr>
          <w:rFonts w:eastAsia="SimSun"/>
          <w:bCs/>
          <w:i/>
          <w:vertAlign w:val="subscript"/>
          <w:lang w:val="es-ES"/>
        </w:rPr>
        <w:t>q</w:t>
      </w:r>
      <w:r w:rsidRPr="000901EC">
        <w:rPr>
          <w:rFonts w:eastAsia="SimSun"/>
          <w:bCs/>
          <w:lang w:val="es-ES"/>
        </w:rPr>
        <w:t xml:space="preserve"> –  </w:t>
      </w:r>
    </w:p>
    <w:p w14:paraId="4FCEB8F7" w14:textId="77777777" w:rsidR="000901EC" w:rsidRPr="000901EC" w:rsidRDefault="000901EC" w:rsidP="000901EC">
      <w:pPr>
        <w:spacing w:after="120"/>
        <w:ind w:leftChars="1200" w:left="2880" w:firstLine="720"/>
        <w:rPr>
          <w:rFonts w:eastAsia="SimSun"/>
          <w:bCs/>
          <w:i/>
          <w:vertAlign w:val="subscript"/>
          <w:lang w:val="es-ES"/>
        </w:rPr>
      </w:pPr>
      <w:r w:rsidRPr="000901EC">
        <w:rPr>
          <w:rFonts w:eastAsia="SimSun"/>
          <w:bCs/>
          <w:lang w:val="es-ES"/>
        </w:rPr>
        <w:t xml:space="preserve">ECRFQ </w:t>
      </w:r>
      <w:r w:rsidRPr="000901EC">
        <w:rPr>
          <w:rFonts w:eastAsia="SimSun"/>
          <w:bCs/>
          <w:i/>
          <w:vertAlign w:val="subscript"/>
          <w:lang w:val="es-ES"/>
        </w:rPr>
        <w:t>q</w:t>
      </w:r>
      <w:r w:rsidRPr="000901EC">
        <w:rPr>
          <w:rFonts w:eastAsia="SimSun"/>
          <w:bCs/>
          <w:lang w:val="es-ES"/>
        </w:rPr>
        <w:t xml:space="preserve"> – RECRFQ </w:t>
      </w:r>
      <w:r w:rsidRPr="000901EC">
        <w:rPr>
          <w:rFonts w:eastAsia="SimSun"/>
          <w:bCs/>
          <w:i/>
          <w:vertAlign w:val="subscript"/>
          <w:lang w:val="es-ES"/>
        </w:rPr>
        <w:t>q</w:t>
      </w:r>
      <w:r w:rsidRPr="000901EC">
        <w:rPr>
          <w:rFonts w:eastAsia="SimSun"/>
          <w:bCs/>
          <w:lang w:val="es-ES"/>
        </w:rPr>
        <w:t xml:space="preserve">) * HLRS </w:t>
      </w:r>
      <w:r w:rsidRPr="000901EC">
        <w:rPr>
          <w:rFonts w:eastAsia="SimSun"/>
          <w:bCs/>
          <w:i/>
          <w:vertAlign w:val="subscript"/>
          <w:lang w:val="es-ES"/>
        </w:rPr>
        <w:t>q</w:t>
      </w:r>
    </w:p>
    <w:p w14:paraId="489AB006"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t xml:space="preserve">SAECRQ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DASAECRQ </w:t>
      </w:r>
      <w:r w:rsidRPr="000901EC">
        <w:rPr>
          <w:rFonts w:eastAsia="SimSun"/>
          <w:bCs/>
          <w:i/>
          <w:vertAlign w:val="subscript"/>
          <w:lang w:val="fr-FR"/>
        </w:rPr>
        <w:t>q</w:t>
      </w:r>
      <w:r w:rsidRPr="000901EC">
        <w:rPr>
          <w:rFonts w:eastAsia="SimSun"/>
          <w:bCs/>
          <w:lang w:val="fr-FR"/>
        </w:rPr>
        <w:t xml:space="preserve"> + RTSAECRQ </w:t>
      </w:r>
      <w:r w:rsidRPr="000901EC">
        <w:rPr>
          <w:rFonts w:eastAsia="SimSun"/>
          <w:bCs/>
          <w:i/>
          <w:vertAlign w:val="subscript"/>
          <w:lang w:val="fr-FR"/>
        </w:rPr>
        <w:t>q</w:t>
      </w:r>
    </w:p>
    <w:p w14:paraId="715FBD47"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2DE0637C" w14:textId="77777777" w:rsidTr="009C0551">
        <w:trPr>
          <w:tblHeader/>
        </w:trPr>
        <w:tc>
          <w:tcPr>
            <w:tcW w:w="849" w:type="pct"/>
          </w:tcPr>
          <w:p w14:paraId="00ED4A9A"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2A53A886"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6674E775"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52E09D2E" w14:textId="77777777" w:rsidTr="009C0551">
        <w:tc>
          <w:tcPr>
            <w:tcW w:w="849" w:type="pct"/>
          </w:tcPr>
          <w:p w14:paraId="14556477" w14:textId="77777777" w:rsidR="000901EC" w:rsidRPr="000901EC" w:rsidRDefault="000901EC" w:rsidP="000901EC">
            <w:pPr>
              <w:spacing w:after="60"/>
              <w:rPr>
                <w:rFonts w:eastAsia="SimSun"/>
                <w:iCs/>
                <w:sz w:val="20"/>
              </w:rPr>
            </w:pPr>
            <w:r w:rsidRPr="000901EC">
              <w:rPr>
                <w:rFonts w:eastAsia="SimSun"/>
                <w:iCs/>
                <w:sz w:val="20"/>
              </w:rPr>
              <w:t xml:space="preserve">ECRCOST </w:t>
            </w:r>
            <w:r w:rsidRPr="000901EC">
              <w:rPr>
                <w:rFonts w:eastAsia="SimSun"/>
                <w:i/>
                <w:iCs/>
                <w:sz w:val="20"/>
                <w:vertAlign w:val="subscript"/>
              </w:rPr>
              <w:t>q</w:t>
            </w:r>
          </w:p>
        </w:tc>
        <w:tc>
          <w:tcPr>
            <w:tcW w:w="460" w:type="pct"/>
          </w:tcPr>
          <w:p w14:paraId="2AFBE998"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1D3D472F" w14:textId="77777777" w:rsidR="000901EC" w:rsidRPr="000901EC" w:rsidRDefault="000901EC" w:rsidP="000901EC">
            <w:pPr>
              <w:keepNext/>
              <w:spacing w:after="60"/>
              <w:rPr>
                <w:rFonts w:eastAsia="SimSun"/>
                <w:iCs/>
                <w:sz w:val="20"/>
              </w:rPr>
            </w:pPr>
            <w:r w:rsidRPr="000901EC">
              <w:rPr>
                <w:rFonts w:eastAsia="SimSun"/>
                <w:i/>
                <w:iCs/>
                <w:sz w:val="20"/>
              </w:rPr>
              <w:t>ERCOT Contingency Reserve Service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ECRS, for the hour.</w:t>
            </w:r>
          </w:p>
        </w:tc>
      </w:tr>
      <w:tr w:rsidR="000901EC" w:rsidRPr="000901EC" w14:paraId="19B8C0A4" w14:textId="77777777" w:rsidTr="009C0551">
        <w:tc>
          <w:tcPr>
            <w:tcW w:w="849" w:type="pct"/>
            <w:tcBorders>
              <w:top w:val="single" w:sz="4" w:space="0" w:color="auto"/>
              <w:left w:val="single" w:sz="4" w:space="0" w:color="auto"/>
              <w:bottom w:val="single" w:sz="4" w:space="0" w:color="auto"/>
              <w:right w:val="single" w:sz="4" w:space="0" w:color="auto"/>
            </w:tcBorders>
          </w:tcPr>
          <w:p w14:paraId="0DFAD604" w14:textId="77777777" w:rsidR="000901EC" w:rsidRPr="000901EC" w:rsidRDefault="000901EC" w:rsidP="000901EC">
            <w:pPr>
              <w:spacing w:after="60"/>
              <w:rPr>
                <w:rFonts w:eastAsia="SimSun"/>
                <w:iCs/>
                <w:sz w:val="20"/>
              </w:rPr>
            </w:pPr>
            <w:r w:rsidRPr="000901EC">
              <w:rPr>
                <w:rFonts w:eastAsia="SimSun"/>
                <w:iCs/>
                <w:sz w:val="20"/>
              </w:rPr>
              <w:t>ECRPR</w:t>
            </w:r>
          </w:p>
        </w:tc>
        <w:tc>
          <w:tcPr>
            <w:tcW w:w="460" w:type="pct"/>
            <w:tcBorders>
              <w:top w:val="single" w:sz="4" w:space="0" w:color="auto"/>
              <w:left w:val="single" w:sz="4" w:space="0" w:color="auto"/>
              <w:bottom w:val="single" w:sz="4" w:space="0" w:color="auto"/>
              <w:right w:val="single" w:sz="4" w:space="0" w:color="auto"/>
            </w:tcBorders>
          </w:tcPr>
          <w:p w14:paraId="6AF104E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3B57287B" w14:textId="77777777" w:rsidR="000901EC" w:rsidRPr="000901EC" w:rsidRDefault="000901EC" w:rsidP="000901EC">
            <w:pPr>
              <w:spacing w:after="60"/>
              <w:rPr>
                <w:rFonts w:eastAsia="SimSun"/>
                <w:i/>
                <w:iCs/>
                <w:sz w:val="20"/>
              </w:rPr>
            </w:pPr>
            <w:r w:rsidRPr="000901EC">
              <w:rPr>
                <w:rFonts w:eastAsia="SimSun"/>
                <w:i/>
                <w:iCs/>
                <w:sz w:val="20"/>
              </w:rPr>
              <w:t>ERCOT Contingency Reserve Service Price—</w:t>
            </w:r>
            <w:r w:rsidRPr="000901EC">
              <w:rPr>
                <w:rFonts w:eastAsia="SimSun"/>
                <w:iCs/>
                <w:sz w:val="20"/>
              </w:rPr>
              <w:t>The price for ECRS calculated based on the net total costs for ECRS, for the hour.</w:t>
            </w:r>
          </w:p>
        </w:tc>
      </w:tr>
      <w:tr w:rsidR="000901EC" w:rsidRPr="000901EC" w14:paraId="62AA1BDE" w14:textId="77777777" w:rsidTr="009C0551">
        <w:tc>
          <w:tcPr>
            <w:tcW w:w="849" w:type="pct"/>
            <w:tcBorders>
              <w:top w:val="single" w:sz="4" w:space="0" w:color="auto"/>
              <w:left w:val="single" w:sz="4" w:space="0" w:color="auto"/>
              <w:bottom w:val="single" w:sz="4" w:space="0" w:color="auto"/>
              <w:right w:val="single" w:sz="4" w:space="0" w:color="auto"/>
            </w:tcBorders>
          </w:tcPr>
          <w:p w14:paraId="5FC311C4" w14:textId="77777777" w:rsidR="000901EC" w:rsidRPr="000901EC" w:rsidRDefault="000901EC" w:rsidP="000901EC">
            <w:pPr>
              <w:spacing w:after="60"/>
              <w:rPr>
                <w:rFonts w:eastAsia="SimSun"/>
                <w:iCs/>
                <w:sz w:val="20"/>
              </w:rPr>
            </w:pPr>
            <w:r w:rsidRPr="000901EC">
              <w:rPr>
                <w:rFonts w:eastAsia="SimSun"/>
                <w:iCs/>
                <w:sz w:val="20"/>
              </w:rPr>
              <w:t>ECRCOSTTOT</w:t>
            </w:r>
          </w:p>
        </w:tc>
        <w:tc>
          <w:tcPr>
            <w:tcW w:w="460" w:type="pct"/>
            <w:tcBorders>
              <w:top w:val="single" w:sz="4" w:space="0" w:color="auto"/>
              <w:left w:val="single" w:sz="4" w:space="0" w:color="auto"/>
              <w:bottom w:val="single" w:sz="4" w:space="0" w:color="auto"/>
              <w:right w:val="single" w:sz="4" w:space="0" w:color="auto"/>
            </w:tcBorders>
          </w:tcPr>
          <w:p w14:paraId="598D8343"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4F1933C" w14:textId="77777777" w:rsidR="000901EC" w:rsidRPr="000901EC" w:rsidRDefault="000901EC" w:rsidP="000901EC">
            <w:pPr>
              <w:spacing w:after="60"/>
              <w:rPr>
                <w:rFonts w:eastAsia="SimSun"/>
                <w:i/>
                <w:iCs/>
                <w:sz w:val="20"/>
              </w:rPr>
            </w:pPr>
            <w:r w:rsidRPr="000901EC">
              <w:rPr>
                <w:rFonts w:eastAsia="SimSun"/>
                <w:i/>
                <w:iCs/>
                <w:sz w:val="20"/>
              </w:rPr>
              <w:t>ERCOT Contingency Reserve Service Cost Total</w:t>
            </w:r>
            <w:r w:rsidRPr="000901EC">
              <w:rPr>
                <w:rFonts w:eastAsia="SimSun"/>
                <w:iCs/>
                <w:sz w:val="20"/>
              </w:rPr>
              <w:t>—The net total costs for ECRS, for the hour.  See item (6)(a) above.</w:t>
            </w:r>
          </w:p>
        </w:tc>
      </w:tr>
      <w:tr w:rsidR="000901EC" w:rsidRPr="000901EC" w14:paraId="16DEAB90" w14:textId="77777777" w:rsidTr="009C0551">
        <w:tc>
          <w:tcPr>
            <w:tcW w:w="849" w:type="pct"/>
            <w:tcBorders>
              <w:top w:val="single" w:sz="4" w:space="0" w:color="auto"/>
              <w:left w:val="single" w:sz="4" w:space="0" w:color="auto"/>
              <w:bottom w:val="single" w:sz="4" w:space="0" w:color="auto"/>
              <w:right w:val="single" w:sz="4" w:space="0" w:color="auto"/>
            </w:tcBorders>
          </w:tcPr>
          <w:p w14:paraId="32FC00E5" w14:textId="77777777" w:rsidR="000901EC" w:rsidRPr="000901EC" w:rsidRDefault="000901EC" w:rsidP="000901EC">
            <w:pPr>
              <w:spacing w:after="60"/>
              <w:rPr>
                <w:rFonts w:eastAsia="SimSun"/>
                <w:iCs/>
                <w:sz w:val="20"/>
              </w:rPr>
            </w:pPr>
            <w:r w:rsidRPr="000901EC">
              <w:rPr>
                <w:rFonts w:eastAsia="SimSun"/>
                <w:iCs/>
                <w:sz w:val="20"/>
              </w:rPr>
              <w:t>ECRQTOT</w:t>
            </w:r>
          </w:p>
        </w:tc>
        <w:tc>
          <w:tcPr>
            <w:tcW w:w="460" w:type="pct"/>
            <w:tcBorders>
              <w:top w:val="single" w:sz="4" w:space="0" w:color="auto"/>
              <w:left w:val="single" w:sz="4" w:space="0" w:color="auto"/>
              <w:bottom w:val="single" w:sz="4" w:space="0" w:color="auto"/>
              <w:right w:val="single" w:sz="4" w:space="0" w:color="auto"/>
            </w:tcBorders>
          </w:tcPr>
          <w:p w14:paraId="08BB249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E776EB4" w14:textId="77777777" w:rsidR="000901EC" w:rsidRPr="000901EC" w:rsidRDefault="000901EC" w:rsidP="000901EC">
            <w:pPr>
              <w:spacing w:after="60"/>
              <w:rPr>
                <w:rFonts w:eastAsia="SimSun"/>
                <w:i/>
                <w:iCs/>
                <w:sz w:val="20"/>
              </w:rPr>
            </w:pPr>
            <w:r w:rsidRPr="000901EC">
              <w:rPr>
                <w:rFonts w:eastAsia="SimSun"/>
                <w:i/>
                <w:iCs/>
                <w:sz w:val="20"/>
              </w:rPr>
              <w:t>ERCOT Contingency Reserve Service Quantity Total</w:t>
            </w:r>
            <w:r w:rsidRPr="000901EC">
              <w:rPr>
                <w:rFonts w:eastAsia="SimSun"/>
                <w:iCs/>
                <w:sz w:val="20"/>
              </w:rPr>
              <w:t>—The sum of every QSE’s Ancillary Service Obligation minus its self-arranged ECRS quantity in the DAM and any and all SASMs for the hour.</w:t>
            </w:r>
          </w:p>
        </w:tc>
      </w:tr>
      <w:tr w:rsidR="000901EC" w:rsidRPr="000901EC" w14:paraId="7B430EB0" w14:textId="77777777" w:rsidTr="009C0551">
        <w:tc>
          <w:tcPr>
            <w:tcW w:w="849" w:type="pct"/>
            <w:tcBorders>
              <w:top w:val="single" w:sz="4" w:space="0" w:color="auto"/>
              <w:left w:val="single" w:sz="4" w:space="0" w:color="auto"/>
              <w:bottom w:val="single" w:sz="4" w:space="0" w:color="auto"/>
              <w:right w:val="single" w:sz="4" w:space="0" w:color="auto"/>
            </w:tcBorders>
          </w:tcPr>
          <w:p w14:paraId="77686151" w14:textId="77777777" w:rsidR="000901EC" w:rsidRPr="000901EC" w:rsidRDefault="000901EC" w:rsidP="000901EC">
            <w:pPr>
              <w:spacing w:after="60"/>
              <w:rPr>
                <w:rFonts w:eastAsia="SimSun"/>
                <w:iCs/>
                <w:sz w:val="20"/>
              </w:rPr>
            </w:pPr>
            <w:r w:rsidRPr="000901EC">
              <w:rPr>
                <w:rFonts w:eastAsia="SimSun"/>
                <w:iCs/>
                <w:sz w:val="20"/>
              </w:rPr>
              <w:lastRenderedPageBreak/>
              <w:t xml:space="preserve">ECRQ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A6A4E7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B523188" w14:textId="77777777" w:rsidR="000901EC" w:rsidRPr="000901EC" w:rsidRDefault="000901EC" w:rsidP="000901EC">
            <w:pPr>
              <w:spacing w:after="60"/>
              <w:rPr>
                <w:rFonts w:eastAsia="SimSun"/>
                <w:i/>
                <w:iCs/>
                <w:sz w:val="20"/>
              </w:rPr>
            </w:pPr>
            <w:r w:rsidRPr="000901EC">
              <w:rPr>
                <w:rFonts w:eastAsia="SimSun"/>
                <w:i/>
                <w:iCs/>
                <w:sz w:val="20"/>
              </w:rPr>
              <w:t>ERCOT Contingency Reserve Service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’s Ancillary Service Obligation minus its self-arranged ECRS quantity in the DAM and any and all SASMs, for the hour.</w:t>
            </w:r>
          </w:p>
        </w:tc>
      </w:tr>
      <w:tr w:rsidR="000901EC" w:rsidRPr="000901EC" w14:paraId="03C7BCDE" w14:textId="77777777" w:rsidTr="009C0551">
        <w:tc>
          <w:tcPr>
            <w:tcW w:w="849" w:type="pct"/>
            <w:tcBorders>
              <w:top w:val="single" w:sz="4" w:space="0" w:color="auto"/>
              <w:left w:val="single" w:sz="4" w:space="0" w:color="auto"/>
              <w:bottom w:val="single" w:sz="4" w:space="0" w:color="auto"/>
              <w:right w:val="single" w:sz="4" w:space="0" w:color="auto"/>
            </w:tcBorders>
          </w:tcPr>
          <w:p w14:paraId="56975F6F" w14:textId="77777777" w:rsidR="000901EC" w:rsidRPr="000901EC" w:rsidRDefault="000901EC" w:rsidP="000901EC">
            <w:pPr>
              <w:spacing w:after="60"/>
              <w:rPr>
                <w:rFonts w:eastAsia="SimSun"/>
                <w:iCs/>
                <w:sz w:val="20"/>
              </w:rPr>
            </w:pPr>
            <w:r w:rsidRPr="000901EC">
              <w:rPr>
                <w:rFonts w:eastAsia="SimSun"/>
                <w:iCs/>
                <w:sz w:val="20"/>
              </w:rPr>
              <w:t xml:space="preserve">ECRO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351BF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87D8E44" w14:textId="77777777" w:rsidR="000901EC" w:rsidRPr="000901EC" w:rsidRDefault="000901EC" w:rsidP="000901EC">
            <w:pPr>
              <w:spacing w:after="60"/>
              <w:rPr>
                <w:rFonts w:eastAsia="SimSun"/>
                <w:i/>
                <w:iCs/>
                <w:sz w:val="20"/>
              </w:rPr>
            </w:pPr>
            <w:r w:rsidRPr="000901EC">
              <w:rPr>
                <w:rFonts w:eastAsia="SimSun"/>
                <w:i/>
                <w:iCs/>
                <w:sz w:val="20"/>
              </w:rPr>
              <w:t>ERCOT Contingency Reserve Service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33909EDD" w14:textId="77777777" w:rsidTr="009C0551">
        <w:tc>
          <w:tcPr>
            <w:tcW w:w="849" w:type="pct"/>
            <w:tcBorders>
              <w:top w:val="single" w:sz="4" w:space="0" w:color="auto"/>
              <w:left w:val="single" w:sz="4" w:space="0" w:color="auto"/>
              <w:bottom w:val="single" w:sz="4" w:space="0" w:color="auto"/>
              <w:right w:val="single" w:sz="4" w:space="0" w:color="auto"/>
            </w:tcBorders>
          </w:tcPr>
          <w:p w14:paraId="20A5555C" w14:textId="77777777" w:rsidR="000901EC" w:rsidRPr="000901EC" w:rsidRDefault="000901EC" w:rsidP="000901EC">
            <w:pPr>
              <w:spacing w:after="60"/>
              <w:rPr>
                <w:rFonts w:eastAsia="SimSun"/>
                <w:iCs/>
                <w:sz w:val="20"/>
              </w:rPr>
            </w:pPr>
            <w:r w:rsidRPr="000901EC">
              <w:rPr>
                <w:rFonts w:eastAsia="SimSun"/>
                <w:iCs/>
                <w:sz w:val="20"/>
              </w:rPr>
              <w:t>DASAECRQ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8738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205CCDB" w14:textId="77777777" w:rsidR="000901EC" w:rsidRPr="000901EC" w:rsidRDefault="000901EC" w:rsidP="000901EC">
            <w:pPr>
              <w:spacing w:after="60"/>
              <w:rPr>
                <w:rFonts w:eastAsia="SimSun"/>
                <w:i/>
                <w:iCs/>
                <w:sz w:val="20"/>
              </w:rPr>
            </w:pPr>
            <w:r w:rsidRPr="000901EC">
              <w:rPr>
                <w:rFonts w:eastAsia="SimSun"/>
                <w:i/>
                <w:iCs/>
                <w:sz w:val="20"/>
              </w:rPr>
              <w:t>Day-Ahead Self-Arranged ERCOT Contingency Reserve Service Quantity per QSE</w:t>
            </w:r>
            <w:r w:rsidRPr="000901EC">
              <w:rPr>
                <w:rFonts w:eastAsia="SimSun"/>
                <w:iCs/>
                <w:sz w:val="20"/>
              </w:rPr>
              <w:t xml:space="preserve">—The self-arranged ECRS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1F3C35BB" w14:textId="77777777" w:rsidTr="009C0551">
        <w:tc>
          <w:tcPr>
            <w:tcW w:w="849" w:type="pct"/>
            <w:tcBorders>
              <w:top w:val="single" w:sz="4" w:space="0" w:color="auto"/>
              <w:left w:val="single" w:sz="4" w:space="0" w:color="auto"/>
              <w:bottom w:val="single" w:sz="4" w:space="0" w:color="auto"/>
              <w:right w:val="single" w:sz="4" w:space="0" w:color="auto"/>
            </w:tcBorders>
          </w:tcPr>
          <w:p w14:paraId="4E2B62B1" w14:textId="77777777" w:rsidR="000901EC" w:rsidRPr="000901EC" w:rsidRDefault="000901EC" w:rsidP="000901EC">
            <w:pPr>
              <w:spacing w:after="60"/>
              <w:rPr>
                <w:rFonts w:eastAsia="SimSun"/>
                <w:iCs/>
                <w:sz w:val="20"/>
              </w:rPr>
            </w:pPr>
            <w:r w:rsidRPr="000901EC">
              <w:rPr>
                <w:rFonts w:eastAsia="SimSun"/>
                <w:iCs/>
                <w:sz w:val="20"/>
              </w:rPr>
              <w:t>RTSAECRQ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75ED6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4215EBC" w14:textId="77777777" w:rsidR="000901EC" w:rsidRPr="000901EC" w:rsidRDefault="000901EC" w:rsidP="000901EC">
            <w:pPr>
              <w:spacing w:after="60"/>
              <w:rPr>
                <w:rFonts w:eastAsia="SimSun"/>
                <w:i/>
                <w:iCs/>
                <w:sz w:val="20"/>
              </w:rPr>
            </w:pPr>
            <w:r w:rsidRPr="000901EC">
              <w:rPr>
                <w:rFonts w:eastAsia="SimSun"/>
                <w:i/>
                <w:iCs/>
                <w:sz w:val="20"/>
              </w:rPr>
              <w:t>Self-Arranged ERCOT Contingency Reserve Service Quantity per QSE for all SASMs</w:t>
            </w:r>
            <w:r w:rsidRPr="000901EC">
              <w:rPr>
                <w:rFonts w:eastAsia="SimSun"/>
                <w:iCs/>
                <w:sz w:val="20"/>
              </w:rPr>
              <w:t xml:space="preserve">—The sum of all self-arranged ECRS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04821B82" w14:textId="77777777" w:rsidTr="009C0551">
        <w:tc>
          <w:tcPr>
            <w:tcW w:w="849" w:type="pct"/>
            <w:tcBorders>
              <w:top w:val="single" w:sz="4" w:space="0" w:color="auto"/>
              <w:left w:val="single" w:sz="4" w:space="0" w:color="auto"/>
              <w:bottom w:val="single" w:sz="4" w:space="0" w:color="auto"/>
              <w:right w:val="single" w:sz="4" w:space="0" w:color="auto"/>
            </w:tcBorders>
          </w:tcPr>
          <w:p w14:paraId="63E5FBD5" w14:textId="77777777" w:rsidR="000901EC" w:rsidRPr="000901EC" w:rsidRDefault="000901EC" w:rsidP="000901EC">
            <w:pPr>
              <w:spacing w:after="60"/>
              <w:rPr>
                <w:rFonts w:eastAsia="SimSun"/>
                <w:iCs/>
                <w:sz w:val="20"/>
              </w:rPr>
            </w:pPr>
            <w:r w:rsidRPr="000901EC">
              <w:rPr>
                <w:rFonts w:eastAsia="SimSun"/>
                <w:iCs/>
                <w:sz w:val="20"/>
              </w:rPr>
              <w:t xml:space="preserve">RTPCECR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8FAFD5D"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FD68A3D"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ECRS, for the hour.</w:t>
            </w:r>
          </w:p>
        </w:tc>
      </w:tr>
      <w:tr w:rsidR="000901EC" w:rsidRPr="000901EC" w14:paraId="1BBDF490" w14:textId="77777777" w:rsidTr="009C0551">
        <w:tc>
          <w:tcPr>
            <w:tcW w:w="849" w:type="pct"/>
            <w:tcBorders>
              <w:top w:val="single" w:sz="4" w:space="0" w:color="auto"/>
              <w:left w:val="single" w:sz="4" w:space="0" w:color="auto"/>
              <w:bottom w:val="single" w:sz="4" w:space="0" w:color="auto"/>
              <w:right w:val="single" w:sz="4" w:space="0" w:color="auto"/>
            </w:tcBorders>
          </w:tcPr>
          <w:p w14:paraId="0E65F96F" w14:textId="77777777" w:rsidR="000901EC" w:rsidRPr="000901EC" w:rsidRDefault="000901EC" w:rsidP="000901EC">
            <w:pPr>
              <w:spacing w:after="60"/>
              <w:rPr>
                <w:rFonts w:eastAsia="SimSun"/>
                <w:iCs/>
                <w:sz w:val="20"/>
              </w:rPr>
            </w:pPr>
            <w:r w:rsidRPr="000901EC">
              <w:rPr>
                <w:rFonts w:eastAsia="SimSun"/>
                <w:iCs/>
                <w:sz w:val="20"/>
              </w:rPr>
              <w:t xml:space="preserve">ECRFQ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91EDB6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FD50F6F" w14:textId="77777777" w:rsidR="000901EC" w:rsidRPr="000901EC" w:rsidRDefault="000901EC" w:rsidP="000901EC">
            <w:pPr>
              <w:spacing w:after="60"/>
              <w:rPr>
                <w:rFonts w:eastAsia="SimSun"/>
                <w:iCs/>
                <w:sz w:val="20"/>
              </w:rPr>
            </w:pPr>
            <w:r w:rsidRPr="000901EC">
              <w:rPr>
                <w:rFonts w:eastAsia="SimSun"/>
                <w:i/>
                <w:iCs/>
                <w:sz w:val="20"/>
              </w:rPr>
              <w:t>ERCOT Contingency Reserve Service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ECRS, for the hour.</w:t>
            </w:r>
          </w:p>
        </w:tc>
      </w:tr>
      <w:tr w:rsidR="000901EC" w:rsidRPr="000901EC" w14:paraId="791B088D" w14:textId="77777777" w:rsidTr="009C0551">
        <w:tc>
          <w:tcPr>
            <w:tcW w:w="849" w:type="pct"/>
            <w:tcBorders>
              <w:top w:val="single" w:sz="4" w:space="0" w:color="auto"/>
              <w:left w:val="single" w:sz="4" w:space="0" w:color="auto"/>
              <w:bottom w:val="single" w:sz="4" w:space="0" w:color="auto"/>
              <w:right w:val="single" w:sz="4" w:space="0" w:color="auto"/>
            </w:tcBorders>
          </w:tcPr>
          <w:p w14:paraId="615BE69E" w14:textId="77777777" w:rsidR="000901EC" w:rsidRPr="000901EC" w:rsidRDefault="000901EC" w:rsidP="000901EC">
            <w:pPr>
              <w:spacing w:after="60"/>
              <w:rPr>
                <w:rFonts w:eastAsia="SimSun"/>
                <w:iCs/>
                <w:sz w:val="20"/>
              </w:rPr>
            </w:pPr>
            <w:r w:rsidRPr="000901EC">
              <w:rPr>
                <w:rFonts w:eastAsia="SimSun"/>
                <w:sz w:val="20"/>
              </w:rPr>
              <w:t xml:space="preserve">RECRFQ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AB1EFB"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8D04605" w14:textId="77777777" w:rsidR="000901EC" w:rsidRPr="000901EC" w:rsidRDefault="000901EC" w:rsidP="000901EC">
            <w:pPr>
              <w:spacing w:after="60"/>
              <w:rPr>
                <w:rFonts w:eastAsia="SimSun"/>
                <w:i/>
                <w:iCs/>
                <w:sz w:val="20"/>
              </w:rPr>
            </w:pPr>
            <w:r w:rsidRPr="000901EC">
              <w:rPr>
                <w:rFonts w:eastAsia="SimSun"/>
                <w:i/>
                <w:sz w:val="20"/>
              </w:rPr>
              <w:t>Reconfiguration ERCOT Contingency Reserve Service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ECRS, for the hour.</w:t>
            </w:r>
          </w:p>
        </w:tc>
      </w:tr>
      <w:tr w:rsidR="000901EC" w:rsidRPr="000901EC" w14:paraId="14911311" w14:textId="77777777" w:rsidTr="009C0551">
        <w:tc>
          <w:tcPr>
            <w:tcW w:w="849" w:type="pct"/>
            <w:tcBorders>
              <w:top w:val="single" w:sz="4" w:space="0" w:color="auto"/>
              <w:left w:val="single" w:sz="4" w:space="0" w:color="auto"/>
              <w:bottom w:val="single" w:sz="4" w:space="0" w:color="auto"/>
              <w:right w:val="single" w:sz="4" w:space="0" w:color="auto"/>
            </w:tcBorders>
          </w:tcPr>
          <w:p w14:paraId="1D240827"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598E9F"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8C1240F"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026C9AF8" w14:textId="77777777" w:rsidTr="009C0551">
        <w:tc>
          <w:tcPr>
            <w:tcW w:w="849" w:type="pct"/>
            <w:tcBorders>
              <w:top w:val="single" w:sz="4" w:space="0" w:color="auto"/>
              <w:left w:val="single" w:sz="4" w:space="0" w:color="auto"/>
              <w:bottom w:val="single" w:sz="4" w:space="0" w:color="auto"/>
              <w:right w:val="single" w:sz="4" w:space="0" w:color="auto"/>
            </w:tcBorders>
          </w:tcPr>
          <w:p w14:paraId="1C952ED2" w14:textId="77777777" w:rsidR="000901EC" w:rsidRPr="000901EC" w:rsidRDefault="000901EC" w:rsidP="000901EC">
            <w:pPr>
              <w:rPr>
                <w:rFonts w:eastAsia="SimSun"/>
                <w:sz w:val="20"/>
              </w:rPr>
            </w:pPr>
            <w:r w:rsidRPr="000901EC">
              <w:rPr>
                <w:rFonts w:eastAsia="SimSun"/>
                <w:sz w:val="20"/>
              </w:rPr>
              <w:t xml:space="preserve">PCECR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2231F83F"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20D4713" w14:textId="77777777" w:rsidR="000901EC" w:rsidRPr="000901EC" w:rsidRDefault="000901EC" w:rsidP="000901EC">
            <w:pPr>
              <w:rPr>
                <w:rFonts w:eastAsia="SimSun"/>
                <w:sz w:val="20"/>
              </w:rPr>
            </w:pPr>
            <w:r w:rsidRPr="000901EC">
              <w:rPr>
                <w:rFonts w:eastAsia="SimSun"/>
                <w:i/>
                <w:sz w:val="20"/>
              </w:rPr>
              <w:t>Procured Capacity for ERCOT Contingency Reserve Service per QSE in DAM</w:t>
            </w:r>
            <w:r w:rsidRPr="000901EC">
              <w:rPr>
                <w:rFonts w:eastAsia="SimSun"/>
                <w:sz w:val="20"/>
              </w:rPr>
              <w:t xml:space="preserve">—The total ECRS capacity quantity awarded to QSE </w:t>
            </w:r>
            <w:r w:rsidRPr="000901EC">
              <w:rPr>
                <w:rFonts w:eastAsia="SimSun"/>
                <w:i/>
                <w:sz w:val="20"/>
              </w:rPr>
              <w:t>q</w:t>
            </w:r>
            <w:r w:rsidRPr="000901EC">
              <w:rPr>
                <w:rFonts w:eastAsia="SimSun"/>
                <w:sz w:val="20"/>
              </w:rPr>
              <w:t xml:space="preserve"> in the DAM for all the Resources represented by the QSE, for the hour.</w:t>
            </w:r>
          </w:p>
        </w:tc>
      </w:tr>
      <w:tr w:rsidR="000901EC" w:rsidRPr="000901EC" w14:paraId="48054B39" w14:textId="77777777" w:rsidTr="009C0551">
        <w:tc>
          <w:tcPr>
            <w:tcW w:w="849" w:type="pct"/>
            <w:tcBorders>
              <w:top w:val="single" w:sz="4" w:space="0" w:color="auto"/>
              <w:left w:val="single" w:sz="4" w:space="0" w:color="auto"/>
              <w:bottom w:val="single" w:sz="4" w:space="0" w:color="auto"/>
              <w:right w:val="single" w:sz="4" w:space="0" w:color="auto"/>
            </w:tcBorders>
          </w:tcPr>
          <w:p w14:paraId="1B81C156" w14:textId="77777777" w:rsidR="000901EC" w:rsidRPr="000901EC" w:rsidRDefault="000901EC" w:rsidP="000901EC">
            <w:pPr>
              <w:spacing w:after="60"/>
              <w:rPr>
                <w:rFonts w:eastAsia="SimSun"/>
                <w:sz w:val="20"/>
              </w:rPr>
            </w:pPr>
            <w:r w:rsidRPr="000901EC">
              <w:rPr>
                <w:rFonts w:eastAsia="SimSun"/>
                <w:sz w:val="20"/>
              </w:rPr>
              <w:t xml:space="preserve">SAECRQ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E2BE49"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4AAD049" w14:textId="77777777" w:rsidR="000901EC" w:rsidRPr="000901EC" w:rsidRDefault="000901EC" w:rsidP="000901EC">
            <w:pPr>
              <w:spacing w:after="60"/>
              <w:rPr>
                <w:rFonts w:eastAsia="SimSun"/>
                <w:i/>
                <w:sz w:val="20"/>
              </w:rPr>
            </w:pPr>
            <w:r w:rsidRPr="000901EC">
              <w:rPr>
                <w:rFonts w:eastAsia="SimSun"/>
                <w:i/>
                <w:sz w:val="20"/>
              </w:rPr>
              <w:t>Total Self-Arranged ERCOT Contingency Reserve Service Quantity per QSE for all markets</w:t>
            </w:r>
            <w:r w:rsidRPr="000901EC">
              <w:rPr>
                <w:rFonts w:eastAsia="SimSun"/>
                <w:sz w:val="20"/>
              </w:rPr>
              <w:t xml:space="preserve">—The sum of all self-arranged ECRS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2A42744" w14:textId="77777777" w:rsidTr="009C0551">
        <w:tc>
          <w:tcPr>
            <w:tcW w:w="849" w:type="pct"/>
            <w:tcBorders>
              <w:top w:val="single" w:sz="4" w:space="0" w:color="auto"/>
              <w:left w:val="single" w:sz="4" w:space="0" w:color="auto"/>
              <w:bottom w:val="single" w:sz="4" w:space="0" w:color="auto"/>
              <w:right w:val="single" w:sz="4" w:space="0" w:color="auto"/>
            </w:tcBorders>
          </w:tcPr>
          <w:p w14:paraId="0E23A739"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08D2DD33"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C7C967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254E520" w14:textId="77777777" w:rsidTr="009C0551">
        <w:tc>
          <w:tcPr>
            <w:tcW w:w="849" w:type="pct"/>
            <w:tcBorders>
              <w:top w:val="single" w:sz="4" w:space="0" w:color="auto"/>
              <w:left w:val="single" w:sz="4" w:space="0" w:color="auto"/>
              <w:bottom w:val="single" w:sz="4" w:space="0" w:color="auto"/>
              <w:right w:val="single" w:sz="4" w:space="0" w:color="auto"/>
            </w:tcBorders>
          </w:tcPr>
          <w:p w14:paraId="1E836114"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312FFC08"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8E4887D"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5DE6BB90" w14:textId="77777777" w:rsidR="000901EC" w:rsidRPr="000901EC" w:rsidRDefault="000901EC" w:rsidP="000901EC">
      <w:pPr>
        <w:rPr>
          <w:rFonts w:eastAsia="SimSun"/>
        </w:rPr>
      </w:pPr>
    </w:p>
    <w:p w14:paraId="77B6735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ECRS for the Operating Hour, due to changes during the Adjustment Period or Real-Time operations, is calculated as follows:</w:t>
      </w:r>
    </w:p>
    <w:p w14:paraId="2D734C90"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RTECRAMT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ECRCOST </w:t>
      </w:r>
      <w:r w:rsidRPr="000901EC">
        <w:rPr>
          <w:rFonts w:eastAsia="SimSun"/>
          <w:b/>
          <w:bCs/>
          <w:i/>
          <w:vertAlign w:val="subscript"/>
          <w:lang w:val="pt-BR"/>
        </w:rPr>
        <w:t>q</w:t>
      </w:r>
      <w:r w:rsidRPr="000901EC">
        <w:rPr>
          <w:rFonts w:eastAsia="SimSun"/>
          <w:b/>
          <w:bCs/>
          <w:lang w:val="pt-BR"/>
        </w:rPr>
        <w:t xml:space="preserve"> – DAECRAMT </w:t>
      </w:r>
      <w:r w:rsidRPr="000901EC">
        <w:rPr>
          <w:rFonts w:eastAsia="SimSun"/>
          <w:b/>
          <w:bCs/>
          <w:i/>
          <w:vertAlign w:val="subscript"/>
          <w:lang w:val="pt-BR"/>
        </w:rPr>
        <w:t>q</w:t>
      </w:r>
    </w:p>
    <w:p w14:paraId="3B4CEB48"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5ED4AD83" w14:textId="77777777" w:rsidTr="009C0551">
        <w:trPr>
          <w:cantSplit/>
        </w:trPr>
        <w:tc>
          <w:tcPr>
            <w:tcW w:w="824" w:type="pct"/>
          </w:tcPr>
          <w:p w14:paraId="10EB0120"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2296E58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11F0D2D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51C3A3F" w14:textId="77777777" w:rsidTr="009C0551">
        <w:trPr>
          <w:cantSplit/>
        </w:trPr>
        <w:tc>
          <w:tcPr>
            <w:tcW w:w="824" w:type="pct"/>
          </w:tcPr>
          <w:p w14:paraId="201151A9" w14:textId="77777777" w:rsidR="000901EC" w:rsidRPr="000901EC" w:rsidRDefault="000901EC" w:rsidP="000901EC">
            <w:pPr>
              <w:spacing w:after="60"/>
              <w:rPr>
                <w:rFonts w:eastAsia="SimSun"/>
                <w:iCs/>
                <w:sz w:val="20"/>
              </w:rPr>
            </w:pPr>
            <w:r w:rsidRPr="000901EC">
              <w:rPr>
                <w:rFonts w:eastAsia="SimSun"/>
                <w:iCs/>
                <w:sz w:val="20"/>
              </w:rPr>
              <w:t xml:space="preserve">RTECRAMT </w:t>
            </w:r>
            <w:r w:rsidRPr="000901EC">
              <w:rPr>
                <w:rFonts w:eastAsia="SimSun"/>
                <w:i/>
                <w:iCs/>
                <w:sz w:val="20"/>
                <w:vertAlign w:val="subscript"/>
              </w:rPr>
              <w:t>q</w:t>
            </w:r>
          </w:p>
        </w:tc>
        <w:tc>
          <w:tcPr>
            <w:tcW w:w="463" w:type="pct"/>
          </w:tcPr>
          <w:p w14:paraId="5376766B"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2A9BF4A" w14:textId="77777777" w:rsidR="000901EC" w:rsidRPr="000901EC" w:rsidRDefault="000901EC" w:rsidP="000901EC">
            <w:pPr>
              <w:spacing w:after="60"/>
              <w:rPr>
                <w:rFonts w:eastAsia="SimSun"/>
                <w:iCs/>
                <w:sz w:val="20"/>
              </w:rPr>
            </w:pPr>
            <w:r w:rsidRPr="000901EC">
              <w:rPr>
                <w:rFonts w:eastAsia="SimSun"/>
                <w:i/>
                <w:iCs/>
                <w:sz w:val="20"/>
              </w:rPr>
              <w:t>Real-Time ERCOT Contingency Reserve Service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ECRS, for the hour.</w:t>
            </w:r>
          </w:p>
        </w:tc>
      </w:tr>
      <w:tr w:rsidR="000901EC" w:rsidRPr="000901EC" w14:paraId="0E970AB6" w14:textId="77777777" w:rsidTr="009C0551">
        <w:trPr>
          <w:cantSplit/>
        </w:trPr>
        <w:tc>
          <w:tcPr>
            <w:tcW w:w="824" w:type="pct"/>
          </w:tcPr>
          <w:p w14:paraId="66F35DDA" w14:textId="77777777" w:rsidR="000901EC" w:rsidRPr="000901EC" w:rsidRDefault="000901EC" w:rsidP="000901EC">
            <w:pPr>
              <w:spacing w:after="60"/>
              <w:rPr>
                <w:rFonts w:eastAsia="SimSun"/>
                <w:iCs/>
                <w:sz w:val="20"/>
              </w:rPr>
            </w:pPr>
            <w:r w:rsidRPr="000901EC">
              <w:rPr>
                <w:rFonts w:eastAsia="SimSun"/>
                <w:iCs/>
                <w:sz w:val="20"/>
              </w:rPr>
              <w:t xml:space="preserve">ECRCOST </w:t>
            </w:r>
            <w:r w:rsidRPr="000901EC">
              <w:rPr>
                <w:rFonts w:eastAsia="SimSun"/>
                <w:i/>
                <w:iCs/>
                <w:sz w:val="20"/>
                <w:vertAlign w:val="subscript"/>
              </w:rPr>
              <w:t>q</w:t>
            </w:r>
          </w:p>
        </w:tc>
        <w:tc>
          <w:tcPr>
            <w:tcW w:w="463" w:type="pct"/>
          </w:tcPr>
          <w:p w14:paraId="2164524F"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0B65992"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ECRS, for the hour.</w:t>
            </w:r>
          </w:p>
        </w:tc>
      </w:tr>
      <w:tr w:rsidR="000901EC" w:rsidRPr="000901EC" w14:paraId="0C51BFEF" w14:textId="77777777" w:rsidTr="009C0551">
        <w:trPr>
          <w:cantSplit/>
        </w:trPr>
        <w:tc>
          <w:tcPr>
            <w:tcW w:w="824" w:type="pct"/>
          </w:tcPr>
          <w:p w14:paraId="5382A555" w14:textId="77777777" w:rsidR="000901EC" w:rsidRPr="000901EC" w:rsidRDefault="000901EC" w:rsidP="000901EC">
            <w:pPr>
              <w:spacing w:after="60"/>
              <w:rPr>
                <w:rFonts w:eastAsia="SimSun"/>
                <w:iCs/>
                <w:sz w:val="20"/>
              </w:rPr>
            </w:pPr>
            <w:r w:rsidRPr="000901EC">
              <w:rPr>
                <w:rFonts w:eastAsia="SimSun"/>
                <w:iCs/>
                <w:sz w:val="20"/>
              </w:rPr>
              <w:t xml:space="preserve">DAECRAMT </w:t>
            </w:r>
            <w:r w:rsidRPr="000901EC">
              <w:rPr>
                <w:rFonts w:eastAsia="SimSun"/>
                <w:i/>
                <w:iCs/>
                <w:sz w:val="20"/>
                <w:vertAlign w:val="subscript"/>
              </w:rPr>
              <w:t>q</w:t>
            </w:r>
          </w:p>
        </w:tc>
        <w:tc>
          <w:tcPr>
            <w:tcW w:w="463" w:type="pct"/>
          </w:tcPr>
          <w:p w14:paraId="560D9714"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6269B501" w14:textId="77777777" w:rsidR="000901EC" w:rsidRPr="000901EC" w:rsidRDefault="000901EC" w:rsidP="000901EC">
            <w:pPr>
              <w:spacing w:after="60"/>
              <w:rPr>
                <w:rFonts w:eastAsia="SimSun"/>
                <w:iCs/>
                <w:sz w:val="20"/>
              </w:rPr>
            </w:pPr>
            <w:r w:rsidRPr="000901EC">
              <w:rPr>
                <w:rFonts w:eastAsia="SimSun"/>
                <w:i/>
                <w:iCs/>
                <w:sz w:val="20"/>
              </w:rPr>
              <w:t>Day-Ahead ERCOT Contingency Reserve Service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ECRS, for the hour.</w:t>
            </w:r>
          </w:p>
        </w:tc>
      </w:tr>
      <w:tr w:rsidR="000901EC" w:rsidRPr="000901EC" w14:paraId="43A0A8E1" w14:textId="77777777" w:rsidTr="009C0551">
        <w:trPr>
          <w:cantSplit/>
        </w:trPr>
        <w:tc>
          <w:tcPr>
            <w:tcW w:w="824" w:type="pct"/>
            <w:tcBorders>
              <w:top w:val="single" w:sz="4" w:space="0" w:color="auto"/>
              <w:left w:val="single" w:sz="4" w:space="0" w:color="auto"/>
              <w:bottom w:val="single" w:sz="4" w:space="0" w:color="auto"/>
              <w:right w:val="single" w:sz="4" w:space="0" w:color="auto"/>
            </w:tcBorders>
          </w:tcPr>
          <w:p w14:paraId="373CDBC3"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34C79A90"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68814E2B" w14:textId="77777777" w:rsidR="000901EC" w:rsidRPr="000901EC" w:rsidRDefault="000901EC" w:rsidP="000901EC">
            <w:pPr>
              <w:spacing w:after="60"/>
              <w:rPr>
                <w:rFonts w:eastAsia="SimSun"/>
                <w:iCs/>
                <w:sz w:val="20"/>
              </w:rPr>
            </w:pPr>
            <w:r w:rsidRPr="000901EC">
              <w:rPr>
                <w:rFonts w:eastAsia="SimSun"/>
                <w:iCs/>
                <w:sz w:val="20"/>
              </w:rPr>
              <w:t>A QSE.</w:t>
            </w:r>
          </w:p>
        </w:tc>
      </w:tr>
      <w:bookmarkEnd w:id="1985"/>
    </w:tbl>
    <w:p w14:paraId="057B90BD" w14:textId="77777777" w:rsidR="000901EC" w:rsidRPr="000901EC" w:rsidRDefault="000901EC" w:rsidP="000901EC">
      <w:pPr>
        <w:rPr>
          <w:rFonts w:eastAsia="SimSun"/>
        </w:rPr>
      </w:pPr>
    </w:p>
    <w:p w14:paraId="706C63B2"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650C5202" w14:textId="77777777" w:rsidTr="009C0551">
        <w:trPr>
          <w:trHeight w:val="206"/>
        </w:trPr>
        <w:tc>
          <w:tcPr>
            <w:tcW w:w="9350" w:type="dxa"/>
            <w:shd w:val="pct12" w:color="auto" w:fill="auto"/>
          </w:tcPr>
          <w:p w14:paraId="093996FB" w14:textId="77777777" w:rsidR="000901EC" w:rsidRPr="000901EC" w:rsidRDefault="000901EC" w:rsidP="000901EC">
            <w:pPr>
              <w:spacing w:before="120" w:after="240"/>
              <w:rPr>
                <w:rFonts w:eastAsia="SimSun"/>
                <w:b/>
                <w:i/>
                <w:iCs/>
              </w:rPr>
            </w:pPr>
            <w:r w:rsidRPr="000901EC">
              <w:rPr>
                <w:rFonts w:eastAsia="SimSun"/>
                <w:b/>
                <w:i/>
                <w:iCs/>
              </w:rPr>
              <w:t>[NPRR1010:  Replace Section 6.7.</w:t>
            </w:r>
            <w:ins w:id="1986" w:author="ERCOT" w:date="2024-05-11T21:05:00Z">
              <w:r w:rsidRPr="000901EC">
                <w:rPr>
                  <w:rFonts w:eastAsia="SimSun"/>
                  <w:b/>
                  <w:i/>
                  <w:iCs/>
                </w:rPr>
                <w:t>5</w:t>
              </w:r>
            </w:ins>
            <w:del w:id="1987" w:author="ERCOT" w:date="2024-05-11T21:05:00Z">
              <w:r w:rsidRPr="000901EC" w:rsidDel="00503649">
                <w:rPr>
                  <w:rFonts w:eastAsia="SimSun"/>
                  <w:b/>
                  <w:i/>
                  <w:iCs/>
                </w:rPr>
                <w:delText>4</w:delText>
              </w:r>
            </w:del>
            <w:r w:rsidRPr="000901EC">
              <w:rPr>
                <w:rFonts w:eastAsia="SimSun"/>
                <w:b/>
                <w:i/>
                <w:iCs/>
              </w:rPr>
              <w:t xml:space="preserve"> above with the following upon system implementation of the Real-Time Co-Optimization (RTC) project:]</w:t>
            </w:r>
          </w:p>
          <w:p w14:paraId="0161E3A5"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988" w:name="_Toc60040748"/>
            <w:bookmarkStart w:id="1989" w:name="_Toc65151807"/>
            <w:bookmarkStart w:id="1990" w:name="_Toc80174833"/>
            <w:bookmarkStart w:id="1991" w:name="_Toc108712599"/>
            <w:bookmarkStart w:id="1992" w:name="_Toc112417718"/>
            <w:bookmarkStart w:id="1993" w:name="_Toc119310387"/>
            <w:bookmarkStart w:id="1994" w:name="_Toc125966320"/>
            <w:bookmarkStart w:id="1995" w:name="_Toc135992419"/>
            <w:r w:rsidRPr="000901EC">
              <w:rPr>
                <w:rFonts w:eastAsia="SimSun"/>
                <w:b/>
                <w:bCs/>
                <w:i/>
                <w:szCs w:val="20"/>
              </w:rPr>
              <w:t>6.7.</w:t>
            </w:r>
            <w:ins w:id="1996" w:author="ERCOT" w:date="2024-05-11T21:05:00Z">
              <w:r w:rsidRPr="000901EC">
                <w:rPr>
                  <w:rFonts w:eastAsia="SimSun"/>
                  <w:b/>
                  <w:bCs/>
                  <w:i/>
                  <w:szCs w:val="20"/>
                </w:rPr>
                <w:t>5</w:t>
              </w:r>
            </w:ins>
            <w:del w:id="1997" w:author="ERCOT" w:date="2024-05-11T21:05:00Z">
              <w:r w:rsidRPr="000901EC" w:rsidDel="00503649">
                <w:rPr>
                  <w:rFonts w:eastAsia="SimSun"/>
                  <w:b/>
                  <w:bCs/>
                  <w:i/>
                  <w:szCs w:val="20"/>
                </w:rPr>
                <w:delText>4</w:delText>
              </w:r>
            </w:del>
            <w:r w:rsidRPr="000901EC">
              <w:rPr>
                <w:rFonts w:eastAsia="SimSun"/>
                <w:b/>
                <w:bCs/>
                <w:i/>
                <w:szCs w:val="20"/>
              </w:rPr>
              <w:tab/>
              <w:t>Real-Time Settlement for Updated Day-Ahead Market Ancillary Service Obligations</w:t>
            </w:r>
            <w:bookmarkEnd w:id="1988"/>
            <w:bookmarkEnd w:id="1989"/>
            <w:bookmarkEnd w:id="1990"/>
            <w:bookmarkEnd w:id="1991"/>
            <w:bookmarkEnd w:id="1992"/>
            <w:bookmarkEnd w:id="1993"/>
            <w:bookmarkEnd w:id="1994"/>
            <w:bookmarkEnd w:id="1995"/>
          </w:p>
          <w:p w14:paraId="2366D6DB" w14:textId="77777777" w:rsidR="000901EC" w:rsidRPr="000901EC" w:rsidRDefault="000901EC" w:rsidP="000901EC">
            <w:pPr>
              <w:spacing w:after="240"/>
              <w:ind w:left="720" w:hanging="720"/>
              <w:rPr>
                <w:rFonts w:eastAsia="SimSun"/>
                <w:iCs/>
              </w:rPr>
            </w:pPr>
            <w:r w:rsidRPr="000901EC">
              <w:rPr>
                <w:rFonts w:eastAsia="SimSun"/>
              </w:rPr>
              <w:t>(1)</w:t>
            </w:r>
            <w:r w:rsidRPr="000901EC">
              <w:rPr>
                <w:rFonts w:eastAsia="SimSun"/>
              </w:rPr>
              <w:tab/>
            </w:r>
            <w:r w:rsidRPr="000901EC">
              <w:rPr>
                <w:rFonts w:eastAsia="SimSun"/>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0901EC">
              <w:rPr>
                <w:rFonts w:eastAsia="SimSun"/>
              </w:rPr>
              <w:t xml:space="preserve">Payments and/or charges for Ancillary Service obligations are calculated by Operating Hour as follows:      </w:t>
            </w:r>
          </w:p>
          <w:p w14:paraId="3B4D65F4" w14:textId="77777777" w:rsidR="000901EC" w:rsidRPr="000901EC" w:rsidRDefault="000901EC" w:rsidP="000901EC">
            <w:pPr>
              <w:spacing w:after="240"/>
              <w:ind w:left="1440" w:hanging="720"/>
              <w:rPr>
                <w:rFonts w:eastAsia="SimSun"/>
                <w:szCs w:val="20"/>
              </w:rPr>
            </w:pPr>
            <w:r w:rsidRPr="000901EC">
              <w:rPr>
                <w:rFonts w:eastAsia="SimSun"/>
                <w:iCs/>
                <w:szCs w:val="20"/>
              </w:rPr>
              <w:t>(a)</w:t>
            </w:r>
            <w:r w:rsidRPr="000901EC">
              <w:rPr>
                <w:rFonts w:eastAsia="SimSun"/>
                <w:iCs/>
                <w:szCs w:val="20"/>
              </w:rPr>
              <w:tab/>
              <w:t>For Regulation Up Service (Reg-Up), if applicable:</w:t>
            </w:r>
          </w:p>
          <w:p w14:paraId="234D112E"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DARTPCRUAMT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(DARUNOBL</w:t>
            </w:r>
            <w:r w:rsidRPr="000901EC">
              <w:rPr>
                <w:rFonts w:eastAsia="SimSun"/>
                <w:iCs/>
                <w:szCs w:val="20"/>
                <w:vertAlign w:val="subscript"/>
              </w:rPr>
              <w:t xml:space="preserve"> </w:t>
            </w:r>
            <w:r w:rsidRPr="000901EC">
              <w:rPr>
                <w:rFonts w:eastAsia="SimSun"/>
                <w:i/>
                <w:iCs/>
                <w:szCs w:val="20"/>
                <w:vertAlign w:val="subscript"/>
              </w:rPr>
              <w:t>q</w:t>
            </w:r>
            <w:r w:rsidRPr="000901EC">
              <w:rPr>
                <w:rFonts w:eastAsia="SimSun"/>
                <w:iCs/>
                <w:szCs w:val="20"/>
              </w:rPr>
              <w:t xml:space="preserve"> -</w:t>
            </w:r>
            <w:r w:rsidRPr="000901EC">
              <w:rPr>
                <w:rFonts w:eastAsia="SimSun"/>
                <w:i/>
                <w:iCs/>
                <w:szCs w:val="20"/>
                <w:vertAlign w:val="subscript"/>
              </w:rPr>
              <w:t xml:space="preserve"> </w:t>
            </w:r>
            <w:r w:rsidRPr="000901EC">
              <w:rPr>
                <w:rFonts w:eastAsia="SimSun"/>
                <w:iCs/>
                <w:szCs w:val="20"/>
              </w:rPr>
              <w:t xml:space="preserve">DASARUQ </w:t>
            </w:r>
            <w:r w:rsidRPr="000901EC">
              <w:rPr>
                <w:rFonts w:eastAsia="SimSun"/>
                <w:i/>
                <w:iCs/>
                <w:szCs w:val="20"/>
                <w:vertAlign w:val="subscript"/>
              </w:rPr>
              <w:t>q</w:t>
            </w:r>
            <w:r w:rsidRPr="000901EC">
              <w:rPr>
                <w:rFonts w:eastAsia="SimSun"/>
                <w:iCs/>
                <w:szCs w:val="20"/>
              </w:rPr>
              <w:t xml:space="preserve">) * DARUPR - DARUAMT </w:t>
            </w:r>
            <w:r w:rsidRPr="000901EC">
              <w:rPr>
                <w:rFonts w:eastAsia="SimSun"/>
                <w:i/>
                <w:iCs/>
                <w:szCs w:val="20"/>
                <w:vertAlign w:val="subscript"/>
              </w:rPr>
              <w:t>q</w:t>
            </w:r>
          </w:p>
          <w:p w14:paraId="5E98D119" w14:textId="77777777" w:rsidR="000901EC" w:rsidRPr="000901EC" w:rsidRDefault="000901EC" w:rsidP="000901EC">
            <w:pPr>
              <w:tabs>
                <w:tab w:val="left" w:pos="2340"/>
              </w:tabs>
              <w:spacing w:after="240"/>
              <w:rPr>
                <w:rFonts w:eastAsia="SimSun"/>
                <w:iCs/>
                <w:lang w:val="pt-BR"/>
              </w:rPr>
            </w:pPr>
            <w:r w:rsidRPr="000901EC">
              <w:rPr>
                <w:rFonts w:eastAsia="SimSun"/>
                <w:lang w:val="pt-BR"/>
              </w:rPr>
              <w:t>Where:</w:t>
            </w:r>
          </w:p>
          <w:p w14:paraId="279A9F8C" w14:textId="77777777" w:rsidR="000901EC" w:rsidRPr="000901EC" w:rsidRDefault="000901EC" w:rsidP="000901EC">
            <w:pPr>
              <w:spacing w:after="240"/>
              <w:ind w:left="1440" w:hanging="720"/>
              <w:rPr>
                <w:rFonts w:eastAsia="SimSun"/>
                <w:szCs w:val="20"/>
                <w:vertAlign w:val="subscript"/>
                <w:lang w:val="pt-BR"/>
              </w:rPr>
            </w:pPr>
            <w:r w:rsidRPr="000901EC">
              <w:rPr>
                <w:rFonts w:eastAsia="SimSun"/>
                <w:iCs/>
                <w:szCs w:val="20"/>
                <w:lang w:val="pt-BR"/>
              </w:rPr>
              <w:t xml:space="preserve">DARUNOBL </w:t>
            </w:r>
            <w:r w:rsidRPr="000901EC">
              <w:rPr>
                <w:rFonts w:eastAsia="SimSun"/>
                <w:i/>
                <w:iCs/>
                <w:szCs w:val="20"/>
                <w:vertAlign w:val="subscript"/>
                <w:lang w:val="pt-BR"/>
              </w:rPr>
              <w:t>q</w:t>
            </w:r>
            <w:r w:rsidRPr="000901EC">
              <w:rPr>
                <w:rFonts w:eastAsia="SimSun"/>
                <w:iCs/>
                <w:szCs w:val="20"/>
                <w:lang w:val="pt-BR"/>
              </w:rPr>
              <w:tab/>
              <w:t xml:space="preserve">=  DAPCRUQTOT * HLRS </w:t>
            </w:r>
            <w:r w:rsidRPr="000901EC">
              <w:rPr>
                <w:rFonts w:eastAsia="SimSun"/>
                <w:i/>
                <w:iCs/>
                <w:szCs w:val="20"/>
                <w:vertAlign w:val="subscript"/>
                <w:lang w:val="pt-BR"/>
              </w:rPr>
              <w:t>q</w:t>
            </w:r>
          </w:p>
          <w:p w14:paraId="71E7942D"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DAPCRUQTOT  =</w:t>
            </w:r>
            <w:r w:rsidRPr="000901EC">
              <w:rPr>
                <w:rFonts w:eastAsia="SimSun"/>
                <w:iCs/>
                <w:position w:val="-22"/>
                <w:szCs w:val="20"/>
              </w:rPr>
              <w:object w:dxaOrig="285" w:dyaOrig="285" w14:anchorId="1E32B904">
                <v:shape id="_x0000_i1063" type="#_x0000_t75" style="width:12pt;height:12pt" o:ole="">
                  <v:imagedata r:id="rId18" o:title=""/>
                </v:shape>
                <o:OLEObject Type="Embed" ProgID="Equation.3" ShapeID="_x0000_i1063" DrawAspect="Content" ObjectID="_1789280186" r:id="rId77"/>
              </w:object>
            </w:r>
            <w:r w:rsidRPr="000901EC">
              <w:rPr>
                <w:rFonts w:eastAsia="SimSun"/>
                <w:iCs/>
                <w:szCs w:val="20"/>
                <w:lang w:val="pt-BR"/>
              </w:rPr>
              <w:t xml:space="preserve"> (</w:t>
            </w:r>
            <w:r w:rsidRPr="000901EC">
              <w:rPr>
                <w:rFonts w:eastAsia="SimSun"/>
                <w:iCs/>
                <w:position w:val="-18"/>
                <w:szCs w:val="20"/>
              </w:rPr>
              <w:object w:dxaOrig="285" w:dyaOrig="570" w14:anchorId="1AF09843">
                <v:shape id="_x0000_i1064" type="#_x0000_t75" style="width:12pt;height:30pt" o:ole="">
                  <v:imagedata r:id="rId78" o:title=""/>
                </v:shape>
                <o:OLEObject Type="Embed" ProgID="Equation.3" ShapeID="_x0000_i1064" DrawAspect="Content" ObjectID="_1789280187" r:id="rId79"/>
              </w:object>
            </w:r>
            <w:r w:rsidRPr="000901EC">
              <w:rPr>
                <w:rFonts w:eastAsia="SimSun"/>
                <w:iCs/>
                <w:szCs w:val="20"/>
                <w:lang w:val="pt-BR"/>
              </w:rPr>
              <w:t>PCRUR</w:t>
            </w:r>
            <w:r w:rsidRPr="000901EC">
              <w:rPr>
                <w:rFonts w:eastAsia="SimSun"/>
                <w:i/>
                <w:iCs/>
                <w:szCs w:val="20"/>
                <w:lang w:val="pt-BR"/>
              </w:rPr>
              <w:t xml:space="preserve"> </w:t>
            </w:r>
            <w:r w:rsidRPr="000901EC">
              <w:rPr>
                <w:rFonts w:eastAsia="SimSun"/>
                <w:i/>
                <w:iCs/>
                <w:szCs w:val="20"/>
                <w:vertAlign w:val="subscript"/>
                <w:lang w:val="pt-BR"/>
              </w:rPr>
              <w:t>r, q, DAM</w:t>
            </w:r>
            <w:r w:rsidRPr="000901EC">
              <w:rPr>
                <w:rFonts w:eastAsia="SimSun"/>
                <w:iCs/>
                <w:szCs w:val="20"/>
                <w:lang w:val="pt-BR"/>
              </w:rPr>
              <w:t xml:space="preserve"> </w:t>
            </w:r>
            <w:r w:rsidRPr="000901EC">
              <w:rPr>
                <w:rFonts w:eastAsia="SimSun"/>
                <w:i/>
                <w:iCs/>
                <w:szCs w:val="20"/>
                <w:lang w:val="pt-BR"/>
              </w:rPr>
              <w:t xml:space="preserve">+ </w:t>
            </w:r>
            <w:r w:rsidRPr="000901EC">
              <w:rPr>
                <w:rFonts w:eastAsia="SimSun"/>
                <w:iCs/>
                <w:szCs w:val="20"/>
                <w:lang w:val="pt-BR"/>
              </w:rPr>
              <w:t xml:space="preserve">DARUOAWD </w:t>
            </w:r>
            <w:r w:rsidRPr="000901EC">
              <w:rPr>
                <w:rFonts w:eastAsia="SimSun"/>
                <w:i/>
                <w:iCs/>
                <w:szCs w:val="20"/>
                <w:vertAlign w:val="subscript"/>
                <w:lang w:val="pt-BR"/>
              </w:rPr>
              <w:t xml:space="preserve">q </w:t>
            </w:r>
            <w:r w:rsidRPr="000901EC">
              <w:rPr>
                <w:rFonts w:eastAsia="SimSun"/>
                <w:iCs/>
                <w:szCs w:val="20"/>
                <w:lang w:val="pt-BR"/>
              </w:rPr>
              <w:t>+</w:t>
            </w:r>
            <w:r w:rsidRPr="000901EC">
              <w:rPr>
                <w:rFonts w:eastAsia="SimSun"/>
                <w:i/>
                <w:iCs/>
                <w:szCs w:val="20"/>
                <w:vertAlign w:val="subscript"/>
                <w:lang w:val="pt-BR"/>
              </w:rPr>
              <w:t xml:space="preserve"> </w:t>
            </w:r>
            <w:r w:rsidRPr="000901EC">
              <w:rPr>
                <w:rFonts w:eastAsia="SimSun"/>
                <w:iCs/>
                <w:szCs w:val="20"/>
                <w:lang w:val="pt-BR"/>
              </w:rPr>
              <w:t xml:space="preserve">DASARUQ </w:t>
            </w:r>
            <w:r w:rsidRPr="000901EC">
              <w:rPr>
                <w:rFonts w:eastAsia="SimSun"/>
                <w:i/>
                <w:iCs/>
                <w:szCs w:val="20"/>
                <w:vertAlign w:val="subscript"/>
                <w:lang w:val="pt-BR"/>
              </w:rPr>
              <w:t>q</w:t>
            </w:r>
            <w:r w:rsidRPr="000901EC">
              <w:rPr>
                <w:rFonts w:eastAsia="SimSun"/>
                <w:iCs/>
                <w:color w:val="000000"/>
                <w:szCs w:val="20"/>
                <w:lang w:val="pt-BR"/>
              </w:rPr>
              <w:t xml:space="preserve">) </w:t>
            </w:r>
          </w:p>
          <w:p w14:paraId="5C2C65C7"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0901EC" w:rsidRPr="000901EC" w14:paraId="2B5AE152"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E495EA2"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FC03070"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1B0F0C63"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29EBD1A9"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882D8D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DARTPCRUAMT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EC55F9D"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4F1C3A7"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Reg-Up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Reg-Up, for the re-calculated Real-Time obligation, for the Operating Hour.</w:t>
                  </w:r>
                </w:p>
              </w:tc>
            </w:tr>
            <w:tr w:rsidR="000901EC" w:rsidRPr="000901EC" w14:paraId="1B20099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6D6FAC3" w14:textId="77777777" w:rsidR="000901EC" w:rsidRPr="000901EC" w:rsidRDefault="000901EC" w:rsidP="000901EC">
                  <w:pPr>
                    <w:spacing w:after="60"/>
                    <w:rPr>
                      <w:rFonts w:eastAsia="SimSun"/>
                      <w:iCs/>
                      <w:sz w:val="20"/>
                      <w:szCs w:val="20"/>
                    </w:rPr>
                  </w:pPr>
                  <w:r w:rsidRPr="000901EC">
                    <w:rPr>
                      <w:rFonts w:eastAsia="SimSu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105EF7C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2654B7E8"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Reg-Up Price</w:t>
                  </w:r>
                  <w:r w:rsidRPr="000901EC">
                    <w:rPr>
                      <w:rFonts w:eastAsia="SimSun"/>
                      <w:iCs/>
                      <w:sz w:val="20"/>
                      <w:szCs w:val="20"/>
                    </w:rPr>
                    <w:t>—The DAM Reg-Up price for the Operating Hour.</w:t>
                  </w:r>
                </w:p>
              </w:tc>
            </w:tr>
            <w:tr w:rsidR="000901EC" w:rsidRPr="000901EC" w14:paraId="6EF624A0"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71D86B4" w14:textId="77777777" w:rsidR="000901EC" w:rsidRPr="000901EC" w:rsidRDefault="000901EC" w:rsidP="000901EC">
                  <w:pPr>
                    <w:spacing w:after="60"/>
                    <w:rPr>
                      <w:rFonts w:eastAsia="SimSun"/>
                      <w:iCs/>
                      <w:sz w:val="20"/>
                      <w:szCs w:val="20"/>
                    </w:rPr>
                  </w:pPr>
                  <w:r w:rsidRPr="000901EC">
                    <w:rPr>
                      <w:rFonts w:eastAsia="SimSun"/>
                      <w:iCs/>
                      <w:sz w:val="20"/>
                      <w:szCs w:val="20"/>
                    </w:rPr>
                    <w:t>DARUNOBL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C589DA"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F46173B"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Reg-Up New Obligation per QSE—</w:t>
                  </w:r>
                  <w:r w:rsidRPr="000901EC">
                    <w:rPr>
                      <w:rFonts w:eastAsia="SimSun"/>
                      <w:iCs/>
                      <w:sz w:val="20"/>
                      <w:szCs w:val="20"/>
                    </w:rPr>
                    <w:t xml:space="preserve">The updated Reg-Up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22FB0F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3E7F825"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DARUAMT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527A48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CE04122" w14:textId="77777777" w:rsidR="000901EC" w:rsidRPr="000901EC" w:rsidRDefault="000901EC" w:rsidP="000901EC">
                  <w:pPr>
                    <w:spacing w:after="60"/>
                    <w:rPr>
                      <w:rFonts w:eastAsia="SimSun"/>
                      <w:iCs/>
                      <w:sz w:val="20"/>
                      <w:szCs w:val="20"/>
                    </w:rPr>
                  </w:pPr>
                  <w:r w:rsidRPr="000901EC">
                    <w:rPr>
                      <w:rFonts w:eastAsia="SimSun"/>
                      <w:i/>
                      <w:iCs/>
                      <w:sz w:val="20"/>
                      <w:szCs w:val="20"/>
                    </w:rPr>
                    <w:t>Day-Ahead Reg-Up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costs for Reg-Up for the Operating Hour.</w:t>
                  </w:r>
                </w:p>
              </w:tc>
            </w:tr>
            <w:tr w:rsidR="000901EC" w:rsidRPr="000901EC" w14:paraId="1658F89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A5824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PCRUR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A8473C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65A6EC9"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Reg-Up per Resource per QSE in DAM</w:t>
                  </w:r>
                  <w:r w:rsidRPr="000901EC">
                    <w:rPr>
                      <w:rFonts w:eastAsia="SimSun"/>
                      <w:iCs/>
                      <w:sz w:val="20"/>
                      <w:szCs w:val="20"/>
                    </w:rPr>
                    <w:t xml:space="preserve">—The Reg-Up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r</w:t>
                  </w:r>
                  <w:r w:rsidRPr="000901EC">
                    <w:rPr>
                      <w:rFonts w:eastAsia="SimSun"/>
                      <w:iCs/>
                      <w:sz w:val="20"/>
                      <w:szCs w:val="20"/>
                    </w:rPr>
                    <w:t xml:space="preserve"> is a Combined Cycle Generation Resource within the Combined Cycle Train.</w:t>
                  </w:r>
                </w:p>
              </w:tc>
            </w:tr>
            <w:tr w:rsidR="000901EC" w:rsidRPr="000901EC" w14:paraId="6E3A1225"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E45EEC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DARUOAWD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E6496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9A8056"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Reg-Up Award for the QSE </w:t>
                  </w:r>
                  <w:r w:rsidRPr="000901EC">
                    <w:rPr>
                      <w:rFonts w:eastAsia="SimSun"/>
                      <w:iCs/>
                      <w:sz w:val="20"/>
                      <w:szCs w:val="20"/>
                    </w:rPr>
                    <w:t xml:space="preserve">—The Reg-Up Only capacity awarded in the DAM to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9D7FB4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4D70A68"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8B7001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F8B30B1"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21FA5C9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DD07C54"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423EAE08"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9A74B22" w14:textId="77777777" w:rsidR="000901EC" w:rsidRPr="000901EC" w:rsidRDefault="000901EC" w:rsidP="000901EC">
                  <w:pPr>
                    <w:spacing w:after="60"/>
                    <w:rPr>
                      <w:rFonts w:eastAsia="SimSun"/>
                      <w:i/>
                      <w:iCs/>
                      <w:sz w:val="20"/>
                      <w:szCs w:val="20"/>
                    </w:rPr>
                  </w:pPr>
                  <w:r w:rsidRPr="000901EC">
                    <w:rPr>
                      <w:rFonts w:eastAsia="SimSun"/>
                      <w:i/>
                      <w:iCs/>
                      <w:sz w:val="20"/>
                      <w:szCs w:val="20"/>
                    </w:rPr>
                    <w:t>Day-Ahead Procured Capacity for Reg-Up Total</w:t>
                  </w:r>
                  <w:r w:rsidRPr="000901EC">
                    <w:rPr>
                      <w:rFonts w:eastAsia="SimSun"/>
                      <w:iCs/>
                      <w:sz w:val="20"/>
                      <w:szCs w:val="20"/>
                    </w:rPr>
                    <w:t>—The total Reg-Up capacity for all QSEs for all Reg-Up awarded and self-arranged in the DAM for the Operating Hour.</w:t>
                  </w:r>
                </w:p>
              </w:tc>
            </w:tr>
            <w:tr w:rsidR="000901EC" w:rsidRPr="000901EC" w14:paraId="6260E9C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CBE4BBF"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DASARUQ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6C97C8"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007B2BE"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Self-Arranged Reg-Up Quantity per QSE</w:t>
                  </w:r>
                  <w:r w:rsidRPr="000901EC">
                    <w:rPr>
                      <w:rFonts w:eastAsia="SimSun"/>
                      <w:iCs/>
                      <w:sz w:val="20"/>
                      <w:szCs w:val="20"/>
                    </w:rPr>
                    <w:t xml:space="preserve">—The self-arranged Reg-Up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1F292308"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AF47CF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5069C54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C1F037"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9B05D0B"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0831B477"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75E4E27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8CFDF24"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4DEE373A" w14:textId="77777777" w:rsidR="000901EC" w:rsidRPr="000901EC" w:rsidRDefault="000901EC" w:rsidP="000901EC">
            <w:pPr>
              <w:spacing w:before="240" w:after="240"/>
              <w:ind w:left="1440" w:hanging="720"/>
              <w:rPr>
                <w:rFonts w:eastAsia="SimSun"/>
                <w:szCs w:val="20"/>
              </w:rPr>
            </w:pPr>
            <w:r w:rsidRPr="000901EC">
              <w:rPr>
                <w:rFonts w:eastAsia="SimSun"/>
                <w:iCs/>
                <w:szCs w:val="20"/>
              </w:rPr>
              <w:t>(b)</w:t>
            </w:r>
            <w:r w:rsidRPr="000901EC">
              <w:rPr>
                <w:rFonts w:eastAsia="SimSun"/>
                <w:iCs/>
                <w:szCs w:val="20"/>
              </w:rPr>
              <w:tab/>
              <w:t>For Regulation Down Service (Reg-Down), if applicable:</w:t>
            </w:r>
          </w:p>
          <w:p w14:paraId="46C989CE"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DARTPCRDAMT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(DARDNOBL</w:t>
            </w:r>
            <w:r w:rsidRPr="000901EC">
              <w:rPr>
                <w:rFonts w:eastAsia="SimSun"/>
                <w:iCs/>
                <w:szCs w:val="20"/>
                <w:vertAlign w:val="subscript"/>
              </w:rPr>
              <w:t xml:space="preserve">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xml:space="preserve">- DASARDQ </w:t>
            </w:r>
            <w:r w:rsidRPr="000901EC">
              <w:rPr>
                <w:rFonts w:eastAsia="SimSun"/>
                <w:i/>
                <w:iCs/>
                <w:szCs w:val="20"/>
                <w:vertAlign w:val="subscript"/>
              </w:rPr>
              <w:t>q</w:t>
            </w:r>
            <w:r w:rsidRPr="000901EC">
              <w:rPr>
                <w:rFonts w:eastAsia="SimSun"/>
                <w:iCs/>
                <w:szCs w:val="20"/>
              </w:rPr>
              <w:t xml:space="preserve">) * DARDPR - DARDAMT </w:t>
            </w:r>
            <w:r w:rsidRPr="000901EC">
              <w:rPr>
                <w:rFonts w:eastAsia="SimSun"/>
                <w:i/>
                <w:iCs/>
                <w:szCs w:val="20"/>
                <w:vertAlign w:val="subscript"/>
              </w:rPr>
              <w:t>q</w:t>
            </w:r>
          </w:p>
          <w:p w14:paraId="3CB88698" w14:textId="77777777" w:rsidR="000901EC" w:rsidRPr="000901EC" w:rsidRDefault="000901EC" w:rsidP="000901EC">
            <w:pPr>
              <w:spacing w:after="240"/>
              <w:rPr>
                <w:rFonts w:eastAsia="SimSun"/>
                <w:iCs/>
                <w:lang w:val="pt-BR"/>
              </w:rPr>
            </w:pPr>
            <w:r w:rsidRPr="000901EC">
              <w:rPr>
                <w:rFonts w:eastAsia="SimSun"/>
                <w:lang w:val="pt-BR"/>
              </w:rPr>
              <w:t>Where:</w:t>
            </w:r>
          </w:p>
          <w:p w14:paraId="0E103822"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 xml:space="preserve">DARDNOBL </w:t>
            </w:r>
            <w:r w:rsidRPr="000901EC">
              <w:rPr>
                <w:rFonts w:eastAsia="SimSun"/>
                <w:i/>
                <w:iCs/>
                <w:szCs w:val="20"/>
                <w:vertAlign w:val="subscript"/>
                <w:lang w:val="pt-BR"/>
              </w:rPr>
              <w:t xml:space="preserve">q     </w:t>
            </w:r>
            <w:r w:rsidRPr="000901EC">
              <w:rPr>
                <w:rFonts w:eastAsia="SimSun"/>
                <w:iCs/>
                <w:szCs w:val="20"/>
                <w:lang w:val="pt-BR"/>
              </w:rPr>
              <w:t xml:space="preserve">=  DAPCRDQTOT * HLRS </w:t>
            </w:r>
            <w:r w:rsidRPr="000901EC">
              <w:rPr>
                <w:rFonts w:eastAsia="SimSun"/>
                <w:i/>
                <w:iCs/>
                <w:szCs w:val="20"/>
                <w:vertAlign w:val="subscript"/>
                <w:lang w:val="pt-BR"/>
              </w:rPr>
              <w:t>q</w:t>
            </w:r>
            <w:r w:rsidRPr="000901EC">
              <w:rPr>
                <w:rFonts w:eastAsia="SimSun"/>
                <w:iCs/>
                <w:szCs w:val="20"/>
                <w:lang w:val="pt-BR"/>
              </w:rPr>
              <w:t xml:space="preserve"> </w:t>
            </w:r>
          </w:p>
          <w:p w14:paraId="1F462BB2"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 xml:space="preserve">DAPCRDQTOT       = </w:t>
            </w:r>
            <w:r w:rsidRPr="000901EC">
              <w:rPr>
                <w:rFonts w:eastAsia="SimSun"/>
                <w:iCs/>
                <w:position w:val="-22"/>
                <w:szCs w:val="20"/>
              </w:rPr>
              <w:object w:dxaOrig="285" w:dyaOrig="285" w14:anchorId="1B0DF299">
                <v:shape id="_x0000_i1065" type="#_x0000_t75" style="width:12pt;height:12pt" o:ole="">
                  <v:imagedata r:id="rId18" o:title=""/>
                </v:shape>
                <o:OLEObject Type="Embed" ProgID="Equation.3" ShapeID="_x0000_i1065" DrawAspect="Content" ObjectID="_1789280188" r:id="rId80"/>
              </w:object>
            </w:r>
            <w:r w:rsidRPr="000901EC">
              <w:rPr>
                <w:rFonts w:eastAsia="SimSun"/>
                <w:iCs/>
                <w:szCs w:val="20"/>
                <w:lang w:val="pt-BR"/>
              </w:rPr>
              <w:t xml:space="preserve"> (</w:t>
            </w:r>
            <w:r w:rsidRPr="000901EC">
              <w:rPr>
                <w:rFonts w:eastAsia="SimSun"/>
                <w:iCs/>
                <w:position w:val="-18"/>
                <w:szCs w:val="20"/>
              </w:rPr>
              <w:object w:dxaOrig="285" w:dyaOrig="570" w14:anchorId="01208A2A">
                <v:shape id="_x0000_i1066" type="#_x0000_t75" style="width:12pt;height:30pt" o:ole="">
                  <v:imagedata r:id="rId78" o:title=""/>
                </v:shape>
                <o:OLEObject Type="Embed" ProgID="Equation.3" ShapeID="_x0000_i1066" DrawAspect="Content" ObjectID="_1789280189" r:id="rId81"/>
              </w:object>
            </w:r>
            <w:r w:rsidRPr="000901EC">
              <w:rPr>
                <w:rFonts w:eastAsia="SimSun"/>
                <w:iCs/>
                <w:szCs w:val="20"/>
                <w:lang w:val="pt-BR"/>
              </w:rPr>
              <w:t>PCRDR</w:t>
            </w:r>
            <w:r w:rsidRPr="000901EC">
              <w:rPr>
                <w:rFonts w:eastAsia="SimSun"/>
                <w:i/>
                <w:iCs/>
                <w:szCs w:val="20"/>
                <w:lang w:val="pt-BR"/>
              </w:rPr>
              <w:t xml:space="preserve"> </w:t>
            </w:r>
            <w:r w:rsidRPr="000901EC">
              <w:rPr>
                <w:rFonts w:eastAsia="SimSun"/>
                <w:i/>
                <w:iCs/>
                <w:szCs w:val="20"/>
                <w:vertAlign w:val="subscript"/>
                <w:lang w:val="pt-BR"/>
              </w:rPr>
              <w:t>r, q, DAM</w:t>
            </w:r>
            <w:r w:rsidRPr="000901EC">
              <w:rPr>
                <w:rFonts w:eastAsia="SimSun"/>
                <w:iCs/>
                <w:szCs w:val="20"/>
                <w:lang w:val="pt-BR"/>
              </w:rPr>
              <w:t xml:space="preserve"> + DARDOAWD </w:t>
            </w:r>
            <w:r w:rsidRPr="000901EC">
              <w:rPr>
                <w:rFonts w:eastAsia="SimSun"/>
                <w:i/>
                <w:iCs/>
                <w:szCs w:val="20"/>
                <w:vertAlign w:val="subscript"/>
                <w:lang w:val="pt-BR"/>
              </w:rPr>
              <w:t>q</w:t>
            </w:r>
            <w:r w:rsidRPr="000901EC">
              <w:rPr>
                <w:rFonts w:eastAsia="SimSun"/>
                <w:iCs/>
                <w:szCs w:val="20"/>
                <w:lang w:val="pt-BR"/>
              </w:rPr>
              <w:t xml:space="preserve"> + DASARDQ </w:t>
            </w:r>
            <w:r w:rsidRPr="000901EC">
              <w:rPr>
                <w:rFonts w:eastAsia="SimSun"/>
                <w:i/>
                <w:iCs/>
                <w:szCs w:val="20"/>
                <w:vertAlign w:val="subscript"/>
                <w:lang w:val="pt-BR"/>
              </w:rPr>
              <w:t>q</w:t>
            </w:r>
            <w:r w:rsidRPr="000901EC">
              <w:rPr>
                <w:rFonts w:eastAsia="SimSun"/>
                <w:iCs/>
                <w:szCs w:val="20"/>
                <w:lang w:val="pt-BR"/>
              </w:rPr>
              <w:t>)</w:t>
            </w:r>
          </w:p>
          <w:p w14:paraId="6207201B" w14:textId="77777777" w:rsidR="000901EC" w:rsidRPr="000901EC" w:rsidRDefault="000901EC" w:rsidP="000901EC">
            <w:pPr>
              <w:rPr>
                <w:rFonts w:eastAsia="SimSun"/>
                <w:iCs/>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0901EC" w:rsidRPr="000901EC" w14:paraId="33A44173"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67A0D9"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0927409"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D7A3085"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AE6911B"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F6F982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DARTPCRDAMT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72D76B9"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6306D86"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Reg-Down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Reg-Down, for the re-calculated Real-Time obligation, for the Operating Hour.</w:t>
                  </w:r>
                </w:p>
              </w:tc>
            </w:tr>
            <w:tr w:rsidR="000901EC" w:rsidRPr="000901EC" w14:paraId="7F27F84A"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A59BA70" w14:textId="77777777" w:rsidR="000901EC" w:rsidRPr="000901EC" w:rsidRDefault="000901EC" w:rsidP="000901EC">
                  <w:pPr>
                    <w:spacing w:after="60"/>
                    <w:rPr>
                      <w:rFonts w:eastAsia="SimSun"/>
                      <w:iCs/>
                      <w:sz w:val="20"/>
                      <w:szCs w:val="20"/>
                    </w:rPr>
                  </w:pPr>
                  <w:r w:rsidRPr="000901EC">
                    <w:rPr>
                      <w:rFonts w:eastAsia="SimSu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F52177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B5AA2E5"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Reg-Down Price</w:t>
                  </w:r>
                  <w:r w:rsidRPr="000901EC">
                    <w:rPr>
                      <w:rFonts w:eastAsia="SimSun"/>
                      <w:iCs/>
                      <w:sz w:val="20"/>
                      <w:szCs w:val="20"/>
                    </w:rPr>
                    <w:t>—The DAM Reg-Down price for the Operating Hour.</w:t>
                  </w:r>
                </w:p>
              </w:tc>
            </w:tr>
            <w:tr w:rsidR="000901EC" w:rsidRPr="000901EC" w14:paraId="08379D81"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B6D2B90" w14:textId="77777777" w:rsidR="000901EC" w:rsidRPr="000901EC" w:rsidRDefault="000901EC" w:rsidP="000901EC">
                  <w:pPr>
                    <w:spacing w:after="60"/>
                    <w:rPr>
                      <w:rFonts w:eastAsia="SimSun"/>
                      <w:iCs/>
                      <w:sz w:val="20"/>
                      <w:szCs w:val="20"/>
                    </w:rPr>
                  </w:pPr>
                  <w:r w:rsidRPr="000901EC">
                    <w:rPr>
                      <w:rFonts w:eastAsia="SimSun"/>
                      <w:iCs/>
                      <w:sz w:val="20"/>
                      <w:szCs w:val="20"/>
                    </w:rPr>
                    <w:t>DARDNOBL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2D16BE"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ACE5249"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Reg-Down New Obligation per QSE—</w:t>
                  </w:r>
                  <w:r w:rsidRPr="000901EC">
                    <w:rPr>
                      <w:rFonts w:eastAsia="SimSun"/>
                      <w:iCs/>
                      <w:sz w:val="20"/>
                      <w:szCs w:val="20"/>
                    </w:rPr>
                    <w:t xml:space="preserve">The updated Reg-Down Ancillary Service Obligation in Real-Time,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37D86507"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8A20F64"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DARDAMT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C354BA3"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A3A407" w14:textId="77777777" w:rsidR="000901EC" w:rsidRPr="000901EC" w:rsidRDefault="000901EC" w:rsidP="000901EC">
                  <w:pPr>
                    <w:spacing w:after="60"/>
                    <w:rPr>
                      <w:rFonts w:eastAsia="SimSun"/>
                      <w:iCs/>
                      <w:sz w:val="20"/>
                      <w:szCs w:val="20"/>
                    </w:rPr>
                  </w:pPr>
                  <w:r w:rsidRPr="000901EC">
                    <w:rPr>
                      <w:rFonts w:eastAsia="SimSun"/>
                      <w:i/>
                      <w:iCs/>
                      <w:sz w:val="20"/>
                      <w:szCs w:val="20"/>
                    </w:rPr>
                    <w:t>Day-Ahead Reg-Down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Reg-Down, for the Operating Hour.</w:t>
                  </w:r>
                </w:p>
              </w:tc>
            </w:tr>
            <w:tr w:rsidR="000901EC" w:rsidRPr="000901EC" w14:paraId="1D7DE29F"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3A8982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PCRDR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5E11AFA"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7D4E5BA"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Reg-Down per Resource per QSE in DAM</w:t>
                  </w:r>
                  <w:r w:rsidRPr="000901EC">
                    <w:rPr>
                      <w:rFonts w:eastAsia="SimSun"/>
                      <w:iCs/>
                      <w:sz w:val="20"/>
                      <w:szCs w:val="20"/>
                    </w:rPr>
                    <w:t xml:space="preserve">—The Reg-Down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05B97A8D"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6B9D4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DARDOAWD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87D19B0"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24F4291"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Reg-Down Only Award for the QSE </w:t>
                  </w:r>
                  <w:r w:rsidRPr="000901EC">
                    <w:rPr>
                      <w:rFonts w:eastAsia="SimSun"/>
                      <w:iCs/>
                      <w:sz w:val="20"/>
                      <w:szCs w:val="20"/>
                    </w:rPr>
                    <w:t xml:space="preserve">—The Reg-Down Only capacity awarded in the DAM to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013A009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79F2217"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EEBAAA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FEA62D"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as defined in Section 6.6.2.4, QSE Load Ratio Share for an Operating Hour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6917E9E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934639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59DD521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A28D6A" w14:textId="77777777" w:rsidR="000901EC" w:rsidRPr="000901EC" w:rsidRDefault="000901EC" w:rsidP="000901EC">
                  <w:pPr>
                    <w:spacing w:after="60"/>
                    <w:rPr>
                      <w:rFonts w:eastAsia="SimSun"/>
                      <w:i/>
                      <w:iCs/>
                      <w:sz w:val="20"/>
                      <w:szCs w:val="20"/>
                    </w:rPr>
                  </w:pPr>
                  <w:r w:rsidRPr="000901EC">
                    <w:rPr>
                      <w:rFonts w:eastAsia="SimSun"/>
                      <w:i/>
                      <w:iCs/>
                      <w:sz w:val="20"/>
                      <w:szCs w:val="20"/>
                    </w:rPr>
                    <w:t>Day-Ahead Procured Capacity for Reg-Down Total</w:t>
                  </w:r>
                  <w:r w:rsidRPr="000901EC">
                    <w:rPr>
                      <w:rFonts w:eastAsia="SimSun"/>
                      <w:iCs/>
                      <w:sz w:val="20"/>
                      <w:szCs w:val="20"/>
                    </w:rPr>
                    <w:t>—The total Reg-Down capacity for all QSEs for all Reg-Down awarded and self-arranged, in the DAM for the Operating Hour.</w:t>
                  </w:r>
                </w:p>
              </w:tc>
            </w:tr>
            <w:tr w:rsidR="000901EC" w:rsidRPr="000901EC" w14:paraId="4A19B3F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5745CC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DASARDQ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C189B7B"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7119F52"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Reg-Down Quantity per QSE</w:t>
                  </w:r>
                  <w:r w:rsidRPr="000901EC">
                    <w:rPr>
                      <w:rFonts w:eastAsia="SimSun"/>
                      <w:iCs/>
                      <w:sz w:val="20"/>
                      <w:szCs w:val="20"/>
                    </w:rPr>
                    <w:t xml:space="preserve">—The self-arranged Reg-Down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472BA9B3"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71A5795"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89EE033"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20BBBAC"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3DE8E84A"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11A0760" w14:textId="77777777" w:rsidR="000901EC" w:rsidRPr="000901EC" w:rsidRDefault="000901EC" w:rsidP="000901EC">
                  <w:pPr>
                    <w:spacing w:after="60"/>
                    <w:rPr>
                      <w:rFonts w:eastAsia="SimSun"/>
                      <w:i/>
                      <w:iCs/>
                      <w:sz w:val="20"/>
                      <w:szCs w:val="20"/>
                    </w:rPr>
                  </w:pPr>
                  <w:r w:rsidRPr="000901EC">
                    <w:rPr>
                      <w:rFonts w:eastAsia="SimSun"/>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0E99D56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E9D91A3"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2B244310" w14:textId="77777777" w:rsidR="000901EC" w:rsidRPr="000901EC" w:rsidRDefault="000901EC" w:rsidP="000901EC">
            <w:pPr>
              <w:spacing w:before="240" w:after="240"/>
              <w:ind w:left="1440" w:hanging="720"/>
              <w:rPr>
                <w:rFonts w:eastAsia="SimSun"/>
                <w:szCs w:val="20"/>
              </w:rPr>
            </w:pPr>
            <w:r w:rsidRPr="000901EC">
              <w:rPr>
                <w:rFonts w:eastAsia="SimSun"/>
                <w:iCs/>
                <w:szCs w:val="20"/>
              </w:rPr>
              <w:t>(c)</w:t>
            </w:r>
            <w:r w:rsidRPr="000901EC">
              <w:rPr>
                <w:rFonts w:eastAsia="SimSun"/>
                <w:iCs/>
                <w:szCs w:val="20"/>
              </w:rPr>
              <w:tab/>
              <w:t>For Responsive Reserve (RRS), if applicable:</w:t>
            </w:r>
          </w:p>
          <w:p w14:paraId="292D9109"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DARTPCRRAMT </w:t>
            </w:r>
            <w:r w:rsidRPr="000901EC">
              <w:rPr>
                <w:rFonts w:eastAsia="SimSun"/>
                <w:i/>
                <w:iCs/>
                <w:szCs w:val="20"/>
                <w:vertAlign w:val="subscript"/>
              </w:rPr>
              <w:t>q</w:t>
            </w:r>
            <w:r w:rsidRPr="000901EC">
              <w:rPr>
                <w:rFonts w:eastAsia="SimSun"/>
                <w:iCs/>
                <w:szCs w:val="20"/>
              </w:rPr>
              <w:t xml:space="preserve">  =  (DARRNOBL </w:t>
            </w:r>
            <w:r w:rsidRPr="000901EC">
              <w:rPr>
                <w:rFonts w:eastAsia="SimSun"/>
                <w:i/>
                <w:iCs/>
                <w:szCs w:val="20"/>
                <w:vertAlign w:val="subscript"/>
              </w:rPr>
              <w:t>q</w:t>
            </w:r>
            <w:r w:rsidRPr="000901EC">
              <w:rPr>
                <w:rFonts w:eastAsia="SimSun"/>
                <w:iCs/>
                <w:szCs w:val="20"/>
              </w:rPr>
              <w:t xml:space="preserve"> – DASARRQ </w:t>
            </w:r>
            <w:r w:rsidRPr="000901EC">
              <w:rPr>
                <w:rFonts w:eastAsia="SimSun"/>
                <w:i/>
                <w:iCs/>
                <w:szCs w:val="20"/>
                <w:vertAlign w:val="subscript"/>
              </w:rPr>
              <w:t>q</w:t>
            </w:r>
            <w:r w:rsidRPr="000901EC">
              <w:rPr>
                <w:rFonts w:eastAsia="SimSun"/>
                <w:iCs/>
                <w:szCs w:val="20"/>
              </w:rPr>
              <w:t xml:space="preserve">) * DARRPR - DARRAMT </w:t>
            </w:r>
            <w:r w:rsidRPr="000901EC">
              <w:rPr>
                <w:rFonts w:eastAsia="SimSun"/>
                <w:i/>
                <w:iCs/>
                <w:szCs w:val="20"/>
                <w:vertAlign w:val="subscript"/>
              </w:rPr>
              <w:t>q</w:t>
            </w:r>
          </w:p>
          <w:p w14:paraId="5421C00A" w14:textId="77777777" w:rsidR="000901EC" w:rsidRPr="000901EC" w:rsidRDefault="000901EC" w:rsidP="000901EC">
            <w:pPr>
              <w:spacing w:after="240"/>
              <w:ind w:left="720" w:hanging="720"/>
              <w:rPr>
                <w:rFonts w:eastAsia="SimSun"/>
                <w:szCs w:val="20"/>
              </w:rPr>
            </w:pPr>
            <w:r w:rsidRPr="000901EC">
              <w:rPr>
                <w:rFonts w:eastAsia="SimSun"/>
                <w:iCs/>
                <w:szCs w:val="20"/>
              </w:rPr>
              <w:t>Where:</w:t>
            </w:r>
          </w:p>
          <w:p w14:paraId="2DD11B32"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DARRNOBL </w:t>
            </w:r>
            <w:r w:rsidRPr="000901EC">
              <w:rPr>
                <w:rFonts w:eastAsia="SimSun"/>
                <w:i/>
                <w:iCs/>
                <w:szCs w:val="20"/>
                <w:vertAlign w:val="subscript"/>
              </w:rPr>
              <w:t>q</w:t>
            </w:r>
            <w:r w:rsidRPr="000901EC">
              <w:rPr>
                <w:rFonts w:eastAsia="SimSun"/>
                <w:iCs/>
                <w:szCs w:val="20"/>
              </w:rPr>
              <w:tab/>
              <w:t xml:space="preserve">=  DAPCRRQTOT * HLRS </w:t>
            </w:r>
            <w:r w:rsidRPr="000901EC">
              <w:rPr>
                <w:rFonts w:eastAsia="SimSun"/>
                <w:i/>
                <w:iCs/>
                <w:szCs w:val="20"/>
                <w:vertAlign w:val="subscript"/>
              </w:rPr>
              <w:t>q</w:t>
            </w:r>
            <w:r w:rsidRPr="000901EC">
              <w:rPr>
                <w:rFonts w:eastAsia="SimSun"/>
                <w:iCs/>
                <w:szCs w:val="20"/>
              </w:rPr>
              <w:t xml:space="preserve"> </w:t>
            </w:r>
          </w:p>
          <w:p w14:paraId="4A0D25A7"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DAPCRRQTOT  =  </w:t>
            </w:r>
            <w:r w:rsidRPr="000901EC">
              <w:rPr>
                <w:rFonts w:eastAsia="SimSun"/>
                <w:iCs/>
                <w:position w:val="-22"/>
                <w:szCs w:val="20"/>
              </w:rPr>
              <w:object w:dxaOrig="285" w:dyaOrig="285" w14:anchorId="586111AC">
                <v:shape id="_x0000_i1067" type="#_x0000_t75" style="width:12pt;height:12pt" o:ole="">
                  <v:imagedata r:id="rId18" o:title=""/>
                </v:shape>
                <o:OLEObject Type="Embed" ProgID="Equation.3" ShapeID="_x0000_i1067" DrawAspect="Content" ObjectID="_1789280190" r:id="rId82"/>
              </w:object>
            </w:r>
            <w:r w:rsidRPr="000901EC">
              <w:rPr>
                <w:rFonts w:eastAsia="SimSun"/>
                <w:iCs/>
                <w:szCs w:val="20"/>
              </w:rPr>
              <w:t>(</w:t>
            </w:r>
            <w:r w:rsidRPr="000901EC">
              <w:rPr>
                <w:rFonts w:eastAsia="SimSun"/>
                <w:szCs w:val="20"/>
              </w:rPr>
              <w:fldChar w:fldCharType="begin"/>
            </w:r>
            <w:r w:rsidRPr="000901EC">
              <w:rPr>
                <w:rFonts w:eastAsia="SimSun"/>
                <w:szCs w:val="20"/>
              </w:rPr>
              <w:fldChar w:fldCharType="separate"/>
            </w:r>
            <w:r w:rsidRPr="000901EC">
              <w:rPr>
                <w:rFonts w:eastAsia="SimSun"/>
                <w:noProof/>
                <w:position w:val="-18"/>
                <w:szCs w:val="20"/>
              </w:rPr>
              <w:drawing>
                <wp:inline distT="0" distB="0" distL="0" distR="0" wp14:anchorId="0F90CE6B" wp14:editId="414B9798">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0901EC">
              <w:rPr>
                <w:rFonts w:eastAsia="SimSun"/>
                <w:szCs w:val="20"/>
              </w:rPr>
              <w:fldChar w:fldCharType="end"/>
            </w:r>
            <w:r w:rsidRPr="000901EC">
              <w:rPr>
                <w:rFonts w:eastAsia="SimSun"/>
                <w:iCs/>
                <w:szCs w:val="20"/>
              </w:rPr>
              <w:t>PCRRR</w:t>
            </w:r>
            <w:r w:rsidRPr="000901EC">
              <w:rPr>
                <w:rFonts w:eastAsia="SimSun"/>
                <w:i/>
                <w:iCs/>
                <w:szCs w:val="20"/>
              </w:rPr>
              <w:t xml:space="preserve"> </w:t>
            </w:r>
            <w:r w:rsidRPr="000901EC">
              <w:rPr>
                <w:rFonts w:eastAsia="SimSun"/>
                <w:i/>
                <w:iCs/>
                <w:szCs w:val="20"/>
                <w:vertAlign w:val="subscript"/>
              </w:rPr>
              <w:t>r, q, DAM</w:t>
            </w:r>
            <w:r w:rsidRPr="000901EC">
              <w:rPr>
                <w:rFonts w:eastAsia="SimSun"/>
                <w:iCs/>
                <w:szCs w:val="20"/>
              </w:rPr>
              <w:t xml:space="preserve"> + DARROAWD </w:t>
            </w:r>
            <w:r w:rsidRPr="000901EC">
              <w:rPr>
                <w:rFonts w:eastAsia="SimSun"/>
                <w:i/>
                <w:iCs/>
                <w:szCs w:val="20"/>
                <w:vertAlign w:val="subscript"/>
              </w:rPr>
              <w:t>q</w:t>
            </w:r>
            <w:r w:rsidRPr="000901EC">
              <w:rPr>
                <w:rFonts w:eastAsia="SimSun"/>
                <w:iCs/>
                <w:szCs w:val="20"/>
              </w:rPr>
              <w:t xml:space="preserve"> + DASARRQ </w:t>
            </w:r>
            <w:r w:rsidRPr="000901EC">
              <w:rPr>
                <w:rFonts w:eastAsia="SimSun"/>
                <w:i/>
                <w:iCs/>
                <w:szCs w:val="20"/>
                <w:vertAlign w:val="subscript"/>
              </w:rPr>
              <w:t>q</w:t>
            </w:r>
            <w:r w:rsidRPr="000901EC">
              <w:rPr>
                <w:rFonts w:eastAsia="SimSun"/>
                <w:iCs/>
                <w:szCs w:val="20"/>
              </w:rPr>
              <w:t>)</w:t>
            </w:r>
          </w:p>
          <w:p w14:paraId="756A655C"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0901EC" w:rsidRPr="000901EC" w14:paraId="2EF18282"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DBF77A1"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55D230C"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11648BE"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421E6EC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022874C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DARTPCRRAMT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5145E3D"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9703E9A"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Responsive Reserve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RRS, for the re-calculated Real-Time obligation, for the Operating Hour.</w:t>
                  </w:r>
                </w:p>
              </w:tc>
            </w:tr>
            <w:tr w:rsidR="000901EC" w:rsidRPr="000901EC" w14:paraId="554E5712"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48C205C" w14:textId="77777777" w:rsidR="000901EC" w:rsidRPr="000901EC" w:rsidRDefault="000901EC" w:rsidP="000901EC">
                  <w:pPr>
                    <w:spacing w:after="60"/>
                    <w:rPr>
                      <w:rFonts w:eastAsia="SimSun"/>
                      <w:iCs/>
                      <w:sz w:val="20"/>
                      <w:szCs w:val="20"/>
                    </w:rPr>
                  </w:pPr>
                  <w:r w:rsidRPr="000901EC">
                    <w:rPr>
                      <w:rFonts w:eastAsia="SimSu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2EC22404"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8EC88F0"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Price</w:t>
                  </w:r>
                  <w:r w:rsidRPr="000901EC">
                    <w:rPr>
                      <w:rFonts w:eastAsia="SimSun"/>
                      <w:iCs/>
                      <w:sz w:val="20"/>
                      <w:szCs w:val="20"/>
                    </w:rPr>
                    <w:t>—The DAM RRS price for the Operating Hour.</w:t>
                  </w:r>
                </w:p>
              </w:tc>
            </w:tr>
            <w:tr w:rsidR="000901EC" w:rsidRPr="000901EC" w14:paraId="6C74097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96F3F5B" w14:textId="77777777" w:rsidR="000901EC" w:rsidRPr="000901EC" w:rsidRDefault="000901EC" w:rsidP="000901EC">
                  <w:pPr>
                    <w:spacing w:after="60"/>
                    <w:rPr>
                      <w:rFonts w:eastAsia="SimSun"/>
                      <w:iCs/>
                      <w:sz w:val="20"/>
                      <w:szCs w:val="20"/>
                    </w:rPr>
                  </w:pPr>
                  <w:r w:rsidRPr="000901EC">
                    <w:rPr>
                      <w:rFonts w:eastAsia="SimSun"/>
                      <w:iCs/>
                      <w:sz w:val="20"/>
                      <w:szCs w:val="20"/>
                    </w:rPr>
                    <w:t>DARRNOBL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BDE5C8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90720C"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New Obligation per QSE—</w:t>
                  </w:r>
                  <w:r w:rsidRPr="000901EC">
                    <w:rPr>
                      <w:rFonts w:eastAsia="SimSun"/>
                      <w:iCs/>
                      <w:sz w:val="20"/>
                      <w:szCs w:val="20"/>
                    </w:rPr>
                    <w:t xml:space="preserve">The updated RRS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70EE5646"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9B91D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DARRAMT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D36B1C1"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64E3259"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RRS for the Operating Hour.</w:t>
                  </w:r>
                </w:p>
              </w:tc>
            </w:tr>
            <w:tr w:rsidR="000901EC" w:rsidRPr="000901EC" w14:paraId="3894CC38"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70A26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612534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10D3A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Responsive Reserve per Resource per QSE in DAM</w:t>
                  </w:r>
                  <w:r w:rsidRPr="000901EC">
                    <w:rPr>
                      <w:rFonts w:eastAsia="SimSun"/>
                      <w:iCs/>
                      <w:sz w:val="20"/>
                      <w:szCs w:val="20"/>
                    </w:rPr>
                    <w:t xml:space="preserve">—The RRS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37FB333"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6B414F"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DARROAWD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0B539A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72BB14"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Responsive Reserve Only Award for the QSE </w:t>
                  </w:r>
                  <w:r w:rsidRPr="000901EC">
                    <w:rPr>
                      <w:rFonts w:eastAsia="SimSun"/>
                      <w:iCs/>
                      <w:sz w:val="20"/>
                      <w:szCs w:val="20"/>
                    </w:rPr>
                    <w:t xml:space="preserve">—The RRS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74BED1C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50A8990"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04C3194"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616D38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Hourly Load Ratio Share per QSE—The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59A95DB3"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831F1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5C4D17D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49956F3"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Procured Capacity for Responsive Reserve Total </w:t>
                  </w:r>
                  <w:r w:rsidRPr="000901EC">
                    <w:rPr>
                      <w:rFonts w:eastAsia="SimSun"/>
                      <w:iCs/>
                      <w:sz w:val="20"/>
                      <w:szCs w:val="20"/>
                    </w:rPr>
                    <w:t>—The total RRS capacity for all QSEs for all RRS awarded and self-arranged in the DAM for the Operating Hour.</w:t>
                  </w:r>
                </w:p>
              </w:tc>
            </w:tr>
            <w:tr w:rsidR="000901EC" w:rsidRPr="000901EC" w14:paraId="1478BDD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7C896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DASARRQ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1B0D59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FDF3A4"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Self-Arranged Responsive Reserve Quantity per QSE</w:t>
                  </w:r>
                  <w:r w:rsidRPr="000901EC">
                    <w:rPr>
                      <w:rFonts w:eastAsia="SimSun"/>
                      <w:iCs/>
                      <w:sz w:val="20"/>
                      <w:szCs w:val="20"/>
                    </w:rPr>
                    <w:t xml:space="preserve">—The self-arranged RRS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7583877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7186E3F"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7F4A521B"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3CD350"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7DAE8C4C"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1F1C809"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393E46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BAE02CF"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2C493C4B" w14:textId="77777777" w:rsidR="000901EC" w:rsidRPr="000901EC" w:rsidRDefault="000901EC" w:rsidP="000901EC">
            <w:pPr>
              <w:spacing w:before="240" w:after="240"/>
              <w:ind w:left="1440" w:hanging="720"/>
              <w:rPr>
                <w:rFonts w:eastAsia="SimSun"/>
                <w:szCs w:val="20"/>
              </w:rPr>
            </w:pPr>
            <w:r w:rsidRPr="000901EC">
              <w:rPr>
                <w:rFonts w:eastAsia="SimSun"/>
                <w:iCs/>
                <w:szCs w:val="20"/>
              </w:rPr>
              <w:t>(d)</w:t>
            </w:r>
            <w:r w:rsidRPr="000901EC">
              <w:rPr>
                <w:rFonts w:eastAsia="SimSun"/>
                <w:iCs/>
                <w:szCs w:val="20"/>
              </w:rPr>
              <w:tab/>
              <w:t xml:space="preserve">For Non-Spinning Reserve (Non-Spin), if applicable: </w:t>
            </w:r>
          </w:p>
          <w:p w14:paraId="109AC651" w14:textId="77777777" w:rsidR="000901EC" w:rsidRPr="000901EC" w:rsidRDefault="000901EC" w:rsidP="000901EC">
            <w:pPr>
              <w:spacing w:after="240"/>
              <w:ind w:left="1440" w:hanging="720"/>
              <w:rPr>
                <w:rFonts w:eastAsia="SimSun"/>
                <w:szCs w:val="20"/>
                <w:lang w:val="sv-SE"/>
              </w:rPr>
            </w:pPr>
            <w:r w:rsidRPr="000901EC">
              <w:rPr>
                <w:rFonts w:eastAsia="SimSun"/>
                <w:iCs/>
                <w:szCs w:val="20"/>
                <w:lang w:val="sv-SE"/>
              </w:rPr>
              <w:t xml:space="preserve">DARTPCNSAMT </w:t>
            </w:r>
            <w:r w:rsidRPr="000901EC">
              <w:rPr>
                <w:rFonts w:eastAsia="SimSun"/>
                <w:i/>
                <w:iCs/>
                <w:szCs w:val="20"/>
                <w:vertAlign w:val="subscript"/>
                <w:lang w:val="sv-SE"/>
              </w:rPr>
              <w:t>q</w:t>
            </w:r>
            <w:r w:rsidRPr="000901EC">
              <w:rPr>
                <w:rFonts w:eastAsia="SimSun"/>
                <w:iCs/>
                <w:szCs w:val="20"/>
                <w:lang w:val="sv-SE"/>
              </w:rPr>
              <w:t xml:space="preserve"> = (DANSNOBL </w:t>
            </w:r>
            <w:r w:rsidRPr="000901EC">
              <w:rPr>
                <w:rFonts w:eastAsia="SimSun"/>
                <w:i/>
                <w:iCs/>
                <w:szCs w:val="20"/>
                <w:vertAlign w:val="subscript"/>
                <w:lang w:val="sv-SE"/>
              </w:rPr>
              <w:t>q</w:t>
            </w:r>
            <w:r w:rsidRPr="000901EC">
              <w:rPr>
                <w:rFonts w:eastAsia="SimSun"/>
                <w:iCs/>
                <w:szCs w:val="20"/>
                <w:lang w:val="sv-SE"/>
              </w:rPr>
              <w:t xml:space="preserve"> – DASANSQ </w:t>
            </w:r>
            <w:r w:rsidRPr="000901EC">
              <w:rPr>
                <w:rFonts w:eastAsia="SimSun"/>
                <w:i/>
                <w:iCs/>
                <w:szCs w:val="20"/>
                <w:vertAlign w:val="subscript"/>
                <w:lang w:val="sv-SE"/>
              </w:rPr>
              <w:t>q</w:t>
            </w:r>
            <w:r w:rsidRPr="000901EC">
              <w:rPr>
                <w:rFonts w:eastAsia="SimSun"/>
                <w:iCs/>
                <w:szCs w:val="20"/>
                <w:lang w:val="sv-SE"/>
              </w:rPr>
              <w:t xml:space="preserve">) * DANSPR - DANSAMT </w:t>
            </w:r>
            <w:r w:rsidRPr="000901EC">
              <w:rPr>
                <w:rFonts w:eastAsia="SimSun"/>
                <w:i/>
                <w:iCs/>
                <w:szCs w:val="20"/>
                <w:vertAlign w:val="subscript"/>
                <w:lang w:val="sv-SE"/>
              </w:rPr>
              <w:t>q</w:t>
            </w:r>
          </w:p>
          <w:p w14:paraId="1CB6C654" w14:textId="77777777" w:rsidR="000901EC" w:rsidRPr="000901EC" w:rsidRDefault="000901EC" w:rsidP="000901EC">
            <w:pPr>
              <w:spacing w:after="240"/>
              <w:ind w:left="720" w:hanging="720"/>
              <w:rPr>
                <w:rFonts w:eastAsia="SimSun"/>
                <w:szCs w:val="20"/>
              </w:rPr>
            </w:pPr>
            <w:r w:rsidRPr="000901EC">
              <w:rPr>
                <w:rFonts w:eastAsia="SimSun"/>
                <w:iCs/>
                <w:szCs w:val="20"/>
              </w:rPr>
              <w:lastRenderedPageBreak/>
              <w:t>Where:</w:t>
            </w:r>
          </w:p>
          <w:p w14:paraId="2AE34122"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DANSNOBL </w:t>
            </w:r>
            <w:r w:rsidRPr="000901EC">
              <w:rPr>
                <w:rFonts w:eastAsia="SimSun"/>
                <w:i/>
                <w:iCs/>
                <w:szCs w:val="20"/>
                <w:vertAlign w:val="subscript"/>
              </w:rPr>
              <w:t xml:space="preserve">q </w:t>
            </w:r>
            <w:r w:rsidRPr="000901EC">
              <w:rPr>
                <w:rFonts w:eastAsia="SimSun"/>
                <w:iCs/>
                <w:szCs w:val="20"/>
              </w:rPr>
              <w:t xml:space="preserve">    =  DAPCNSQTOT * HLRS </w:t>
            </w:r>
            <w:r w:rsidRPr="000901EC">
              <w:rPr>
                <w:rFonts w:eastAsia="SimSun"/>
                <w:i/>
                <w:iCs/>
                <w:szCs w:val="20"/>
                <w:vertAlign w:val="subscript"/>
              </w:rPr>
              <w:t>q</w:t>
            </w:r>
            <w:r w:rsidRPr="000901EC">
              <w:rPr>
                <w:rFonts w:eastAsia="SimSun"/>
                <w:iCs/>
                <w:szCs w:val="20"/>
              </w:rPr>
              <w:t xml:space="preserve"> </w:t>
            </w:r>
          </w:p>
          <w:p w14:paraId="6B468D2A"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DAPCNSQTOT      =  </w:t>
            </w:r>
            <w:r w:rsidRPr="000901EC">
              <w:rPr>
                <w:rFonts w:eastAsia="SimSun"/>
                <w:iCs/>
                <w:position w:val="-22"/>
                <w:szCs w:val="20"/>
              </w:rPr>
              <w:object w:dxaOrig="285" w:dyaOrig="285" w14:anchorId="1EEFD7F7">
                <v:shape id="_x0000_i1068" type="#_x0000_t75" style="width:12pt;height:12pt" o:ole="">
                  <v:imagedata r:id="rId18" o:title=""/>
                </v:shape>
                <o:OLEObject Type="Embed" ProgID="Equation.3" ShapeID="_x0000_i1068" DrawAspect="Content" ObjectID="_1789280191" r:id="rId84"/>
              </w:object>
            </w:r>
            <w:r w:rsidRPr="000901EC">
              <w:rPr>
                <w:rFonts w:eastAsia="SimSun"/>
                <w:iCs/>
                <w:szCs w:val="20"/>
              </w:rPr>
              <w:t xml:space="preserve"> (</w:t>
            </w:r>
            <w:r w:rsidRPr="000901EC">
              <w:rPr>
                <w:rFonts w:eastAsia="SimSun"/>
                <w:iCs/>
                <w:position w:val="-18"/>
                <w:szCs w:val="20"/>
              </w:rPr>
              <w:object w:dxaOrig="285" w:dyaOrig="570" w14:anchorId="723CF3EC">
                <v:shape id="_x0000_i1069" type="#_x0000_t75" style="width:12pt;height:30pt" o:ole="">
                  <v:imagedata r:id="rId78" o:title=""/>
                </v:shape>
                <o:OLEObject Type="Embed" ProgID="Equation.3" ShapeID="_x0000_i1069" DrawAspect="Content" ObjectID="_1789280192" r:id="rId85"/>
              </w:object>
            </w:r>
            <w:r w:rsidRPr="000901EC">
              <w:rPr>
                <w:rFonts w:eastAsia="SimSun"/>
                <w:iCs/>
                <w:szCs w:val="20"/>
              </w:rPr>
              <w:t>PCNSR</w:t>
            </w:r>
            <w:r w:rsidRPr="000901EC">
              <w:rPr>
                <w:rFonts w:eastAsia="SimSun"/>
                <w:i/>
                <w:iCs/>
                <w:szCs w:val="20"/>
              </w:rPr>
              <w:t xml:space="preserve"> </w:t>
            </w:r>
            <w:r w:rsidRPr="000901EC">
              <w:rPr>
                <w:rFonts w:eastAsia="SimSun"/>
                <w:i/>
                <w:iCs/>
                <w:szCs w:val="20"/>
                <w:vertAlign w:val="subscript"/>
              </w:rPr>
              <w:t>r, q, DAM</w:t>
            </w:r>
            <w:r w:rsidRPr="000901EC">
              <w:rPr>
                <w:rFonts w:eastAsia="SimSun"/>
                <w:iCs/>
                <w:szCs w:val="20"/>
              </w:rPr>
              <w:t xml:space="preserve"> + DANSOAWD </w:t>
            </w:r>
            <w:r w:rsidRPr="000901EC">
              <w:rPr>
                <w:rFonts w:eastAsia="SimSun"/>
                <w:i/>
                <w:iCs/>
                <w:szCs w:val="20"/>
                <w:vertAlign w:val="subscript"/>
              </w:rPr>
              <w:t>q</w:t>
            </w:r>
            <w:r w:rsidRPr="000901EC">
              <w:rPr>
                <w:rFonts w:eastAsia="SimSun"/>
                <w:iCs/>
                <w:szCs w:val="20"/>
              </w:rPr>
              <w:t xml:space="preserve"> + DASANSQ </w:t>
            </w:r>
            <w:r w:rsidRPr="000901EC">
              <w:rPr>
                <w:rFonts w:eastAsia="SimSun"/>
                <w:i/>
                <w:iCs/>
                <w:szCs w:val="20"/>
                <w:vertAlign w:val="subscript"/>
              </w:rPr>
              <w:t>q</w:t>
            </w:r>
            <w:r w:rsidRPr="000901EC">
              <w:rPr>
                <w:rFonts w:eastAsia="SimSun"/>
                <w:iCs/>
                <w:szCs w:val="20"/>
              </w:rPr>
              <w:t>)</w:t>
            </w:r>
          </w:p>
          <w:p w14:paraId="0CA27FF8" w14:textId="77777777" w:rsidR="000901EC" w:rsidRPr="000901EC" w:rsidRDefault="000901EC" w:rsidP="000901EC">
            <w:pPr>
              <w:ind w:left="720" w:hanging="720"/>
              <w:rPr>
                <w:rFonts w:eastAsia="SimSun"/>
                <w:szCs w:val="20"/>
              </w:rPr>
            </w:pPr>
            <w:r w:rsidRPr="000901EC">
              <w:rPr>
                <w:rFonts w:eastAsia="SimSu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0901EC" w:rsidRPr="000901EC" w14:paraId="23A7C319"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113FC5F"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6C5B9F5"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A7B9FA1"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C59336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5F4673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DARTPCNSAMT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C291169"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E8DAE02"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Non-Spin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Non-Spin for the re-calculated Real-Time obligation for the Operating Hour.</w:t>
                  </w:r>
                </w:p>
              </w:tc>
            </w:tr>
            <w:tr w:rsidR="000901EC" w:rsidRPr="000901EC" w14:paraId="337FC46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516DF59" w14:textId="77777777" w:rsidR="000901EC" w:rsidRPr="000901EC" w:rsidRDefault="000901EC" w:rsidP="000901EC">
                  <w:pPr>
                    <w:spacing w:after="60"/>
                    <w:rPr>
                      <w:rFonts w:eastAsia="SimSun"/>
                      <w:iCs/>
                      <w:sz w:val="20"/>
                      <w:szCs w:val="20"/>
                    </w:rPr>
                  </w:pPr>
                  <w:r w:rsidRPr="000901EC">
                    <w:rPr>
                      <w:rFonts w:eastAsia="SimSu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498331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91B32FC" w14:textId="77777777" w:rsidR="000901EC" w:rsidRPr="000901EC" w:rsidRDefault="000901EC" w:rsidP="000901EC">
                  <w:pPr>
                    <w:spacing w:after="60"/>
                    <w:rPr>
                      <w:rFonts w:eastAsia="SimSun"/>
                      <w:i/>
                      <w:iCs/>
                      <w:sz w:val="20"/>
                      <w:szCs w:val="20"/>
                    </w:rPr>
                  </w:pPr>
                  <w:r w:rsidRPr="000901EC">
                    <w:rPr>
                      <w:rFonts w:eastAsia="SimSun"/>
                      <w:i/>
                      <w:iCs/>
                      <w:sz w:val="20"/>
                      <w:szCs w:val="20"/>
                    </w:rPr>
                    <w:t>Day-Ahead Non-Spin Price</w:t>
                  </w:r>
                  <w:r w:rsidRPr="000901EC">
                    <w:rPr>
                      <w:rFonts w:eastAsia="SimSun"/>
                      <w:iCs/>
                      <w:sz w:val="20"/>
                      <w:szCs w:val="20"/>
                    </w:rPr>
                    <w:t>—The DAM Non-Spin price for the Operating Hour.</w:t>
                  </w:r>
                </w:p>
              </w:tc>
            </w:tr>
            <w:tr w:rsidR="000901EC" w:rsidRPr="000901EC" w14:paraId="719D44C2"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479DF7CF" w14:textId="77777777" w:rsidR="000901EC" w:rsidRPr="000901EC" w:rsidRDefault="000901EC" w:rsidP="000901EC">
                  <w:pPr>
                    <w:spacing w:after="60"/>
                    <w:rPr>
                      <w:rFonts w:eastAsia="SimSun"/>
                      <w:iCs/>
                      <w:sz w:val="20"/>
                      <w:szCs w:val="20"/>
                    </w:rPr>
                  </w:pPr>
                  <w:r w:rsidRPr="000901EC">
                    <w:rPr>
                      <w:rFonts w:eastAsia="SimSun"/>
                      <w:iCs/>
                      <w:sz w:val="20"/>
                      <w:szCs w:val="20"/>
                    </w:rPr>
                    <w:t>DANSNOBL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238A4FB"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21DF06D" w14:textId="77777777" w:rsidR="000901EC" w:rsidRPr="000901EC" w:rsidRDefault="000901EC" w:rsidP="000901EC">
                  <w:pPr>
                    <w:spacing w:after="60"/>
                    <w:rPr>
                      <w:rFonts w:eastAsia="SimSun"/>
                      <w:i/>
                      <w:iCs/>
                      <w:sz w:val="20"/>
                      <w:szCs w:val="20"/>
                    </w:rPr>
                  </w:pPr>
                  <w:r w:rsidRPr="000901EC">
                    <w:rPr>
                      <w:rFonts w:eastAsia="SimSun"/>
                      <w:i/>
                      <w:iCs/>
                      <w:sz w:val="20"/>
                      <w:szCs w:val="20"/>
                    </w:rPr>
                    <w:t>Day-Ahead Non-Spin New Obligation per QSE—</w:t>
                  </w:r>
                  <w:r w:rsidRPr="000901EC">
                    <w:rPr>
                      <w:rFonts w:eastAsia="SimSun"/>
                      <w:iCs/>
                      <w:sz w:val="20"/>
                      <w:szCs w:val="20"/>
                    </w:rPr>
                    <w:t xml:space="preserve">The updated Non-Spin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7E169D8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963CB6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PCNSR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47EEAE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405D05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Non-Spin per Resource per QSE in DAM</w:t>
                  </w:r>
                  <w:r w:rsidRPr="000901EC">
                    <w:rPr>
                      <w:rFonts w:eastAsia="SimSun"/>
                      <w:iCs/>
                      <w:sz w:val="20"/>
                      <w:szCs w:val="20"/>
                    </w:rPr>
                    <w:t xml:space="preserve">—The Non-Spin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7D743A2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4A7256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DANSOAWD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B52D1E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4C9EC9"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Non-Spin Only Award for the QSE </w:t>
                  </w:r>
                  <w:r w:rsidRPr="000901EC">
                    <w:rPr>
                      <w:rFonts w:eastAsia="SimSun"/>
                      <w:iCs/>
                      <w:sz w:val="20"/>
                      <w:szCs w:val="20"/>
                    </w:rPr>
                    <w:t xml:space="preserve">— The Non-Spin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1826E95F"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EE76EF6"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DANSAMT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8C52F"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2D1729D" w14:textId="77777777" w:rsidR="000901EC" w:rsidRPr="000901EC" w:rsidRDefault="000901EC" w:rsidP="000901EC">
                  <w:pPr>
                    <w:spacing w:after="60"/>
                    <w:rPr>
                      <w:rFonts w:eastAsia="SimSun"/>
                      <w:iCs/>
                      <w:sz w:val="20"/>
                      <w:szCs w:val="20"/>
                    </w:rPr>
                  </w:pPr>
                  <w:r w:rsidRPr="000901EC">
                    <w:rPr>
                      <w:rFonts w:eastAsia="SimSun"/>
                      <w:i/>
                      <w:iCs/>
                      <w:sz w:val="20"/>
                      <w:szCs w:val="20"/>
                    </w:rPr>
                    <w:t>Day-Ahead Non-Spin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Non-Spin for the Operating Hour.</w:t>
                  </w:r>
                </w:p>
              </w:tc>
            </w:tr>
            <w:tr w:rsidR="000901EC" w:rsidRPr="000901EC" w14:paraId="495676D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D3B06A"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F23903F"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261B481"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3CF8A62"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19852D"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F16C0E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6F22DAF" w14:textId="77777777" w:rsidR="000901EC" w:rsidRPr="000901EC" w:rsidRDefault="000901EC" w:rsidP="000901EC">
                  <w:pPr>
                    <w:spacing w:after="60"/>
                    <w:rPr>
                      <w:rFonts w:eastAsia="SimSun"/>
                      <w:iCs/>
                      <w:sz w:val="20"/>
                      <w:szCs w:val="20"/>
                    </w:rPr>
                  </w:pPr>
                  <w:r w:rsidRPr="000901EC">
                    <w:rPr>
                      <w:rFonts w:eastAsia="SimSun"/>
                      <w:i/>
                      <w:iCs/>
                      <w:sz w:val="20"/>
                      <w:szCs w:val="20"/>
                    </w:rPr>
                    <w:t>Day-Ahead Procured Capacity for Non-Spin Total</w:t>
                  </w:r>
                  <w:r w:rsidRPr="000901EC">
                    <w:rPr>
                      <w:rFonts w:eastAsia="SimSun"/>
                      <w:iCs/>
                      <w:sz w:val="20"/>
                      <w:szCs w:val="20"/>
                    </w:rPr>
                    <w:t xml:space="preserve"> —The total Non-Spin capacity for all QSEs for all Non-Spin awarded and self-arranged in the DAM for the Operating Hour.</w:t>
                  </w:r>
                </w:p>
              </w:tc>
            </w:tr>
            <w:tr w:rsidR="000901EC" w:rsidRPr="000901EC" w14:paraId="02274B1E"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FCBC8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DASANSQ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9D9423C"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ECEE4AC"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Non-Spin Quantity per QSE</w:t>
                  </w:r>
                  <w:r w:rsidRPr="000901EC">
                    <w:rPr>
                      <w:rFonts w:eastAsia="SimSun"/>
                      <w:iCs/>
                      <w:sz w:val="20"/>
                      <w:szCs w:val="20"/>
                    </w:rPr>
                    <w:t xml:space="preserve">—The self-arranged Non-Spin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041B6ED0"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8796CF4"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555A92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4820B3"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BE87C19"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B76D7BD"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93F2DA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7C717CA"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70ED8B25" w14:textId="77777777" w:rsidR="000901EC" w:rsidRPr="000901EC" w:rsidRDefault="000901EC" w:rsidP="000901EC">
            <w:pPr>
              <w:spacing w:before="240" w:after="240"/>
              <w:ind w:left="1440" w:hanging="720"/>
              <w:rPr>
                <w:rFonts w:eastAsia="SimSun"/>
                <w:szCs w:val="20"/>
              </w:rPr>
            </w:pPr>
            <w:r w:rsidRPr="000901EC">
              <w:rPr>
                <w:rFonts w:eastAsia="SimSun"/>
                <w:iCs/>
                <w:szCs w:val="20"/>
              </w:rPr>
              <w:t>(e)</w:t>
            </w:r>
            <w:r w:rsidRPr="000901EC">
              <w:rPr>
                <w:rFonts w:eastAsia="SimSun"/>
                <w:iCs/>
                <w:szCs w:val="20"/>
              </w:rPr>
              <w:tab/>
              <w:t>For ERCOT Contingency Reserve Service</w:t>
            </w:r>
            <w:r w:rsidRPr="000901EC">
              <w:rPr>
                <w:rFonts w:eastAsia="SimSun"/>
                <w:i/>
                <w:iCs/>
                <w:sz w:val="20"/>
                <w:szCs w:val="20"/>
              </w:rPr>
              <w:t xml:space="preserve"> </w:t>
            </w:r>
            <w:r w:rsidRPr="000901EC">
              <w:rPr>
                <w:rFonts w:eastAsia="SimSun"/>
                <w:iCs/>
                <w:szCs w:val="20"/>
              </w:rPr>
              <w:t>(ECRS), if applicable:</w:t>
            </w:r>
          </w:p>
          <w:p w14:paraId="63FFEFE4" w14:textId="77777777" w:rsidR="000901EC" w:rsidRPr="000901EC" w:rsidRDefault="000901EC" w:rsidP="000901EC">
            <w:pPr>
              <w:ind w:left="1440" w:hanging="720"/>
              <w:rPr>
                <w:rFonts w:eastAsia="SimSun"/>
                <w:szCs w:val="20"/>
              </w:rPr>
            </w:pPr>
            <w:r w:rsidRPr="000901EC">
              <w:rPr>
                <w:rFonts w:eastAsia="SimSun"/>
                <w:iCs/>
                <w:szCs w:val="20"/>
              </w:rPr>
              <w:t xml:space="preserve">DARTPCECRAMT </w:t>
            </w:r>
            <w:r w:rsidRPr="000901EC">
              <w:rPr>
                <w:rFonts w:eastAsia="SimSun"/>
                <w:i/>
                <w:iCs/>
                <w:szCs w:val="20"/>
                <w:vertAlign w:val="subscript"/>
              </w:rPr>
              <w:t>q</w:t>
            </w:r>
            <w:r w:rsidRPr="000901EC">
              <w:rPr>
                <w:rFonts w:eastAsia="SimSun"/>
                <w:iCs/>
                <w:szCs w:val="20"/>
              </w:rPr>
              <w:t xml:space="preserve"> = (DAECRNOBL </w:t>
            </w:r>
            <w:r w:rsidRPr="000901EC">
              <w:rPr>
                <w:rFonts w:eastAsia="SimSun"/>
                <w:i/>
                <w:iCs/>
                <w:szCs w:val="20"/>
                <w:vertAlign w:val="subscript"/>
              </w:rPr>
              <w:t>q</w:t>
            </w:r>
            <w:r w:rsidRPr="000901EC">
              <w:rPr>
                <w:rFonts w:eastAsia="SimSun"/>
                <w:iCs/>
                <w:szCs w:val="20"/>
              </w:rPr>
              <w:t xml:space="preserve"> – DASAECRQ </w:t>
            </w:r>
            <w:r w:rsidRPr="000901EC">
              <w:rPr>
                <w:rFonts w:eastAsia="SimSun"/>
                <w:i/>
                <w:iCs/>
                <w:szCs w:val="20"/>
                <w:vertAlign w:val="subscript"/>
              </w:rPr>
              <w:t>q</w:t>
            </w:r>
            <w:r w:rsidRPr="000901EC">
              <w:rPr>
                <w:rFonts w:eastAsia="SimSun"/>
                <w:iCs/>
                <w:szCs w:val="20"/>
              </w:rPr>
              <w:t xml:space="preserve">) * DAECRPR –  </w:t>
            </w:r>
          </w:p>
          <w:p w14:paraId="6CA2FBEE" w14:textId="77777777" w:rsidR="000901EC" w:rsidRPr="000901EC" w:rsidRDefault="000901EC" w:rsidP="000901EC">
            <w:pPr>
              <w:spacing w:after="240"/>
              <w:ind w:left="2880"/>
              <w:rPr>
                <w:rFonts w:eastAsia="SimSun"/>
                <w:szCs w:val="20"/>
              </w:rPr>
            </w:pPr>
            <w:r w:rsidRPr="000901EC">
              <w:rPr>
                <w:rFonts w:eastAsia="SimSun"/>
                <w:iCs/>
                <w:szCs w:val="20"/>
              </w:rPr>
              <w:t xml:space="preserve">      DAECRAMT </w:t>
            </w:r>
            <w:r w:rsidRPr="000901EC">
              <w:rPr>
                <w:rFonts w:eastAsia="SimSun"/>
                <w:i/>
                <w:iCs/>
                <w:szCs w:val="20"/>
                <w:vertAlign w:val="subscript"/>
              </w:rPr>
              <w:t>q</w:t>
            </w:r>
          </w:p>
          <w:p w14:paraId="43A7CE33" w14:textId="77777777" w:rsidR="000901EC" w:rsidRPr="000901EC" w:rsidRDefault="000901EC" w:rsidP="000901EC">
            <w:pPr>
              <w:spacing w:after="240"/>
              <w:ind w:left="720" w:hanging="720"/>
              <w:rPr>
                <w:rFonts w:eastAsia="SimSun"/>
                <w:szCs w:val="20"/>
              </w:rPr>
            </w:pPr>
            <w:r w:rsidRPr="000901EC">
              <w:rPr>
                <w:rFonts w:eastAsia="SimSun"/>
                <w:iCs/>
                <w:szCs w:val="20"/>
              </w:rPr>
              <w:t>Where:</w:t>
            </w:r>
          </w:p>
          <w:p w14:paraId="179E545F"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DAECRNOBL </w:t>
            </w:r>
            <w:r w:rsidRPr="000901EC">
              <w:rPr>
                <w:rFonts w:eastAsia="SimSun"/>
                <w:i/>
                <w:iCs/>
                <w:szCs w:val="20"/>
                <w:vertAlign w:val="subscript"/>
              </w:rPr>
              <w:t>q</w:t>
            </w:r>
            <w:r w:rsidRPr="000901EC">
              <w:rPr>
                <w:rFonts w:eastAsia="SimSun"/>
                <w:iCs/>
                <w:szCs w:val="20"/>
              </w:rPr>
              <w:t xml:space="preserve"> = DAPCECRQTOT * HLRS </w:t>
            </w:r>
            <w:r w:rsidRPr="000901EC">
              <w:rPr>
                <w:rFonts w:eastAsia="SimSun"/>
                <w:i/>
                <w:iCs/>
                <w:szCs w:val="20"/>
                <w:vertAlign w:val="subscript"/>
              </w:rPr>
              <w:t>q</w:t>
            </w:r>
            <w:r w:rsidRPr="000901EC">
              <w:rPr>
                <w:rFonts w:eastAsia="SimSun"/>
                <w:iCs/>
                <w:szCs w:val="20"/>
              </w:rPr>
              <w:t xml:space="preserve"> </w:t>
            </w:r>
          </w:p>
          <w:p w14:paraId="30176BD2" w14:textId="77777777" w:rsidR="000901EC" w:rsidRPr="000901EC" w:rsidRDefault="000901EC" w:rsidP="000901EC">
            <w:pPr>
              <w:spacing w:after="240"/>
              <w:ind w:left="1440" w:hanging="720"/>
              <w:rPr>
                <w:rFonts w:eastAsia="SimSun"/>
                <w:szCs w:val="20"/>
              </w:rPr>
            </w:pPr>
            <w:r w:rsidRPr="000901EC">
              <w:rPr>
                <w:rFonts w:eastAsia="SimSun"/>
                <w:iCs/>
                <w:szCs w:val="20"/>
              </w:rPr>
              <w:lastRenderedPageBreak/>
              <w:t xml:space="preserve">DAPCECRQTOT  =  </w:t>
            </w:r>
            <w:r w:rsidRPr="000901EC">
              <w:rPr>
                <w:rFonts w:eastAsia="SimSun"/>
                <w:iCs/>
                <w:position w:val="-22"/>
                <w:szCs w:val="20"/>
              </w:rPr>
              <w:object w:dxaOrig="285" w:dyaOrig="285" w14:anchorId="276692BB">
                <v:shape id="_x0000_i1070" type="#_x0000_t75" style="width:12pt;height:12pt" o:ole="">
                  <v:imagedata r:id="rId18" o:title=""/>
                </v:shape>
                <o:OLEObject Type="Embed" ProgID="Equation.3" ShapeID="_x0000_i1070" DrawAspect="Content" ObjectID="_1789280193" r:id="rId86"/>
              </w:object>
            </w:r>
            <w:r w:rsidRPr="000901EC">
              <w:rPr>
                <w:rFonts w:eastAsia="SimSun"/>
                <w:iCs/>
                <w:szCs w:val="20"/>
              </w:rPr>
              <w:t>(</w:t>
            </w:r>
            <w:r w:rsidRPr="000901EC">
              <w:rPr>
                <w:rFonts w:eastAsia="SimSun"/>
                <w:iCs/>
                <w:position w:val="-18"/>
                <w:szCs w:val="20"/>
              </w:rPr>
              <w:object w:dxaOrig="285" w:dyaOrig="570" w14:anchorId="2517DC4A">
                <v:shape id="_x0000_i1071" type="#_x0000_t75" style="width:12pt;height:30pt" o:ole="">
                  <v:imagedata r:id="rId78" o:title=""/>
                </v:shape>
                <o:OLEObject Type="Embed" ProgID="Equation.3" ShapeID="_x0000_i1071" DrawAspect="Content" ObjectID="_1789280194" r:id="rId87"/>
              </w:object>
            </w:r>
            <w:r w:rsidRPr="000901EC">
              <w:rPr>
                <w:rFonts w:eastAsia="SimSun"/>
                <w:bCs/>
                <w:iCs/>
                <w:szCs w:val="20"/>
              </w:rPr>
              <w:t>PCECRR</w:t>
            </w:r>
            <w:r w:rsidRPr="000901EC">
              <w:rPr>
                <w:rFonts w:eastAsia="SimSun"/>
                <w:bCs/>
                <w:i/>
                <w:iCs/>
                <w:szCs w:val="20"/>
              </w:rPr>
              <w:t xml:space="preserve"> </w:t>
            </w:r>
            <w:r w:rsidRPr="000901EC">
              <w:rPr>
                <w:rFonts w:eastAsia="SimSun"/>
                <w:bCs/>
                <w:i/>
                <w:iCs/>
                <w:szCs w:val="20"/>
                <w:vertAlign w:val="subscript"/>
              </w:rPr>
              <w:t>r, q, DAM</w:t>
            </w:r>
            <w:r w:rsidRPr="000901EC">
              <w:rPr>
                <w:rFonts w:eastAsia="SimSun"/>
                <w:iCs/>
                <w:szCs w:val="20"/>
              </w:rPr>
              <w:t xml:space="preserve"> + DAECROAWD </w:t>
            </w:r>
            <w:r w:rsidRPr="000901EC">
              <w:rPr>
                <w:rFonts w:eastAsia="SimSun"/>
                <w:i/>
                <w:iCs/>
                <w:szCs w:val="20"/>
                <w:vertAlign w:val="subscript"/>
              </w:rPr>
              <w:t>q</w:t>
            </w:r>
            <w:r w:rsidRPr="000901EC">
              <w:rPr>
                <w:rFonts w:eastAsia="SimSun"/>
                <w:iCs/>
                <w:szCs w:val="20"/>
              </w:rPr>
              <w:t xml:space="preserve"> + DASAECRQ </w:t>
            </w:r>
            <w:r w:rsidRPr="000901EC">
              <w:rPr>
                <w:rFonts w:eastAsia="SimSun"/>
                <w:i/>
                <w:iCs/>
                <w:szCs w:val="20"/>
                <w:vertAlign w:val="subscript"/>
              </w:rPr>
              <w:t>q</w:t>
            </w:r>
            <w:r w:rsidRPr="000901EC">
              <w:rPr>
                <w:rFonts w:eastAsia="SimSun"/>
                <w:iCs/>
                <w:szCs w:val="20"/>
              </w:rPr>
              <w:t>)</w:t>
            </w:r>
          </w:p>
          <w:p w14:paraId="0D9030AF"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0901EC" w:rsidRPr="000901EC" w14:paraId="5BAE854B" w14:textId="77777777" w:rsidTr="009C0551">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6FA8516F"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27490171"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6C9181B"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8DF624C"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513C850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DARTPCECRAMT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9C773BF"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3B02DF2"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w:t>
                  </w:r>
                  <w:r w:rsidRPr="000901EC">
                    <w:rPr>
                      <w:rFonts w:eastAsia="SimSun"/>
                      <w:i/>
                      <w:sz w:val="20"/>
                      <w:szCs w:val="20"/>
                    </w:rPr>
                    <w:t xml:space="preserve">ERCOT Contingency Reserve Service </w:t>
                  </w:r>
                  <w:r w:rsidRPr="000901EC">
                    <w:rPr>
                      <w:rFonts w:eastAsia="SimSun"/>
                      <w:i/>
                      <w:iCs/>
                      <w:sz w:val="20"/>
                      <w:szCs w:val="20"/>
                    </w:rPr>
                    <w:t xml:space="preserve">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ECRS for the re-calculated Real-Time obligation for the Operating Hour.</w:t>
                  </w:r>
                </w:p>
              </w:tc>
            </w:tr>
            <w:tr w:rsidR="000901EC" w:rsidRPr="000901EC" w14:paraId="66A63D9A"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5CCADF17" w14:textId="77777777" w:rsidR="000901EC" w:rsidRPr="000901EC" w:rsidRDefault="000901EC" w:rsidP="000901EC">
                  <w:pPr>
                    <w:spacing w:after="60"/>
                    <w:rPr>
                      <w:rFonts w:eastAsia="SimSun"/>
                      <w:iCs/>
                      <w:sz w:val="20"/>
                      <w:szCs w:val="20"/>
                    </w:rPr>
                  </w:pPr>
                  <w:r w:rsidRPr="000901EC">
                    <w:rPr>
                      <w:rFonts w:eastAsia="SimSun"/>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6DDD5B4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02CE03" w14:textId="77777777" w:rsidR="000901EC" w:rsidRPr="000901EC" w:rsidRDefault="000901EC" w:rsidP="000901EC">
                  <w:pPr>
                    <w:spacing w:after="60"/>
                    <w:rPr>
                      <w:rFonts w:eastAsia="SimSun"/>
                      <w:i/>
                      <w:iCs/>
                      <w:sz w:val="20"/>
                      <w:szCs w:val="20"/>
                    </w:rPr>
                  </w:pPr>
                  <w:r w:rsidRPr="000901EC">
                    <w:rPr>
                      <w:rFonts w:eastAsia="SimSun"/>
                      <w:i/>
                      <w:iCs/>
                      <w:sz w:val="20"/>
                      <w:szCs w:val="20"/>
                    </w:rPr>
                    <w:t>Day-Ahead ERCOT Contingency Reserve Price</w:t>
                  </w:r>
                  <w:r w:rsidRPr="000901EC">
                    <w:rPr>
                      <w:rFonts w:eastAsia="SimSun"/>
                      <w:iCs/>
                      <w:sz w:val="20"/>
                      <w:szCs w:val="20"/>
                    </w:rPr>
                    <w:t>—The DAM ECRS price for the Operating Hour.</w:t>
                  </w:r>
                </w:p>
              </w:tc>
            </w:tr>
            <w:tr w:rsidR="000901EC" w:rsidRPr="000901EC" w14:paraId="2270145E"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12962819" w14:textId="77777777" w:rsidR="000901EC" w:rsidRPr="000901EC" w:rsidRDefault="000901EC" w:rsidP="000901EC">
                  <w:pPr>
                    <w:spacing w:after="60"/>
                    <w:rPr>
                      <w:rFonts w:eastAsia="SimSun"/>
                      <w:iCs/>
                      <w:sz w:val="20"/>
                      <w:szCs w:val="20"/>
                    </w:rPr>
                  </w:pPr>
                  <w:r w:rsidRPr="000901EC">
                    <w:rPr>
                      <w:rFonts w:eastAsia="SimSun"/>
                      <w:iCs/>
                      <w:sz w:val="20"/>
                      <w:szCs w:val="20"/>
                    </w:rPr>
                    <w:t>DAECRNOBL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58CF0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FF626F" w14:textId="77777777" w:rsidR="000901EC" w:rsidRPr="000901EC" w:rsidRDefault="000901EC" w:rsidP="000901EC">
                  <w:pPr>
                    <w:spacing w:after="60"/>
                    <w:rPr>
                      <w:rFonts w:eastAsia="SimSun"/>
                      <w:iCs/>
                      <w:sz w:val="20"/>
                      <w:szCs w:val="20"/>
                    </w:rPr>
                  </w:pPr>
                  <w:r w:rsidRPr="000901EC">
                    <w:rPr>
                      <w:rFonts w:eastAsia="SimSun"/>
                      <w:i/>
                      <w:iCs/>
                      <w:sz w:val="20"/>
                      <w:szCs w:val="20"/>
                    </w:rPr>
                    <w:t>Day-Ahead ERCOT Contingency Reserve Service New Obligation per QSE</w:t>
                  </w:r>
                  <w:r w:rsidRPr="000901EC">
                    <w:rPr>
                      <w:rFonts w:eastAsia="SimSun"/>
                      <w:iCs/>
                      <w:sz w:val="20"/>
                      <w:szCs w:val="20"/>
                    </w:rPr>
                    <w:t xml:space="preserve">—The updated ECRS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01ED1C23"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40CA1E09" w14:textId="77777777" w:rsidR="000901EC" w:rsidRPr="000901EC" w:rsidRDefault="000901EC" w:rsidP="000901EC">
                  <w:pPr>
                    <w:spacing w:after="60"/>
                    <w:rPr>
                      <w:rFonts w:eastAsia="SimSun"/>
                      <w:sz w:val="20"/>
                      <w:szCs w:val="20"/>
                    </w:rPr>
                  </w:pPr>
                  <w:r w:rsidRPr="000901EC">
                    <w:rPr>
                      <w:rFonts w:eastAsia="SimSun"/>
                      <w:iCs/>
                      <w:sz w:val="20"/>
                      <w:szCs w:val="20"/>
                    </w:rPr>
                    <w:t xml:space="preserve">PCECRR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24EF087A" w14:textId="77777777" w:rsidR="000901EC" w:rsidRPr="000901EC" w:rsidRDefault="000901EC" w:rsidP="000901EC">
                  <w:pPr>
                    <w:spacing w:after="60"/>
                    <w:rPr>
                      <w:rFonts w:eastAsia="SimSun"/>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124F58F" w14:textId="77777777" w:rsidR="000901EC" w:rsidRPr="000901EC" w:rsidRDefault="000901EC" w:rsidP="000901EC">
                  <w:pPr>
                    <w:spacing w:after="60"/>
                    <w:rPr>
                      <w:rFonts w:eastAsia="SimSun"/>
                      <w:i/>
                      <w:iCs/>
                      <w:sz w:val="20"/>
                      <w:szCs w:val="20"/>
                    </w:rPr>
                  </w:pPr>
                  <w:r w:rsidRPr="000901EC">
                    <w:rPr>
                      <w:rFonts w:eastAsia="SimSun"/>
                      <w:i/>
                      <w:sz w:val="20"/>
                      <w:szCs w:val="20"/>
                    </w:rPr>
                    <w:t>Procured Capacity for ERCOT Contingency Reserve Service per Resource per QSE in DAM</w:t>
                  </w:r>
                  <w:r w:rsidRPr="000901EC">
                    <w:rPr>
                      <w:rFonts w:eastAsia="SimSun"/>
                      <w:sz w:val="20"/>
                      <w:szCs w:val="20"/>
                    </w:rPr>
                    <w:t xml:space="preserve">—The ECRS capacity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w:t>
                  </w:r>
                  <w:r w:rsidRPr="000901EC">
                    <w:rPr>
                      <w:rFonts w:eastAsia="SimSun"/>
                      <w:iCs/>
                      <w:sz w:val="20"/>
                      <w:szCs w:val="20"/>
                    </w:rPr>
                    <w:t>Operating Hour</w:t>
                  </w:r>
                  <w:r w:rsidRPr="000901EC">
                    <w:rPr>
                      <w:rFonts w:eastAsia="SimSun"/>
                      <w:sz w:val="20"/>
                      <w:szCs w:val="20"/>
                    </w:rPr>
                    <w:t xml:space="preserve">.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p>
              </w:tc>
            </w:tr>
            <w:tr w:rsidR="000901EC" w:rsidRPr="000901EC" w14:paraId="46E6F2F8"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05D0C23" w14:textId="77777777" w:rsidR="000901EC" w:rsidRPr="000901EC" w:rsidRDefault="000901EC" w:rsidP="000901EC">
                  <w:pPr>
                    <w:spacing w:after="60"/>
                    <w:rPr>
                      <w:rFonts w:eastAsia="SimSun"/>
                      <w:sz w:val="20"/>
                      <w:szCs w:val="20"/>
                    </w:rPr>
                  </w:pPr>
                  <w:r w:rsidRPr="000901EC">
                    <w:rPr>
                      <w:rFonts w:eastAsia="SimSun"/>
                      <w:iCs/>
                      <w:sz w:val="20"/>
                      <w:szCs w:val="20"/>
                    </w:rPr>
                    <w:t>DAECROAWD</w:t>
                  </w:r>
                  <w:r w:rsidRPr="000901EC">
                    <w:rPr>
                      <w:rFonts w:eastAsia="SimSun"/>
                      <w:i/>
                      <w:sz w:val="20"/>
                      <w:szCs w:val="20"/>
                    </w:rPr>
                    <w:t xml:space="preserve"> </w:t>
                  </w:r>
                  <w:r w:rsidRPr="000901EC">
                    <w:rPr>
                      <w:rFonts w:eastAsia="SimSun"/>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CA75A2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B39E3DB"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w:t>
                  </w:r>
                  <w:r w:rsidRPr="000901EC">
                    <w:rPr>
                      <w:rFonts w:eastAsia="SimSun"/>
                      <w:i/>
                      <w:sz w:val="20"/>
                      <w:szCs w:val="20"/>
                    </w:rPr>
                    <w:t>ERCOT Contingency Reserve Service Only</w:t>
                  </w:r>
                  <w:r w:rsidRPr="000901EC">
                    <w:rPr>
                      <w:rFonts w:eastAsia="SimSun"/>
                      <w:i/>
                      <w:iCs/>
                      <w:sz w:val="20"/>
                      <w:szCs w:val="20"/>
                    </w:rPr>
                    <w:t xml:space="preserve"> Award for the QSE — </w:t>
                  </w:r>
                  <w:r w:rsidRPr="000901EC">
                    <w:rPr>
                      <w:rFonts w:eastAsia="SimSun"/>
                      <w:iCs/>
                      <w:sz w:val="20"/>
                      <w:szCs w:val="20"/>
                    </w:rPr>
                    <w:t xml:space="preserve">The </w:t>
                  </w:r>
                  <w:r w:rsidRPr="000901EC">
                    <w:rPr>
                      <w:rFonts w:eastAsia="SimSun"/>
                      <w:sz w:val="20"/>
                      <w:szCs w:val="20"/>
                    </w:rPr>
                    <w:t>ECRS</w:t>
                  </w:r>
                  <w:r w:rsidRPr="000901EC">
                    <w:rPr>
                      <w:rFonts w:eastAsia="SimSun"/>
                      <w:iCs/>
                      <w:sz w:val="20"/>
                      <w:szCs w:val="20"/>
                    </w:rPr>
                    <w:t xml:space="preserve">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2DE9E566"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503E697" w14:textId="77777777" w:rsidR="000901EC" w:rsidRPr="000901EC" w:rsidRDefault="000901EC" w:rsidP="000901EC">
                  <w:pPr>
                    <w:spacing w:after="60"/>
                    <w:rPr>
                      <w:rFonts w:eastAsia="SimSun"/>
                      <w:i/>
                      <w:iCs/>
                      <w:sz w:val="20"/>
                      <w:szCs w:val="20"/>
                    </w:rPr>
                  </w:pPr>
                  <w:r w:rsidRPr="000901EC">
                    <w:rPr>
                      <w:rFonts w:eastAsia="SimSun"/>
                      <w:sz w:val="20"/>
                      <w:szCs w:val="20"/>
                    </w:rPr>
                    <w:t xml:space="preserve">DAECRAMT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1B2082C"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5F0473E" w14:textId="77777777" w:rsidR="000901EC" w:rsidRPr="000901EC" w:rsidRDefault="000901EC" w:rsidP="000901EC">
                  <w:pPr>
                    <w:spacing w:after="60"/>
                    <w:rPr>
                      <w:rFonts w:eastAsia="SimSun"/>
                      <w:iCs/>
                      <w:sz w:val="20"/>
                      <w:szCs w:val="20"/>
                    </w:rPr>
                  </w:pPr>
                  <w:r w:rsidRPr="000901EC">
                    <w:rPr>
                      <w:rFonts w:eastAsia="SimSun"/>
                      <w:i/>
                      <w:iCs/>
                      <w:sz w:val="20"/>
                      <w:szCs w:val="20"/>
                    </w:rPr>
                    <w:t>Day-Ahead ERCOT Contingency Reserve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ECRS for the Operating Hour.</w:t>
                  </w:r>
                </w:p>
              </w:tc>
            </w:tr>
            <w:tr w:rsidR="000901EC" w:rsidRPr="000901EC" w14:paraId="1C2F4C0D"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11245A9"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3507227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DC0E573"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3D49AE0B"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D8553B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5EEA11E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4BEF855" w14:textId="77777777" w:rsidR="000901EC" w:rsidRPr="000901EC" w:rsidRDefault="000901EC" w:rsidP="000901EC">
                  <w:pPr>
                    <w:spacing w:after="60"/>
                    <w:rPr>
                      <w:rFonts w:eastAsia="SimSun"/>
                      <w:iCs/>
                      <w:sz w:val="20"/>
                      <w:szCs w:val="20"/>
                    </w:rPr>
                  </w:pPr>
                  <w:r w:rsidRPr="000901EC">
                    <w:rPr>
                      <w:rFonts w:eastAsia="SimSun"/>
                      <w:i/>
                      <w:iCs/>
                      <w:sz w:val="20"/>
                      <w:szCs w:val="20"/>
                    </w:rPr>
                    <w:t>Day-Ahead Procured Capacity for ERCOT Contingency Reserve Total</w:t>
                  </w:r>
                  <w:r w:rsidRPr="000901EC">
                    <w:rPr>
                      <w:rFonts w:eastAsia="SimSun"/>
                      <w:iCs/>
                      <w:sz w:val="20"/>
                      <w:szCs w:val="20"/>
                    </w:rPr>
                    <w:t>—The total ECRS capacity for all QSEs for all ECRS awarded and self-arranged in the DAM for the Operating Hour.</w:t>
                  </w:r>
                </w:p>
              </w:tc>
            </w:tr>
            <w:tr w:rsidR="000901EC" w:rsidRPr="000901EC" w14:paraId="062068AD"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EA6BBA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DASAECRQ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D7ADA5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16935F"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ERCOT Contingency Reserve Quantity per QSE</w:t>
                  </w:r>
                  <w:r w:rsidRPr="000901EC">
                    <w:rPr>
                      <w:rFonts w:eastAsia="SimSun"/>
                      <w:iCs/>
                      <w:sz w:val="20"/>
                      <w:szCs w:val="20"/>
                    </w:rPr>
                    <w:t xml:space="preserve">—The self-arranged ECRS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5621A955"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245C5B1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061E40B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1A58665"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85FC9D3"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6469F725"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503B3B6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B62CD04"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3DCE8669" w14:textId="77777777" w:rsidR="000901EC" w:rsidRPr="000901EC" w:rsidRDefault="000901EC" w:rsidP="000901EC">
            <w:pPr>
              <w:spacing w:before="240" w:after="240"/>
              <w:ind w:left="1440" w:hanging="720"/>
              <w:rPr>
                <w:ins w:id="1998" w:author="ERCOT" w:date="2024-01-22T09:50:00Z"/>
                <w:rFonts w:eastAsia="SimSun"/>
                <w:szCs w:val="20"/>
              </w:rPr>
            </w:pPr>
            <w:ins w:id="1999" w:author="ERCOT" w:date="2024-01-22T09:50:00Z">
              <w:r w:rsidRPr="000901EC">
                <w:rPr>
                  <w:rFonts w:eastAsia="SimSun"/>
                  <w:iCs/>
                  <w:szCs w:val="20"/>
                </w:rPr>
                <w:t>(</w:t>
              </w:r>
            </w:ins>
            <w:ins w:id="2000" w:author="ERCOT" w:date="2024-02-01T14:16:00Z">
              <w:r w:rsidRPr="000901EC">
                <w:rPr>
                  <w:rFonts w:eastAsia="SimSun"/>
                  <w:iCs/>
                  <w:szCs w:val="20"/>
                </w:rPr>
                <w:t>f</w:t>
              </w:r>
            </w:ins>
            <w:ins w:id="2001" w:author="ERCOT" w:date="2024-01-22T09:50:00Z">
              <w:r w:rsidRPr="000901EC">
                <w:rPr>
                  <w:rFonts w:eastAsia="SimSun"/>
                  <w:iCs/>
                  <w:szCs w:val="20"/>
                </w:rPr>
                <w:t>)</w:t>
              </w:r>
              <w:r w:rsidRPr="000901EC">
                <w:rPr>
                  <w:rFonts w:eastAsia="SimSun"/>
                  <w:iCs/>
                  <w:szCs w:val="20"/>
                </w:rPr>
                <w:tab/>
                <w:t>For Dispatchable Reliability Reserve Service (DRRS), if applicable:</w:t>
              </w:r>
            </w:ins>
          </w:p>
          <w:p w14:paraId="37072D0E" w14:textId="77777777" w:rsidR="000901EC" w:rsidRPr="000901EC" w:rsidRDefault="000901EC" w:rsidP="000901EC">
            <w:pPr>
              <w:ind w:left="1440" w:hanging="720"/>
              <w:rPr>
                <w:ins w:id="2002" w:author="ERCOT" w:date="2024-01-22T09:50:00Z"/>
                <w:rFonts w:eastAsia="SimSun"/>
                <w:szCs w:val="20"/>
              </w:rPr>
            </w:pPr>
            <w:ins w:id="2003" w:author="ERCOT" w:date="2024-01-22T09:50:00Z">
              <w:r w:rsidRPr="000901EC">
                <w:rPr>
                  <w:rFonts w:eastAsia="SimSun"/>
                  <w:iCs/>
                  <w:szCs w:val="20"/>
                </w:rPr>
                <w:t>DARTPC</w:t>
              </w:r>
            </w:ins>
            <w:ins w:id="2004" w:author="ERCOT" w:date="2024-01-22T09:51:00Z">
              <w:r w:rsidRPr="000901EC">
                <w:rPr>
                  <w:rFonts w:eastAsia="SimSun"/>
                  <w:iCs/>
                  <w:szCs w:val="20"/>
                </w:rPr>
                <w:t>DRR</w:t>
              </w:r>
            </w:ins>
            <w:ins w:id="2005" w:author="ERCOT" w:date="2024-01-22T09:50:00Z">
              <w:r w:rsidRPr="000901EC">
                <w:rPr>
                  <w:rFonts w:eastAsia="SimSun"/>
                  <w:iCs/>
                  <w:szCs w:val="20"/>
                </w:rPr>
                <w:t xml:space="preserve">AMT </w:t>
              </w:r>
              <w:r w:rsidRPr="000901EC">
                <w:rPr>
                  <w:rFonts w:eastAsia="SimSun"/>
                  <w:i/>
                  <w:iCs/>
                  <w:szCs w:val="20"/>
                  <w:vertAlign w:val="subscript"/>
                </w:rPr>
                <w:t>q</w:t>
              </w:r>
              <w:r w:rsidRPr="000901EC">
                <w:rPr>
                  <w:rFonts w:eastAsia="SimSun"/>
                  <w:iCs/>
                  <w:szCs w:val="20"/>
                </w:rPr>
                <w:t xml:space="preserve"> = (DA</w:t>
              </w:r>
            </w:ins>
            <w:ins w:id="2006" w:author="ERCOT" w:date="2024-01-22T09:51:00Z">
              <w:r w:rsidRPr="000901EC">
                <w:rPr>
                  <w:rFonts w:eastAsia="SimSun"/>
                  <w:iCs/>
                  <w:szCs w:val="20"/>
                </w:rPr>
                <w:t>DRR</w:t>
              </w:r>
            </w:ins>
            <w:ins w:id="2007" w:author="ERCOT" w:date="2024-01-22T09:50:00Z">
              <w:r w:rsidRPr="000901EC">
                <w:rPr>
                  <w:rFonts w:eastAsia="SimSun"/>
                  <w:iCs/>
                  <w:szCs w:val="20"/>
                </w:rPr>
                <w:t xml:space="preserve">NOBL </w:t>
              </w:r>
              <w:r w:rsidRPr="000901EC">
                <w:rPr>
                  <w:rFonts w:eastAsia="SimSun"/>
                  <w:i/>
                  <w:iCs/>
                  <w:szCs w:val="20"/>
                  <w:vertAlign w:val="subscript"/>
                </w:rPr>
                <w:t>q</w:t>
              </w:r>
              <w:r w:rsidRPr="000901EC">
                <w:rPr>
                  <w:rFonts w:eastAsia="SimSun"/>
                  <w:iCs/>
                  <w:szCs w:val="20"/>
                </w:rPr>
                <w:t xml:space="preserve"> – DASA</w:t>
              </w:r>
            </w:ins>
            <w:ins w:id="2008" w:author="ERCOT" w:date="2024-01-22T09:51:00Z">
              <w:r w:rsidRPr="000901EC">
                <w:rPr>
                  <w:rFonts w:eastAsia="SimSun"/>
                  <w:iCs/>
                  <w:szCs w:val="20"/>
                </w:rPr>
                <w:t>DRR</w:t>
              </w:r>
            </w:ins>
            <w:ins w:id="2009" w:author="ERCOT" w:date="2024-01-22T09:50:00Z">
              <w:r w:rsidRPr="000901EC">
                <w:rPr>
                  <w:rFonts w:eastAsia="SimSun"/>
                  <w:iCs/>
                  <w:szCs w:val="20"/>
                </w:rPr>
                <w:t xml:space="preserve">Q </w:t>
              </w:r>
              <w:r w:rsidRPr="000901EC">
                <w:rPr>
                  <w:rFonts w:eastAsia="SimSun"/>
                  <w:i/>
                  <w:iCs/>
                  <w:szCs w:val="20"/>
                  <w:vertAlign w:val="subscript"/>
                </w:rPr>
                <w:t>q</w:t>
              </w:r>
              <w:r w:rsidRPr="000901EC">
                <w:rPr>
                  <w:rFonts w:eastAsia="SimSun"/>
                  <w:iCs/>
                  <w:szCs w:val="20"/>
                </w:rPr>
                <w:t xml:space="preserve">) * </w:t>
              </w:r>
            </w:ins>
            <w:ins w:id="2010" w:author="ERCOT" w:date="2024-02-05T09:44:00Z">
              <w:r w:rsidRPr="000901EC">
                <w:rPr>
                  <w:rFonts w:eastAsia="SimSun"/>
                  <w:iCs/>
                  <w:szCs w:val="20"/>
                </w:rPr>
                <w:t xml:space="preserve">                           </w:t>
              </w:r>
            </w:ins>
            <w:ins w:id="2011" w:author="ERCOT" w:date="2024-01-22T09:50:00Z">
              <w:r w:rsidRPr="000901EC">
                <w:rPr>
                  <w:rFonts w:eastAsia="SimSun"/>
                  <w:iCs/>
                  <w:szCs w:val="20"/>
                </w:rPr>
                <w:t>DA</w:t>
              </w:r>
            </w:ins>
            <w:ins w:id="2012" w:author="ERCOT" w:date="2024-01-22T09:51:00Z">
              <w:r w:rsidRPr="000901EC">
                <w:rPr>
                  <w:rFonts w:eastAsia="SimSun"/>
                  <w:iCs/>
                  <w:szCs w:val="20"/>
                </w:rPr>
                <w:t>DR</w:t>
              </w:r>
            </w:ins>
            <w:ins w:id="2013" w:author="ERCOT" w:date="2024-01-22T09:50:00Z">
              <w:r w:rsidRPr="000901EC">
                <w:rPr>
                  <w:rFonts w:eastAsia="SimSun"/>
                  <w:iCs/>
                  <w:szCs w:val="20"/>
                </w:rPr>
                <w:t xml:space="preserve">RPR </w:t>
              </w:r>
            </w:ins>
            <w:ins w:id="2014" w:author="ERCOT" w:date="2024-02-05T09:44:00Z">
              <w:r w:rsidRPr="000901EC">
                <w:rPr>
                  <w:rFonts w:eastAsia="SimSun"/>
                  <w:iCs/>
                  <w:szCs w:val="20"/>
                </w:rPr>
                <w:t xml:space="preserve"> </w:t>
              </w:r>
            </w:ins>
            <w:ins w:id="2015" w:author="ERCOT" w:date="2024-01-22T09:50:00Z">
              <w:r w:rsidRPr="000901EC">
                <w:rPr>
                  <w:rFonts w:eastAsia="SimSun"/>
                  <w:iCs/>
                  <w:szCs w:val="20"/>
                </w:rPr>
                <w:t>–   DA</w:t>
              </w:r>
            </w:ins>
            <w:ins w:id="2016" w:author="ERCOT" w:date="2024-01-22T09:51:00Z">
              <w:r w:rsidRPr="000901EC">
                <w:rPr>
                  <w:rFonts w:eastAsia="SimSun"/>
                  <w:iCs/>
                  <w:szCs w:val="20"/>
                </w:rPr>
                <w:t>DRR</w:t>
              </w:r>
            </w:ins>
            <w:ins w:id="2017" w:author="ERCOT" w:date="2024-01-22T09:50:00Z">
              <w:r w:rsidRPr="000901EC">
                <w:rPr>
                  <w:rFonts w:eastAsia="SimSun"/>
                  <w:iCs/>
                  <w:szCs w:val="20"/>
                </w:rPr>
                <w:t xml:space="preserve">AMT </w:t>
              </w:r>
              <w:r w:rsidRPr="000901EC">
                <w:rPr>
                  <w:rFonts w:eastAsia="SimSun"/>
                  <w:i/>
                  <w:iCs/>
                  <w:szCs w:val="20"/>
                  <w:vertAlign w:val="subscript"/>
                </w:rPr>
                <w:t>q</w:t>
              </w:r>
            </w:ins>
          </w:p>
          <w:p w14:paraId="295853CB" w14:textId="77777777" w:rsidR="000901EC" w:rsidRPr="000901EC" w:rsidRDefault="000901EC" w:rsidP="000901EC">
            <w:pPr>
              <w:spacing w:after="240"/>
              <w:ind w:left="720" w:hanging="720"/>
              <w:rPr>
                <w:ins w:id="2018" w:author="ERCOT" w:date="2024-01-22T09:50:00Z"/>
                <w:rFonts w:eastAsia="SimSun"/>
                <w:szCs w:val="20"/>
              </w:rPr>
            </w:pPr>
            <w:ins w:id="2019" w:author="ERCOT" w:date="2024-01-22T09:50:00Z">
              <w:r w:rsidRPr="000901EC">
                <w:rPr>
                  <w:rFonts w:eastAsia="SimSun"/>
                  <w:iCs/>
                  <w:szCs w:val="20"/>
                </w:rPr>
                <w:t>Where:</w:t>
              </w:r>
            </w:ins>
          </w:p>
          <w:p w14:paraId="3C936731" w14:textId="77777777" w:rsidR="000901EC" w:rsidRPr="000901EC" w:rsidRDefault="000901EC" w:rsidP="000901EC">
            <w:pPr>
              <w:spacing w:after="240"/>
              <w:ind w:left="1440" w:hanging="720"/>
              <w:rPr>
                <w:ins w:id="2020" w:author="ERCOT" w:date="2024-01-22T09:50:00Z"/>
                <w:rFonts w:eastAsia="SimSun"/>
                <w:szCs w:val="20"/>
              </w:rPr>
            </w:pPr>
            <w:del w:id="2021" w:author="ERCOT" w:date="2024-02-07T15:43:00Z">
              <w:r w:rsidRPr="000901EC" w:rsidDel="00895676">
                <w:rPr>
                  <w:rFonts w:eastAsia="SimSun"/>
                  <w:iCs/>
                  <w:szCs w:val="20"/>
                </w:rPr>
                <w:fldChar w:fldCharType="begin"/>
              </w:r>
              <w:r w:rsidR="00B66F7D">
                <w:rPr>
                  <w:rFonts w:eastAsia="SimSun"/>
                  <w:iCs/>
                  <w:szCs w:val="20"/>
                </w:rPr>
                <w:fldChar w:fldCharType="separate"/>
              </w:r>
              <w:r w:rsidRPr="000901EC" w:rsidDel="00895676">
                <w:rPr>
                  <w:rFonts w:eastAsia="SimSun"/>
                  <w:iCs/>
                  <w:szCs w:val="20"/>
                </w:rPr>
                <w:fldChar w:fldCharType="end"/>
              </w:r>
            </w:del>
            <w:ins w:id="2022" w:author="ERCOT" w:date="2024-01-22T09:50:00Z">
              <w:r w:rsidRPr="000901EC">
                <w:rPr>
                  <w:rFonts w:eastAsia="SimSun"/>
                  <w:iCs/>
                  <w:szCs w:val="20"/>
                </w:rPr>
                <w:t>DA</w:t>
              </w:r>
            </w:ins>
            <w:ins w:id="2023" w:author="ERCOT" w:date="2024-01-22T09:51:00Z">
              <w:r w:rsidRPr="000901EC">
                <w:rPr>
                  <w:rFonts w:eastAsia="SimSun"/>
                  <w:iCs/>
                  <w:szCs w:val="20"/>
                </w:rPr>
                <w:t>DR</w:t>
              </w:r>
            </w:ins>
            <w:ins w:id="2024" w:author="ERCOT" w:date="2024-01-22T09:50:00Z">
              <w:r w:rsidRPr="000901EC">
                <w:rPr>
                  <w:rFonts w:eastAsia="SimSun"/>
                  <w:iCs/>
                  <w:szCs w:val="20"/>
                </w:rPr>
                <w:t xml:space="preserve">RNOBL </w:t>
              </w:r>
              <w:r w:rsidRPr="000901EC">
                <w:rPr>
                  <w:rFonts w:eastAsia="SimSun"/>
                  <w:i/>
                  <w:iCs/>
                  <w:szCs w:val="20"/>
                  <w:vertAlign w:val="subscript"/>
                </w:rPr>
                <w:t>q</w:t>
              </w:r>
              <w:r w:rsidRPr="000901EC">
                <w:rPr>
                  <w:rFonts w:eastAsia="SimSun"/>
                  <w:iCs/>
                  <w:szCs w:val="20"/>
                </w:rPr>
                <w:t xml:space="preserve"> = DAPC</w:t>
              </w:r>
            </w:ins>
            <w:ins w:id="2025" w:author="ERCOT" w:date="2024-01-22T09:51:00Z">
              <w:r w:rsidRPr="000901EC">
                <w:rPr>
                  <w:rFonts w:eastAsia="SimSun"/>
                  <w:iCs/>
                  <w:szCs w:val="20"/>
                </w:rPr>
                <w:t>DR</w:t>
              </w:r>
            </w:ins>
            <w:ins w:id="2026" w:author="ERCOT" w:date="2024-01-22T09:50:00Z">
              <w:r w:rsidRPr="000901EC">
                <w:rPr>
                  <w:rFonts w:eastAsia="SimSun"/>
                  <w:iCs/>
                  <w:szCs w:val="20"/>
                </w:rPr>
                <w:t xml:space="preserve">RQTOT * HLRS </w:t>
              </w:r>
              <w:r w:rsidRPr="000901EC">
                <w:rPr>
                  <w:rFonts w:eastAsia="SimSun"/>
                  <w:i/>
                  <w:iCs/>
                  <w:szCs w:val="20"/>
                  <w:vertAlign w:val="subscript"/>
                </w:rPr>
                <w:t>q</w:t>
              </w:r>
            </w:ins>
          </w:p>
          <w:p w14:paraId="7DEA9179" w14:textId="77777777" w:rsidR="000901EC" w:rsidRPr="000901EC" w:rsidRDefault="000901EC" w:rsidP="000901EC">
            <w:pPr>
              <w:spacing w:after="240"/>
              <w:ind w:left="1440" w:hanging="720"/>
              <w:rPr>
                <w:ins w:id="2027" w:author="ERCOT" w:date="2024-01-22T09:50:00Z"/>
                <w:rFonts w:eastAsia="SimSun"/>
                <w:szCs w:val="20"/>
              </w:rPr>
            </w:pPr>
            <w:ins w:id="2028" w:author="ERCOT" w:date="2024-01-22T09:50:00Z">
              <w:r w:rsidRPr="000901EC">
                <w:rPr>
                  <w:rFonts w:eastAsia="SimSun"/>
                  <w:iCs/>
                  <w:szCs w:val="20"/>
                </w:rPr>
                <w:t>DAPC</w:t>
              </w:r>
            </w:ins>
            <w:ins w:id="2029" w:author="ERCOT" w:date="2024-01-22T09:52:00Z">
              <w:r w:rsidRPr="000901EC">
                <w:rPr>
                  <w:rFonts w:eastAsia="SimSun"/>
                  <w:iCs/>
                  <w:szCs w:val="20"/>
                </w:rPr>
                <w:t>DR</w:t>
              </w:r>
            </w:ins>
            <w:ins w:id="2030" w:author="ERCOT" w:date="2024-01-22T09:50:00Z">
              <w:r w:rsidRPr="000901EC">
                <w:rPr>
                  <w:rFonts w:eastAsia="SimSun"/>
                  <w:iCs/>
                  <w:szCs w:val="20"/>
                </w:rPr>
                <w:t xml:space="preserve">RQTOT  =  </w:t>
              </w:r>
            </w:ins>
            <w:r w:rsidRPr="000901EC">
              <w:rPr>
                <w:rFonts w:eastAsia="SimSun"/>
                <w:iCs/>
                <w:position w:val="-22"/>
                <w:szCs w:val="20"/>
              </w:rPr>
              <w:object w:dxaOrig="220" w:dyaOrig="460" w14:anchorId="1F6AB9E2">
                <v:shape id="_x0000_i1072" type="#_x0000_t75" style="width:12pt;height:24pt" o:ole="">
                  <v:imagedata r:id="rId31" o:title=""/>
                </v:shape>
                <o:OLEObject Type="Embed" ProgID="Equation.3" ShapeID="_x0000_i1072" DrawAspect="Content" ObjectID="_1789280195" r:id="rId88"/>
              </w:object>
            </w:r>
            <w:r w:rsidRPr="000901EC">
              <w:rPr>
                <w:rFonts w:eastAsia="SimSun"/>
                <w:iCs/>
                <w:szCs w:val="20"/>
              </w:rPr>
              <w:t xml:space="preserve"> </w:t>
            </w:r>
            <w:ins w:id="2031" w:author="ERCOT" w:date="2024-01-22T09:50:00Z">
              <w:r w:rsidRPr="000901EC">
                <w:rPr>
                  <w:rFonts w:eastAsia="SimSun"/>
                  <w:iCs/>
                  <w:szCs w:val="20"/>
                </w:rPr>
                <w:t>(</w:t>
              </w:r>
            </w:ins>
            <w:ins w:id="2032" w:author="ERCOT" w:date="2024-01-11T08:31:00Z">
              <w:r w:rsidRPr="000901EC">
                <w:rPr>
                  <w:rFonts w:eastAsia="SimSun"/>
                  <w:iCs/>
                  <w:position w:val="-18"/>
                  <w:szCs w:val="20"/>
                </w:rPr>
                <w:object w:dxaOrig="225" w:dyaOrig="420" w14:anchorId="5C69D304">
                  <v:shape id="_x0000_i1073" type="#_x0000_t75" style="width:12pt;height:24pt" o:ole="">
                    <v:imagedata r:id="rId58" o:title=""/>
                  </v:shape>
                  <o:OLEObject Type="Embed" ProgID="Equation.3" ShapeID="_x0000_i1073" DrawAspect="Content" ObjectID="_1789280196" r:id="rId89"/>
                </w:object>
              </w:r>
            </w:ins>
            <w:ins w:id="2033" w:author="ERCOT" w:date="2024-01-22T09:50:00Z">
              <w:r w:rsidRPr="000901EC">
                <w:rPr>
                  <w:rFonts w:eastAsia="SimSun"/>
                  <w:bCs/>
                  <w:iCs/>
                  <w:szCs w:val="20"/>
                </w:rPr>
                <w:t>PC</w:t>
              </w:r>
            </w:ins>
            <w:ins w:id="2034" w:author="ERCOT" w:date="2024-01-22T09:52:00Z">
              <w:r w:rsidRPr="000901EC">
                <w:rPr>
                  <w:rFonts w:eastAsia="SimSun"/>
                  <w:bCs/>
                  <w:iCs/>
                  <w:szCs w:val="20"/>
                </w:rPr>
                <w:t>DR</w:t>
              </w:r>
            </w:ins>
            <w:ins w:id="2035" w:author="ERCOT" w:date="2024-01-22T09:50:00Z">
              <w:r w:rsidRPr="000901EC">
                <w:rPr>
                  <w:rFonts w:eastAsia="SimSun"/>
                  <w:bCs/>
                  <w:iCs/>
                  <w:szCs w:val="20"/>
                </w:rPr>
                <w:t>RR</w:t>
              </w:r>
              <w:r w:rsidRPr="000901EC">
                <w:rPr>
                  <w:rFonts w:eastAsia="SimSun"/>
                  <w:bCs/>
                  <w:i/>
                  <w:iCs/>
                  <w:szCs w:val="20"/>
                </w:rPr>
                <w:t xml:space="preserve"> </w:t>
              </w:r>
              <w:r w:rsidRPr="000901EC">
                <w:rPr>
                  <w:rFonts w:eastAsia="SimSun"/>
                  <w:bCs/>
                  <w:i/>
                  <w:iCs/>
                  <w:szCs w:val="20"/>
                  <w:vertAlign w:val="subscript"/>
                </w:rPr>
                <w:t>r, q, DAM</w:t>
              </w:r>
              <w:r w:rsidRPr="000901EC">
                <w:rPr>
                  <w:rFonts w:eastAsia="SimSun"/>
                  <w:iCs/>
                  <w:szCs w:val="20"/>
                </w:rPr>
                <w:t xml:space="preserve"> + DASA</w:t>
              </w:r>
            </w:ins>
            <w:ins w:id="2036" w:author="ERCOT" w:date="2024-01-22T09:52:00Z">
              <w:r w:rsidRPr="000901EC">
                <w:rPr>
                  <w:rFonts w:eastAsia="SimSun"/>
                  <w:iCs/>
                  <w:szCs w:val="20"/>
                </w:rPr>
                <w:t>DR</w:t>
              </w:r>
            </w:ins>
            <w:ins w:id="2037" w:author="ERCOT" w:date="2024-01-22T09:50:00Z">
              <w:r w:rsidRPr="000901EC">
                <w:rPr>
                  <w:rFonts w:eastAsia="SimSun"/>
                  <w:iCs/>
                  <w:szCs w:val="20"/>
                </w:rPr>
                <w:t xml:space="preserve">RQ </w:t>
              </w:r>
              <w:r w:rsidRPr="000901EC">
                <w:rPr>
                  <w:rFonts w:eastAsia="SimSun"/>
                  <w:i/>
                  <w:iCs/>
                  <w:szCs w:val="20"/>
                  <w:vertAlign w:val="subscript"/>
                </w:rPr>
                <w:t>q</w:t>
              </w:r>
              <w:r w:rsidRPr="000901EC">
                <w:rPr>
                  <w:rFonts w:eastAsia="SimSun"/>
                  <w:iCs/>
                  <w:szCs w:val="20"/>
                </w:rPr>
                <w:t>)</w:t>
              </w:r>
            </w:ins>
          </w:p>
          <w:p w14:paraId="2ADBC485" w14:textId="77777777" w:rsidR="000901EC" w:rsidRPr="000901EC" w:rsidRDefault="000901EC" w:rsidP="000901EC">
            <w:pPr>
              <w:rPr>
                <w:ins w:id="2038" w:author="ERCOT" w:date="2024-01-22T09:50:00Z"/>
                <w:rFonts w:eastAsia="SimSun"/>
              </w:rPr>
            </w:pPr>
            <w:ins w:id="2039" w:author="ERCOT" w:date="2024-01-22T09:50:00Z">
              <w:r w:rsidRPr="000901EC">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0901EC" w:rsidRPr="000901EC" w14:paraId="35D6C80D" w14:textId="77777777" w:rsidTr="009C0551">
              <w:trPr>
                <w:cantSplit/>
                <w:tblHeader/>
                <w:ins w:id="204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C0EFC01" w14:textId="77777777" w:rsidR="000901EC" w:rsidRPr="000901EC" w:rsidRDefault="000901EC" w:rsidP="000901EC">
                  <w:pPr>
                    <w:spacing w:after="240"/>
                    <w:rPr>
                      <w:ins w:id="2041" w:author="ERCOT" w:date="2024-01-22T09:50:00Z"/>
                      <w:rFonts w:eastAsia="SimSun"/>
                      <w:b/>
                      <w:iCs/>
                      <w:sz w:val="20"/>
                      <w:szCs w:val="20"/>
                    </w:rPr>
                  </w:pPr>
                  <w:ins w:id="2042" w:author="ERCOT" w:date="2024-01-22T09:50:00Z">
                    <w:r w:rsidRPr="000901EC">
                      <w:rPr>
                        <w:rFonts w:eastAsia="SimSun"/>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75E69C75" w14:textId="77777777" w:rsidR="000901EC" w:rsidRPr="000901EC" w:rsidRDefault="000901EC" w:rsidP="000901EC">
                  <w:pPr>
                    <w:spacing w:after="240"/>
                    <w:rPr>
                      <w:ins w:id="2043" w:author="ERCOT" w:date="2024-01-22T09:50:00Z"/>
                      <w:rFonts w:eastAsia="SimSun"/>
                      <w:b/>
                      <w:iCs/>
                      <w:sz w:val="20"/>
                      <w:szCs w:val="20"/>
                    </w:rPr>
                  </w:pPr>
                  <w:ins w:id="2044" w:author="ERCOT" w:date="2024-01-22T09:50:00Z">
                    <w:r w:rsidRPr="000901EC">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2B0D3C80" w14:textId="77777777" w:rsidR="000901EC" w:rsidRPr="000901EC" w:rsidRDefault="000901EC" w:rsidP="000901EC">
                  <w:pPr>
                    <w:spacing w:after="240"/>
                    <w:rPr>
                      <w:ins w:id="2045" w:author="ERCOT" w:date="2024-01-22T09:50:00Z"/>
                      <w:rFonts w:eastAsia="SimSun"/>
                      <w:b/>
                      <w:iCs/>
                      <w:sz w:val="20"/>
                      <w:szCs w:val="20"/>
                    </w:rPr>
                  </w:pPr>
                  <w:ins w:id="2046" w:author="ERCOT" w:date="2024-01-22T09:50:00Z">
                    <w:r w:rsidRPr="000901EC">
                      <w:rPr>
                        <w:rFonts w:eastAsia="SimSun"/>
                        <w:b/>
                        <w:iCs/>
                        <w:sz w:val="20"/>
                        <w:szCs w:val="20"/>
                      </w:rPr>
                      <w:t>Description</w:t>
                    </w:r>
                  </w:ins>
                </w:p>
              </w:tc>
            </w:tr>
            <w:tr w:rsidR="000901EC" w:rsidRPr="000901EC" w14:paraId="237CB236" w14:textId="77777777" w:rsidTr="009C0551">
              <w:trPr>
                <w:cantSplit/>
                <w:ins w:id="20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BC5747E" w14:textId="77777777" w:rsidR="000901EC" w:rsidRPr="000901EC" w:rsidRDefault="000901EC" w:rsidP="000901EC">
                  <w:pPr>
                    <w:spacing w:after="60"/>
                    <w:rPr>
                      <w:ins w:id="2048" w:author="ERCOT" w:date="2024-01-22T09:50:00Z"/>
                      <w:rFonts w:eastAsia="SimSun"/>
                      <w:iCs/>
                      <w:sz w:val="20"/>
                      <w:szCs w:val="20"/>
                    </w:rPr>
                  </w:pPr>
                  <w:ins w:id="2049" w:author="ERCOT" w:date="2024-01-22T09:50:00Z">
                    <w:r w:rsidRPr="000901EC">
                      <w:rPr>
                        <w:rFonts w:eastAsia="SimSun"/>
                        <w:iCs/>
                        <w:sz w:val="20"/>
                        <w:szCs w:val="20"/>
                      </w:rPr>
                      <w:t>DARTPC</w:t>
                    </w:r>
                  </w:ins>
                  <w:ins w:id="2050" w:author="ERCOT" w:date="2024-01-22T09:57:00Z">
                    <w:r w:rsidRPr="000901EC">
                      <w:rPr>
                        <w:rFonts w:eastAsia="SimSun"/>
                        <w:iCs/>
                        <w:sz w:val="20"/>
                        <w:szCs w:val="20"/>
                      </w:rPr>
                      <w:t>DRR</w:t>
                    </w:r>
                  </w:ins>
                  <w:ins w:id="2051" w:author="ERCOT" w:date="2024-01-22T09:50:00Z">
                    <w:r w:rsidRPr="000901EC">
                      <w:rPr>
                        <w:rFonts w:eastAsia="SimSun"/>
                        <w:iCs/>
                        <w:sz w:val="20"/>
                        <w:szCs w:val="20"/>
                      </w:rPr>
                      <w:t xml:space="preserve">AMT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112AA1D" w14:textId="77777777" w:rsidR="000901EC" w:rsidRPr="000901EC" w:rsidRDefault="000901EC" w:rsidP="000901EC">
                  <w:pPr>
                    <w:spacing w:after="60"/>
                    <w:rPr>
                      <w:ins w:id="2052" w:author="ERCOT" w:date="2024-01-22T09:50:00Z"/>
                      <w:rFonts w:eastAsia="SimSun"/>
                      <w:iCs/>
                      <w:sz w:val="20"/>
                      <w:szCs w:val="20"/>
                    </w:rPr>
                  </w:pPr>
                  <w:ins w:id="2053" w:author="ERCOT" w:date="2024-01-22T09:50:00Z">
                    <w:r w:rsidRPr="000901EC">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3414F80C" w14:textId="77777777" w:rsidR="000901EC" w:rsidRPr="000901EC" w:rsidRDefault="000901EC" w:rsidP="000901EC">
                  <w:pPr>
                    <w:spacing w:after="60"/>
                    <w:rPr>
                      <w:ins w:id="2054" w:author="ERCOT" w:date="2024-01-22T09:50:00Z"/>
                      <w:rFonts w:eastAsia="SimSun"/>
                      <w:iCs/>
                      <w:sz w:val="20"/>
                      <w:szCs w:val="20"/>
                    </w:rPr>
                  </w:pPr>
                  <w:ins w:id="2055" w:author="ERCOT" w:date="2024-01-22T09:50:00Z">
                    <w:r w:rsidRPr="000901EC">
                      <w:rPr>
                        <w:rFonts w:eastAsia="SimSun"/>
                        <w:i/>
                        <w:iCs/>
                        <w:sz w:val="20"/>
                        <w:szCs w:val="20"/>
                      </w:rPr>
                      <w:t xml:space="preserve">Day-Ahead Updated Real-Time Procured Capacity for </w:t>
                    </w:r>
                  </w:ins>
                  <w:ins w:id="2056" w:author="ERCOT" w:date="2024-01-22T09:58:00Z">
                    <w:r w:rsidRPr="000901EC">
                      <w:rPr>
                        <w:rFonts w:eastAsia="SimSun"/>
                        <w:i/>
                        <w:sz w:val="20"/>
                        <w:szCs w:val="20"/>
                      </w:rPr>
                      <w:t>Dispatchable Reliability Reserve</w:t>
                    </w:r>
                  </w:ins>
                  <w:ins w:id="2057" w:author="ERCOT" w:date="2024-01-22T09:50:00Z">
                    <w:r w:rsidRPr="000901EC">
                      <w:rPr>
                        <w:rFonts w:eastAsia="SimSun"/>
                        <w:i/>
                        <w:sz w:val="20"/>
                        <w:szCs w:val="20"/>
                      </w:rPr>
                      <w:t xml:space="preserve"> Service </w:t>
                    </w:r>
                    <w:r w:rsidRPr="000901EC">
                      <w:rPr>
                        <w:rFonts w:eastAsia="SimSun"/>
                        <w:i/>
                        <w:iCs/>
                        <w:sz w:val="20"/>
                        <w:szCs w:val="20"/>
                      </w:rPr>
                      <w:t>Amount by QSE</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w:t>
                    </w:r>
                  </w:ins>
                  <w:ins w:id="2058" w:author="ERCOT" w:date="2024-01-22T09:58:00Z">
                    <w:r w:rsidRPr="000901EC">
                      <w:rPr>
                        <w:rFonts w:eastAsia="SimSun"/>
                        <w:iCs/>
                        <w:sz w:val="20"/>
                        <w:szCs w:val="20"/>
                      </w:rPr>
                      <w:t>DRRS</w:t>
                    </w:r>
                  </w:ins>
                  <w:ins w:id="2059" w:author="ERCOT" w:date="2024-01-22T09:50:00Z">
                    <w:r w:rsidRPr="000901EC">
                      <w:rPr>
                        <w:rFonts w:eastAsia="SimSun"/>
                        <w:iCs/>
                        <w:sz w:val="20"/>
                        <w:szCs w:val="20"/>
                      </w:rPr>
                      <w:t xml:space="preserve"> for the re-calculated Real-Time obligation for the Operating Hour.</w:t>
                    </w:r>
                  </w:ins>
                </w:p>
              </w:tc>
            </w:tr>
            <w:tr w:rsidR="000901EC" w:rsidRPr="000901EC" w14:paraId="4D0B974C" w14:textId="77777777" w:rsidTr="009C0551">
              <w:trPr>
                <w:cantSplit/>
                <w:ins w:id="206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1CD90E5" w14:textId="77777777" w:rsidR="000901EC" w:rsidRPr="000901EC" w:rsidRDefault="000901EC" w:rsidP="000901EC">
                  <w:pPr>
                    <w:spacing w:after="60"/>
                    <w:rPr>
                      <w:ins w:id="2061" w:author="ERCOT" w:date="2024-01-22T09:50:00Z"/>
                      <w:rFonts w:eastAsia="SimSun"/>
                      <w:iCs/>
                      <w:sz w:val="20"/>
                      <w:szCs w:val="20"/>
                    </w:rPr>
                  </w:pPr>
                  <w:ins w:id="2062" w:author="ERCOT" w:date="2024-01-22T09:50:00Z">
                    <w:r w:rsidRPr="000901EC">
                      <w:rPr>
                        <w:rFonts w:eastAsia="SimSun"/>
                        <w:iCs/>
                        <w:sz w:val="20"/>
                        <w:szCs w:val="20"/>
                      </w:rPr>
                      <w:t>DA</w:t>
                    </w:r>
                  </w:ins>
                  <w:ins w:id="2063" w:author="ERCOT" w:date="2024-01-22T09:57:00Z">
                    <w:r w:rsidRPr="000901EC">
                      <w:rPr>
                        <w:rFonts w:eastAsia="SimSun"/>
                        <w:iCs/>
                        <w:sz w:val="20"/>
                        <w:szCs w:val="20"/>
                      </w:rPr>
                      <w:t>DRR</w:t>
                    </w:r>
                  </w:ins>
                  <w:ins w:id="2064" w:author="ERCOT" w:date="2024-01-22T09:50:00Z">
                    <w:r w:rsidRPr="000901EC">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463C5B69" w14:textId="77777777" w:rsidR="000901EC" w:rsidRPr="000901EC" w:rsidRDefault="000901EC" w:rsidP="000901EC">
                  <w:pPr>
                    <w:spacing w:after="60"/>
                    <w:rPr>
                      <w:ins w:id="2065" w:author="ERCOT" w:date="2024-01-22T09:50:00Z"/>
                      <w:rFonts w:eastAsia="SimSun"/>
                      <w:iCs/>
                      <w:sz w:val="20"/>
                      <w:szCs w:val="20"/>
                    </w:rPr>
                  </w:pPr>
                  <w:ins w:id="2066"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48BAA29" w14:textId="77777777" w:rsidR="000901EC" w:rsidRPr="000901EC" w:rsidRDefault="000901EC" w:rsidP="000901EC">
                  <w:pPr>
                    <w:spacing w:after="60"/>
                    <w:rPr>
                      <w:ins w:id="2067" w:author="ERCOT" w:date="2024-01-22T09:50:00Z"/>
                      <w:rFonts w:eastAsia="SimSun"/>
                      <w:i/>
                      <w:iCs/>
                      <w:sz w:val="20"/>
                      <w:szCs w:val="20"/>
                    </w:rPr>
                  </w:pPr>
                  <w:ins w:id="2068" w:author="ERCOT" w:date="2024-01-22T09:50:00Z">
                    <w:r w:rsidRPr="000901EC">
                      <w:rPr>
                        <w:rFonts w:eastAsia="SimSun"/>
                        <w:i/>
                        <w:iCs/>
                        <w:sz w:val="20"/>
                        <w:szCs w:val="20"/>
                      </w:rPr>
                      <w:t xml:space="preserve">Day-Ahead </w:t>
                    </w:r>
                  </w:ins>
                  <w:ins w:id="2069" w:author="ERCOT" w:date="2024-01-22T09:58:00Z">
                    <w:r w:rsidRPr="000901EC">
                      <w:rPr>
                        <w:rFonts w:eastAsia="SimSun"/>
                        <w:i/>
                        <w:iCs/>
                        <w:sz w:val="20"/>
                        <w:szCs w:val="20"/>
                      </w:rPr>
                      <w:t xml:space="preserve">Dispatchable Reliability Reserve Service </w:t>
                    </w:r>
                  </w:ins>
                  <w:ins w:id="2070" w:author="ERCOT" w:date="2024-01-22T09:50:00Z">
                    <w:r w:rsidRPr="000901EC">
                      <w:rPr>
                        <w:rFonts w:eastAsia="SimSun"/>
                        <w:i/>
                        <w:iCs/>
                        <w:sz w:val="20"/>
                        <w:szCs w:val="20"/>
                      </w:rPr>
                      <w:t>Price</w:t>
                    </w:r>
                    <w:r w:rsidRPr="000901EC">
                      <w:rPr>
                        <w:rFonts w:eastAsia="SimSun"/>
                        <w:iCs/>
                        <w:sz w:val="20"/>
                        <w:szCs w:val="20"/>
                      </w:rPr>
                      <w:t xml:space="preserve">—The DAM </w:t>
                    </w:r>
                  </w:ins>
                  <w:ins w:id="2071" w:author="ERCOT" w:date="2024-01-22T10:02:00Z">
                    <w:r w:rsidRPr="000901EC">
                      <w:rPr>
                        <w:rFonts w:eastAsia="SimSun"/>
                        <w:iCs/>
                        <w:sz w:val="20"/>
                        <w:szCs w:val="20"/>
                      </w:rPr>
                      <w:t xml:space="preserve">DRRS </w:t>
                    </w:r>
                  </w:ins>
                  <w:ins w:id="2072" w:author="ERCOT" w:date="2024-01-22T09:50:00Z">
                    <w:r w:rsidRPr="000901EC">
                      <w:rPr>
                        <w:rFonts w:eastAsia="SimSun"/>
                        <w:iCs/>
                        <w:sz w:val="20"/>
                        <w:szCs w:val="20"/>
                      </w:rPr>
                      <w:t>price for the Operating Hour.</w:t>
                    </w:r>
                  </w:ins>
                </w:p>
              </w:tc>
            </w:tr>
            <w:tr w:rsidR="000901EC" w:rsidRPr="000901EC" w14:paraId="05871122" w14:textId="77777777" w:rsidTr="009C0551">
              <w:trPr>
                <w:cantSplit/>
                <w:ins w:id="207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0B8257C" w14:textId="77777777" w:rsidR="000901EC" w:rsidRPr="000901EC" w:rsidRDefault="000901EC" w:rsidP="000901EC">
                  <w:pPr>
                    <w:spacing w:after="60"/>
                    <w:rPr>
                      <w:ins w:id="2074" w:author="ERCOT" w:date="2024-01-22T09:50:00Z"/>
                      <w:rFonts w:eastAsia="SimSun"/>
                      <w:iCs/>
                      <w:sz w:val="20"/>
                      <w:szCs w:val="20"/>
                    </w:rPr>
                  </w:pPr>
                  <w:ins w:id="2075" w:author="ERCOT" w:date="2024-01-22T09:50:00Z">
                    <w:r w:rsidRPr="000901EC">
                      <w:rPr>
                        <w:rFonts w:eastAsia="SimSun"/>
                        <w:iCs/>
                        <w:sz w:val="20"/>
                        <w:szCs w:val="20"/>
                      </w:rPr>
                      <w:t>DA</w:t>
                    </w:r>
                  </w:ins>
                  <w:ins w:id="2076" w:author="ERCOT" w:date="2024-01-22T10:02:00Z">
                    <w:r w:rsidRPr="000901EC">
                      <w:rPr>
                        <w:rFonts w:eastAsia="SimSun"/>
                        <w:iCs/>
                        <w:sz w:val="20"/>
                        <w:szCs w:val="20"/>
                      </w:rPr>
                      <w:t>DRR</w:t>
                    </w:r>
                  </w:ins>
                  <w:ins w:id="2077" w:author="ERCOT" w:date="2024-01-22T09:50:00Z">
                    <w:r w:rsidRPr="000901EC">
                      <w:rPr>
                        <w:rFonts w:eastAsia="SimSun"/>
                        <w:iCs/>
                        <w:sz w:val="20"/>
                        <w:szCs w:val="20"/>
                      </w:rPr>
                      <w:t>NOBL</w:t>
                    </w:r>
                    <w:r w:rsidRPr="000901EC">
                      <w:rPr>
                        <w:rFonts w:eastAsia="SimSun"/>
                        <w:iCs/>
                        <w:sz w:val="20"/>
                        <w:szCs w:val="20"/>
                        <w:vertAlign w:val="subscript"/>
                      </w:rPr>
                      <w:t xml:space="preserve">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82EEF2" w14:textId="77777777" w:rsidR="000901EC" w:rsidRPr="000901EC" w:rsidRDefault="000901EC" w:rsidP="000901EC">
                  <w:pPr>
                    <w:spacing w:after="60"/>
                    <w:rPr>
                      <w:ins w:id="2078" w:author="ERCOT" w:date="2024-01-22T09:50:00Z"/>
                      <w:rFonts w:eastAsia="SimSun"/>
                      <w:iCs/>
                      <w:sz w:val="20"/>
                      <w:szCs w:val="20"/>
                    </w:rPr>
                  </w:pPr>
                  <w:ins w:id="2079"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1159F25" w14:textId="77777777" w:rsidR="000901EC" w:rsidRPr="000901EC" w:rsidRDefault="000901EC" w:rsidP="000901EC">
                  <w:pPr>
                    <w:spacing w:after="60"/>
                    <w:rPr>
                      <w:ins w:id="2080" w:author="ERCOT" w:date="2024-01-22T09:50:00Z"/>
                      <w:rFonts w:eastAsia="SimSun"/>
                      <w:iCs/>
                      <w:sz w:val="20"/>
                      <w:szCs w:val="20"/>
                    </w:rPr>
                  </w:pPr>
                  <w:ins w:id="2081" w:author="ERCOT" w:date="2024-01-22T09:50:00Z">
                    <w:r w:rsidRPr="000901EC">
                      <w:rPr>
                        <w:rFonts w:eastAsia="SimSun"/>
                        <w:i/>
                        <w:iCs/>
                        <w:sz w:val="20"/>
                        <w:szCs w:val="20"/>
                      </w:rPr>
                      <w:t xml:space="preserve">Day-Ahead </w:t>
                    </w:r>
                  </w:ins>
                  <w:ins w:id="2082" w:author="ERCOT" w:date="2024-01-22T09:58:00Z">
                    <w:r w:rsidRPr="000901EC">
                      <w:rPr>
                        <w:rFonts w:eastAsia="SimSun"/>
                        <w:i/>
                        <w:iCs/>
                        <w:sz w:val="20"/>
                        <w:szCs w:val="20"/>
                      </w:rPr>
                      <w:t xml:space="preserve">Dispatchable Reliability Reserve Service </w:t>
                    </w:r>
                  </w:ins>
                  <w:ins w:id="2083" w:author="ERCOT" w:date="2024-01-22T09:50:00Z">
                    <w:r w:rsidRPr="000901EC">
                      <w:rPr>
                        <w:rFonts w:eastAsia="SimSun"/>
                        <w:i/>
                        <w:iCs/>
                        <w:sz w:val="20"/>
                        <w:szCs w:val="20"/>
                      </w:rPr>
                      <w:t>New Obligation per QSE</w:t>
                    </w:r>
                    <w:r w:rsidRPr="000901EC">
                      <w:rPr>
                        <w:rFonts w:eastAsia="SimSun"/>
                        <w:iCs/>
                        <w:sz w:val="20"/>
                        <w:szCs w:val="20"/>
                      </w:rPr>
                      <w:t xml:space="preserve">—The updated </w:t>
                    </w:r>
                  </w:ins>
                  <w:ins w:id="2084" w:author="ERCOT" w:date="2024-01-22T10:02:00Z">
                    <w:r w:rsidRPr="000901EC">
                      <w:rPr>
                        <w:rFonts w:eastAsia="SimSun"/>
                        <w:iCs/>
                        <w:sz w:val="20"/>
                        <w:szCs w:val="20"/>
                      </w:rPr>
                      <w:t xml:space="preserve">DRRS </w:t>
                    </w:r>
                  </w:ins>
                  <w:ins w:id="2085" w:author="ERCOT" w:date="2024-01-22T09:50:00Z">
                    <w:r w:rsidRPr="000901EC">
                      <w:rPr>
                        <w:rFonts w:eastAsia="SimSun"/>
                        <w:iCs/>
                        <w:sz w:val="20"/>
                        <w:szCs w:val="20"/>
                      </w:rPr>
                      <w:t xml:space="preserve">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ins>
                </w:p>
              </w:tc>
            </w:tr>
            <w:tr w:rsidR="000901EC" w:rsidRPr="000901EC" w14:paraId="71BD3475" w14:textId="77777777" w:rsidTr="009C0551">
              <w:trPr>
                <w:cantSplit/>
                <w:ins w:id="208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9A8EBCB" w14:textId="77777777" w:rsidR="000901EC" w:rsidRPr="000901EC" w:rsidRDefault="000901EC" w:rsidP="000901EC">
                  <w:pPr>
                    <w:spacing w:after="60"/>
                    <w:rPr>
                      <w:ins w:id="2087" w:author="ERCOT" w:date="2024-01-22T09:50:00Z"/>
                      <w:rFonts w:eastAsia="SimSun"/>
                      <w:sz w:val="20"/>
                      <w:szCs w:val="20"/>
                    </w:rPr>
                  </w:pPr>
                  <w:ins w:id="2088" w:author="ERCOT" w:date="2024-01-22T09:50:00Z">
                    <w:r w:rsidRPr="000901EC">
                      <w:rPr>
                        <w:rFonts w:eastAsia="SimSun"/>
                        <w:iCs/>
                        <w:sz w:val="20"/>
                        <w:szCs w:val="20"/>
                      </w:rPr>
                      <w:t>PC</w:t>
                    </w:r>
                  </w:ins>
                  <w:ins w:id="2089" w:author="ERCOT" w:date="2024-01-22T10:02:00Z">
                    <w:r w:rsidRPr="000901EC">
                      <w:rPr>
                        <w:rFonts w:eastAsia="SimSun"/>
                        <w:iCs/>
                        <w:sz w:val="20"/>
                        <w:szCs w:val="20"/>
                      </w:rPr>
                      <w:t>DRR</w:t>
                    </w:r>
                  </w:ins>
                  <w:ins w:id="2090" w:author="ERCOT" w:date="2024-01-22T09:50:00Z">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506A8531" w14:textId="77777777" w:rsidR="000901EC" w:rsidRPr="000901EC" w:rsidRDefault="000901EC" w:rsidP="000901EC">
                  <w:pPr>
                    <w:spacing w:after="60"/>
                    <w:rPr>
                      <w:ins w:id="2091" w:author="ERCOT" w:date="2024-01-22T09:50:00Z"/>
                      <w:rFonts w:eastAsia="SimSun"/>
                      <w:sz w:val="20"/>
                      <w:szCs w:val="20"/>
                    </w:rPr>
                  </w:pPr>
                  <w:ins w:id="2092"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184765B" w14:textId="77777777" w:rsidR="000901EC" w:rsidRPr="000901EC" w:rsidRDefault="000901EC" w:rsidP="000901EC">
                  <w:pPr>
                    <w:spacing w:after="60"/>
                    <w:rPr>
                      <w:ins w:id="2093" w:author="ERCOT" w:date="2024-01-22T09:50:00Z"/>
                      <w:rFonts w:eastAsia="SimSun"/>
                      <w:i/>
                      <w:iCs/>
                      <w:sz w:val="20"/>
                      <w:szCs w:val="20"/>
                    </w:rPr>
                  </w:pPr>
                  <w:ins w:id="2094" w:author="ERCOT" w:date="2024-01-22T09:50:00Z">
                    <w:r w:rsidRPr="000901EC">
                      <w:rPr>
                        <w:rFonts w:eastAsia="SimSun"/>
                        <w:i/>
                        <w:sz w:val="20"/>
                        <w:szCs w:val="20"/>
                      </w:rPr>
                      <w:t xml:space="preserve">Procured Capacity for </w:t>
                    </w:r>
                  </w:ins>
                  <w:ins w:id="2095" w:author="ERCOT" w:date="2024-01-22T09:59:00Z">
                    <w:r w:rsidRPr="000901EC">
                      <w:rPr>
                        <w:rFonts w:eastAsia="SimSun"/>
                        <w:i/>
                        <w:iCs/>
                        <w:sz w:val="20"/>
                        <w:szCs w:val="20"/>
                      </w:rPr>
                      <w:t xml:space="preserve">Dispatchable Reliability Reserve Service </w:t>
                    </w:r>
                  </w:ins>
                  <w:ins w:id="2096" w:author="ERCOT" w:date="2024-01-22T09:50:00Z">
                    <w:r w:rsidRPr="000901EC">
                      <w:rPr>
                        <w:rFonts w:eastAsia="SimSun"/>
                        <w:i/>
                        <w:sz w:val="20"/>
                        <w:szCs w:val="20"/>
                      </w:rPr>
                      <w:t>per Resource per QSE in DAM</w:t>
                    </w:r>
                    <w:r w:rsidRPr="000901EC">
                      <w:rPr>
                        <w:rFonts w:eastAsia="SimSun"/>
                        <w:sz w:val="20"/>
                        <w:szCs w:val="20"/>
                      </w:rPr>
                      <w:t xml:space="preserve">—The </w:t>
                    </w:r>
                  </w:ins>
                  <w:ins w:id="2097" w:author="ERCOT" w:date="2024-01-22T10:02:00Z">
                    <w:r w:rsidRPr="000901EC">
                      <w:rPr>
                        <w:rFonts w:eastAsia="SimSun"/>
                        <w:iCs/>
                        <w:sz w:val="20"/>
                        <w:szCs w:val="20"/>
                      </w:rPr>
                      <w:t>DRRS</w:t>
                    </w:r>
                    <w:r w:rsidRPr="000901EC">
                      <w:rPr>
                        <w:rFonts w:eastAsia="SimSun"/>
                        <w:sz w:val="20"/>
                        <w:szCs w:val="20"/>
                      </w:rPr>
                      <w:t xml:space="preserve"> </w:t>
                    </w:r>
                  </w:ins>
                  <w:ins w:id="2098" w:author="ERCOT" w:date="2024-01-22T09:50:00Z">
                    <w:r w:rsidRPr="000901EC">
                      <w:rPr>
                        <w:rFonts w:eastAsia="SimSun"/>
                        <w:sz w:val="20"/>
                        <w:szCs w:val="20"/>
                      </w:rPr>
                      <w:t xml:space="preserve">capacity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w:t>
                    </w:r>
                    <w:r w:rsidRPr="000901EC">
                      <w:rPr>
                        <w:rFonts w:eastAsia="SimSun"/>
                        <w:iCs/>
                        <w:sz w:val="20"/>
                        <w:szCs w:val="20"/>
                      </w:rPr>
                      <w:t>Operating Hour</w:t>
                    </w:r>
                    <w:r w:rsidRPr="000901EC">
                      <w:rPr>
                        <w:rFonts w:eastAsia="SimSun"/>
                        <w:sz w:val="20"/>
                        <w:szCs w:val="20"/>
                      </w:rPr>
                      <w:t xml:space="preserve">.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ins>
                </w:p>
              </w:tc>
            </w:tr>
            <w:tr w:rsidR="000901EC" w:rsidRPr="000901EC" w14:paraId="3134FB12" w14:textId="77777777" w:rsidTr="009C0551">
              <w:trPr>
                <w:cantSplit/>
                <w:trHeight w:val="440"/>
                <w:ins w:id="209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2925D93" w14:textId="77777777" w:rsidR="000901EC" w:rsidRPr="000901EC" w:rsidRDefault="000901EC" w:rsidP="000901EC">
                  <w:pPr>
                    <w:spacing w:after="60"/>
                    <w:rPr>
                      <w:ins w:id="2100" w:author="ERCOT" w:date="2024-01-22T09:50:00Z"/>
                      <w:rFonts w:eastAsia="SimSun"/>
                      <w:i/>
                      <w:iCs/>
                      <w:sz w:val="20"/>
                      <w:szCs w:val="20"/>
                    </w:rPr>
                  </w:pPr>
                  <w:ins w:id="2101" w:author="ERCOT" w:date="2024-01-22T09:50:00Z">
                    <w:r w:rsidRPr="000901EC">
                      <w:rPr>
                        <w:rFonts w:eastAsia="SimSun"/>
                        <w:sz w:val="20"/>
                        <w:szCs w:val="20"/>
                      </w:rPr>
                      <w:t>DA</w:t>
                    </w:r>
                  </w:ins>
                  <w:ins w:id="2102" w:author="ERCOT" w:date="2024-01-22T10:02:00Z">
                    <w:r w:rsidRPr="000901EC">
                      <w:rPr>
                        <w:rFonts w:eastAsia="SimSun"/>
                        <w:sz w:val="20"/>
                        <w:szCs w:val="20"/>
                      </w:rPr>
                      <w:t>DRR</w:t>
                    </w:r>
                  </w:ins>
                  <w:ins w:id="2103" w:author="ERCOT" w:date="2024-01-22T09:50:00Z">
                    <w:r w:rsidRPr="000901EC">
                      <w:rPr>
                        <w:rFonts w:eastAsia="SimSun"/>
                        <w:sz w:val="20"/>
                        <w:szCs w:val="20"/>
                      </w:rPr>
                      <w:t xml:space="preserve">AMT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41C87A0" w14:textId="77777777" w:rsidR="000901EC" w:rsidRPr="000901EC" w:rsidRDefault="000901EC" w:rsidP="000901EC">
                  <w:pPr>
                    <w:spacing w:after="60"/>
                    <w:rPr>
                      <w:ins w:id="2104" w:author="ERCOT" w:date="2024-01-22T09:50:00Z"/>
                      <w:rFonts w:eastAsia="SimSun"/>
                      <w:iCs/>
                      <w:sz w:val="20"/>
                      <w:szCs w:val="20"/>
                    </w:rPr>
                  </w:pPr>
                  <w:ins w:id="2105" w:author="ERCOT" w:date="2024-01-22T09:50:00Z">
                    <w:r w:rsidRPr="000901EC">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58BD9F3" w14:textId="77777777" w:rsidR="000901EC" w:rsidRPr="000901EC" w:rsidRDefault="000901EC" w:rsidP="000901EC">
                  <w:pPr>
                    <w:spacing w:after="60"/>
                    <w:rPr>
                      <w:ins w:id="2106" w:author="ERCOT" w:date="2024-01-22T09:50:00Z"/>
                      <w:rFonts w:eastAsia="SimSun"/>
                      <w:iCs/>
                      <w:sz w:val="20"/>
                      <w:szCs w:val="20"/>
                    </w:rPr>
                  </w:pPr>
                  <w:ins w:id="2107" w:author="ERCOT" w:date="2024-01-22T09:50:00Z">
                    <w:r w:rsidRPr="000901EC">
                      <w:rPr>
                        <w:rFonts w:eastAsia="SimSun"/>
                        <w:i/>
                        <w:iCs/>
                        <w:sz w:val="20"/>
                        <w:szCs w:val="20"/>
                      </w:rPr>
                      <w:t xml:space="preserve">Day-Ahead </w:t>
                    </w:r>
                  </w:ins>
                  <w:ins w:id="2108" w:author="ERCOT" w:date="2024-01-22T10:01:00Z">
                    <w:r w:rsidRPr="000901EC">
                      <w:rPr>
                        <w:rFonts w:eastAsia="SimSun"/>
                        <w:i/>
                        <w:iCs/>
                        <w:sz w:val="20"/>
                        <w:szCs w:val="20"/>
                      </w:rPr>
                      <w:t xml:space="preserve">Dispatchable Reliability Reserve Service </w:t>
                    </w:r>
                  </w:ins>
                  <w:ins w:id="2109" w:author="ERCOT" w:date="2024-01-22T09:50:00Z">
                    <w:r w:rsidRPr="000901EC">
                      <w:rPr>
                        <w:rFonts w:eastAsia="SimSun"/>
                        <w:i/>
                        <w:iCs/>
                        <w:sz w:val="20"/>
                        <w:szCs w:val="20"/>
                      </w:rPr>
                      <w:t>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 xml:space="preserve">’s share of the DAM cost for </w:t>
                    </w:r>
                  </w:ins>
                  <w:ins w:id="2110" w:author="ERCOT" w:date="2024-01-22T10:02:00Z">
                    <w:r w:rsidRPr="000901EC">
                      <w:rPr>
                        <w:rFonts w:eastAsia="SimSun"/>
                        <w:iCs/>
                        <w:sz w:val="20"/>
                        <w:szCs w:val="20"/>
                      </w:rPr>
                      <w:t xml:space="preserve">DRRS </w:t>
                    </w:r>
                  </w:ins>
                  <w:ins w:id="2111" w:author="ERCOT" w:date="2024-01-22T09:50:00Z">
                    <w:r w:rsidRPr="000901EC">
                      <w:rPr>
                        <w:rFonts w:eastAsia="SimSun"/>
                        <w:iCs/>
                        <w:sz w:val="20"/>
                        <w:szCs w:val="20"/>
                      </w:rPr>
                      <w:t>for the Operating Hour.</w:t>
                    </w:r>
                  </w:ins>
                </w:p>
              </w:tc>
            </w:tr>
            <w:tr w:rsidR="000901EC" w:rsidRPr="000901EC" w14:paraId="4A978739" w14:textId="77777777" w:rsidTr="009C0551">
              <w:trPr>
                <w:cantSplit/>
                <w:trHeight w:val="440"/>
                <w:ins w:id="211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890B96E" w14:textId="77777777" w:rsidR="000901EC" w:rsidRPr="000901EC" w:rsidRDefault="000901EC" w:rsidP="000901EC">
                  <w:pPr>
                    <w:spacing w:after="60"/>
                    <w:rPr>
                      <w:ins w:id="2113" w:author="ERCOT" w:date="2024-01-22T09:50:00Z"/>
                      <w:rFonts w:eastAsia="SimSun"/>
                      <w:iCs/>
                      <w:sz w:val="20"/>
                      <w:szCs w:val="20"/>
                    </w:rPr>
                  </w:pPr>
                  <w:ins w:id="2114" w:author="ERCOT" w:date="2024-01-22T09:50:00Z">
                    <w:r w:rsidRPr="000901EC">
                      <w:rPr>
                        <w:rFonts w:eastAsia="SimSun"/>
                        <w:iCs/>
                        <w:sz w:val="20"/>
                        <w:szCs w:val="20"/>
                      </w:rPr>
                      <w:t>HLRS</w:t>
                    </w:r>
                    <w:r w:rsidRPr="000901EC">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43268D46" w14:textId="77777777" w:rsidR="000901EC" w:rsidRPr="000901EC" w:rsidRDefault="000901EC" w:rsidP="000901EC">
                  <w:pPr>
                    <w:spacing w:after="60"/>
                    <w:rPr>
                      <w:ins w:id="2115" w:author="ERCOT" w:date="2024-01-22T09:50:00Z"/>
                      <w:rFonts w:eastAsia="SimSun"/>
                      <w:iCs/>
                      <w:sz w:val="20"/>
                      <w:szCs w:val="20"/>
                    </w:rPr>
                  </w:pPr>
                  <w:ins w:id="2116"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390687E1" w14:textId="77777777" w:rsidR="000901EC" w:rsidRPr="000901EC" w:rsidRDefault="000901EC" w:rsidP="000901EC">
                  <w:pPr>
                    <w:spacing w:after="60"/>
                    <w:rPr>
                      <w:ins w:id="2117" w:author="ERCOT" w:date="2024-01-22T09:50:00Z"/>
                      <w:rFonts w:eastAsia="SimSun"/>
                      <w:iCs/>
                      <w:sz w:val="20"/>
                      <w:szCs w:val="20"/>
                    </w:rPr>
                  </w:pPr>
                  <w:ins w:id="2118" w:author="ERCOT" w:date="2024-01-22T09:50:00Z">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ins>
                </w:p>
              </w:tc>
            </w:tr>
            <w:tr w:rsidR="000901EC" w:rsidRPr="000901EC" w14:paraId="618AEB5C" w14:textId="77777777" w:rsidTr="009C0551">
              <w:trPr>
                <w:cantSplit/>
                <w:trHeight w:val="440"/>
                <w:ins w:id="21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22B704C" w14:textId="77777777" w:rsidR="000901EC" w:rsidRPr="000901EC" w:rsidRDefault="000901EC" w:rsidP="000901EC">
                  <w:pPr>
                    <w:spacing w:after="60"/>
                    <w:rPr>
                      <w:ins w:id="2120" w:author="ERCOT" w:date="2024-01-22T09:50:00Z"/>
                      <w:rFonts w:eastAsia="SimSun"/>
                      <w:iCs/>
                      <w:sz w:val="20"/>
                      <w:szCs w:val="20"/>
                    </w:rPr>
                  </w:pPr>
                  <w:ins w:id="2121" w:author="ERCOT" w:date="2024-01-22T09:50:00Z">
                    <w:r w:rsidRPr="000901EC">
                      <w:rPr>
                        <w:rFonts w:eastAsia="SimSun"/>
                        <w:iCs/>
                        <w:sz w:val="20"/>
                        <w:szCs w:val="20"/>
                      </w:rPr>
                      <w:t>DAPC</w:t>
                    </w:r>
                  </w:ins>
                  <w:ins w:id="2122" w:author="ERCOT" w:date="2024-01-22T10:02:00Z">
                    <w:r w:rsidRPr="000901EC">
                      <w:rPr>
                        <w:rFonts w:eastAsia="SimSun"/>
                        <w:iCs/>
                        <w:sz w:val="20"/>
                        <w:szCs w:val="20"/>
                      </w:rPr>
                      <w:t>DRR</w:t>
                    </w:r>
                  </w:ins>
                  <w:ins w:id="2123" w:author="ERCOT" w:date="2024-01-22T09:50:00Z">
                    <w:r w:rsidRPr="000901EC">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477FDE3D" w14:textId="77777777" w:rsidR="000901EC" w:rsidRPr="000901EC" w:rsidRDefault="000901EC" w:rsidP="000901EC">
                  <w:pPr>
                    <w:spacing w:after="60"/>
                    <w:rPr>
                      <w:ins w:id="2124" w:author="ERCOT" w:date="2024-01-22T09:50:00Z"/>
                      <w:rFonts w:eastAsia="SimSun"/>
                      <w:iCs/>
                      <w:sz w:val="20"/>
                      <w:szCs w:val="20"/>
                    </w:rPr>
                  </w:pPr>
                  <w:ins w:id="2125"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0F7DA0B5" w14:textId="77777777" w:rsidR="000901EC" w:rsidRPr="000901EC" w:rsidRDefault="000901EC" w:rsidP="000901EC">
                  <w:pPr>
                    <w:spacing w:after="60"/>
                    <w:rPr>
                      <w:ins w:id="2126" w:author="ERCOT" w:date="2024-01-22T09:50:00Z"/>
                      <w:rFonts w:eastAsia="SimSun"/>
                      <w:iCs/>
                      <w:sz w:val="20"/>
                      <w:szCs w:val="20"/>
                    </w:rPr>
                  </w:pPr>
                  <w:ins w:id="2127" w:author="ERCOT" w:date="2024-01-22T09:50:00Z">
                    <w:r w:rsidRPr="000901EC">
                      <w:rPr>
                        <w:rFonts w:eastAsia="SimSun"/>
                        <w:i/>
                        <w:iCs/>
                        <w:sz w:val="20"/>
                        <w:szCs w:val="20"/>
                      </w:rPr>
                      <w:t xml:space="preserve">Day-Ahead Procured Capacity for </w:t>
                    </w:r>
                  </w:ins>
                  <w:ins w:id="2128" w:author="ERCOT" w:date="2024-01-22T10:01:00Z">
                    <w:r w:rsidRPr="000901EC">
                      <w:rPr>
                        <w:rFonts w:eastAsia="SimSun"/>
                        <w:i/>
                        <w:iCs/>
                        <w:sz w:val="20"/>
                        <w:szCs w:val="20"/>
                      </w:rPr>
                      <w:t xml:space="preserve">Dispatchable Reliability Reserve Service </w:t>
                    </w:r>
                  </w:ins>
                  <w:ins w:id="2129" w:author="ERCOT" w:date="2024-01-22T09:50:00Z">
                    <w:r w:rsidRPr="000901EC">
                      <w:rPr>
                        <w:rFonts w:eastAsia="SimSun"/>
                        <w:i/>
                        <w:iCs/>
                        <w:sz w:val="20"/>
                        <w:szCs w:val="20"/>
                      </w:rPr>
                      <w:t>Total</w:t>
                    </w:r>
                    <w:r w:rsidRPr="000901EC">
                      <w:rPr>
                        <w:rFonts w:eastAsia="SimSun"/>
                        <w:iCs/>
                        <w:sz w:val="20"/>
                        <w:szCs w:val="20"/>
                      </w:rPr>
                      <w:t xml:space="preserve">—The total </w:t>
                    </w:r>
                  </w:ins>
                  <w:ins w:id="2130" w:author="ERCOT" w:date="2024-02-01T14:50:00Z">
                    <w:r w:rsidRPr="000901EC">
                      <w:rPr>
                        <w:rFonts w:eastAsia="SimSun"/>
                        <w:iCs/>
                        <w:sz w:val="20"/>
                        <w:szCs w:val="20"/>
                      </w:rPr>
                      <w:t>DRRS</w:t>
                    </w:r>
                  </w:ins>
                  <w:ins w:id="2131" w:author="ERCOT" w:date="2024-01-22T09:50:00Z">
                    <w:r w:rsidRPr="000901EC">
                      <w:rPr>
                        <w:rFonts w:eastAsia="SimSun"/>
                        <w:iCs/>
                        <w:sz w:val="20"/>
                        <w:szCs w:val="20"/>
                      </w:rPr>
                      <w:t xml:space="preserve"> capacity for all QSEs for all </w:t>
                    </w:r>
                  </w:ins>
                  <w:ins w:id="2132" w:author="ERCOT" w:date="2024-01-22T10:02:00Z">
                    <w:r w:rsidRPr="000901EC">
                      <w:rPr>
                        <w:rFonts w:eastAsia="SimSun"/>
                        <w:iCs/>
                        <w:sz w:val="20"/>
                        <w:szCs w:val="20"/>
                      </w:rPr>
                      <w:t xml:space="preserve">DRRS </w:t>
                    </w:r>
                  </w:ins>
                  <w:ins w:id="2133" w:author="ERCOT" w:date="2024-01-22T09:50:00Z">
                    <w:r w:rsidRPr="000901EC">
                      <w:rPr>
                        <w:rFonts w:eastAsia="SimSun"/>
                        <w:iCs/>
                        <w:sz w:val="20"/>
                        <w:szCs w:val="20"/>
                      </w:rPr>
                      <w:t>awarded and self-arranged in the DAM for the Operating Hour.</w:t>
                    </w:r>
                  </w:ins>
                </w:p>
              </w:tc>
            </w:tr>
            <w:tr w:rsidR="000901EC" w:rsidRPr="000901EC" w14:paraId="7F89491E" w14:textId="77777777" w:rsidTr="009C0551">
              <w:trPr>
                <w:cantSplit/>
                <w:trHeight w:val="440"/>
                <w:ins w:id="21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9741DB0" w14:textId="77777777" w:rsidR="000901EC" w:rsidRPr="000901EC" w:rsidRDefault="000901EC" w:rsidP="000901EC">
                  <w:pPr>
                    <w:spacing w:after="60"/>
                    <w:rPr>
                      <w:ins w:id="2135" w:author="ERCOT" w:date="2024-01-22T09:50:00Z"/>
                      <w:rFonts w:eastAsia="SimSun"/>
                      <w:iCs/>
                      <w:sz w:val="20"/>
                      <w:szCs w:val="20"/>
                    </w:rPr>
                  </w:pPr>
                  <w:ins w:id="2136" w:author="ERCOT" w:date="2024-01-22T09:50:00Z">
                    <w:r w:rsidRPr="000901EC">
                      <w:rPr>
                        <w:rFonts w:eastAsia="SimSun"/>
                        <w:iCs/>
                        <w:sz w:val="20"/>
                        <w:szCs w:val="20"/>
                      </w:rPr>
                      <w:t>DASA</w:t>
                    </w:r>
                  </w:ins>
                  <w:ins w:id="2137" w:author="ERCOT" w:date="2024-01-22T10:03:00Z">
                    <w:r w:rsidRPr="000901EC">
                      <w:rPr>
                        <w:rFonts w:eastAsia="SimSun"/>
                        <w:iCs/>
                        <w:sz w:val="20"/>
                        <w:szCs w:val="20"/>
                      </w:rPr>
                      <w:t>DRR</w:t>
                    </w:r>
                  </w:ins>
                  <w:ins w:id="2138" w:author="ERCOT" w:date="2024-01-22T09:50:00Z">
                    <w:r w:rsidRPr="000901EC">
                      <w:rPr>
                        <w:rFonts w:eastAsia="SimSun"/>
                        <w:iCs/>
                        <w:sz w:val="20"/>
                        <w:szCs w:val="20"/>
                      </w:rPr>
                      <w:t xml:space="preserve">Q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6A3A6AD" w14:textId="77777777" w:rsidR="000901EC" w:rsidRPr="000901EC" w:rsidRDefault="000901EC" w:rsidP="000901EC">
                  <w:pPr>
                    <w:spacing w:after="60"/>
                    <w:rPr>
                      <w:ins w:id="2139" w:author="ERCOT" w:date="2024-01-22T09:50:00Z"/>
                      <w:rFonts w:eastAsia="SimSun"/>
                      <w:iCs/>
                      <w:sz w:val="20"/>
                      <w:szCs w:val="20"/>
                    </w:rPr>
                  </w:pPr>
                  <w:ins w:id="2140"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F3E2E77" w14:textId="77777777" w:rsidR="000901EC" w:rsidRPr="000901EC" w:rsidRDefault="000901EC" w:rsidP="000901EC">
                  <w:pPr>
                    <w:spacing w:after="60"/>
                    <w:rPr>
                      <w:ins w:id="2141" w:author="ERCOT" w:date="2024-01-22T09:50:00Z"/>
                      <w:rFonts w:eastAsia="SimSun"/>
                      <w:iCs/>
                      <w:sz w:val="20"/>
                      <w:szCs w:val="20"/>
                    </w:rPr>
                  </w:pPr>
                  <w:ins w:id="2142" w:author="ERCOT" w:date="2024-01-22T09:50:00Z">
                    <w:r w:rsidRPr="000901EC">
                      <w:rPr>
                        <w:rFonts w:eastAsia="SimSun"/>
                        <w:i/>
                        <w:iCs/>
                        <w:sz w:val="20"/>
                        <w:szCs w:val="20"/>
                      </w:rPr>
                      <w:t xml:space="preserve">Day-Ahead Self-Arranged </w:t>
                    </w:r>
                  </w:ins>
                  <w:ins w:id="2143" w:author="ERCOT" w:date="2024-01-22T10:01:00Z">
                    <w:r w:rsidRPr="000901EC">
                      <w:rPr>
                        <w:rFonts w:eastAsia="SimSun"/>
                        <w:i/>
                        <w:iCs/>
                        <w:sz w:val="20"/>
                        <w:szCs w:val="20"/>
                      </w:rPr>
                      <w:t xml:space="preserve">Dispatchable Reliability Reserve Service </w:t>
                    </w:r>
                  </w:ins>
                  <w:ins w:id="2144" w:author="ERCOT" w:date="2024-01-22T09:50:00Z">
                    <w:r w:rsidRPr="000901EC">
                      <w:rPr>
                        <w:rFonts w:eastAsia="SimSun"/>
                        <w:i/>
                        <w:iCs/>
                        <w:sz w:val="20"/>
                        <w:szCs w:val="20"/>
                      </w:rPr>
                      <w:t>Quantity per QSE</w:t>
                    </w:r>
                    <w:r w:rsidRPr="000901EC">
                      <w:rPr>
                        <w:rFonts w:eastAsia="SimSun"/>
                        <w:iCs/>
                        <w:sz w:val="20"/>
                        <w:szCs w:val="20"/>
                      </w:rPr>
                      <w:t xml:space="preserve">—The self-arranged </w:t>
                    </w:r>
                  </w:ins>
                  <w:ins w:id="2145" w:author="ERCOT" w:date="2024-01-22T10:01:00Z">
                    <w:r w:rsidRPr="000901EC">
                      <w:rPr>
                        <w:rFonts w:eastAsia="SimSun"/>
                        <w:iCs/>
                        <w:sz w:val="20"/>
                        <w:szCs w:val="20"/>
                      </w:rPr>
                      <w:t>DRRS</w:t>
                    </w:r>
                  </w:ins>
                  <w:ins w:id="2146" w:author="ERCOT" w:date="2024-01-22T09:50:00Z">
                    <w:r w:rsidRPr="000901EC">
                      <w:rPr>
                        <w:rFonts w:eastAsia="SimSun"/>
                        <w:iCs/>
                        <w:sz w:val="20"/>
                        <w:szCs w:val="20"/>
                      </w:rPr>
                      <w:t xml:space="preserve">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ins>
                </w:p>
              </w:tc>
            </w:tr>
            <w:tr w:rsidR="000901EC" w:rsidRPr="000901EC" w14:paraId="2856ADA6" w14:textId="77777777" w:rsidTr="009C0551">
              <w:trPr>
                <w:cantSplit/>
                <w:ins w:id="21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0C70573" w14:textId="77777777" w:rsidR="000901EC" w:rsidRPr="000901EC" w:rsidRDefault="000901EC" w:rsidP="000901EC">
                  <w:pPr>
                    <w:spacing w:after="60"/>
                    <w:rPr>
                      <w:ins w:id="2148" w:author="ERCOT" w:date="2024-01-22T09:50:00Z"/>
                      <w:rFonts w:eastAsia="SimSun"/>
                      <w:i/>
                      <w:iCs/>
                      <w:sz w:val="20"/>
                      <w:szCs w:val="20"/>
                    </w:rPr>
                  </w:pPr>
                  <w:ins w:id="2149" w:author="ERCOT" w:date="2024-01-22T09:50:00Z">
                    <w:r w:rsidRPr="000901EC">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7E28E8DC" w14:textId="77777777" w:rsidR="000901EC" w:rsidRPr="000901EC" w:rsidRDefault="000901EC" w:rsidP="000901EC">
                  <w:pPr>
                    <w:spacing w:after="60"/>
                    <w:rPr>
                      <w:ins w:id="2150" w:author="ERCOT" w:date="2024-01-22T09:50:00Z"/>
                      <w:rFonts w:eastAsia="SimSun"/>
                      <w:iCs/>
                      <w:sz w:val="20"/>
                      <w:szCs w:val="20"/>
                    </w:rPr>
                  </w:pPr>
                  <w:ins w:id="2151"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27A4932" w14:textId="77777777" w:rsidR="000901EC" w:rsidRPr="000901EC" w:rsidRDefault="000901EC" w:rsidP="000901EC">
                  <w:pPr>
                    <w:spacing w:after="60"/>
                    <w:rPr>
                      <w:ins w:id="2152" w:author="ERCOT" w:date="2024-01-22T09:50:00Z"/>
                      <w:rFonts w:eastAsia="SimSun"/>
                      <w:iCs/>
                      <w:sz w:val="20"/>
                      <w:szCs w:val="20"/>
                    </w:rPr>
                  </w:pPr>
                  <w:ins w:id="2153" w:author="ERCOT" w:date="2024-01-22T09:50:00Z">
                    <w:r w:rsidRPr="000901EC">
                      <w:rPr>
                        <w:rFonts w:eastAsia="SimSun"/>
                        <w:iCs/>
                        <w:sz w:val="20"/>
                        <w:szCs w:val="20"/>
                      </w:rPr>
                      <w:t>A QSE.</w:t>
                    </w:r>
                  </w:ins>
                </w:p>
              </w:tc>
            </w:tr>
            <w:tr w:rsidR="000901EC" w:rsidRPr="000901EC" w14:paraId="1C276EBF" w14:textId="77777777" w:rsidTr="009C0551">
              <w:trPr>
                <w:cantSplit/>
                <w:ins w:id="21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05092C6" w14:textId="77777777" w:rsidR="000901EC" w:rsidRPr="000901EC" w:rsidRDefault="000901EC" w:rsidP="000901EC">
                  <w:pPr>
                    <w:spacing w:after="60"/>
                    <w:rPr>
                      <w:ins w:id="2155" w:author="ERCOT" w:date="2024-01-22T09:50:00Z"/>
                      <w:rFonts w:eastAsia="SimSun"/>
                      <w:i/>
                      <w:iCs/>
                      <w:sz w:val="20"/>
                      <w:szCs w:val="20"/>
                    </w:rPr>
                  </w:pPr>
                  <w:ins w:id="2156" w:author="ERCOT" w:date="2024-01-22T09:50:00Z">
                    <w:r w:rsidRPr="000901EC">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4E1B7BC3" w14:textId="77777777" w:rsidR="000901EC" w:rsidRPr="000901EC" w:rsidRDefault="000901EC" w:rsidP="000901EC">
                  <w:pPr>
                    <w:spacing w:after="60"/>
                    <w:rPr>
                      <w:ins w:id="2157" w:author="ERCOT" w:date="2024-01-22T09:50:00Z"/>
                      <w:rFonts w:eastAsia="SimSun"/>
                      <w:iCs/>
                      <w:sz w:val="20"/>
                      <w:szCs w:val="20"/>
                    </w:rPr>
                  </w:pPr>
                  <w:ins w:id="2158"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F67CCC6" w14:textId="77777777" w:rsidR="000901EC" w:rsidRPr="000901EC" w:rsidRDefault="000901EC" w:rsidP="000901EC">
                  <w:pPr>
                    <w:spacing w:after="60"/>
                    <w:rPr>
                      <w:ins w:id="2159" w:author="ERCOT" w:date="2024-01-22T09:50:00Z"/>
                      <w:rFonts w:eastAsia="SimSun"/>
                      <w:iCs/>
                      <w:sz w:val="20"/>
                      <w:szCs w:val="20"/>
                    </w:rPr>
                  </w:pPr>
                  <w:ins w:id="2160" w:author="ERCOT" w:date="2024-01-22T09:50:00Z">
                    <w:r w:rsidRPr="000901EC">
                      <w:rPr>
                        <w:rFonts w:eastAsia="SimSun"/>
                        <w:iCs/>
                        <w:sz w:val="20"/>
                        <w:szCs w:val="20"/>
                      </w:rPr>
                      <w:t>A Resource.</w:t>
                    </w:r>
                  </w:ins>
                </w:p>
              </w:tc>
            </w:tr>
          </w:tbl>
          <w:p w14:paraId="2FD04C4F" w14:textId="77777777" w:rsidR="000901EC" w:rsidRPr="000901EC" w:rsidRDefault="000901EC" w:rsidP="000901EC">
            <w:pPr>
              <w:spacing w:before="120" w:after="240"/>
              <w:rPr>
                <w:rFonts w:eastAsia="SimSun"/>
                <w:b/>
                <w:i/>
                <w:iCs/>
              </w:rPr>
            </w:pPr>
          </w:p>
        </w:tc>
      </w:tr>
    </w:tbl>
    <w:p w14:paraId="24B2F25E" w14:textId="77777777" w:rsidR="000901EC" w:rsidRPr="000901EC" w:rsidRDefault="000901EC" w:rsidP="000901EC">
      <w:pPr>
        <w:keepNext/>
        <w:tabs>
          <w:tab w:val="left" w:pos="1800"/>
        </w:tabs>
        <w:spacing w:before="240" w:after="240"/>
        <w:ind w:left="1800" w:hanging="1800"/>
        <w:outlineLvl w:val="5"/>
        <w:rPr>
          <w:ins w:id="2161" w:author="ERCOT" w:date="2024-01-11T14:28:00Z"/>
          <w:rFonts w:eastAsia="SimSun"/>
          <w:b/>
          <w:bCs/>
          <w:szCs w:val="22"/>
        </w:rPr>
      </w:pPr>
      <w:bookmarkStart w:id="2162" w:name="_Toc60045906"/>
      <w:bookmarkStart w:id="2163" w:name="_Toc65157801"/>
      <w:bookmarkStart w:id="2164" w:name="_Toc116564825"/>
      <w:bookmarkStart w:id="2165" w:name="_Toc135994482"/>
      <w:bookmarkStart w:id="2166" w:name="_Toc138931493"/>
      <w:ins w:id="2167" w:author="ERCOT" w:date="2024-01-11T14:28:00Z">
        <w:r w:rsidRPr="000901EC">
          <w:rPr>
            <w:rFonts w:eastAsia="SimSun"/>
            <w:b/>
            <w:bCs/>
            <w:szCs w:val="22"/>
          </w:rPr>
          <w:lastRenderedPageBreak/>
          <w:t>8.1.1.2.1.</w:t>
        </w:r>
      </w:ins>
      <w:ins w:id="2168" w:author="ERCOT" w:date="2024-01-11T14:29:00Z">
        <w:r w:rsidRPr="000901EC">
          <w:rPr>
            <w:rFonts w:eastAsia="SimSun"/>
            <w:b/>
            <w:bCs/>
            <w:szCs w:val="22"/>
          </w:rPr>
          <w:t>8</w:t>
        </w:r>
      </w:ins>
      <w:ins w:id="2169" w:author="ERCOT" w:date="2024-01-11T14:28:00Z">
        <w:r w:rsidRPr="000901EC">
          <w:rPr>
            <w:rFonts w:eastAsia="SimSun"/>
            <w:b/>
            <w:bCs/>
            <w:szCs w:val="22"/>
          </w:rPr>
          <w:tab/>
        </w:r>
      </w:ins>
      <w:bookmarkEnd w:id="2162"/>
      <w:bookmarkEnd w:id="2163"/>
      <w:bookmarkEnd w:id="2164"/>
      <w:bookmarkEnd w:id="2165"/>
      <w:bookmarkEnd w:id="2166"/>
      <w:ins w:id="2170" w:author="ERCOT" w:date="2024-01-11T14:29:00Z">
        <w:r w:rsidRPr="000901EC">
          <w:rPr>
            <w:rFonts w:eastAsia="SimSun"/>
            <w:b/>
            <w:bCs/>
            <w:szCs w:val="22"/>
          </w:rPr>
          <w:t>Dispatchable Reliability Reserve Service Qualification</w:t>
        </w:r>
      </w:ins>
    </w:p>
    <w:p w14:paraId="0008B93F" w14:textId="77777777" w:rsidR="000901EC" w:rsidRPr="000901EC" w:rsidRDefault="000901EC" w:rsidP="000901EC">
      <w:pPr>
        <w:spacing w:after="240"/>
        <w:ind w:left="720" w:hanging="720"/>
        <w:rPr>
          <w:ins w:id="2171" w:author="ERCOT" w:date="2024-05-10T15:51:00Z"/>
          <w:rFonts w:eastAsia="SimSun"/>
          <w:iCs/>
        </w:rPr>
      </w:pPr>
      <w:bookmarkStart w:id="2172" w:name="_Toc60045922"/>
      <w:bookmarkStart w:id="2173" w:name="_Toc65157818"/>
      <w:bookmarkStart w:id="2174" w:name="_Toc116564843"/>
      <w:bookmarkStart w:id="2175" w:name="_Toc135994502"/>
      <w:bookmarkStart w:id="2176" w:name="_Toc138931513"/>
      <w:ins w:id="2177" w:author="ERCOT" w:date="2024-05-10T15:51:00Z">
        <w:r w:rsidRPr="000901EC">
          <w:rPr>
            <w:rFonts w:eastAsia="SimSun"/>
            <w:iCs/>
          </w:rPr>
          <w:t>(1)</w:t>
        </w:r>
        <w:r w:rsidRPr="000901EC">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69B76918" w14:textId="77777777" w:rsidR="000901EC" w:rsidRPr="000901EC" w:rsidRDefault="000901EC" w:rsidP="000901EC">
      <w:pPr>
        <w:spacing w:after="240"/>
        <w:ind w:left="720" w:hanging="720"/>
        <w:rPr>
          <w:ins w:id="2178" w:author="ERCOT" w:date="2024-05-10T15:51:00Z"/>
          <w:rFonts w:eastAsia="SimSun"/>
        </w:rPr>
      </w:pPr>
      <w:ins w:id="2179" w:author="ERCOT" w:date="2024-05-10T15:51:00Z">
        <w:r w:rsidRPr="000901EC">
          <w:rPr>
            <w:rFonts w:eastAsia="SimSun"/>
          </w:rPr>
          <w:t>(2)</w:t>
        </w:r>
        <w:r w:rsidRPr="000901EC">
          <w:rPr>
            <w:rFonts w:eastAsia="SimSun"/>
          </w:rPr>
          <w:tab/>
          <w:t>Each QSE shall ensure that each Resource is able to meet the Resource’s obligations to provide the Ancillary Service award.</w:t>
        </w:r>
      </w:ins>
    </w:p>
    <w:p w14:paraId="3C47BB4D" w14:textId="77777777" w:rsidR="000901EC" w:rsidRPr="000901EC" w:rsidRDefault="000901EC" w:rsidP="000901EC">
      <w:pPr>
        <w:spacing w:after="240"/>
        <w:ind w:left="720" w:hanging="720"/>
        <w:rPr>
          <w:ins w:id="2180" w:author="ERCOT" w:date="2024-05-10T15:51:00Z"/>
          <w:rFonts w:eastAsia="SimSun"/>
        </w:rPr>
      </w:pPr>
      <w:ins w:id="2181" w:author="ERCOT" w:date="2024-05-10T15:51:00Z">
        <w:r w:rsidRPr="000901EC">
          <w:rPr>
            <w:rFonts w:eastAsia="SimSun"/>
          </w:rPr>
          <w:t>(3)</w:t>
        </w:r>
        <w:r w:rsidRPr="000901EC">
          <w:rPr>
            <w:rFonts w:eastAsia="SimSun"/>
          </w:rP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26E94A92" w14:textId="77777777" w:rsidR="000901EC" w:rsidRPr="000901EC" w:rsidRDefault="000901EC" w:rsidP="000901EC">
      <w:pPr>
        <w:spacing w:after="240"/>
        <w:ind w:left="1440" w:hanging="720"/>
        <w:rPr>
          <w:ins w:id="2182" w:author="ERCOT" w:date="2024-05-10T15:51:00Z"/>
          <w:rFonts w:eastAsia="SimSun"/>
        </w:rPr>
      </w:pPr>
      <w:ins w:id="2183" w:author="ERCOT" w:date="2024-05-10T15:51:00Z">
        <w:r w:rsidRPr="000901EC">
          <w:rPr>
            <w:rFonts w:eastAsia="SimSun"/>
          </w:rPr>
          <w:t>(a)</w:t>
        </w:r>
        <w:r w:rsidRPr="000901EC">
          <w:rPr>
            <w:rFonts w:eastAsia="SimSun"/>
          </w:rPr>
          <w:tab/>
          <w:t xml:space="preserve">At any time during the window (selected by ERCOT when market and reliability conditions allow and not previously disclosed to the QSE), ERCOT shall notify the QSE by using the messaging system and requesting that the QSE provide an </w:t>
        </w:r>
        <w:r w:rsidRPr="000901EC">
          <w:rPr>
            <w:rFonts w:eastAsia="SimSun"/>
          </w:rPr>
          <w:lastRenderedPageBreak/>
          <w:t xml:space="preserve">amount of DRRS from each </w:t>
        </w:r>
        <w:del w:id="2184" w:author="ERCOT" w:date="2024-05-10T20:03:00Z">
          <w:r w:rsidRPr="000901EC" w:rsidDel="003255C0">
            <w:rPr>
              <w:rFonts w:eastAsia="SimSun"/>
            </w:rPr>
            <w:delText xml:space="preserve"> </w:delText>
          </w:r>
        </w:del>
        <w:r w:rsidRPr="000901EC">
          <w:rPr>
            <w:rFonts w:eastAsia="SimSun"/>
          </w:rPr>
          <w:t>Resource equal to the amount for which the QSE is requesting qualification.  The QSE shall acknowledge the start of the test; and</w:t>
        </w:r>
      </w:ins>
    </w:p>
    <w:p w14:paraId="5EDE9575" w14:textId="77777777" w:rsidR="000901EC" w:rsidRPr="000901EC" w:rsidRDefault="000901EC" w:rsidP="000901EC">
      <w:pPr>
        <w:spacing w:after="240"/>
        <w:ind w:left="1440" w:hanging="720"/>
        <w:rPr>
          <w:ins w:id="2185" w:author="ERCOT" w:date="2024-05-10T15:51:00Z"/>
          <w:rFonts w:eastAsia="SimSun"/>
        </w:rPr>
      </w:pPr>
      <w:ins w:id="2186" w:author="ERCOT" w:date="2024-05-10T15:51:00Z">
        <w:r w:rsidRPr="000901EC">
          <w:rPr>
            <w:rFonts w:eastAsia="SimSun"/>
          </w:rPr>
          <w:t>(b)</w:t>
        </w:r>
        <w:r w:rsidRPr="000901EC">
          <w:rPr>
            <w:rFonts w:eastAsia="SimSun"/>
          </w:rPr>
          <w:tab/>
          <w:t>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system and determine the Resource’s qualification to provide DRRS.</w:t>
        </w:r>
      </w:ins>
    </w:p>
    <w:p w14:paraId="1C18A237" w14:textId="77777777" w:rsidR="000901EC" w:rsidRPr="000901EC" w:rsidRDefault="000901EC" w:rsidP="000901EC">
      <w:pPr>
        <w:spacing w:after="240"/>
        <w:ind w:left="720" w:hanging="720"/>
        <w:rPr>
          <w:ins w:id="2187" w:author="ERCOT" w:date="2024-05-10T15:51:00Z"/>
          <w:rFonts w:eastAsia="SimSun"/>
          <w:b/>
          <w:bCs/>
          <w:i/>
          <w:iCs/>
        </w:rPr>
      </w:pPr>
      <w:ins w:id="2188" w:author="ERCOT" w:date="2024-05-10T15:51:00Z">
        <w:r w:rsidRPr="000901EC">
          <w:rPr>
            <w:rFonts w:eastAsia="SimSun"/>
          </w:rPr>
          <w:t>(4)</w:t>
        </w:r>
        <w:r w:rsidRPr="000901EC">
          <w:rPr>
            <w:rFonts w:eastAsia="SimSun"/>
          </w:rPr>
          <w:tab/>
          <w:t xml:space="preserve">For Resources providing DRRS, the Resource must be able to </w:t>
        </w:r>
        <w:r w:rsidRPr="000901EC">
          <w:rPr>
            <w:rFonts w:eastAsia="SimSun"/>
            <w:iCs/>
          </w:rPr>
          <w:t>operate</w:t>
        </w:r>
        <w:r w:rsidRPr="000901EC">
          <w:rPr>
            <w:rFonts w:eastAsia="SimSun"/>
          </w:rPr>
          <w:t xml:space="preserve"> at its High Sustained Limit (LSL) for at least four consecutive hours.</w:t>
        </w:r>
      </w:ins>
    </w:p>
    <w:p w14:paraId="7813E35B" w14:textId="77777777" w:rsidR="000901EC" w:rsidRPr="000901EC" w:rsidRDefault="000901EC" w:rsidP="000901EC">
      <w:pPr>
        <w:keepNext/>
        <w:tabs>
          <w:tab w:val="left" w:pos="1620"/>
        </w:tabs>
        <w:spacing w:before="240" w:after="240"/>
        <w:ind w:left="1620" w:hanging="1620"/>
        <w:outlineLvl w:val="4"/>
        <w:rPr>
          <w:ins w:id="2189" w:author="ERCOT" w:date="2024-01-11T14:39:00Z"/>
          <w:rFonts w:eastAsia="SimSun"/>
          <w:b/>
          <w:i/>
          <w:iCs/>
          <w:szCs w:val="26"/>
        </w:rPr>
      </w:pPr>
      <w:ins w:id="2190" w:author="ERCOT" w:date="2024-01-11T14:39:00Z">
        <w:r w:rsidRPr="000901EC">
          <w:rPr>
            <w:rFonts w:eastAsia="SimSun"/>
            <w:b/>
            <w:i/>
            <w:iCs/>
            <w:szCs w:val="26"/>
          </w:rPr>
          <w:t>8.1.1.4.</w:t>
        </w:r>
      </w:ins>
      <w:ins w:id="2191" w:author="ERCOT" w:date="2024-01-11T14:40:00Z">
        <w:r w:rsidRPr="000901EC">
          <w:rPr>
            <w:rFonts w:eastAsia="SimSun"/>
            <w:b/>
            <w:i/>
            <w:iCs/>
            <w:szCs w:val="26"/>
          </w:rPr>
          <w:t>5</w:t>
        </w:r>
      </w:ins>
      <w:ins w:id="2192" w:author="ERCOT" w:date="2024-01-11T14:39:00Z">
        <w:r w:rsidRPr="000901EC">
          <w:rPr>
            <w:rFonts w:eastAsia="SimSun"/>
            <w:b/>
            <w:i/>
            <w:iCs/>
            <w:szCs w:val="26"/>
          </w:rPr>
          <w:tab/>
        </w:r>
      </w:ins>
      <w:ins w:id="2193" w:author="ERCOT" w:date="2024-01-11T14:40:00Z">
        <w:r w:rsidRPr="000901EC">
          <w:rPr>
            <w:rFonts w:eastAsia="SimSun"/>
            <w:b/>
            <w:i/>
            <w:iCs/>
            <w:szCs w:val="26"/>
          </w:rPr>
          <w:t>Dispatchable Reliability</w:t>
        </w:r>
      </w:ins>
      <w:ins w:id="2194" w:author="ERCOT" w:date="2024-01-11T14:39:00Z">
        <w:r w:rsidRPr="000901EC">
          <w:rPr>
            <w:rFonts w:eastAsia="SimSun"/>
            <w:b/>
            <w:i/>
            <w:iCs/>
            <w:szCs w:val="26"/>
          </w:rPr>
          <w:t xml:space="preserve"> Reserve Service Energy Deployment Criteria</w:t>
        </w:r>
        <w:bookmarkEnd w:id="2172"/>
        <w:bookmarkEnd w:id="2173"/>
        <w:bookmarkEnd w:id="2174"/>
        <w:bookmarkEnd w:id="2175"/>
        <w:bookmarkEnd w:id="2176"/>
      </w:ins>
    </w:p>
    <w:p w14:paraId="2E060FEC" w14:textId="77777777" w:rsidR="000901EC" w:rsidRPr="000901EC" w:rsidRDefault="000901EC" w:rsidP="000901EC">
      <w:pPr>
        <w:spacing w:after="240"/>
        <w:ind w:left="720" w:hanging="720"/>
        <w:rPr>
          <w:ins w:id="2195" w:author="ERCOT" w:date="2024-01-11T14:39:00Z"/>
          <w:rFonts w:eastAsia="SimSun"/>
          <w:iCs/>
        </w:rPr>
      </w:pPr>
      <w:ins w:id="2196" w:author="ERCOT" w:date="2024-01-11T14:39:00Z">
        <w:r w:rsidRPr="000901EC">
          <w:rPr>
            <w:rFonts w:eastAsia="SimSun"/>
            <w:iCs/>
          </w:rPr>
          <w:t>(1)</w:t>
        </w:r>
        <w:r w:rsidRPr="000901EC">
          <w:rPr>
            <w:rFonts w:eastAsia="SimSun"/>
            <w:iCs/>
          </w:rPr>
          <w:tab/>
          <w:t xml:space="preserve">ERCOT shall, as part of its Ancillary Service deployment procedure under Section </w:t>
        </w:r>
      </w:ins>
      <w:ins w:id="2197" w:author="ERCOT" w:date="2024-01-11T14:42:00Z">
        <w:r w:rsidRPr="000901EC">
          <w:rPr>
            <w:rFonts w:eastAsia="SimSun"/>
            <w:iCs/>
          </w:rPr>
          <w:t>6.5.7.6.2.5</w:t>
        </w:r>
      </w:ins>
      <w:ins w:id="2198" w:author="ERCOT" w:date="2024-03-19T12:58:00Z">
        <w:r w:rsidRPr="000901EC">
          <w:rPr>
            <w:rFonts w:eastAsia="SimSun"/>
            <w:iCs/>
          </w:rPr>
          <w:t>,</w:t>
        </w:r>
      </w:ins>
      <w:ins w:id="2199" w:author="ERCOT" w:date="2024-01-11T14:42:00Z">
        <w:r w:rsidRPr="000901EC">
          <w:rPr>
            <w:rFonts w:eastAsia="SimSun"/>
            <w:iCs/>
          </w:rPr>
          <w:t xml:space="preserve"> Deployment of Dispatchable Reliability Reserve Service (DRRS)</w:t>
        </w:r>
      </w:ins>
      <w:ins w:id="2200" w:author="ERCOT" w:date="2024-01-11T14:39:00Z">
        <w:r w:rsidRPr="000901EC">
          <w:rPr>
            <w:rFonts w:eastAsia="SimSun"/>
            <w:iCs/>
          </w:rPr>
          <w:t xml:space="preserve">, include all performance metrics for a Resource receiving a </w:t>
        </w:r>
      </w:ins>
      <w:ins w:id="2201" w:author="ERCOT" w:date="2024-01-30T17:21:00Z">
        <w:r w:rsidRPr="000901EC">
          <w:rPr>
            <w:rFonts w:eastAsia="SimSun"/>
            <w:iCs/>
          </w:rPr>
          <w:t>DRRS</w:t>
        </w:r>
      </w:ins>
      <w:ins w:id="2202" w:author="ERCOT" w:date="2024-01-11T14:39:00Z">
        <w:r w:rsidRPr="000901EC">
          <w:rPr>
            <w:rFonts w:eastAsia="SimSun"/>
            <w:iCs/>
          </w:rPr>
          <w:t xml:space="preserve"> </w:t>
        </w:r>
      </w:ins>
      <w:ins w:id="2203" w:author="ERCOT" w:date="2024-03-18T11:13:00Z">
        <w:r w:rsidRPr="000901EC">
          <w:rPr>
            <w:rFonts w:eastAsia="SimSun"/>
            <w:iCs/>
          </w:rPr>
          <w:t xml:space="preserve">deployment and </w:t>
        </w:r>
      </w:ins>
      <w:ins w:id="2204" w:author="ERCOT" w:date="2024-01-11T14:39:00Z">
        <w:r w:rsidRPr="000901EC">
          <w:rPr>
            <w:rFonts w:eastAsia="SimSun"/>
            <w:iCs/>
          </w:rPr>
          <w:t xml:space="preserve">recall instruction from ERCOT. </w:t>
        </w:r>
      </w:ins>
    </w:p>
    <w:p w14:paraId="399D9FEF" w14:textId="77777777" w:rsidR="000901EC" w:rsidRPr="000901EC" w:rsidRDefault="000901EC" w:rsidP="000901EC">
      <w:pPr>
        <w:spacing w:after="240"/>
        <w:ind w:left="720" w:hanging="720"/>
        <w:rPr>
          <w:ins w:id="2205" w:author="ERCOT" w:date="2024-05-10T15:52:00Z"/>
          <w:rFonts w:eastAsia="SimSun"/>
          <w:iCs/>
        </w:rPr>
      </w:pPr>
      <w:ins w:id="2206" w:author="ERCOT" w:date="2024-05-10T15:52:00Z">
        <w:r w:rsidRPr="000901EC">
          <w:rPr>
            <w:rFonts w:eastAsia="SimSun"/>
            <w:iCs/>
          </w:rPr>
          <w:t>(2)</w:t>
        </w:r>
        <w:r w:rsidRPr="000901EC">
          <w:rPr>
            <w:rFonts w:eastAsia="SimSun"/>
            <w:iCs/>
          </w:rPr>
          <w:tab/>
          <w:t xml:space="preserve">A DRRS </w:t>
        </w:r>
        <w:r w:rsidRPr="000901EC">
          <w:rPr>
            <w:rFonts w:eastAsia="SimSun"/>
            <w:iCs/>
            <w:color w:val="000000"/>
          </w:rPr>
          <w:t xml:space="preserve">Dispatch Instruction from ERCOT must respect the minimum runtime of the Resource. </w:t>
        </w:r>
      </w:ins>
    </w:p>
    <w:p w14:paraId="6F0D6D70" w14:textId="77777777" w:rsidR="000901EC" w:rsidRPr="000901EC" w:rsidRDefault="000901EC" w:rsidP="000901EC">
      <w:pPr>
        <w:spacing w:after="240"/>
        <w:ind w:left="720" w:hanging="720"/>
        <w:rPr>
          <w:ins w:id="2207" w:author="ERCOT" w:date="2024-05-10T15:52:00Z"/>
          <w:rFonts w:eastAsia="SimSun"/>
        </w:rPr>
      </w:pPr>
      <w:ins w:id="2208" w:author="ERCOT" w:date="2024-05-10T15:52:00Z">
        <w:r w:rsidRPr="000901EC">
          <w:rPr>
            <w:rFonts w:eastAsia="SimSun"/>
          </w:rPr>
          <w:t>(3)</w:t>
        </w:r>
        <w:r w:rsidRPr="000901EC">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712C44D1" w14:textId="77777777" w:rsidR="000901EC" w:rsidRPr="000901EC" w:rsidRDefault="000901EC" w:rsidP="000901EC">
      <w:pPr>
        <w:spacing w:after="240"/>
        <w:ind w:left="1440" w:hanging="720"/>
        <w:rPr>
          <w:ins w:id="2209" w:author="ERCOT" w:date="2024-05-10T15:52:00Z"/>
          <w:rFonts w:eastAsia="SimSun"/>
        </w:rPr>
      </w:pPr>
      <w:ins w:id="2210" w:author="ERCOT" w:date="2024-05-10T15:52:00Z">
        <w:r w:rsidRPr="000901EC">
          <w:rPr>
            <w:rFonts w:eastAsia="SimSun"/>
          </w:rPr>
          <w:t>(a)</w:t>
        </w:r>
        <w:r w:rsidRPr="000901EC">
          <w:rPr>
            <w:rFonts w:eastAsia="SimSun"/>
          </w:rP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11" w:author="ERCOT" w:date="2024-05-29T07:41:00Z">
        <w:r w:rsidRPr="000901EC">
          <w:rPr>
            <w:rFonts w:eastAsia="SimSun"/>
          </w:rPr>
          <w:t xml:space="preserve"> d</w:t>
        </w:r>
      </w:ins>
      <w:ins w:id="2212" w:author="ERCOT" w:date="2024-05-10T15:52:00Z">
        <w:r w:rsidRPr="000901EC">
          <w:rPr>
            <w:rFonts w:eastAsia="SimSun"/>
          </w:rPr>
          <w:t>eployment.  Once the Resource is On-Line, the Resource Status that must be telemetered indicating that the Resource has come On-Line with an Energy Offer Curve is ON, as described in paragraph (5)(b)(i) of Section 3.9.1.</w:t>
        </w:r>
      </w:ins>
    </w:p>
    <w:p w14:paraId="4A58EBC1" w14:textId="77777777" w:rsidR="000901EC" w:rsidRPr="000901EC" w:rsidRDefault="000901EC" w:rsidP="000901EC">
      <w:pPr>
        <w:spacing w:after="240"/>
        <w:ind w:left="1440" w:hanging="720"/>
        <w:rPr>
          <w:ins w:id="2213" w:author="ERCOT" w:date="2024-05-10T15:52:00Z"/>
          <w:rFonts w:eastAsia="SimSun"/>
        </w:rPr>
      </w:pPr>
      <w:ins w:id="2214" w:author="ERCOT" w:date="2024-05-10T15:52:00Z">
        <w:r w:rsidRPr="000901EC">
          <w:rPr>
            <w:rFonts w:eastAsia="SimSun"/>
          </w:rPr>
          <w:t>(b)</w:t>
        </w:r>
        <w:r w:rsidRPr="000901EC">
          <w:rPr>
            <w:rFonts w:eastAsia="SimSun"/>
          </w:rPr>
          <w:tab/>
          <w:t>If a</w:t>
        </w:r>
        <w:r w:rsidRPr="000901EC" w:rsidDel="00F43235">
          <w:rPr>
            <w:rFonts w:eastAsia="SimSun"/>
          </w:rPr>
          <w:t xml:space="preserve"> </w:t>
        </w:r>
        <w:r w:rsidRPr="000901EC">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50591F42" w14:textId="77777777" w:rsidR="000901EC" w:rsidRPr="000901EC" w:rsidRDefault="000901EC" w:rsidP="000901EC">
      <w:pPr>
        <w:spacing w:after="240"/>
        <w:ind w:left="2160" w:hanging="720"/>
        <w:rPr>
          <w:ins w:id="2215" w:author="ERCOT" w:date="2024-05-10T15:52:00Z"/>
          <w:rFonts w:eastAsia="SimSun"/>
          <w:iCs/>
        </w:rPr>
      </w:pPr>
      <w:ins w:id="2216" w:author="ERCOT" w:date="2024-05-10T15:52:00Z">
        <w:r w:rsidRPr="000901EC">
          <w:rPr>
            <w:rFonts w:eastAsia="SimSun"/>
            <w:iCs/>
          </w:rPr>
          <w:t>(i)</w:t>
        </w:r>
        <w:r w:rsidRPr="000901EC">
          <w:rPr>
            <w:rFonts w:eastAsia="SimSun"/>
            <w:iCs/>
          </w:rPr>
          <w:tab/>
          <w:t xml:space="preserve">Its generation log documenting the Startup Loading Failure; and </w:t>
        </w:r>
      </w:ins>
    </w:p>
    <w:p w14:paraId="06110025" w14:textId="77777777" w:rsidR="000901EC" w:rsidRPr="000901EC" w:rsidRDefault="000901EC" w:rsidP="000901EC">
      <w:pPr>
        <w:spacing w:after="240"/>
        <w:ind w:left="2160" w:hanging="720"/>
        <w:rPr>
          <w:ins w:id="2217" w:author="ERCOT" w:date="2024-05-10T15:52:00Z"/>
          <w:rFonts w:eastAsia="SimSun"/>
        </w:rPr>
      </w:pPr>
      <w:ins w:id="2218" w:author="ERCOT" w:date="2024-05-10T15:52:00Z">
        <w:r w:rsidRPr="000901EC">
          <w:rPr>
            <w:rFonts w:eastAsia="SimSun"/>
            <w:iCs/>
          </w:rPr>
          <w:lastRenderedPageBreak/>
          <w:t>(ii)</w:t>
        </w:r>
        <w:r w:rsidRPr="000901EC">
          <w:rPr>
            <w:rFonts w:eastAsia="SimSun"/>
            <w:iCs/>
          </w:rPr>
          <w:tab/>
          <w:t>Equipment</w:t>
        </w:r>
        <w:r w:rsidRPr="000901EC">
          <w:rPr>
            <w:rFonts w:eastAsia="SimSun"/>
          </w:rPr>
          <w:t xml:space="preserve"> failure documentation such as, but not limited to, GADS reports, plant operator logs, work orders, or other applicable information.  </w:t>
        </w:r>
      </w:ins>
    </w:p>
    <w:p w14:paraId="553F44C3" w14:textId="77777777" w:rsidR="000901EC" w:rsidRPr="000901EC" w:rsidRDefault="000901EC" w:rsidP="000901EC">
      <w:pPr>
        <w:spacing w:after="240"/>
        <w:ind w:left="720" w:hanging="720"/>
        <w:rPr>
          <w:ins w:id="2219" w:author="ERCOT" w:date="2024-03-19T12:59:00Z"/>
          <w:rFonts w:eastAsia="SimSun"/>
          <w:iCs/>
        </w:rPr>
      </w:pPr>
      <w:ins w:id="2220" w:author="ERCOT" w:date="2024-05-10T15:52:00Z">
        <w:r w:rsidRPr="000901EC">
          <w:rPr>
            <w:rFonts w:eastAsia="SimSun"/>
            <w:iCs/>
          </w:rPr>
          <w:t>(4)</w:t>
        </w:r>
        <w:r w:rsidRPr="000901EC">
          <w:rPr>
            <w:rFonts w:eastAsia="SimSun"/>
            <w:iCs/>
          </w:rPr>
          <w:tab/>
          <w:t>Resources that been made available through a dispatch of DRRS will be economically dispatched by SCED</w:t>
        </w:r>
      </w:ins>
      <w:ins w:id="2221" w:author="ERCOT" w:date="2024-03-19T12:59:00Z">
        <w:r w:rsidRPr="000901EC">
          <w:rPr>
            <w:rFonts w:eastAsia="SimSun"/>
            <w:iCs/>
          </w:rPr>
          <w:t>.</w:t>
        </w:r>
      </w:ins>
    </w:p>
    <w:p w14:paraId="773DC4F4" w14:textId="77777777" w:rsidR="000901EC" w:rsidRPr="000901EC" w:rsidRDefault="000901EC" w:rsidP="000901EC">
      <w:pPr>
        <w:keepNext/>
        <w:tabs>
          <w:tab w:val="left" w:pos="1080"/>
        </w:tabs>
        <w:spacing w:before="240" w:after="240"/>
        <w:ind w:left="1080" w:hanging="1080"/>
        <w:outlineLvl w:val="2"/>
        <w:rPr>
          <w:ins w:id="2222" w:author="ERCOT" w:date="2024-02-19T13:52:00Z"/>
          <w:rFonts w:eastAsia="SimSun"/>
          <w:b/>
          <w:i/>
          <w:szCs w:val="20"/>
        </w:rPr>
      </w:pPr>
      <w:bookmarkStart w:id="2223" w:name="_Toc309731025"/>
      <w:bookmarkStart w:id="2224" w:name="_Toc405814007"/>
      <w:bookmarkStart w:id="2225" w:name="_Toc422207897"/>
      <w:bookmarkStart w:id="2226" w:name="_Toc438044811"/>
      <w:bookmarkStart w:id="2227" w:name="_Toc447622594"/>
      <w:bookmarkStart w:id="2228" w:name="_Toc80175244"/>
      <w:r w:rsidRPr="000901EC">
        <w:rPr>
          <w:rFonts w:eastAsia="SimSun"/>
          <w:b/>
          <w:i/>
          <w:szCs w:val="20"/>
        </w:rPr>
        <w:t>9.2.3</w:t>
      </w:r>
      <w:r w:rsidRPr="000901EC">
        <w:rPr>
          <w:rFonts w:eastAsia="SimSun"/>
          <w:b/>
          <w:i/>
          <w:szCs w:val="20"/>
        </w:rPr>
        <w:tab/>
        <w:t>DAM Settlement Charge Types</w:t>
      </w:r>
      <w:bookmarkEnd w:id="2223"/>
      <w:bookmarkEnd w:id="2224"/>
      <w:bookmarkEnd w:id="2225"/>
      <w:bookmarkEnd w:id="2226"/>
      <w:bookmarkEnd w:id="2227"/>
      <w:bookmarkEnd w:id="2228"/>
    </w:p>
    <w:p w14:paraId="17B9B5DC" w14:textId="77777777" w:rsidR="000901EC" w:rsidRPr="000901EC" w:rsidRDefault="000901EC" w:rsidP="000901EC">
      <w:pPr>
        <w:spacing w:after="240"/>
        <w:ind w:left="720" w:hanging="720"/>
        <w:rPr>
          <w:rFonts w:eastAsia="SimSun"/>
          <w:szCs w:val="20"/>
        </w:rPr>
      </w:pPr>
      <w:r w:rsidRPr="000901EC">
        <w:rPr>
          <w:rFonts w:eastAsia="SimSun"/>
          <w:iCs/>
          <w:szCs w:val="20"/>
        </w:rPr>
        <w:t>(1)</w:t>
      </w:r>
      <w:r w:rsidRPr="000901EC">
        <w:rPr>
          <w:rFonts w:eastAsia="SimSun"/>
          <w:iCs/>
          <w:szCs w:val="20"/>
        </w:rPr>
        <w:tab/>
      </w:r>
      <w:r w:rsidRPr="000901EC">
        <w:rPr>
          <w:rFonts w:eastAsia="SimSun"/>
          <w:szCs w:val="20"/>
        </w:rPr>
        <w:t>ERCOT shall provide, on each Settlement Statement, the dollar amount for each DAM Settlement charge and payment.  The DAM settlement “Charge Types” are:</w:t>
      </w:r>
    </w:p>
    <w:p w14:paraId="4A827E15"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4.6.2.1, Day-Ahead Energy Payment;</w:t>
      </w:r>
    </w:p>
    <w:p w14:paraId="0B2BB836"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4.6.2.2, Day-Ahead Energy Charge;</w:t>
      </w:r>
    </w:p>
    <w:p w14:paraId="27469528"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4.6.2.3.1, Day-Ahead Make-Whole Payment;</w:t>
      </w:r>
    </w:p>
    <w:p w14:paraId="59D4F972"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Section 4.6.2.3.2, Day-Ahead Make-Whole Charge;</w:t>
      </w:r>
    </w:p>
    <w:p w14:paraId="5A72630E"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Section 4.6.3, Settlement for PTP Obligations Bought in DAM;</w:t>
      </w:r>
    </w:p>
    <w:p w14:paraId="714EE55A"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Section 4.6.4.1.1, Regulation Up Service Payment;</w:t>
      </w:r>
    </w:p>
    <w:p w14:paraId="7AC1A2A8"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Section 4.6.4.1.2, Regulation Down Service Payment;</w:t>
      </w:r>
    </w:p>
    <w:p w14:paraId="7189F5B3"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Section 4.6.4.1.3, Responsive Reserve Payment;</w:t>
      </w:r>
    </w:p>
    <w:p w14:paraId="54A3B8CE"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Section 4.6.4.1.4, Non-Spinning Reserve Service Payment;</w:t>
      </w:r>
    </w:p>
    <w:p w14:paraId="27F59C84"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Section 4.6.4.1.5, ERCOT Contingency Reserve Service Payment;</w:t>
      </w:r>
    </w:p>
    <w:p w14:paraId="14823A17" w14:textId="77777777" w:rsidR="000901EC" w:rsidRPr="000901EC" w:rsidDel="00CE563A" w:rsidRDefault="000901EC" w:rsidP="000901EC">
      <w:pPr>
        <w:spacing w:after="240"/>
        <w:ind w:left="1440" w:hanging="720"/>
        <w:rPr>
          <w:del w:id="2229" w:author="ERCOT" w:date="2024-02-19T13:54:00Z"/>
          <w:rFonts w:eastAsia="SimSun"/>
          <w:szCs w:val="20"/>
        </w:rPr>
      </w:pPr>
      <w:ins w:id="2230" w:author="ERCOT" w:date="2024-02-19T13:53:00Z">
        <w:r w:rsidRPr="000901EC">
          <w:rPr>
            <w:rFonts w:eastAsia="SimSun"/>
            <w:szCs w:val="20"/>
          </w:rPr>
          <w:t>(k)</w:t>
        </w:r>
        <w:r w:rsidRPr="000901EC">
          <w:rPr>
            <w:rFonts w:eastAsia="SimSun"/>
            <w:szCs w:val="20"/>
          </w:rPr>
          <w:tab/>
          <w:t xml:space="preserve">Section 4.6.4.1.6, </w:t>
        </w:r>
      </w:ins>
      <w:ins w:id="2231" w:author="ERCOT" w:date="2024-02-19T13:54:00Z">
        <w:r w:rsidRPr="000901EC">
          <w:rPr>
            <w:rFonts w:eastAsia="SimSun"/>
            <w:szCs w:val="20"/>
          </w:rPr>
          <w:t>Dispatchable Reliability</w:t>
        </w:r>
      </w:ins>
      <w:ins w:id="2232" w:author="ERCOT" w:date="2024-02-19T13:53:00Z">
        <w:r w:rsidRPr="000901EC">
          <w:rPr>
            <w:rFonts w:eastAsia="SimSun"/>
            <w:szCs w:val="20"/>
          </w:rPr>
          <w:t xml:space="preserve"> Reserve Service Payment;</w:t>
        </w:r>
      </w:ins>
    </w:p>
    <w:p w14:paraId="62FB386E" w14:textId="77777777" w:rsidR="000901EC" w:rsidRPr="000901EC" w:rsidRDefault="000901EC" w:rsidP="000901EC">
      <w:pPr>
        <w:spacing w:after="240"/>
        <w:ind w:left="1440" w:hanging="720"/>
        <w:rPr>
          <w:rFonts w:eastAsia="SimSun"/>
          <w:szCs w:val="20"/>
        </w:rPr>
      </w:pPr>
      <w:r w:rsidRPr="000901EC">
        <w:rPr>
          <w:rFonts w:eastAsia="SimSun"/>
          <w:szCs w:val="20"/>
        </w:rPr>
        <w:t>(</w:t>
      </w:r>
      <w:ins w:id="2233" w:author="ERCOT" w:date="2024-02-19T13:55:00Z">
        <w:r w:rsidRPr="000901EC">
          <w:rPr>
            <w:rFonts w:eastAsia="SimSun"/>
            <w:szCs w:val="20"/>
          </w:rPr>
          <w:t>l</w:t>
        </w:r>
      </w:ins>
      <w:del w:id="2234" w:author="ERCOT" w:date="2024-02-19T13:54:00Z">
        <w:r w:rsidRPr="000901EC" w:rsidDel="00CE563A">
          <w:rPr>
            <w:rFonts w:eastAsia="SimSun"/>
            <w:szCs w:val="20"/>
          </w:rPr>
          <w:delText>k</w:delText>
        </w:r>
      </w:del>
      <w:r w:rsidRPr="000901EC">
        <w:rPr>
          <w:rFonts w:eastAsia="SimSun"/>
          <w:szCs w:val="20"/>
        </w:rPr>
        <w:t>)</w:t>
      </w:r>
      <w:r w:rsidRPr="000901EC">
        <w:rPr>
          <w:rFonts w:eastAsia="SimSun"/>
          <w:szCs w:val="20"/>
        </w:rPr>
        <w:tab/>
        <w:t>Section 4.6.4.2.1, Regulation Up Service Charge;</w:t>
      </w:r>
    </w:p>
    <w:p w14:paraId="5AB0B704" w14:textId="77777777" w:rsidR="000901EC" w:rsidRPr="000901EC" w:rsidRDefault="000901EC" w:rsidP="000901EC">
      <w:pPr>
        <w:spacing w:after="240"/>
        <w:ind w:left="1440" w:hanging="720"/>
        <w:rPr>
          <w:rFonts w:eastAsia="SimSun"/>
          <w:szCs w:val="20"/>
        </w:rPr>
      </w:pPr>
      <w:r w:rsidRPr="000901EC">
        <w:rPr>
          <w:rFonts w:eastAsia="SimSun"/>
          <w:szCs w:val="20"/>
        </w:rPr>
        <w:t>(</w:t>
      </w:r>
      <w:ins w:id="2235" w:author="ERCOT" w:date="2024-02-19T13:55:00Z">
        <w:r w:rsidRPr="000901EC">
          <w:rPr>
            <w:rFonts w:eastAsia="SimSun"/>
            <w:szCs w:val="20"/>
          </w:rPr>
          <w:t>m</w:t>
        </w:r>
      </w:ins>
      <w:del w:id="2236" w:author="ERCOT" w:date="2024-02-19T13:55:00Z">
        <w:r w:rsidRPr="000901EC" w:rsidDel="00CE563A">
          <w:rPr>
            <w:rFonts w:eastAsia="SimSun"/>
            <w:szCs w:val="20"/>
          </w:rPr>
          <w:delText>l</w:delText>
        </w:r>
      </w:del>
      <w:r w:rsidRPr="000901EC">
        <w:rPr>
          <w:rFonts w:eastAsia="SimSun"/>
          <w:szCs w:val="20"/>
        </w:rPr>
        <w:t>)</w:t>
      </w:r>
      <w:r w:rsidRPr="000901EC">
        <w:rPr>
          <w:rFonts w:eastAsia="SimSun"/>
          <w:szCs w:val="20"/>
        </w:rPr>
        <w:tab/>
        <w:t xml:space="preserve">Section 4.6.4.2.2, </w:t>
      </w:r>
      <w:hyperlink w:anchor="_Toc109527549" w:history="1">
        <w:r w:rsidRPr="000901EC">
          <w:rPr>
            <w:rFonts w:eastAsia="SimSun"/>
            <w:szCs w:val="20"/>
          </w:rPr>
          <w:t>Regulation Down Service Charge</w:t>
        </w:r>
      </w:hyperlink>
      <w:r w:rsidRPr="000901EC">
        <w:rPr>
          <w:rFonts w:eastAsia="SimSun"/>
          <w:szCs w:val="20"/>
        </w:rPr>
        <w:t>;</w:t>
      </w:r>
    </w:p>
    <w:p w14:paraId="4869F33D" w14:textId="77777777" w:rsidR="000901EC" w:rsidRPr="000901EC" w:rsidRDefault="000901EC" w:rsidP="000901EC">
      <w:pPr>
        <w:spacing w:after="240"/>
        <w:ind w:left="1440" w:hanging="720"/>
        <w:rPr>
          <w:rFonts w:eastAsia="SimSun"/>
          <w:szCs w:val="20"/>
        </w:rPr>
      </w:pPr>
      <w:r w:rsidRPr="000901EC">
        <w:rPr>
          <w:rFonts w:eastAsia="SimSun"/>
          <w:szCs w:val="20"/>
          <w:lang w:val="pt-BR"/>
        </w:rPr>
        <w:t>(</w:t>
      </w:r>
      <w:ins w:id="2237" w:author="ERCOT" w:date="2024-02-19T13:55:00Z">
        <w:r w:rsidRPr="000901EC">
          <w:rPr>
            <w:rFonts w:eastAsia="SimSun"/>
            <w:szCs w:val="20"/>
            <w:lang w:val="pt-BR"/>
          </w:rPr>
          <w:t>n</w:t>
        </w:r>
      </w:ins>
      <w:del w:id="2238" w:author="ERCOT" w:date="2024-02-19T13:55:00Z">
        <w:r w:rsidRPr="000901EC" w:rsidDel="00CE563A">
          <w:rPr>
            <w:rFonts w:eastAsia="SimSun"/>
            <w:szCs w:val="20"/>
            <w:lang w:val="pt-BR"/>
          </w:rPr>
          <w:delText>m</w:delText>
        </w:r>
      </w:del>
      <w:r w:rsidRPr="000901EC">
        <w:rPr>
          <w:rFonts w:eastAsia="SimSun"/>
          <w:szCs w:val="20"/>
          <w:lang w:val="pt-BR"/>
        </w:rPr>
        <w:t>)</w:t>
      </w:r>
      <w:r w:rsidRPr="000901EC">
        <w:rPr>
          <w:rFonts w:eastAsia="SimSun"/>
          <w:szCs w:val="20"/>
          <w:lang w:val="pt-BR"/>
        </w:rPr>
        <w:tab/>
      </w:r>
      <w:r w:rsidRPr="000901EC">
        <w:rPr>
          <w:rFonts w:eastAsia="SimSun"/>
          <w:szCs w:val="20"/>
        </w:rPr>
        <w:t xml:space="preserve">Section 4.6.4.2.3, </w:t>
      </w:r>
      <w:r w:rsidRPr="000901EC">
        <w:rPr>
          <w:rFonts w:eastAsia="SimSun"/>
          <w:szCs w:val="20"/>
          <w:lang w:val="pt-BR"/>
        </w:rPr>
        <w:t>Responsive Reserve Charge;</w:t>
      </w:r>
    </w:p>
    <w:p w14:paraId="23A53C62" w14:textId="77777777" w:rsidR="000901EC" w:rsidRPr="000901EC" w:rsidRDefault="000901EC" w:rsidP="000901EC">
      <w:pPr>
        <w:spacing w:after="240"/>
        <w:ind w:left="1440" w:hanging="720"/>
        <w:rPr>
          <w:rFonts w:eastAsia="SimSun"/>
          <w:szCs w:val="20"/>
        </w:rPr>
      </w:pPr>
      <w:r w:rsidRPr="000901EC">
        <w:rPr>
          <w:rFonts w:eastAsia="SimSun"/>
          <w:szCs w:val="20"/>
        </w:rPr>
        <w:t>(</w:t>
      </w:r>
      <w:ins w:id="2239" w:author="ERCOT" w:date="2024-02-19T13:55:00Z">
        <w:r w:rsidRPr="000901EC">
          <w:rPr>
            <w:rFonts w:eastAsia="SimSun"/>
            <w:szCs w:val="20"/>
          </w:rPr>
          <w:t>o</w:t>
        </w:r>
      </w:ins>
      <w:del w:id="2240" w:author="ERCOT" w:date="2024-02-19T13:55:00Z">
        <w:r w:rsidRPr="000901EC" w:rsidDel="00CE563A">
          <w:rPr>
            <w:rFonts w:eastAsia="SimSun"/>
            <w:szCs w:val="20"/>
          </w:rPr>
          <w:delText>n</w:delText>
        </w:r>
      </w:del>
      <w:r w:rsidRPr="000901EC">
        <w:rPr>
          <w:rFonts w:eastAsia="SimSun"/>
          <w:szCs w:val="20"/>
        </w:rPr>
        <w:t>)</w:t>
      </w:r>
      <w:r w:rsidRPr="000901EC">
        <w:rPr>
          <w:rFonts w:eastAsia="SimSun"/>
          <w:szCs w:val="20"/>
        </w:rPr>
        <w:tab/>
        <w:t>Section 4.6.4.2.4, Non-Spinning Reserve Service Charge;</w:t>
      </w:r>
    </w:p>
    <w:p w14:paraId="150A518C" w14:textId="77777777" w:rsidR="000901EC" w:rsidRPr="000901EC" w:rsidRDefault="000901EC" w:rsidP="000901EC">
      <w:pPr>
        <w:spacing w:after="240"/>
        <w:ind w:left="1440" w:hanging="720"/>
        <w:rPr>
          <w:ins w:id="2241" w:author="ERCOT" w:date="2024-02-19T13:55:00Z"/>
          <w:rFonts w:eastAsia="SimSun"/>
          <w:szCs w:val="20"/>
        </w:rPr>
      </w:pPr>
      <w:r w:rsidRPr="000901EC">
        <w:rPr>
          <w:rFonts w:eastAsia="SimSun"/>
          <w:szCs w:val="20"/>
        </w:rPr>
        <w:t>(</w:t>
      </w:r>
      <w:ins w:id="2242" w:author="ERCOT" w:date="2024-02-19T13:55:00Z">
        <w:r w:rsidRPr="000901EC">
          <w:rPr>
            <w:rFonts w:eastAsia="SimSun"/>
            <w:szCs w:val="20"/>
          </w:rPr>
          <w:t>p</w:t>
        </w:r>
      </w:ins>
      <w:del w:id="2243" w:author="ERCOT" w:date="2024-02-19T13:55:00Z">
        <w:r w:rsidRPr="000901EC" w:rsidDel="00CE563A">
          <w:rPr>
            <w:rFonts w:eastAsia="SimSun"/>
            <w:szCs w:val="20"/>
          </w:rPr>
          <w:delText>o</w:delText>
        </w:r>
      </w:del>
      <w:r w:rsidRPr="000901EC">
        <w:rPr>
          <w:rFonts w:eastAsia="SimSun"/>
          <w:szCs w:val="20"/>
        </w:rPr>
        <w:t>)</w:t>
      </w:r>
      <w:r w:rsidRPr="000901EC">
        <w:rPr>
          <w:rFonts w:eastAsia="SimSun"/>
          <w:szCs w:val="20"/>
        </w:rPr>
        <w:tab/>
        <w:t>Section 4.6.4.2.5, ERCOT Contingency Reserve Service Charge;</w:t>
      </w:r>
    </w:p>
    <w:p w14:paraId="47E72873" w14:textId="77777777" w:rsidR="000901EC" w:rsidRPr="000901EC" w:rsidDel="00CE563A" w:rsidRDefault="000901EC" w:rsidP="000901EC">
      <w:pPr>
        <w:spacing w:after="240"/>
        <w:ind w:left="1440" w:hanging="720"/>
        <w:rPr>
          <w:del w:id="2244" w:author="ERCOT" w:date="2024-02-19T13:55:00Z"/>
          <w:rFonts w:eastAsia="SimSun"/>
          <w:szCs w:val="20"/>
        </w:rPr>
      </w:pPr>
      <w:ins w:id="2245" w:author="ERCOT" w:date="2024-02-19T13:55:00Z">
        <w:r w:rsidRPr="000901EC">
          <w:rPr>
            <w:rFonts w:eastAsia="SimSun"/>
            <w:szCs w:val="20"/>
          </w:rPr>
          <w:t>(q)</w:t>
        </w:r>
        <w:r w:rsidRPr="000901EC">
          <w:rPr>
            <w:rFonts w:eastAsia="SimSun"/>
            <w:szCs w:val="20"/>
          </w:rPr>
          <w:tab/>
          <w:t>Section 4.6.4.2.6, Dispatchable Reliability Reserve Service Charge;</w:t>
        </w:r>
      </w:ins>
    </w:p>
    <w:p w14:paraId="0A078D49" w14:textId="77777777" w:rsidR="000901EC" w:rsidRPr="000901EC" w:rsidRDefault="000901EC" w:rsidP="000901EC">
      <w:pPr>
        <w:spacing w:after="240"/>
        <w:ind w:left="1440" w:hanging="720"/>
        <w:rPr>
          <w:rFonts w:eastAsia="SimSun"/>
          <w:szCs w:val="20"/>
        </w:rPr>
      </w:pPr>
      <w:r w:rsidRPr="000901EC">
        <w:rPr>
          <w:rFonts w:eastAsia="SimSun"/>
          <w:szCs w:val="20"/>
        </w:rPr>
        <w:t>(</w:t>
      </w:r>
      <w:ins w:id="2246" w:author="ERCOT" w:date="2024-02-19T13:55:00Z">
        <w:r w:rsidRPr="000901EC">
          <w:rPr>
            <w:rFonts w:eastAsia="SimSun"/>
            <w:szCs w:val="20"/>
          </w:rPr>
          <w:t>r</w:t>
        </w:r>
      </w:ins>
      <w:del w:id="2247" w:author="ERCOT" w:date="2024-02-19T13:55:00Z">
        <w:r w:rsidRPr="000901EC" w:rsidDel="00CE563A">
          <w:rPr>
            <w:rFonts w:eastAsia="SimSun"/>
            <w:szCs w:val="20"/>
          </w:rPr>
          <w:delText>p</w:delText>
        </w:r>
      </w:del>
      <w:r w:rsidRPr="000901EC">
        <w:rPr>
          <w:rFonts w:eastAsia="SimSun"/>
          <w:szCs w:val="20"/>
        </w:rPr>
        <w:t>)</w:t>
      </w:r>
      <w:r w:rsidRPr="000901EC">
        <w:rPr>
          <w:rFonts w:eastAsia="SimSun"/>
          <w:szCs w:val="20"/>
        </w:rPr>
        <w:tab/>
        <w:t>Section 7.9.1.1, Payments and Charges for PTP Obligations Settled in DAM;</w:t>
      </w:r>
    </w:p>
    <w:p w14:paraId="5EC3E443" w14:textId="77777777" w:rsidR="000901EC" w:rsidRPr="000901EC" w:rsidRDefault="000901EC" w:rsidP="000901EC">
      <w:pPr>
        <w:spacing w:after="240"/>
        <w:ind w:left="1440" w:hanging="720"/>
        <w:rPr>
          <w:rFonts w:eastAsia="SimSun"/>
        </w:rPr>
      </w:pPr>
      <w:r w:rsidRPr="000901EC">
        <w:rPr>
          <w:rFonts w:eastAsia="SimSun"/>
        </w:rPr>
        <w:t>(</w:t>
      </w:r>
      <w:ins w:id="2248" w:author="ERCOT" w:date="2024-02-19T13:55:00Z">
        <w:r w:rsidRPr="000901EC">
          <w:rPr>
            <w:rFonts w:eastAsia="SimSun"/>
          </w:rPr>
          <w:t>s</w:t>
        </w:r>
      </w:ins>
      <w:del w:id="2249" w:author="ERCOT" w:date="2024-02-19T13:55:00Z">
        <w:r w:rsidRPr="000901EC" w:rsidDel="338DCCB3">
          <w:rPr>
            <w:rFonts w:eastAsia="SimSun"/>
          </w:rPr>
          <w:delText>q</w:delText>
        </w:r>
      </w:del>
      <w:r w:rsidRPr="000901EC">
        <w:rPr>
          <w:rFonts w:eastAsia="SimSun"/>
        </w:rPr>
        <w:t>)</w:t>
      </w:r>
      <w:r w:rsidRPr="000901EC">
        <w:rPr>
          <w:rFonts w:eastAsia="SimSun"/>
        </w:rPr>
        <w:tab/>
        <w:t>Section 7.9.1.2, Payments for PTP Options Settled in DAM;</w:t>
      </w:r>
    </w:p>
    <w:p w14:paraId="1C18C7C4"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ins w:id="2250" w:author="ERCOT" w:date="2024-02-19T13:55:00Z">
        <w:r w:rsidRPr="000901EC">
          <w:rPr>
            <w:rFonts w:eastAsia="SimSun"/>
            <w:szCs w:val="20"/>
          </w:rPr>
          <w:t>t</w:t>
        </w:r>
      </w:ins>
      <w:del w:id="2251" w:author="ERCOT" w:date="2024-02-19T13:55:00Z">
        <w:r w:rsidRPr="000901EC" w:rsidDel="00CE563A">
          <w:rPr>
            <w:rFonts w:eastAsia="SimSun"/>
            <w:szCs w:val="20"/>
          </w:rPr>
          <w:delText>r</w:delText>
        </w:r>
      </w:del>
      <w:r w:rsidRPr="000901EC">
        <w:rPr>
          <w:rFonts w:eastAsia="SimSun"/>
          <w:szCs w:val="20"/>
        </w:rPr>
        <w:t>)</w:t>
      </w:r>
      <w:r w:rsidRPr="000901EC">
        <w:rPr>
          <w:rFonts w:eastAsia="SimSun"/>
          <w:szCs w:val="20"/>
        </w:rPr>
        <w:tab/>
        <w:t>Section 7.9.1.4, Payments for FGRs Settled in DAM;</w:t>
      </w:r>
    </w:p>
    <w:p w14:paraId="7DB4737B" w14:textId="77777777" w:rsidR="000901EC" w:rsidRPr="000901EC" w:rsidRDefault="000901EC" w:rsidP="000901EC">
      <w:pPr>
        <w:spacing w:after="240"/>
        <w:ind w:left="1440" w:hanging="720"/>
        <w:rPr>
          <w:rFonts w:eastAsia="SimSun"/>
          <w:szCs w:val="20"/>
        </w:rPr>
      </w:pPr>
      <w:r w:rsidRPr="000901EC">
        <w:rPr>
          <w:rFonts w:eastAsia="SimSun"/>
          <w:szCs w:val="20"/>
        </w:rPr>
        <w:t>(</w:t>
      </w:r>
      <w:ins w:id="2252" w:author="ERCOT" w:date="2024-02-19T13:55:00Z">
        <w:r w:rsidRPr="000901EC">
          <w:rPr>
            <w:rFonts w:eastAsia="SimSun"/>
            <w:szCs w:val="20"/>
          </w:rPr>
          <w:t>u</w:t>
        </w:r>
      </w:ins>
      <w:del w:id="2253" w:author="ERCOT" w:date="2024-02-19T13:55:00Z">
        <w:r w:rsidRPr="000901EC" w:rsidDel="00CE563A">
          <w:rPr>
            <w:rFonts w:eastAsia="SimSun"/>
            <w:szCs w:val="20"/>
          </w:rPr>
          <w:delText>s</w:delText>
        </w:r>
      </w:del>
      <w:r w:rsidRPr="000901EC">
        <w:rPr>
          <w:rFonts w:eastAsia="SimSun"/>
          <w:szCs w:val="20"/>
        </w:rPr>
        <w:t>)</w:t>
      </w:r>
      <w:r w:rsidRPr="000901EC">
        <w:rPr>
          <w:rFonts w:eastAsia="SimSun"/>
          <w:szCs w:val="20"/>
        </w:rPr>
        <w:tab/>
        <w:t>Section 7.9.1.5, Payments and Charges for PTP Obligations with Refund Settled in DAM;</w:t>
      </w:r>
    </w:p>
    <w:p w14:paraId="0EBF2841" w14:textId="77777777" w:rsidR="000901EC" w:rsidRPr="000901EC" w:rsidRDefault="000901EC" w:rsidP="000901EC">
      <w:pPr>
        <w:spacing w:after="240"/>
        <w:ind w:left="1440" w:hanging="720"/>
        <w:rPr>
          <w:rFonts w:eastAsia="SimSun"/>
          <w:szCs w:val="20"/>
        </w:rPr>
      </w:pPr>
      <w:r w:rsidRPr="000901EC">
        <w:rPr>
          <w:rFonts w:eastAsia="SimSun"/>
          <w:szCs w:val="20"/>
        </w:rPr>
        <w:t>(</w:t>
      </w:r>
      <w:ins w:id="2254" w:author="ERCOT" w:date="2024-02-19T13:55:00Z">
        <w:r w:rsidRPr="000901EC">
          <w:rPr>
            <w:rFonts w:eastAsia="SimSun"/>
            <w:szCs w:val="20"/>
          </w:rPr>
          <w:t>v</w:t>
        </w:r>
      </w:ins>
      <w:del w:id="2255" w:author="ERCOT" w:date="2024-02-19T13:55:00Z">
        <w:r w:rsidRPr="000901EC" w:rsidDel="00CE563A">
          <w:rPr>
            <w:rFonts w:eastAsia="SimSun"/>
            <w:szCs w:val="20"/>
          </w:rPr>
          <w:delText>t</w:delText>
        </w:r>
      </w:del>
      <w:r w:rsidRPr="000901EC">
        <w:rPr>
          <w:rFonts w:eastAsia="SimSun"/>
          <w:szCs w:val="20"/>
        </w:rPr>
        <w:t>)</w:t>
      </w:r>
      <w:r w:rsidRPr="000901EC">
        <w:rPr>
          <w:rFonts w:eastAsia="SimSun"/>
          <w:szCs w:val="20"/>
        </w:rPr>
        <w:tab/>
        <w:t>Section 7.9.1.6, Payments for PTP Options with Refund Settled in DAM; and</w:t>
      </w:r>
    </w:p>
    <w:p w14:paraId="5677EEBF" w14:textId="77777777" w:rsidR="000901EC" w:rsidRPr="000901EC" w:rsidRDefault="000901EC" w:rsidP="000901EC">
      <w:pPr>
        <w:spacing w:after="240"/>
        <w:ind w:left="1440" w:hanging="720"/>
        <w:rPr>
          <w:rFonts w:eastAsia="SimSun"/>
          <w:szCs w:val="20"/>
        </w:rPr>
      </w:pPr>
      <w:r w:rsidRPr="000901EC">
        <w:rPr>
          <w:rFonts w:eastAsia="SimSun"/>
          <w:szCs w:val="20"/>
        </w:rPr>
        <w:t>(</w:t>
      </w:r>
      <w:ins w:id="2256" w:author="ERCOT" w:date="2024-02-19T13:55:00Z">
        <w:r w:rsidRPr="000901EC">
          <w:rPr>
            <w:rFonts w:eastAsia="SimSun"/>
            <w:szCs w:val="20"/>
          </w:rPr>
          <w:t>w</w:t>
        </w:r>
      </w:ins>
      <w:del w:id="2257" w:author="ERCOT" w:date="2024-02-19T13:55:00Z">
        <w:r w:rsidRPr="000901EC" w:rsidDel="00CE563A">
          <w:rPr>
            <w:rFonts w:eastAsia="SimSun"/>
            <w:szCs w:val="20"/>
          </w:rPr>
          <w:delText>u</w:delText>
        </w:r>
      </w:del>
      <w:r w:rsidRPr="000901EC">
        <w:rPr>
          <w:rFonts w:eastAsia="SimSun"/>
          <w:szCs w:val="20"/>
        </w:rPr>
        <w:t>)</w:t>
      </w:r>
      <w:r w:rsidRPr="000901EC">
        <w:rPr>
          <w:rFonts w:eastAsia="SimSun"/>
          <w:szCs w:val="20"/>
        </w:rPr>
        <w:tab/>
        <w:t>Paragraph (2) of Section 7.9.3.3, Shortfall Charges to CRR Owners.</w:t>
      </w:r>
    </w:p>
    <w:p w14:paraId="520F0AE0" w14:textId="77777777" w:rsidR="000901EC" w:rsidRPr="000901EC" w:rsidRDefault="000901EC" w:rsidP="000901EC">
      <w:pPr>
        <w:keepNext/>
        <w:tabs>
          <w:tab w:val="left" w:pos="1080"/>
        </w:tabs>
        <w:spacing w:before="240" w:after="240"/>
        <w:ind w:left="1080" w:hanging="1080"/>
        <w:outlineLvl w:val="2"/>
        <w:rPr>
          <w:rFonts w:eastAsia="SimSun"/>
          <w:bCs/>
          <w:szCs w:val="20"/>
        </w:rPr>
      </w:pPr>
      <w:bookmarkStart w:id="2258" w:name="_Toc309731044"/>
      <w:bookmarkStart w:id="2259" w:name="_Toc405814019"/>
      <w:bookmarkStart w:id="2260" w:name="_Toc422207909"/>
      <w:bookmarkStart w:id="2261" w:name="_Toc438044823"/>
      <w:bookmarkStart w:id="2262" w:name="_Toc447622606"/>
      <w:bookmarkStart w:id="2263" w:name="_Toc80175256"/>
      <w:r w:rsidRPr="000901EC">
        <w:rPr>
          <w:rFonts w:eastAsia="SimSun"/>
          <w:b/>
          <w:bCs/>
          <w:i/>
          <w:szCs w:val="20"/>
        </w:rPr>
        <w:t>9.5.3</w:t>
      </w:r>
      <w:r w:rsidRPr="000901EC">
        <w:rPr>
          <w:rFonts w:eastAsia="SimSun"/>
          <w:b/>
          <w:bCs/>
          <w:i/>
          <w:szCs w:val="20"/>
        </w:rPr>
        <w:tab/>
        <w:t>Real-Time Market Settlement Charge Types</w:t>
      </w:r>
      <w:bookmarkEnd w:id="2258"/>
      <w:bookmarkEnd w:id="2259"/>
      <w:bookmarkEnd w:id="2260"/>
      <w:bookmarkEnd w:id="2261"/>
      <w:bookmarkEnd w:id="2262"/>
      <w:bookmarkEnd w:id="2263"/>
    </w:p>
    <w:p w14:paraId="26210606"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ERCOT shall provide, on each RTM Settlement Statement, the dollar amount for each RTM Settlement charge and payment.  The RTM Settlement “Charge Types” are:</w:t>
      </w:r>
    </w:p>
    <w:p w14:paraId="5BF0D51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5.7.1, RUC Make-Whole Payment;</w:t>
      </w:r>
    </w:p>
    <w:p w14:paraId="412AD28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5.7.2, RUC Clawback Charge;</w:t>
      </w:r>
    </w:p>
    <w:p w14:paraId="22DC6236"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5.7.3, Payment When ERCOT Decommits a QSE-Committed Resource;</w:t>
      </w:r>
    </w:p>
    <w:p w14:paraId="7BB0762C"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Section 5.7.4.1, RUC Capacity-Short Charge;</w:t>
      </w:r>
    </w:p>
    <w:p w14:paraId="3BB27DE8"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Section 5.7.4.2, RUC Make-Whole Uplift Charge;</w:t>
      </w:r>
    </w:p>
    <w:p w14:paraId="4994F3F0"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 xml:space="preserve">Section </w:t>
      </w:r>
      <w:hyperlink w:anchor="_Toc109528011" w:history="1">
        <w:r w:rsidRPr="000901EC">
          <w:rPr>
            <w:rFonts w:eastAsia="SimSun"/>
            <w:szCs w:val="20"/>
          </w:rPr>
          <w:t>5.7.5, RUC Clawback Payment</w:t>
        </w:r>
      </w:hyperlink>
      <w:r w:rsidRPr="000901EC">
        <w:rPr>
          <w:rFonts w:eastAsia="SimSun"/>
          <w:szCs w:val="20"/>
        </w:rPr>
        <w:t>;</w:t>
      </w:r>
    </w:p>
    <w:p w14:paraId="725F230A"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 xml:space="preserve">Section </w:t>
      </w:r>
      <w:hyperlink w:anchor="_Toc109528014" w:history="1">
        <w:r w:rsidRPr="000901EC">
          <w:rPr>
            <w:rFonts w:eastAsia="SimSun"/>
            <w:szCs w:val="20"/>
          </w:rPr>
          <w:t>5.7.6, RUC Decommitment Charge</w:t>
        </w:r>
      </w:hyperlink>
      <w:r w:rsidRPr="000901EC">
        <w:rPr>
          <w:rFonts w:eastAsia="SimSun"/>
          <w:szCs w:val="20"/>
        </w:rPr>
        <w:t>;</w:t>
      </w:r>
    </w:p>
    <w:p w14:paraId="46D0233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 xml:space="preserve">Section 6.6.3.1, Real-Time Energy Imbalance Payment or Charge at a Resource Node; </w:t>
      </w:r>
    </w:p>
    <w:p w14:paraId="39E3635F"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Section 6.6.3.2, Real-Time Energy Imbalance Payment or Charge at a Load Zone;</w:t>
      </w:r>
    </w:p>
    <w:p w14:paraId="6368196A"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Section 6.6.3.3, Real-Time Energy Imbalance Payment or Charge at a Hub;</w:t>
      </w:r>
    </w:p>
    <w:p w14:paraId="2BA3D28C"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Section 6.6.3.4, Real-Time Energy Payment for DC Tie Import;</w:t>
      </w:r>
    </w:p>
    <w:p w14:paraId="46D112EF" w14:textId="77777777" w:rsidR="000901EC" w:rsidRPr="000901EC" w:rsidRDefault="000901EC" w:rsidP="000901EC">
      <w:pPr>
        <w:spacing w:after="240"/>
        <w:ind w:left="1440" w:hanging="720"/>
        <w:rPr>
          <w:rFonts w:eastAsia="SimSun"/>
          <w:szCs w:val="20"/>
        </w:rPr>
      </w:pPr>
      <w:r w:rsidRPr="000901EC">
        <w:rPr>
          <w:rFonts w:eastAsia="SimSun"/>
          <w:szCs w:val="20"/>
        </w:rPr>
        <w:t>(l)</w:t>
      </w:r>
      <w:r w:rsidRPr="000901EC">
        <w:rPr>
          <w:rFonts w:eastAsia="SimSun"/>
          <w:szCs w:val="20"/>
        </w:rPr>
        <w:tab/>
        <w:t>Section 6.6.3.5, Real-Time Payment for a Block Load Transfer Point;</w:t>
      </w:r>
    </w:p>
    <w:p w14:paraId="5DD03F00"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Section 6.6.3.6, Real-Time High Dispatch Limit Override Energy Payment;</w:t>
      </w:r>
    </w:p>
    <w:p w14:paraId="190DDD96" w14:textId="77777777" w:rsidR="000901EC" w:rsidRPr="000901EC" w:rsidRDefault="000901EC" w:rsidP="000901EC">
      <w:pPr>
        <w:spacing w:after="240"/>
        <w:ind w:left="1440" w:hanging="720"/>
        <w:rPr>
          <w:rFonts w:eastAsia="SimSun"/>
          <w:szCs w:val="20"/>
        </w:rPr>
      </w:pPr>
      <w:r w:rsidRPr="000901EC">
        <w:rPr>
          <w:rFonts w:eastAsia="SimSun"/>
          <w:szCs w:val="20"/>
        </w:rPr>
        <w:t>(n)</w:t>
      </w:r>
      <w:r w:rsidRPr="000901EC">
        <w:rPr>
          <w:rFonts w:eastAsia="SimSun"/>
          <w:szCs w:val="20"/>
        </w:rPr>
        <w:tab/>
        <w:t>Section 6.6.3.7, Real-Time High Dispatch Limit Override Energy Charge;</w:t>
      </w:r>
    </w:p>
    <w:p w14:paraId="43FA7D43"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Section 6.6.3.8, Real-Time Payment or Charge for Energy from a Settlement Only Distribution Generator (SODG) or a Settlement Only Transmission Generator (SOTG);</w:t>
      </w:r>
    </w:p>
    <w:p w14:paraId="7BA44EE6" w14:textId="77777777" w:rsidR="000901EC" w:rsidRPr="000901EC" w:rsidRDefault="000901EC" w:rsidP="000901EC">
      <w:pPr>
        <w:spacing w:after="240"/>
        <w:ind w:left="1440" w:hanging="720"/>
        <w:rPr>
          <w:rFonts w:eastAsia="SimSun"/>
          <w:szCs w:val="20"/>
        </w:rPr>
      </w:pPr>
      <w:r w:rsidRPr="000901EC">
        <w:rPr>
          <w:rFonts w:eastAsia="SimSun"/>
          <w:szCs w:val="20"/>
        </w:rPr>
        <w:t>(p)</w:t>
      </w:r>
      <w:r w:rsidRPr="000901EC">
        <w:rPr>
          <w:rFonts w:eastAsia="SimSun"/>
          <w:szCs w:val="20"/>
        </w:rPr>
        <w:tab/>
        <w:t>Section 6.6.4, Real-Time Congestion Payment or Charge for Self-Schedules;</w:t>
      </w:r>
    </w:p>
    <w:p w14:paraId="6973CC68"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(q)</w:t>
      </w:r>
      <w:r w:rsidRPr="000901EC">
        <w:rPr>
          <w:rFonts w:eastAsia="SimSun"/>
          <w:szCs w:val="20"/>
        </w:rPr>
        <w:tab/>
        <w:t xml:space="preserve">Section 6.6.5.1.1.1, Base Point Deviation Charge for Over Generation; </w:t>
      </w:r>
    </w:p>
    <w:p w14:paraId="1A759F8E" w14:textId="77777777" w:rsidR="000901EC" w:rsidRPr="000901EC" w:rsidRDefault="000901EC" w:rsidP="000901EC">
      <w:pPr>
        <w:spacing w:after="240"/>
        <w:ind w:left="1440" w:hanging="720"/>
        <w:rPr>
          <w:rFonts w:eastAsia="SimSun"/>
          <w:szCs w:val="20"/>
        </w:rPr>
      </w:pPr>
      <w:r w:rsidRPr="000901EC">
        <w:rPr>
          <w:rFonts w:eastAsia="SimSun"/>
          <w:szCs w:val="20"/>
        </w:rPr>
        <w:t>(r)</w:t>
      </w:r>
      <w:r w:rsidRPr="000901EC">
        <w:rPr>
          <w:rFonts w:eastAsia="SimSun"/>
          <w:szCs w:val="20"/>
        </w:rPr>
        <w:tab/>
        <w:t xml:space="preserve">Section 6.6.5.1.1.2, Base Point Deviation Charge for Under Generation; </w:t>
      </w:r>
    </w:p>
    <w:p w14:paraId="2D76C209" w14:textId="77777777" w:rsidR="000901EC" w:rsidRPr="000901EC" w:rsidRDefault="000901EC" w:rsidP="000901EC">
      <w:pPr>
        <w:spacing w:after="240"/>
        <w:ind w:left="1440" w:hanging="720"/>
        <w:rPr>
          <w:rFonts w:eastAsia="SimSun"/>
          <w:szCs w:val="20"/>
        </w:rPr>
      </w:pPr>
      <w:r w:rsidRPr="000901EC">
        <w:rPr>
          <w:rFonts w:eastAsia="SimSun"/>
          <w:szCs w:val="20"/>
        </w:rPr>
        <w:t>(s)</w:t>
      </w:r>
      <w:r w:rsidRPr="000901EC">
        <w:rPr>
          <w:rFonts w:eastAsia="SimSun"/>
          <w:szCs w:val="20"/>
        </w:rPr>
        <w:tab/>
        <w:t xml:space="preserve">Section 6.6.5.2, IRR Generation Resource Base Point Deviation Charge; </w:t>
      </w:r>
    </w:p>
    <w:p w14:paraId="3FFE96A1" w14:textId="77777777" w:rsidR="000901EC" w:rsidRPr="000901EC" w:rsidRDefault="000901EC" w:rsidP="000901EC">
      <w:pPr>
        <w:spacing w:after="240"/>
        <w:ind w:left="1440" w:hanging="720"/>
        <w:rPr>
          <w:rFonts w:eastAsia="SimSun"/>
          <w:szCs w:val="20"/>
        </w:rPr>
      </w:pPr>
      <w:r w:rsidRPr="000901EC">
        <w:rPr>
          <w:rFonts w:eastAsia="SimSun"/>
          <w:szCs w:val="20"/>
        </w:rPr>
        <w:t>(t)</w:t>
      </w:r>
      <w:r w:rsidRPr="000901EC">
        <w:rPr>
          <w:rFonts w:eastAsia="SimSun"/>
          <w:szCs w:val="20"/>
        </w:rPr>
        <w:tab/>
        <w:t>Section 6.6.5.4, Base Point Deviation Payment;</w:t>
      </w:r>
    </w:p>
    <w:p w14:paraId="24E583A5" w14:textId="77777777" w:rsidR="000901EC" w:rsidRPr="000901EC" w:rsidRDefault="000901EC" w:rsidP="000901EC">
      <w:pPr>
        <w:spacing w:after="240"/>
        <w:ind w:left="1440" w:hanging="720"/>
        <w:rPr>
          <w:rFonts w:eastAsia="SimSun"/>
          <w:szCs w:val="20"/>
        </w:rPr>
      </w:pPr>
      <w:r w:rsidRPr="000901EC">
        <w:rPr>
          <w:rFonts w:eastAsia="SimSun"/>
          <w:szCs w:val="20"/>
        </w:rPr>
        <w:t>(u)</w:t>
      </w:r>
      <w:r w:rsidRPr="000901EC">
        <w:rPr>
          <w:rFonts w:eastAsia="SimSun"/>
          <w:szCs w:val="20"/>
        </w:rPr>
        <w:tab/>
        <w:t>Section 6.6.6.1, RMR Standby Payment;</w:t>
      </w:r>
    </w:p>
    <w:p w14:paraId="13F80CAA" w14:textId="77777777" w:rsidR="000901EC" w:rsidRPr="000901EC" w:rsidRDefault="000901EC" w:rsidP="000901EC">
      <w:pPr>
        <w:spacing w:after="240"/>
        <w:ind w:left="1440" w:hanging="720"/>
        <w:rPr>
          <w:rFonts w:eastAsia="SimSun"/>
          <w:szCs w:val="20"/>
        </w:rPr>
      </w:pPr>
      <w:r w:rsidRPr="000901EC">
        <w:rPr>
          <w:rFonts w:eastAsia="SimSun"/>
          <w:szCs w:val="20"/>
        </w:rPr>
        <w:t>(v)</w:t>
      </w:r>
      <w:r w:rsidRPr="000901EC">
        <w:rPr>
          <w:rFonts w:eastAsia="SimSun"/>
          <w:szCs w:val="20"/>
        </w:rPr>
        <w:tab/>
        <w:t>Section 6.6.6.2, RMR Payment for Energy;</w:t>
      </w:r>
    </w:p>
    <w:p w14:paraId="2E0A8052" w14:textId="77777777" w:rsidR="000901EC" w:rsidRPr="000901EC" w:rsidRDefault="000901EC" w:rsidP="000901EC">
      <w:pPr>
        <w:spacing w:after="240"/>
        <w:ind w:left="1440" w:hanging="720"/>
        <w:rPr>
          <w:rFonts w:eastAsia="SimSun"/>
          <w:szCs w:val="20"/>
        </w:rPr>
      </w:pPr>
      <w:r w:rsidRPr="000901EC">
        <w:rPr>
          <w:rFonts w:eastAsia="SimSun"/>
          <w:szCs w:val="20"/>
        </w:rPr>
        <w:t>(w)</w:t>
      </w:r>
      <w:r w:rsidRPr="000901EC">
        <w:rPr>
          <w:rFonts w:eastAsia="SimSun"/>
          <w:szCs w:val="20"/>
        </w:rPr>
        <w:tab/>
        <w:t>Section 6.6.6.3, RMR Adjustment Charge;</w:t>
      </w:r>
    </w:p>
    <w:p w14:paraId="63E983DB" w14:textId="77777777" w:rsidR="000901EC" w:rsidRPr="000901EC" w:rsidRDefault="000901EC" w:rsidP="000901EC">
      <w:pPr>
        <w:spacing w:after="240"/>
        <w:ind w:left="1440" w:hanging="720"/>
        <w:rPr>
          <w:rFonts w:eastAsia="SimSun"/>
          <w:szCs w:val="20"/>
        </w:rPr>
      </w:pPr>
      <w:r w:rsidRPr="000901EC">
        <w:rPr>
          <w:rFonts w:eastAsia="SimSun"/>
          <w:szCs w:val="20"/>
        </w:rPr>
        <w:t>(x)</w:t>
      </w:r>
      <w:r w:rsidRPr="000901EC">
        <w:rPr>
          <w:rFonts w:eastAsia="SimSun"/>
          <w:szCs w:val="20"/>
        </w:rPr>
        <w:tab/>
        <w:t>Section 6.6.6.4, RMR Charge for Unexcused Misconduct;</w:t>
      </w:r>
    </w:p>
    <w:p w14:paraId="10745FFF" w14:textId="77777777" w:rsidR="000901EC" w:rsidRPr="000901EC" w:rsidRDefault="000901EC" w:rsidP="000901EC">
      <w:pPr>
        <w:spacing w:after="240"/>
        <w:ind w:left="1440" w:hanging="720"/>
        <w:rPr>
          <w:rFonts w:eastAsia="SimSun"/>
          <w:szCs w:val="20"/>
        </w:rPr>
      </w:pPr>
      <w:r w:rsidRPr="000901EC">
        <w:rPr>
          <w:rFonts w:eastAsia="SimSun"/>
          <w:szCs w:val="20"/>
        </w:rPr>
        <w:t>(y)</w:t>
      </w:r>
      <w:r w:rsidRPr="000901EC">
        <w:rPr>
          <w:rFonts w:eastAsia="SimSun"/>
          <w:szCs w:val="20"/>
        </w:rPr>
        <w:tab/>
        <w:t>Section 6.6.6.5, RMR Service Charge;</w:t>
      </w:r>
    </w:p>
    <w:p w14:paraId="5B9381A4" w14:textId="77777777" w:rsidR="000901EC" w:rsidRPr="000901EC" w:rsidRDefault="000901EC" w:rsidP="000901EC">
      <w:pPr>
        <w:spacing w:after="240"/>
        <w:ind w:left="1440" w:hanging="720"/>
        <w:rPr>
          <w:rFonts w:eastAsia="SimSun"/>
          <w:szCs w:val="20"/>
        </w:rPr>
      </w:pPr>
      <w:r w:rsidRPr="000901EC">
        <w:rPr>
          <w:rFonts w:eastAsia="SimSun"/>
          <w:szCs w:val="20"/>
        </w:rPr>
        <w:t xml:space="preserve">(z) </w:t>
      </w:r>
      <w:r w:rsidRPr="000901EC">
        <w:rPr>
          <w:rFonts w:eastAsia="SimSun"/>
          <w:szCs w:val="20"/>
        </w:rPr>
        <w:tab/>
        <w:t>Section 6.6.6.6, Method for Reconciling RMR Actual Eligible Costs, RMR and MRA Contributed Capital Expenditures, and Miscellaneous RMR Incurred Expenses;</w:t>
      </w:r>
    </w:p>
    <w:p w14:paraId="44E15FC6" w14:textId="77777777" w:rsidR="000901EC" w:rsidRPr="000901EC" w:rsidRDefault="000901EC" w:rsidP="000901EC">
      <w:pPr>
        <w:spacing w:after="240"/>
        <w:ind w:left="1440" w:hanging="720"/>
        <w:rPr>
          <w:rFonts w:eastAsia="SimSun"/>
          <w:szCs w:val="20"/>
        </w:rPr>
      </w:pPr>
      <w:r w:rsidRPr="000901EC">
        <w:rPr>
          <w:rFonts w:eastAsia="SimSun"/>
          <w:szCs w:val="20"/>
        </w:rPr>
        <w:t>(aa)</w:t>
      </w:r>
      <w:r w:rsidRPr="000901EC">
        <w:rPr>
          <w:rFonts w:eastAsia="SimSun"/>
          <w:szCs w:val="20"/>
        </w:rPr>
        <w:tab/>
        <w:t>Paragraph (2) of Section 6.6.7.1, Voltage Support Service Payments;</w:t>
      </w:r>
    </w:p>
    <w:p w14:paraId="1523F7B0" w14:textId="77777777" w:rsidR="000901EC" w:rsidRPr="000901EC" w:rsidRDefault="000901EC" w:rsidP="000901EC">
      <w:pPr>
        <w:spacing w:after="240"/>
        <w:ind w:left="1440" w:hanging="720"/>
        <w:rPr>
          <w:rFonts w:eastAsia="SimSun"/>
          <w:szCs w:val="20"/>
        </w:rPr>
      </w:pPr>
      <w:r w:rsidRPr="000901EC">
        <w:rPr>
          <w:rFonts w:eastAsia="SimSun"/>
          <w:szCs w:val="20"/>
        </w:rPr>
        <w:t>(bb)</w:t>
      </w:r>
      <w:r w:rsidRPr="000901EC">
        <w:rPr>
          <w:rFonts w:eastAsia="SimSun"/>
          <w:szCs w:val="20"/>
        </w:rPr>
        <w:tab/>
        <w:t>Paragraph (4) of Section 6.6.7.1;</w:t>
      </w:r>
    </w:p>
    <w:p w14:paraId="1FE1DCBA" w14:textId="77777777" w:rsidR="000901EC" w:rsidRPr="000901EC" w:rsidRDefault="000901EC" w:rsidP="000901EC">
      <w:pPr>
        <w:spacing w:after="240"/>
        <w:ind w:left="1440" w:hanging="720"/>
        <w:rPr>
          <w:rFonts w:eastAsia="SimSun"/>
          <w:szCs w:val="20"/>
        </w:rPr>
      </w:pPr>
      <w:r w:rsidRPr="000901EC">
        <w:rPr>
          <w:rFonts w:eastAsia="SimSun"/>
          <w:szCs w:val="20"/>
        </w:rPr>
        <w:t>(cc)</w:t>
      </w:r>
      <w:r w:rsidRPr="000901EC">
        <w:rPr>
          <w:rFonts w:eastAsia="SimSun"/>
          <w:szCs w:val="20"/>
        </w:rPr>
        <w:tab/>
        <w:t>Section 6.6.7.2, Voltage Support Charge;</w:t>
      </w:r>
    </w:p>
    <w:p w14:paraId="36DD917B" w14:textId="77777777" w:rsidR="000901EC" w:rsidRPr="000901EC" w:rsidRDefault="000901EC" w:rsidP="000901EC">
      <w:pPr>
        <w:spacing w:after="240"/>
        <w:ind w:left="1440" w:hanging="720"/>
        <w:rPr>
          <w:rFonts w:eastAsia="SimSun"/>
          <w:szCs w:val="20"/>
        </w:rPr>
      </w:pPr>
      <w:r w:rsidRPr="000901EC">
        <w:rPr>
          <w:rFonts w:eastAsia="SimSun"/>
          <w:szCs w:val="20"/>
        </w:rPr>
        <w:t>(dd)</w:t>
      </w:r>
      <w:r w:rsidRPr="000901EC">
        <w:rPr>
          <w:rFonts w:eastAsia="SimSun"/>
          <w:szCs w:val="20"/>
        </w:rPr>
        <w:tab/>
        <w:t>Section 6.6.8.1, Black Start Hourly Standby Fee Payment;</w:t>
      </w:r>
    </w:p>
    <w:p w14:paraId="6D22E137" w14:textId="77777777" w:rsidR="000901EC" w:rsidRPr="000901EC" w:rsidRDefault="000901EC" w:rsidP="000901EC">
      <w:pPr>
        <w:spacing w:after="240"/>
        <w:ind w:left="1440" w:hanging="720"/>
        <w:rPr>
          <w:rFonts w:eastAsia="SimSun"/>
          <w:szCs w:val="20"/>
        </w:rPr>
      </w:pPr>
      <w:r w:rsidRPr="000901EC">
        <w:rPr>
          <w:rFonts w:eastAsia="SimSun"/>
          <w:szCs w:val="20"/>
        </w:rPr>
        <w:t>(ee)</w:t>
      </w:r>
      <w:r w:rsidRPr="000901EC">
        <w:rPr>
          <w:rFonts w:eastAsia="SimSun"/>
          <w:szCs w:val="20"/>
        </w:rPr>
        <w:tab/>
        <w:t>Section 6.6.8.2, Black Start Capacity Charge;</w:t>
      </w:r>
    </w:p>
    <w:p w14:paraId="6E26EA65" w14:textId="77777777" w:rsidR="000901EC" w:rsidRPr="000901EC" w:rsidRDefault="000901EC" w:rsidP="000901EC">
      <w:pPr>
        <w:spacing w:after="240"/>
        <w:ind w:left="1440" w:hanging="720"/>
        <w:rPr>
          <w:rFonts w:eastAsia="SimSun"/>
          <w:szCs w:val="20"/>
        </w:rPr>
      </w:pPr>
      <w:r w:rsidRPr="000901EC">
        <w:rPr>
          <w:rFonts w:eastAsia="SimSun"/>
          <w:szCs w:val="20"/>
        </w:rPr>
        <w:t>(ff)</w:t>
      </w:r>
      <w:r w:rsidRPr="000901EC">
        <w:rPr>
          <w:rFonts w:eastAsia="SimSun"/>
          <w:szCs w:val="20"/>
        </w:rPr>
        <w:tab/>
        <w:t>Section 6.6.9.1, Payment for Emergency Power Increase Directed by ERCOT;</w:t>
      </w:r>
    </w:p>
    <w:p w14:paraId="65FB28CA" w14:textId="77777777" w:rsidR="000901EC" w:rsidRPr="000901EC" w:rsidRDefault="000901EC" w:rsidP="000901EC">
      <w:pPr>
        <w:spacing w:after="240"/>
        <w:ind w:left="1440" w:hanging="720"/>
        <w:rPr>
          <w:rFonts w:eastAsia="SimSun"/>
          <w:szCs w:val="20"/>
        </w:rPr>
      </w:pPr>
      <w:r w:rsidRPr="000901EC">
        <w:rPr>
          <w:rFonts w:eastAsia="SimSun"/>
          <w:szCs w:val="20"/>
        </w:rPr>
        <w:t>(gg)</w:t>
      </w:r>
      <w:r w:rsidRPr="000901EC">
        <w:rPr>
          <w:rFonts w:eastAsia="SimSun"/>
          <w:szCs w:val="20"/>
        </w:rPr>
        <w:tab/>
        <w:t>Section 6.6.9.2, Charge for Emergency Power Increases;</w:t>
      </w:r>
    </w:p>
    <w:p w14:paraId="6F58B036" w14:textId="77777777" w:rsidR="000901EC" w:rsidRPr="000901EC" w:rsidRDefault="000901EC" w:rsidP="000901EC">
      <w:pPr>
        <w:spacing w:after="240"/>
        <w:ind w:left="1440" w:hanging="720"/>
        <w:rPr>
          <w:rFonts w:eastAsia="SimSun"/>
          <w:szCs w:val="20"/>
        </w:rPr>
      </w:pPr>
      <w:r w:rsidRPr="000901EC">
        <w:rPr>
          <w:rFonts w:eastAsia="SimSun"/>
          <w:szCs w:val="20"/>
        </w:rPr>
        <w:t>(hh)</w:t>
      </w:r>
      <w:r w:rsidRPr="000901EC">
        <w:rPr>
          <w:rFonts w:eastAsia="SimSun"/>
          <w:szCs w:val="20"/>
        </w:rPr>
        <w:tab/>
        <w:t>Section 6.6.10, Real-Time Revenue Neutrality Allocation;</w:t>
      </w:r>
    </w:p>
    <w:p w14:paraId="386CF7DC" w14:textId="77777777" w:rsidR="000901EC" w:rsidRPr="000901EC" w:rsidRDefault="000901EC" w:rsidP="000901EC">
      <w:pPr>
        <w:spacing w:after="240"/>
        <w:ind w:left="1440" w:hanging="720"/>
        <w:rPr>
          <w:rFonts w:eastAsia="SimSun"/>
          <w:szCs w:val="20"/>
        </w:rPr>
      </w:pPr>
      <w:r w:rsidRPr="000901EC">
        <w:rPr>
          <w:rFonts w:eastAsia="SimSun"/>
          <w:szCs w:val="20"/>
        </w:rPr>
        <w:t>(ii)</w:t>
      </w:r>
      <w:r w:rsidRPr="000901EC">
        <w:rPr>
          <w:rFonts w:eastAsia="SimSun"/>
          <w:szCs w:val="20"/>
        </w:rPr>
        <w:tab/>
        <w:t>Section 6.6.14.2, Firm Fuel Supply Service Hourly Standby Fee Payment and Fuel Replacement Cost Recovery;</w:t>
      </w:r>
    </w:p>
    <w:p w14:paraId="476D90A8" w14:textId="77777777" w:rsidR="000901EC" w:rsidRPr="000901EC" w:rsidRDefault="000901EC" w:rsidP="000901EC">
      <w:pPr>
        <w:spacing w:after="240"/>
        <w:ind w:left="1440" w:hanging="720"/>
        <w:rPr>
          <w:rFonts w:eastAsia="SimSun"/>
          <w:szCs w:val="20"/>
        </w:rPr>
      </w:pPr>
      <w:r w:rsidRPr="000901EC">
        <w:rPr>
          <w:rFonts w:eastAsia="SimSun"/>
          <w:szCs w:val="20"/>
        </w:rPr>
        <w:t>(jj)</w:t>
      </w:r>
      <w:r w:rsidRPr="000901EC">
        <w:rPr>
          <w:rFonts w:eastAsia="SimSun"/>
          <w:szCs w:val="20"/>
        </w:rPr>
        <w:tab/>
        <w:t>Section 6.6.14.3, Firm Fuel Supply Service Capacity Charge;</w:t>
      </w:r>
    </w:p>
    <w:p w14:paraId="51535FC9" w14:textId="77777777" w:rsidR="000901EC" w:rsidRPr="000901EC" w:rsidRDefault="000901EC" w:rsidP="000901EC">
      <w:pPr>
        <w:spacing w:after="240"/>
        <w:ind w:left="1440" w:hanging="720"/>
        <w:rPr>
          <w:rFonts w:eastAsia="SimSun"/>
          <w:szCs w:val="20"/>
        </w:rPr>
      </w:pPr>
      <w:r w:rsidRPr="000901EC">
        <w:rPr>
          <w:rFonts w:eastAsia="SimSun"/>
          <w:szCs w:val="20"/>
        </w:rPr>
        <w:t>(kk)</w:t>
      </w:r>
      <w:r w:rsidRPr="000901EC">
        <w:rPr>
          <w:rFonts w:eastAsia="SimSun"/>
          <w:szCs w:val="20"/>
        </w:rPr>
        <w:tab/>
        <w:t>Paragraph (1)(a) of Section 6.7.1, Payments for Ancillary Service Capacity Sold in a Supplemental Ancillary Services Market (SASM) or Reconfiguration Supplemental Ancillary Services Market (RSASM);</w:t>
      </w:r>
    </w:p>
    <w:p w14:paraId="068E8B4C" w14:textId="77777777" w:rsidR="000901EC" w:rsidRPr="000901EC" w:rsidRDefault="000901EC" w:rsidP="000901EC">
      <w:pPr>
        <w:spacing w:after="240"/>
        <w:ind w:left="1440" w:hanging="720"/>
        <w:rPr>
          <w:rFonts w:eastAsia="SimSun"/>
          <w:szCs w:val="20"/>
        </w:rPr>
      </w:pPr>
      <w:r w:rsidRPr="000901EC">
        <w:rPr>
          <w:rFonts w:eastAsia="SimSun"/>
          <w:szCs w:val="20"/>
        </w:rPr>
        <w:t>(ll)</w:t>
      </w:r>
      <w:r w:rsidRPr="000901EC">
        <w:rPr>
          <w:rFonts w:eastAsia="SimSun"/>
          <w:szCs w:val="20"/>
        </w:rPr>
        <w:tab/>
        <w:t>Paragraph (1)(b) of Section 6.7.1;</w:t>
      </w:r>
    </w:p>
    <w:p w14:paraId="25829DF4"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(mm)</w:t>
      </w:r>
      <w:r w:rsidRPr="000901EC">
        <w:rPr>
          <w:rFonts w:eastAsia="SimSun"/>
          <w:szCs w:val="20"/>
        </w:rPr>
        <w:tab/>
        <w:t>Paragraph (1)(c) of Section 6.7.1;</w:t>
      </w:r>
    </w:p>
    <w:p w14:paraId="1EF26E16" w14:textId="77777777" w:rsidR="000901EC" w:rsidRPr="000901EC" w:rsidRDefault="000901EC" w:rsidP="000901EC">
      <w:pPr>
        <w:spacing w:after="240"/>
        <w:ind w:left="1440" w:hanging="720"/>
        <w:rPr>
          <w:rFonts w:eastAsia="SimSun"/>
          <w:szCs w:val="20"/>
        </w:rPr>
      </w:pPr>
      <w:r w:rsidRPr="000901EC">
        <w:rPr>
          <w:rFonts w:eastAsia="SimSun"/>
          <w:szCs w:val="20"/>
        </w:rPr>
        <w:t>(nn)</w:t>
      </w:r>
      <w:r w:rsidRPr="000901EC">
        <w:rPr>
          <w:rFonts w:eastAsia="SimSun"/>
          <w:szCs w:val="20"/>
        </w:rPr>
        <w:tab/>
        <w:t xml:space="preserve">Paragraph (1)(d) of Section 6.7.1; </w:t>
      </w:r>
    </w:p>
    <w:p w14:paraId="557610AA" w14:textId="77777777" w:rsidR="000901EC" w:rsidRPr="000901EC" w:rsidRDefault="000901EC" w:rsidP="000901EC">
      <w:pPr>
        <w:spacing w:after="240"/>
        <w:ind w:left="1440" w:hanging="720"/>
        <w:rPr>
          <w:rFonts w:eastAsia="SimSun"/>
          <w:szCs w:val="20"/>
        </w:rPr>
      </w:pPr>
      <w:r w:rsidRPr="000901EC">
        <w:rPr>
          <w:rFonts w:eastAsia="SimSun"/>
          <w:szCs w:val="20"/>
        </w:rPr>
        <w:t>(oo)</w:t>
      </w:r>
      <w:r w:rsidRPr="000901EC">
        <w:rPr>
          <w:rFonts w:eastAsia="SimSun"/>
          <w:szCs w:val="20"/>
        </w:rPr>
        <w:tab/>
        <w:t xml:space="preserve">Paragraph (1)(e) of Section 6.7.1; </w:t>
      </w:r>
    </w:p>
    <w:p w14:paraId="2D6A3F52" w14:textId="77777777" w:rsidR="000901EC" w:rsidRPr="000901EC" w:rsidRDefault="000901EC" w:rsidP="000901EC">
      <w:pPr>
        <w:spacing w:after="240"/>
        <w:ind w:left="1440" w:hanging="720"/>
        <w:rPr>
          <w:rFonts w:eastAsia="SimSun"/>
          <w:szCs w:val="20"/>
        </w:rPr>
      </w:pPr>
      <w:r w:rsidRPr="000901EC">
        <w:rPr>
          <w:rFonts w:eastAsia="SimSun"/>
          <w:szCs w:val="20"/>
        </w:rPr>
        <w:t>(pp)</w:t>
      </w:r>
      <w:r w:rsidRPr="000901EC">
        <w:rPr>
          <w:rFonts w:eastAsia="SimSun"/>
          <w:szCs w:val="20"/>
        </w:rPr>
        <w:tab/>
        <w:t>Paragraph (1)(a) of Section 6.7.2, Payments for Ancillary Service Capacity Assigned in Real-Time Operations;</w:t>
      </w:r>
    </w:p>
    <w:p w14:paraId="600C0667" w14:textId="77777777" w:rsidR="000901EC" w:rsidRPr="000901EC" w:rsidRDefault="000901EC" w:rsidP="000901EC">
      <w:pPr>
        <w:spacing w:after="240"/>
        <w:ind w:left="1440" w:hanging="720"/>
        <w:rPr>
          <w:rFonts w:eastAsia="SimSun"/>
          <w:szCs w:val="20"/>
        </w:rPr>
      </w:pPr>
      <w:r w:rsidRPr="000901EC">
        <w:rPr>
          <w:rFonts w:eastAsia="SimSun"/>
          <w:szCs w:val="20"/>
        </w:rPr>
        <w:t>(qq)</w:t>
      </w:r>
      <w:r w:rsidRPr="000901EC">
        <w:rPr>
          <w:rFonts w:eastAsia="SimSun"/>
          <w:szCs w:val="20"/>
        </w:rPr>
        <w:tab/>
        <w:t>Paragraph (1)(b) of Section 6.7.2;</w:t>
      </w:r>
    </w:p>
    <w:p w14:paraId="485E808C" w14:textId="77777777" w:rsidR="000901EC" w:rsidRPr="000901EC" w:rsidRDefault="000901EC" w:rsidP="000901EC">
      <w:pPr>
        <w:spacing w:after="240"/>
        <w:ind w:left="1440" w:hanging="720"/>
        <w:rPr>
          <w:rFonts w:eastAsia="SimSun"/>
          <w:szCs w:val="20"/>
        </w:rPr>
      </w:pPr>
      <w:r w:rsidRPr="000901EC">
        <w:rPr>
          <w:rFonts w:eastAsia="SimSun"/>
          <w:szCs w:val="20"/>
        </w:rPr>
        <w:t>(rr)</w:t>
      </w:r>
      <w:r w:rsidRPr="000901EC">
        <w:rPr>
          <w:rFonts w:eastAsia="SimSun"/>
          <w:szCs w:val="20"/>
        </w:rPr>
        <w:tab/>
        <w:t xml:space="preserve">Paragraph (1)(c) of Section 6.7.2; </w:t>
      </w:r>
    </w:p>
    <w:p w14:paraId="6C76609C" w14:textId="77777777" w:rsidR="000901EC" w:rsidRPr="000901EC" w:rsidRDefault="000901EC" w:rsidP="000901EC">
      <w:pPr>
        <w:spacing w:after="240"/>
        <w:ind w:left="1440" w:hanging="720"/>
        <w:rPr>
          <w:rFonts w:eastAsia="SimSun"/>
          <w:szCs w:val="20"/>
        </w:rPr>
      </w:pPr>
      <w:r w:rsidRPr="000901EC">
        <w:rPr>
          <w:rFonts w:eastAsia="SimSun"/>
          <w:szCs w:val="20"/>
        </w:rPr>
        <w:t>(ss)</w:t>
      </w:r>
      <w:r w:rsidRPr="000901EC">
        <w:rPr>
          <w:rFonts w:eastAsia="SimSun"/>
          <w:szCs w:val="20"/>
        </w:rPr>
        <w:tab/>
        <w:t>Paragraph (1)(a) of Section 6.7.2.1, Charges for Infeasible Ancillary Service Capacity Due to Transmission Constraints;</w:t>
      </w:r>
    </w:p>
    <w:p w14:paraId="14653424" w14:textId="77777777" w:rsidR="000901EC" w:rsidRPr="000901EC" w:rsidRDefault="000901EC" w:rsidP="000901EC">
      <w:pPr>
        <w:spacing w:after="240"/>
        <w:ind w:left="1440" w:hanging="720"/>
        <w:rPr>
          <w:rFonts w:eastAsia="SimSun"/>
          <w:szCs w:val="20"/>
        </w:rPr>
      </w:pPr>
      <w:r w:rsidRPr="000901EC">
        <w:rPr>
          <w:rFonts w:eastAsia="SimSun"/>
          <w:szCs w:val="20"/>
        </w:rPr>
        <w:t>(tt)</w:t>
      </w:r>
      <w:r w:rsidRPr="000901EC">
        <w:rPr>
          <w:rFonts w:eastAsia="SimSun"/>
          <w:szCs w:val="20"/>
        </w:rPr>
        <w:tab/>
        <w:t>Paragraph (1)(b) of Section 6.7.2.1;</w:t>
      </w:r>
    </w:p>
    <w:p w14:paraId="098DF91C" w14:textId="77777777" w:rsidR="000901EC" w:rsidRPr="000901EC" w:rsidRDefault="000901EC" w:rsidP="000901EC">
      <w:pPr>
        <w:spacing w:after="240"/>
        <w:ind w:left="1440" w:hanging="720"/>
        <w:rPr>
          <w:rFonts w:eastAsia="SimSun"/>
          <w:szCs w:val="20"/>
        </w:rPr>
      </w:pPr>
      <w:r w:rsidRPr="000901EC">
        <w:rPr>
          <w:rFonts w:eastAsia="SimSun"/>
          <w:szCs w:val="20"/>
        </w:rPr>
        <w:t>(uu)</w:t>
      </w:r>
      <w:r w:rsidRPr="000901EC">
        <w:rPr>
          <w:rFonts w:eastAsia="SimSun"/>
          <w:szCs w:val="20"/>
        </w:rPr>
        <w:tab/>
        <w:t>Paragraph (1)(c) of Section 6.7.2.1;</w:t>
      </w:r>
    </w:p>
    <w:p w14:paraId="269A6B35" w14:textId="77777777" w:rsidR="000901EC" w:rsidRPr="000901EC" w:rsidRDefault="000901EC" w:rsidP="000901EC">
      <w:pPr>
        <w:spacing w:after="240"/>
        <w:ind w:left="1440" w:hanging="720"/>
        <w:rPr>
          <w:rFonts w:eastAsia="SimSun"/>
          <w:szCs w:val="20"/>
        </w:rPr>
      </w:pPr>
      <w:r w:rsidRPr="000901EC">
        <w:rPr>
          <w:rFonts w:eastAsia="SimSun"/>
          <w:szCs w:val="20"/>
        </w:rPr>
        <w:t>(vv)</w:t>
      </w:r>
      <w:r w:rsidRPr="000901EC">
        <w:rPr>
          <w:rFonts w:eastAsia="SimSun"/>
          <w:szCs w:val="20"/>
        </w:rPr>
        <w:tab/>
        <w:t>Paragraph (1)(d) of Section 6.7.2.1;</w:t>
      </w:r>
    </w:p>
    <w:p w14:paraId="0D0FA766" w14:textId="77777777" w:rsidR="000901EC" w:rsidRPr="000901EC" w:rsidRDefault="000901EC" w:rsidP="000901EC">
      <w:pPr>
        <w:spacing w:after="240"/>
        <w:ind w:left="1440" w:hanging="720"/>
        <w:rPr>
          <w:rFonts w:eastAsia="SimSun"/>
          <w:szCs w:val="20"/>
        </w:rPr>
      </w:pPr>
      <w:r w:rsidRPr="000901EC">
        <w:rPr>
          <w:rFonts w:eastAsia="SimSun"/>
          <w:szCs w:val="20"/>
        </w:rPr>
        <w:t>(ww)</w:t>
      </w:r>
      <w:r w:rsidRPr="000901EC">
        <w:rPr>
          <w:rFonts w:eastAsia="SimSun"/>
          <w:szCs w:val="20"/>
        </w:rPr>
        <w:tab/>
        <w:t>Paragraph (1)(e) of Section 6.7.2.1;</w:t>
      </w:r>
    </w:p>
    <w:p w14:paraId="2C95B10C" w14:textId="77777777" w:rsidR="000901EC" w:rsidRPr="000901EC" w:rsidRDefault="000901EC" w:rsidP="000901EC">
      <w:pPr>
        <w:spacing w:after="240"/>
        <w:ind w:left="1440" w:hanging="720"/>
        <w:rPr>
          <w:rFonts w:eastAsia="SimSun"/>
          <w:szCs w:val="20"/>
        </w:rPr>
      </w:pPr>
      <w:r w:rsidRPr="000901EC">
        <w:rPr>
          <w:rFonts w:eastAsia="SimSun"/>
          <w:szCs w:val="20"/>
        </w:rPr>
        <w:t>(xx)</w:t>
      </w:r>
      <w:r w:rsidRPr="000901EC">
        <w:rPr>
          <w:rFonts w:eastAsia="SimSun"/>
          <w:szCs w:val="20"/>
        </w:rPr>
        <w:tab/>
        <w:t>Paragraph (1)(a) of Section 6.7.3, Charges for Ancillary Service Capacity Replaced Due to Failure to Provide;</w:t>
      </w:r>
    </w:p>
    <w:p w14:paraId="05B5EDA8" w14:textId="77777777" w:rsidR="000901EC" w:rsidRPr="000901EC" w:rsidRDefault="000901EC" w:rsidP="000901EC">
      <w:pPr>
        <w:spacing w:after="240"/>
        <w:ind w:left="1440" w:hanging="720"/>
        <w:rPr>
          <w:rFonts w:eastAsia="SimSun"/>
          <w:szCs w:val="20"/>
        </w:rPr>
      </w:pPr>
      <w:r w:rsidRPr="000901EC">
        <w:rPr>
          <w:rFonts w:eastAsia="SimSun"/>
          <w:szCs w:val="20"/>
        </w:rPr>
        <w:t>(yy)</w:t>
      </w:r>
      <w:r w:rsidRPr="000901EC">
        <w:rPr>
          <w:rFonts w:eastAsia="SimSun"/>
          <w:szCs w:val="20"/>
        </w:rPr>
        <w:tab/>
        <w:t>Paragraph (1)(b) of Section 6.7.3;</w:t>
      </w:r>
    </w:p>
    <w:p w14:paraId="2F6B06C5" w14:textId="77777777" w:rsidR="000901EC" w:rsidRPr="000901EC" w:rsidRDefault="000901EC" w:rsidP="000901EC">
      <w:pPr>
        <w:spacing w:after="240"/>
        <w:ind w:left="1440" w:hanging="720"/>
        <w:rPr>
          <w:rFonts w:eastAsia="SimSun"/>
          <w:szCs w:val="20"/>
        </w:rPr>
      </w:pPr>
      <w:r w:rsidRPr="000901EC">
        <w:rPr>
          <w:rFonts w:eastAsia="SimSun"/>
          <w:szCs w:val="20"/>
        </w:rPr>
        <w:t>(zz)</w:t>
      </w:r>
      <w:r w:rsidRPr="000901EC">
        <w:rPr>
          <w:rFonts w:eastAsia="SimSun"/>
          <w:szCs w:val="20"/>
        </w:rPr>
        <w:tab/>
        <w:t>Paragraph (1)(c) of Section 6.7.3;</w:t>
      </w:r>
    </w:p>
    <w:p w14:paraId="37EF8B02" w14:textId="77777777" w:rsidR="000901EC" w:rsidRPr="000901EC" w:rsidRDefault="000901EC" w:rsidP="000901EC">
      <w:pPr>
        <w:spacing w:after="240"/>
        <w:ind w:left="1440" w:hanging="720"/>
        <w:rPr>
          <w:rFonts w:eastAsia="SimSun"/>
          <w:szCs w:val="20"/>
        </w:rPr>
      </w:pPr>
      <w:r w:rsidRPr="000901EC">
        <w:rPr>
          <w:rFonts w:eastAsia="SimSun"/>
          <w:szCs w:val="20"/>
        </w:rPr>
        <w:t>(aaa)</w:t>
      </w:r>
      <w:r w:rsidRPr="000901EC">
        <w:rPr>
          <w:rFonts w:eastAsia="SimSun"/>
          <w:szCs w:val="20"/>
        </w:rPr>
        <w:tab/>
        <w:t>Paragraph (1)(d) of Section 6.7.3;</w:t>
      </w:r>
    </w:p>
    <w:p w14:paraId="7BB4A497" w14:textId="77777777" w:rsidR="000901EC" w:rsidRPr="000901EC" w:rsidRDefault="000901EC" w:rsidP="000901EC">
      <w:pPr>
        <w:spacing w:after="240"/>
        <w:ind w:left="1440" w:hanging="720"/>
        <w:rPr>
          <w:rFonts w:eastAsia="SimSun"/>
          <w:szCs w:val="20"/>
        </w:rPr>
      </w:pPr>
      <w:r w:rsidRPr="000901EC">
        <w:rPr>
          <w:rFonts w:eastAsia="SimSun"/>
          <w:szCs w:val="20"/>
        </w:rPr>
        <w:t>(bbb)</w:t>
      </w:r>
      <w:r w:rsidRPr="000901EC">
        <w:rPr>
          <w:rFonts w:eastAsia="SimSun"/>
          <w:szCs w:val="20"/>
        </w:rPr>
        <w:tab/>
        <w:t>Paragraph (1)(e) of Section 6.7.3;</w:t>
      </w:r>
    </w:p>
    <w:p w14:paraId="5C1B1F07" w14:textId="77777777" w:rsidR="000901EC" w:rsidRPr="000901EC" w:rsidRDefault="000901EC" w:rsidP="000901EC">
      <w:pPr>
        <w:spacing w:after="240"/>
        <w:ind w:left="1440" w:hanging="720"/>
        <w:rPr>
          <w:rFonts w:eastAsia="SimSun"/>
          <w:szCs w:val="20"/>
        </w:rPr>
      </w:pPr>
      <w:r w:rsidRPr="000901EC">
        <w:rPr>
          <w:rFonts w:eastAsia="SimSun"/>
          <w:szCs w:val="20"/>
        </w:rPr>
        <w:t>(ccc)</w:t>
      </w:r>
      <w:r w:rsidRPr="000901EC">
        <w:rPr>
          <w:rFonts w:eastAsia="SimSun"/>
          <w:szCs w:val="20"/>
        </w:rPr>
        <w:tab/>
        <w:t>Paragraph (2) of Section 6.7.4, Adjustments to Cost Allocations for Ancillary Services Procurement;</w:t>
      </w:r>
    </w:p>
    <w:p w14:paraId="17823838" w14:textId="77777777" w:rsidR="000901EC" w:rsidRPr="000901EC" w:rsidRDefault="000901EC" w:rsidP="000901EC">
      <w:pPr>
        <w:spacing w:after="240"/>
        <w:ind w:left="1440" w:hanging="720"/>
        <w:rPr>
          <w:rFonts w:eastAsia="SimSun"/>
          <w:szCs w:val="20"/>
        </w:rPr>
      </w:pPr>
      <w:r w:rsidRPr="000901EC">
        <w:rPr>
          <w:rFonts w:eastAsia="SimSun"/>
          <w:szCs w:val="20"/>
        </w:rPr>
        <w:t>(ddd)</w:t>
      </w:r>
      <w:r w:rsidRPr="000901EC">
        <w:rPr>
          <w:rFonts w:eastAsia="SimSun"/>
          <w:szCs w:val="20"/>
        </w:rPr>
        <w:tab/>
        <w:t>Paragraph (3) of Section 6.7.4;</w:t>
      </w:r>
    </w:p>
    <w:p w14:paraId="79B38CAA" w14:textId="77777777" w:rsidR="000901EC" w:rsidRPr="000901EC" w:rsidRDefault="000901EC" w:rsidP="000901EC">
      <w:pPr>
        <w:spacing w:after="240"/>
        <w:ind w:left="1440" w:hanging="720"/>
        <w:rPr>
          <w:rFonts w:eastAsia="SimSun"/>
          <w:szCs w:val="20"/>
        </w:rPr>
      </w:pPr>
      <w:r w:rsidRPr="000901EC">
        <w:rPr>
          <w:rFonts w:eastAsia="SimSun"/>
          <w:szCs w:val="20"/>
        </w:rPr>
        <w:t>(eee)</w:t>
      </w:r>
      <w:r w:rsidRPr="000901EC">
        <w:rPr>
          <w:rFonts w:eastAsia="SimSun"/>
          <w:szCs w:val="20"/>
        </w:rPr>
        <w:tab/>
        <w:t>Paragraph (4) of Section 6.7.4;</w:t>
      </w:r>
    </w:p>
    <w:p w14:paraId="78284B2B" w14:textId="77777777" w:rsidR="000901EC" w:rsidRPr="000901EC" w:rsidRDefault="000901EC" w:rsidP="000901EC">
      <w:pPr>
        <w:spacing w:after="240"/>
        <w:ind w:left="1440" w:hanging="720"/>
        <w:rPr>
          <w:rFonts w:eastAsia="SimSun"/>
          <w:szCs w:val="20"/>
        </w:rPr>
      </w:pPr>
      <w:r w:rsidRPr="000901EC">
        <w:rPr>
          <w:rFonts w:eastAsia="SimSun"/>
          <w:szCs w:val="20"/>
        </w:rPr>
        <w:t>(fff)</w:t>
      </w:r>
      <w:r w:rsidRPr="000901EC">
        <w:rPr>
          <w:rFonts w:eastAsia="SimSun"/>
          <w:szCs w:val="20"/>
        </w:rPr>
        <w:tab/>
        <w:t xml:space="preserve">Paragraph (5) of Section 6.7.4; </w:t>
      </w:r>
    </w:p>
    <w:p w14:paraId="3CD8A2BD" w14:textId="77777777" w:rsidR="000901EC" w:rsidRPr="000901EC" w:rsidRDefault="000901EC" w:rsidP="000901EC">
      <w:pPr>
        <w:spacing w:after="240"/>
        <w:ind w:left="1440" w:hanging="720"/>
        <w:rPr>
          <w:rFonts w:eastAsia="SimSun"/>
          <w:szCs w:val="20"/>
        </w:rPr>
      </w:pPr>
      <w:r w:rsidRPr="000901EC">
        <w:rPr>
          <w:rFonts w:eastAsia="SimSun"/>
          <w:szCs w:val="20"/>
        </w:rPr>
        <w:t>(ggg)</w:t>
      </w:r>
      <w:r w:rsidRPr="000901EC">
        <w:rPr>
          <w:rFonts w:eastAsia="SimSun"/>
          <w:szCs w:val="20"/>
        </w:rPr>
        <w:tab/>
        <w:t>Paragraph (6) of Section 6.7.4;</w:t>
      </w:r>
    </w:p>
    <w:p w14:paraId="5DE7F8B6" w14:textId="77777777" w:rsidR="000901EC" w:rsidRPr="000901EC" w:rsidRDefault="000901EC" w:rsidP="000901EC">
      <w:pPr>
        <w:spacing w:after="240"/>
        <w:ind w:left="1440" w:hanging="720"/>
        <w:rPr>
          <w:rFonts w:eastAsia="SimSun"/>
          <w:szCs w:val="20"/>
        </w:rPr>
      </w:pPr>
      <w:r w:rsidRPr="000901EC">
        <w:rPr>
          <w:rFonts w:eastAsia="SimSun"/>
          <w:szCs w:val="20"/>
        </w:rPr>
        <w:t>(hhh)</w:t>
      </w:r>
      <w:r w:rsidRPr="000901EC">
        <w:rPr>
          <w:rFonts w:eastAsia="SimSun"/>
          <w:szCs w:val="20"/>
        </w:rPr>
        <w:tab/>
        <w:t>Paragraph (7) of Section 6.7.5, Real-Time Ancillary Service Imbalance Payment or Charge (Real-Time Ancillary Service Imbalance Amount);</w:t>
      </w:r>
    </w:p>
    <w:p w14:paraId="273D45F8"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(iii)</w:t>
      </w:r>
      <w:r w:rsidRPr="000901EC">
        <w:rPr>
          <w:rFonts w:eastAsia="SimSun"/>
          <w:szCs w:val="20"/>
        </w:rPr>
        <w:tab/>
        <w:t>Paragraph (7) of Section 6.7.5, (Real-Time Reliability Deployment Ancillary Service Imbalance Amount);</w:t>
      </w:r>
    </w:p>
    <w:p w14:paraId="74B20B7D" w14:textId="77777777" w:rsidR="000901EC" w:rsidRPr="000901EC" w:rsidRDefault="000901EC" w:rsidP="000901EC">
      <w:pPr>
        <w:spacing w:after="240"/>
        <w:ind w:left="1440" w:hanging="720"/>
        <w:rPr>
          <w:rFonts w:eastAsia="SimSun"/>
          <w:szCs w:val="20"/>
        </w:rPr>
      </w:pPr>
      <w:r w:rsidRPr="000901EC">
        <w:rPr>
          <w:rFonts w:eastAsia="SimSun"/>
          <w:szCs w:val="20"/>
        </w:rPr>
        <w:t>(jjj)</w:t>
      </w:r>
      <w:r w:rsidRPr="000901EC">
        <w:rPr>
          <w:rFonts w:eastAsia="SimSun"/>
          <w:szCs w:val="20"/>
        </w:rPr>
        <w:tab/>
        <w:t xml:space="preserve">Paragraph (8) of Section 6.7.5, (Real-Time RUC Ancillary Service Reserve Amount); </w:t>
      </w:r>
    </w:p>
    <w:p w14:paraId="6D6FB6CA" w14:textId="77777777" w:rsidR="000901EC" w:rsidRPr="000901EC" w:rsidRDefault="000901EC" w:rsidP="000901EC">
      <w:pPr>
        <w:spacing w:after="240"/>
        <w:ind w:left="1440" w:hanging="720"/>
        <w:rPr>
          <w:rFonts w:eastAsia="SimSun"/>
          <w:szCs w:val="20"/>
        </w:rPr>
      </w:pPr>
      <w:r w:rsidRPr="000901EC">
        <w:rPr>
          <w:rFonts w:eastAsia="SimSun"/>
          <w:szCs w:val="20"/>
        </w:rPr>
        <w:t>(kkk)</w:t>
      </w:r>
      <w:r w:rsidRPr="000901EC">
        <w:rPr>
          <w:rFonts w:eastAsia="SimSun"/>
          <w:szCs w:val="20"/>
        </w:rPr>
        <w:tab/>
        <w:t xml:space="preserve">Paragraph (8) of Section 6.7.5, (Real-Time Reliability Deployment RUC Ancillary Service Reserve Amount); </w:t>
      </w:r>
    </w:p>
    <w:p w14:paraId="71C4514D" w14:textId="77777777" w:rsidR="000901EC" w:rsidRPr="000901EC" w:rsidRDefault="000901EC" w:rsidP="000901EC">
      <w:pPr>
        <w:spacing w:after="240"/>
        <w:ind w:left="1440" w:hanging="720"/>
        <w:rPr>
          <w:rFonts w:eastAsia="SimSun"/>
          <w:szCs w:val="20"/>
        </w:rPr>
      </w:pPr>
      <w:r w:rsidRPr="000901EC">
        <w:rPr>
          <w:rFonts w:eastAsia="SimSun"/>
          <w:szCs w:val="20"/>
        </w:rPr>
        <w:t>(lll)</w:t>
      </w:r>
      <w:r w:rsidRPr="000901EC">
        <w:rPr>
          <w:rFonts w:eastAsia="SimSun"/>
          <w:szCs w:val="20"/>
        </w:rPr>
        <w:tab/>
        <w:t>Section 6.7.6, Real-Time Ancillary Service Imbalance Revenue Neutrality Allocation (Load-Allocated Ancillary Service Imbalance Revenue Neutrality Amount);</w:t>
      </w:r>
    </w:p>
    <w:p w14:paraId="136FE2CC" w14:textId="77777777" w:rsidR="000901EC" w:rsidRPr="000901EC" w:rsidRDefault="000901EC" w:rsidP="000901EC">
      <w:pPr>
        <w:spacing w:after="240"/>
        <w:ind w:left="1440" w:hanging="720"/>
        <w:rPr>
          <w:rFonts w:eastAsia="SimSun"/>
          <w:szCs w:val="20"/>
        </w:rPr>
      </w:pPr>
      <w:r w:rsidRPr="000901EC">
        <w:rPr>
          <w:rFonts w:eastAsia="SimSun"/>
          <w:szCs w:val="20"/>
        </w:rPr>
        <w:t>(mmm)</w:t>
      </w:r>
      <w:r w:rsidRPr="000901EC">
        <w:rPr>
          <w:rFonts w:eastAsia="SimSun"/>
          <w:szCs w:val="20"/>
        </w:rPr>
        <w:tab/>
        <w:t>Section 6.7.6, (Load-Allocated Reliability Deployment Ancillary Service Imbalance Revenue Neutrality Amount);</w:t>
      </w:r>
    </w:p>
    <w:p w14:paraId="465C6E45" w14:textId="77777777" w:rsidR="000901EC" w:rsidRPr="000901EC" w:rsidRDefault="000901EC" w:rsidP="000901EC">
      <w:pPr>
        <w:spacing w:after="240"/>
        <w:ind w:left="1440" w:hanging="720"/>
        <w:rPr>
          <w:rFonts w:eastAsia="SimSun"/>
          <w:szCs w:val="20"/>
        </w:rPr>
      </w:pPr>
      <w:r w:rsidRPr="000901EC">
        <w:rPr>
          <w:rFonts w:eastAsia="SimSun"/>
          <w:szCs w:val="20"/>
        </w:rPr>
        <w:t>(nnn)</w:t>
      </w:r>
      <w:r w:rsidRPr="000901EC">
        <w:rPr>
          <w:rFonts w:eastAsia="SimSun"/>
          <w:szCs w:val="20"/>
        </w:rPr>
        <w:tab/>
        <w:t>Section 7.9.2.1, Payments and Charges for PTP Obligations Settled in Real-Time; and</w:t>
      </w:r>
    </w:p>
    <w:p w14:paraId="62FF35D0" w14:textId="77777777" w:rsidR="000901EC" w:rsidRPr="000901EC" w:rsidRDefault="000901EC" w:rsidP="000901EC">
      <w:pPr>
        <w:spacing w:after="240"/>
        <w:ind w:left="1440" w:hanging="720"/>
        <w:rPr>
          <w:rFonts w:eastAsia="SimSun"/>
          <w:szCs w:val="20"/>
        </w:rPr>
      </w:pPr>
      <w:r w:rsidRPr="000901EC">
        <w:rPr>
          <w:rFonts w:eastAsia="SimSun"/>
          <w:szCs w:val="20"/>
        </w:rPr>
        <w:t>(ooo)</w:t>
      </w:r>
      <w:r w:rsidRPr="000901EC">
        <w:rPr>
          <w:rFonts w:eastAsia="SimSun"/>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1EC" w:rsidRPr="000901EC" w14:paraId="4231FCAD" w14:textId="77777777" w:rsidTr="009C0551">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F1B25" w14:textId="77777777" w:rsidR="00684F52" w:rsidRPr="00E566EB" w:rsidRDefault="00684F52" w:rsidP="00684F52">
            <w:pPr>
              <w:spacing w:before="120" w:after="240"/>
              <w:rPr>
                <w:b/>
                <w:i/>
                <w:iCs/>
              </w:rPr>
            </w:pPr>
            <w:r>
              <w:rPr>
                <w:b/>
                <w:i/>
                <w:iCs/>
              </w:rPr>
              <w:t>[NPRR841, NPRR885, NPRR963, NPRR995, NPRR1012, NPRR1014,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NPRR1014, or NPRR1216 (Phase 2); or upon system implementation of the Real-Time Co-Optimization (RTC) project for NPRR1012</w:t>
            </w:r>
            <w:r w:rsidRPr="00E566EB">
              <w:rPr>
                <w:b/>
                <w:i/>
                <w:iCs/>
              </w:rPr>
              <w:t>:]</w:t>
            </w:r>
          </w:p>
          <w:p w14:paraId="37B7B146"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ERCOT shall provide, on each RTM Settlement Statement, the dollar amount for each RTM Settlement charge and payment.  The RTM Settlement “Charge Types” are:</w:t>
            </w:r>
          </w:p>
          <w:p w14:paraId="1D18967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5.7.1, RUC Make-Whole Payment;</w:t>
            </w:r>
          </w:p>
          <w:p w14:paraId="5351D489"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5.7.2, RUC Clawback Charge;</w:t>
            </w:r>
          </w:p>
          <w:p w14:paraId="05535C2C"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5.7.3, Payment When ERCOT Decommits a QSE-Committed Resource;</w:t>
            </w:r>
          </w:p>
          <w:p w14:paraId="6A03B3A3" w14:textId="77777777" w:rsidR="000901EC" w:rsidRPr="000901EC" w:rsidRDefault="000901EC" w:rsidP="000901EC">
            <w:pPr>
              <w:spacing w:after="240"/>
              <w:ind w:left="1440" w:hanging="720"/>
              <w:rPr>
                <w:ins w:id="2264" w:author="ERCOT" w:date="2024-02-19T13:56:00Z"/>
                <w:rFonts w:eastAsia="SimSun"/>
                <w:szCs w:val="20"/>
              </w:rPr>
            </w:pPr>
            <w:ins w:id="2265" w:author="ERCOT" w:date="2024-02-19T13:56:00Z">
              <w:r w:rsidRPr="000901EC">
                <w:rPr>
                  <w:rFonts w:eastAsia="SimSun"/>
                  <w:szCs w:val="20"/>
                </w:rPr>
                <w:t>(d)</w:t>
              </w:r>
              <w:r w:rsidRPr="000901EC">
                <w:rPr>
                  <w:rFonts w:eastAsia="SimSun"/>
                  <w:szCs w:val="20"/>
                </w:rPr>
                <w:tab/>
                <w:t>Section 5.7.4.1, RUC DRRS-Short Charge;</w:t>
              </w:r>
            </w:ins>
          </w:p>
          <w:p w14:paraId="2B0F6223" w14:textId="77777777" w:rsidR="000901EC" w:rsidRPr="000901EC" w:rsidRDefault="000901EC" w:rsidP="000901EC">
            <w:pPr>
              <w:spacing w:after="240"/>
              <w:ind w:left="1440" w:hanging="720"/>
              <w:rPr>
                <w:rFonts w:eastAsia="SimSun"/>
                <w:szCs w:val="20"/>
              </w:rPr>
            </w:pPr>
            <w:r w:rsidRPr="000901EC">
              <w:rPr>
                <w:rFonts w:eastAsia="SimSun"/>
                <w:szCs w:val="20"/>
              </w:rPr>
              <w:t>(</w:t>
            </w:r>
            <w:ins w:id="2266" w:author="ERCOT" w:date="2024-03-19T13:00:00Z">
              <w:r w:rsidRPr="000901EC">
                <w:rPr>
                  <w:rFonts w:eastAsia="SimSun"/>
                  <w:szCs w:val="20"/>
                </w:rPr>
                <w:t>e</w:t>
              </w:r>
            </w:ins>
            <w:del w:id="2267" w:author="ERCOT" w:date="2024-03-19T13:00:00Z">
              <w:r w:rsidRPr="000901EC" w:rsidDel="00582CEF">
                <w:rPr>
                  <w:rFonts w:eastAsia="SimSun"/>
                  <w:szCs w:val="20"/>
                </w:rPr>
                <w:delText>d</w:delText>
              </w:r>
            </w:del>
            <w:r w:rsidRPr="000901EC">
              <w:rPr>
                <w:rFonts w:eastAsia="SimSun"/>
                <w:szCs w:val="20"/>
              </w:rPr>
              <w:t>)</w:t>
            </w:r>
            <w:r w:rsidRPr="000901EC">
              <w:rPr>
                <w:rFonts w:eastAsia="SimSun"/>
                <w:szCs w:val="20"/>
              </w:rPr>
              <w:tab/>
              <w:t>Section 5.7.4.</w:t>
            </w:r>
            <w:ins w:id="2268" w:author="ERCOT" w:date="2024-02-19T13:57:00Z">
              <w:r w:rsidRPr="000901EC">
                <w:rPr>
                  <w:rFonts w:eastAsia="SimSun"/>
                  <w:szCs w:val="20"/>
                </w:rPr>
                <w:t>2</w:t>
              </w:r>
            </w:ins>
            <w:del w:id="2269" w:author="ERCOT" w:date="2024-02-19T13:57:00Z">
              <w:r w:rsidRPr="000901EC" w:rsidDel="00D07787">
                <w:rPr>
                  <w:rFonts w:eastAsia="SimSun"/>
                  <w:szCs w:val="20"/>
                </w:rPr>
                <w:delText>1</w:delText>
              </w:r>
            </w:del>
            <w:r w:rsidRPr="000901EC">
              <w:rPr>
                <w:rFonts w:eastAsia="SimSun"/>
                <w:szCs w:val="20"/>
              </w:rPr>
              <w:t>, RUC Capacity-Short Charge;</w:t>
            </w:r>
          </w:p>
          <w:p w14:paraId="08349E1A" w14:textId="77777777" w:rsidR="000901EC" w:rsidRPr="000901EC" w:rsidRDefault="000901EC" w:rsidP="000901EC">
            <w:pPr>
              <w:spacing w:after="240"/>
              <w:ind w:left="1440" w:hanging="720"/>
              <w:rPr>
                <w:rFonts w:eastAsia="SimSun"/>
                <w:szCs w:val="20"/>
              </w:rPr>
            </w:pPr>
            <w:r w:rsidRPr="000901EC">
              <w:rPr>
                <w:rFonts w:eastAsia="SimSun"/>
                <w:szCs w:val="20"/>
              </w:rPr>
              <w:t>(</w:t>
            </w:r>
            <w:ins w:id="2270" w:author="ERCOT" w:date="2024-03-19T13:00:00Z">
              <w:r w:rsidRPr="000901EC">
                <w:rPr>
                  <w:rFonts w:eastAsia="SimSun"/>
                  <w:szCs w:val="20"/>
                </w:rPr>
                <w:t>f</w:t>
              </w:r>
            </w:ins>
            <w:del w:id="2271" w:author="ERCOT" w:date="2024-03-19T13:00:00Z">
              <w:r w:rsidRPr="000901EC" w:rsidDel="00582CEF">
                <w:rPr>
                  <w:rFonts w:eastAsia="SimSun"/>
                  <w:szCs w:val="20"/>
                </w:rPr>
                <w:delText>e</w:delText>
              </w:r>
            </w:del>
            <w:r w:rsidRPr="000901EC">
              <w:rPr>
                <w:rFonts w:eastAsia="SimSun"/>
                <w:szCs w:val="20"/>
              </w:rPr>
              <w:t>)</w:t>
            </w:r>
            <w:r w:rsidRPr="000901EC">
              <w:rPr>
                <w:rFonts w:eastAsia="SimSun"/>
                <w:szCs w:val="20"/>
              </w:rPr>
              <w:tab/>
              <w:t>Section 5.7.4.</w:t>
            </w:r>
            <w:ins w:id="2272" w:author="ERCOT" w:date="2024-02-19T13:57:00Z">
              <w:r w:rsidRPr="000901EC">
                <w:rPr>
                  <w:rFonts w:eastAsia="SimSun"/>
                  <w:szCs w:val="20"/>
                </w:rPr>
                <w:t>3</w:t>
              </w:r>
            </w:ins>
            <w:del w:id="2273" w:author="ERCOT" w:date="2024-02-19T13:57:00Z">
              <w:r w:rsidRPr="000901EC" w:rsidDel="00D07787">
                <w:rPr>
                  <w:rFonts w:eastAsia="SimSun"/>
                  <w:szCs w:val="20"/>
                </w:rPr>
                <w:delText>2</w:delText>
              </w:r>
            </w:del>
            <w:r w:rsidRPr="000901EC">
              <w:rPr>
                <w:rFonts w:eastAsia="SimSun"/>
                <w:szCs w:val="20"/>
              </w:rPr>
              <w:t>, RUC Make-Whole Uplift Charge;</w:t>
            </w:r>
          </w:p>
          <w:p w14:paraId="65A20690" w14:textId="77777777" w:rsidR="000901EC" w:rsidRPr="000901EC" w:rsidRDefault="000901EC" w:rsidP="000901EC">
            <w:pPr>
              <w:spacing w:after="240"/>
              <w:ind w:left="1440" w:hanging="720"/>
              <w:rPr>
                <w:rFonts w:eastAsia="SimSun"/>
                <w:szCs w:val="20"/>
              </w:rPr>
            </w:pPr>
            <w:r w:rsidRPr="000901EC">
              <w:rPr>
                <w:rFonts w:eastAsia="SimSun"/>
                <w:szCs w:val="20"/>
              </w:rPr>
              <w:t>(</w:t>
            </w:r>
            <w:ins w:id="2274" w:author="ERCOT" w:date="2024-03-19T13:00:00Z">
              <w:r w:rsidRPr="000901EC">
                <w:rPr>
                  <w:rFonts w:eastAsia="SimSun"/>
                  <w:szCs w:val="20"/>
                </w:rPr>
                <w:t>g</w:t>
              </w:r>
            </w:ins>
            <w:del w:id="2275" w:author="ERCOT" w:date="2024-03-19T13:00:00Z">
              <w:r w:rsidRPr="000901EC" w:rsidDel="00582CEF">
                <w:rPr>
                  <w:rFonts w:eastAsia="SimSun"/>
                  <w:szCs w:val="20"/>
                </w:rPr>
                <w:delText>f</w:delText>
              </w:r>
            </w:del>
            <w:r w:rsidRPr="000901EC">
              <w:rPr>
                <w:rFonts w:eastAsia="SimSun"/>
                <w:szCs w:val="20"/>
              </w:rPr>
              <w:t>)</w:t>
            </w:r>
            <w:r w:rsidRPr="000901EC">
              <w:rPr>
                <w:rFonts w:eastAsia="SimSun"/>
                <w:szCs w:val="20"/>
              </w:rPr>
              <w:tab/>
              <w:t xml:space="preserve">Section </w:t>
            </w:r>
            <w:hyperlink w:anchor="_Toc109528011" w:history="1">
              <w:r w:rsidRPr="000901EC">
                <w:rPr>
                  <w:rFonts w:eastAsia="SimSun"/>
                  <w:szCs w:val="20"/>
                </w:rPr>
                <w:t>5.7.5, RUC Clawback Payment</w:t>
              </w:r>
            </w:hyperlink>
            <w:r w:rsidRPr="000901EC">
              <w:rPr>
                <w:rFonts w:eastAsia="SimSun"/>
                <w:szCs w:val="20"/>
              </w:rPr>
              <w:t>;</w:t>
            </w:r>
          </w:p>
          <w:p w14:paraId="13E2A838" w14:textId="77777777" w:rsidR="000901EC" w:rsidRPr="000901EC" w:rsidRDefault="000901EC" w:rsidP="000901EC">
            <w:pPr>
              <w:spacing w:after="240"/>
              <w:ind w:left="1440" w:hanging="720"/>
              <w:rPr>
                <w:rFonts w:eastAsia="SimSun"/>
                <w:szCs w:val="20"/>
              </w:rPr>
            </w:pPr>
            <w:r w:rsidRPr="000901EC">
              <w:rPr>
                <w:rFonts w:eastAsia="SimSun"/>
                <w:szCs w:val="20"/>
              </w:rPr>
              <w:t>(</w:t>
            </w:r>
            <w:ins w:id="2276" w:author="ERCOT" w:date="2024-03-19T13:00:00Z">
              <w:r w:rsidRPr="000901EC">
                <w:rPr>
                  <w:rFonts w:eastAsia="SimSun"/>
                  <w:szCs w:val="20"/>
                </w:rPr>
                <w:t>h</w:t>
              </w:r>
            </w:ins>
            <w:del w:id="2277" w:author="ERCOT" w:date="2024-03-19T13:00:00Z">
              <w:r w:rsidRPr="000901EC" w:rsidDel="00582CEF">
                <w:rPr>
                  <w:rFonts w:eastAsia="SimSun"/>
                  <w:szCs w:val="20"/>
                </w:rPr>
                <w:delText>g</w:delText>
              </w:r>
            </w:del>
            <w:r w:rsidRPr="000901EC">
              <w:rPr>
                <w:rFonts w:eastAsia="SimSun"/>
                <w:szCs w:val="20"/>
              </w:rPr>
              <w:t>)</w:t>
            </w:r>
            <w:r w:rsidRPr="000901EC">
              <w:rPr>
                <w:rFonts w:eastAsia="SimSun"/>
                <w:szCs w:val="20"/>
              </w:rPr>
              <w:tab/>
              <w:t xml:space="preserve">Section </w:t>
            </w:r>
            <w:hyperlink w:anchor="_Toc109528014" w:history="1">
              <w:r w:rsidRPr="000901EC">
                <w:rPr>
                  <w:rFonts w:eastAsia="SimSun"/>
                  <w:szCs w:val="20"/>
                </w:rPr>
                <w:t>5.7.6, RUC Decommitment Charge</w:t>
              </w:r>
            </w:hyperlink>
            <w:r w:rsidRPr="000901EC">
              <w:rPr>
                <w:rFonts w:eastAsia="SimSun"/>
                <w:szCs w:val="20"/>
              </w:rPr>
              <w:t>;</w:t>
            </w:r>
          </w:p>
          <w:p w14:paraId="795C2104"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ins w:id="2278" w:author="ERCOT" w:date="2024-03-19T13:00:00Z">
              <w:r w:rsidRPr="000901EC">
                <w:rPr>
                  <w:rFonts w:eastAsia="SimSun"/>
                  <w:szCs w:val="20"/>
                </w:rPr>
                <w:t>i</w:t>
              </w:r>
            </w:ins>
            <w:del w:id="2279" w:author="ERCOT" w:date="2024-03-19T13:00:00Z">
              <w:r w:rsidRPr="000901EC" w:rsidDel="00582CEF">
                <w:rPr>
                  <w:rFonts w:eastAsia="SimSun"/>
                  <w:szCs w:val="20"/>
                </w:rPr>
                <w:delText>h</w:delText>
              </w:r>
            </w:del>
            <w:r w:rsidRPr="000901EC">
              <w:rPr>
                <w:rFonts w:eastAsia="SimSun"/>
                <w:szCs w:val="20"/>
              </w:rPr>
              <w:t>)</w:t>
            </w:r>
            <w:r w:rsidRPr="000901EC">
              <w:rPr>
                <w:rFonts w:eastAsia="SimSun"/>
                <w:szCs w:val="20"/>
              </w:rPr>
              <w:tab/>
              <w:t xml:space="preserve">Section 6.6.3.1, Real-Time Energy Imbalance Payment or Charge at a Resource Node; </w:t>
            </w:r>
          </w:p>
          <w:p w14:paraId="5E6B8AE4" w14:textId="77777777" w:rsidR="000901EC" w:rsidRPr="000901EC" w:rsidRDefault="000901EC" w:rsidP="000901EC">
            <w:pPr>
              <w:spacing w:after="240"/>
              <w:ind w:left="1440" w:hanging="720"/>
              <w:rPr>
                <w:rFonts w:eastAsia="SimSun"/>
                <w:szCs w:val="20"/>
              </w:rPr>
            </w:pPr>
            <w:r w:rsidRPr="000901EC">
              <w:rPr>
                <w:rFonts w:eastAsia="SimSun"/>
                <w:szCs w:val="20"/>
              </w:rPr>
              <w:t>(</w:t>
            </w:r>
            <w:ins w:id="2280" w:author="ERCOT" w:date="2024-03-19T13:00:00Z">
              <w:r w:rsidRPr="000901EC">
                <w:rPr>
                  <w:rFonts w:eastAsia="SimSun"/>
                  <w:szCs w:val="20"/>
                </w:rPr>
                <w:t>j</w:t>
              </w:r>
            </w:ins>
            <w:del w:id="2281" w:author="ERCOT" w:date="2024-03-19T13:00:00Z">
              <w:r w:rsidRPr="000901EC" w:rsidDel="00582CEF">
                <w:rPr>
                  <w:rFonts w:eastAsia="SimSun"/>
                  <w:szCs w:val="20"/>
                </w:rPr>
                <w:delText>i</w:delText>
              </w:r>
            </w:del>
            <w:r w:rsidRPr="000901EC">
              <w:rPr>
                <w:rFonts w:eastAsia="SimSun"/>
                <w:szCs w:val="20"/>
              </w:rPr>
              <w:t>)</w:t>
            </w:r>
            <w:r w:rsidRPr="000901EC">
              <w:rPr>
                <w:rFonts w:eastAsia="SimSun"/>
                <w:szCs w:val="20"/>
              </w:rPr>
              <w:tab/>
              <w:t>Section 6.6.3.2, Real-Time Energy Imbalance Payment or Charge at a Load Zone;</w:t>
            </w:r>
          </w:p>
          <w:p w14:paraId="5EBC3128" w14:textId="77777777" w:rsidR="000901EC" w:rsidRPr="000901EC" w:rsidRDefault="000901EC" w:rsidP="000901EC">
            <w:pPr>
              <w:spacing w:after="240"/>
              <w:ind w:left="1440" w:hanging="720"/>
              <w:rPr>
                <w:rFonts w:eastAsia="SimSun"/>
                <w:szCs w:val="20"/>
              </w:rPr>
            </w:pPr>
            <w:r w:rsidRPr="000901EC">
              <w:rPr>
                <w:rFonts w:eastAsia="SimSun"/>
                <w:szCs w:val="20"/>
              </w:rPr>
              <w:t>(</w:t>
            </w:r>
            <w:ins w:id="2282" w:author="ERCOT" w:date="2024-03-19T13:00:00Z">
              <w:r w:rsidRPr="000901EC">
                <w:rPr>
                  <w:rFonts w:eastAsia="SimSun"/>
                  <w:szCs w:val="20"/>
                </w:rPr>
                <w:t>k</w:t>
              </w:r>
            </w:ins>
            <w:del w:id="2283" w:author="ERCOT" w:date="2024-03-19T13:00:00Z">
              <w:r w:rsidRPr="000901EC" w:rsidDel="00582CEF">
                <w:rPr>
                  <w:rFonts w:eastAsia="SimSun"/>
                  <w:szCs w:val="20"/>
                </w:rPr>
                <w:delText>j</w:delText>
              </w:r>
            </w:del>
            <w:r w:rsidRPr="000901EC">
              <w:rPr>
                <w:rFonts w:eastAsia="SimSun"/>
                <w:szCs w:val="20"/>
              </w:rPr>
              <w:t>)</w:t>
            </w:r>
            <w:r w:rsidRPr="000901EC">
              <w:rPr>
                <w:rFonts w:eastAsia="SimSun"/>
                <w:szCs w:val="20"/>
              </w:rPr>
              <w:tab/>
              <w:t>Section 6.6.3.3, Real-Time Energy Imbalance Payment or Charge at a Hub;</w:t>
            </w:r>
          </w:p>
          <w:p w14:paraId="74B6ADAF" w14:textId="77777777" w:rsidR="000901EC" w:rsidRPr="000901EC" w:rsidRDefault="000901EC" w:rsidP="000901EC">
            <w:pPr>
              <w:spacing w:after="240"/>
              <w:ind w:left="1440" w:hanging="720"/>
              <w:rPr>
                <w:rFonts w:eastAsia="SimSun"/>
                <w:szCs w:val="20"/>
              </w:rPr>
            </w:pPr>
            <w:r w:rsidRPr="000901EC">
              <w:rPr>
                <w:rFonts w:eastAsia="SimSun"/>
                <w:szCs w:val="20"/>
              </w:rPr>
              <w:t>(</w:t>
            </w:r>
            <w:ins w:id="2284" w:author="ERCOT" w:date="2024-03-19T13:00:00Z">
              <w:r w:rsidRPr="000901EC">
                <w:rPr>
                  <w:rFonts w:eastAsia="SimSun"/>
                  <w:szCs w:val="20"/>
                </w:rPr>
                <w:t>l</w:t>
              </w:r>
            </w:ins>
            <w:del w:id="2285" w:author="ERCOT" w:date="2024-03-19T13:00:00Z">
              <w:r w:rsidRPr="000901EC" w:rsidDel="00582CEF">
                <w:rPr>
                  <w:rFonts w:eastAsia="SimSun"/>
                  <w:szCs w:val="20"/>
                </w:rPr>
                <w:delText>k</w:delText>
              </w:r>
            </w:del>
            <w:r w:rsidRPr="000901EC">
              <w:rPr>
                <w:rFonts w:eastAsia="SimSun"/>
                <w:szCs w:val="20"/>
              </w:rPr>
              <w:t>)</w:t>
            </w:r>
            <w:r w:rsidRPr="000901EC">
              <w:rPr>
                <w:rFonts w:eastAsia="SimSun"/>
                <w:szCs w:val="20"/>
              </w:rPr>
              <w:tab/>
              <w:t>Section 6.6.3.4, Real-Time Energy Payment for DC Tie Import;</w:t>
            </w:r>
          </w:p>
          <w:p w14:paraId="1F3210D5" w14:textId="77777777" w:rsidR="000901EC" w:rsidRPr="000901EC" w:rsidRDefault="000901EC" w:rsidP="000901EC">
            <w:pPr>
              <w:spacing w:after="240"/>
              <w:ind w:left="1440" w:hanging="720"/>
              <w:rPr>
                <w:rFonts w:eastAsia="SimSun"/>
                <w:szCs w:val="20"/>
              </w:rPr>
            </w:pPr>
            <w:r w:rsidRPr="000901EC">
              <w:rPr>
                <w:rFonts w:eastAsia="SimSun"/>
                <w:szCs w:val="20"/>
              </w:rPr>
              <w:t>(</w:t>
            </w:r>
            <w:ins w:id="2286" w:author="ERCOT" w:date="2024-03-19T13:00:00Z">
              <w:r w:rsidRPr="000901EC">
                <w:rPr>
                  <w:rFonts w:eastAsia="SimSun"/>
                  <w:szCs w:val="20"/>
                </w:rPr>
                <w:t>m</w:t>
              </w:r>
            </w:ins>
            <w:del w:id="2287" w:author="ERCOT" w:date="2024-03-19T13:00:00Z">
              <w:r w:rsidRPr="000901EC" w:rsidDel="00582CEF">
                <w:rPr>
                  <w:rFonts w:eastAsia="SimSun"/>
                  <w:szCs w:val="20"/>
                </w:rPr>
                <w:delText>l</w:delText>
              </w:r>
            </w:del>
            <w:r w:rsidRPr="000901EC">
              <w:rPr>
                <w:rFonts w:eastAsia="SimSun"/>
                <w:szCs w:val="20"/>
              </w:rPr>
              <w:t>)</w:t>
            </w:r>
            <w:r w:rsidRPr="000901EC">
              <w:rPr>
                <w:rFonts w:eastAsia="SimSun"/>
                <w:szCs w:val="20"/>
              </w:rPr>
              <w:tab/>
              <w:t>Section 6.6.3.5, Real-Time Payment for a Block Load Transfer Point;</w:t>
            </w:r>
          </w:p>
          <w:p w14:paraId="5EBC7167" w14:textId="77777777" w:rsidR="000901EC" w:rsidRPr="000901EC" w:rsidRDefault="000901EC" w:rsidP="000901EC">
            <w:pPr>
              <w:spacing w:after="240"/>
              <w:ind w:left="1440" w:hanging="720"/>
              <w:rPr>
                <w:rFonts w:eastAsia="SimSun"/>
                <w:szCs w:val="20"/>
              </w:rPr>
            </w:pPr>
            <w:r w:rsidRPr="000901EC">
              <w:rPr>
                <w:rFonts w:eastAsia="SimSun"/>
                <w:szCs w:val="20"/>
              </w:rPr>
              <w:t>(</w:t>
            </w:r>
            <w:ins w:id="2288" w:author="ERCOT" w:date="2024-03-19T13:00:00Z">
              <w:r w:rsidRPr="000901EC">
                <w:rPr>
                  <w:rFonts w:eastAsia="SimSun"/>
                  <w:szCs w:val="20"/>
                </w:rPr>
                <w:t>n</w:t>
              </w:r>
            </w:ins>
            <w:del w:id="2289" w:author="ERCOT" w:date="2024-03-19T13:00:00Z">
              <w:r w:rsidRPr="000901EC" w:rsidDel="00582CEF">
                <w:rPr>
                  <w:rFonts w:eastAsia="SimSun"/>
                  <w:szCs w:val="20"/>
                </w:rPr>
                <w:delText>m</w:delText>
              </w:r>
            </w:del>
            <w:r w:rsidRPr="000901EC">
              <w:rPr>
                <w:rFonts w:eastAsia="SimSun"/>
                <w:szCs w:val="20"/>
              </w:rPr>
              <w:t>)</w:t>
            </w:r>
            <w:r w:rsidRPr="000901EC">
              <w:rPr>
                <w:rFonts w:eastAsia="SimSun"/>
                <w:szCs w:val="20"/>
              </w:rPr>
              <w:tab/>
              <w:t>Section 6.6.3.6, Real-Time High Dispatch Limit Override Energy Payment;</w:t>
            </w:r>
          </w:p>
          <w:p w14:paraId="7E5754D4" w14:textId="77777777" w:rsidR="000901EC" w:rsidRPr="000901EC" w:rsidRDefault="000901EC" w:rsidP="000901EC">
            <w:pPr>
              <w:spacing w:after="240"/>
              <w:ind w:left="1440" w:hanging="720"/>
              <w:rPr>
                <w:rFonts w:eastAsia="SimSun"/>
                <w:szCs w:val="20"/>
              </w:rPr>
            </w:pPr>
            <w:r w:rsidRPr="000901EC">
              <w:rPr>
                <w:rFonts w:eastAsia="SimSun"/>
                <w:szCs w:val="20"/>
              </w:rPr>
              <w:t>(</w:t>
            </w:r>
            <w:ins w:id="2290" w:author="ERCOT" w:date="2024-03-19T13:00:00Z">
              <w:r w:rsidRPr="000901EC">
                <w:rPr>
                  <w:rFonts w:eastAsia="SimSun"/>
                  <w:szCs w:val="20"/>
                </w:rPr>
                <w:t>o</w:t>
              </w:r>
            </w:ins>
            <w:del w:id="2291" w:author="ERCOT" w:date="2024-03-19T13:00:00Z">
              <w:r w:rsidRPr="000901EC" w:rsidDel="00582CEF">
                <w:rPr>
                  <w:rFonts w:eastAsia="SimSun"/>
                  <w:szCs w:val="20"/>
                </w:rPr>
                <w:delText>n</w:delText>
              </w:r>
            </w:del>
            <w:r w:rsidRPr="000901EC">
              <w:rPr>
                <w:rFonts w:eastAsia="SimSun"/>
                <w:szCs w:val="20"/>
              </w:rPr>
              <w:t>)</w:t>
            </w:r>
            <w:r w:rsidRPr="000901EC">
              <w:rPr>
                <w:rFonts w:eastAsia="SimSun"/>
                <w:szCs w:val="20"/>
              </w:rPr>
              <w:tab/>
              <w:t>Section 6.6.3.7, Real-Time High Dispatch Limit Override Energy Charge;</w:t>
            </w:r>
          </w:p>
          <w:p w14:paraId="775E561A" w14:textId="77777777" w:rsidR="000901EC" w:rsidRPr="000901EC" w:rsidRDefault="000901EC" w:rsidP="000901EC">
            <w:pPr>
              <w:spacing w:after="240"/>
              <w:ind w:left="1440" w:hanging="720"/>
              <w:rPr>
                <w:rFonts w:eastAsia="SimSun"/>
                <w:szCs w:val="20"/>
              </w:rPr>
            </w:pPr>
            <w:r w:rsidRPr="000901EC">
              <w:rPr>
                <w:rFonts w:eastAsia="SimSun"/>
                <w:szCs w:val="20"/>
              </w:rPr>
              <w:t>(</w:t>
            </w:r>
            <w:ins w:id="2292" w:author="ERCOT" w:date="2024-03-19T13:00:00Z">
              <w:r w:rsidRPr="000901EC">
                <w:rPr>
                  <w:rFonts w:eastAsia="SimSun"/>
                  <w:szCs w:val="20"/>
                </w:rPr>
                <w:t>p</w:t>
              </w:r>
            </w:ins>
            <w:del w:id="2293" w:author="ERCOT" w:date="2024-03-19T13:00:00Z">
              <w:r w:rsidRPr="000901EC" w:rsidDel="00582CEF">
                <w:rPr>
                  <w:rFonts w:eastAsia="SimSun"/>
                  <w:szCs w:val="20"/>
                </w:rPr>
                <w:delText>o</w:delText>
              </w:r>
            </w:del>
            <w:r w:rsidRPr="000901EC">
              <w:rPr>
                <w:rFonts w:eastAsia="SimSun"/>
                <w:szCs w:val="20"/>
              </w:rPr>
              <w:t>)</w:t>
            </w:r>
            <w:r w:rsidRPr="000901EC">
              <w:rPr>
                <w:rFonts w:eastAsia="SimSu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791A24D8" w14:textId="77777777" w:rsidR="000901EC" w:rsidRPr="000901EC" w:rsidRDefault="000901EC" w:rsidP="000901EC">
            <w:pPr>
              <w:spacing w:after="240"/>
              <w:ind w:left="1440" w:hanging="720"/>
              <w:rPr>
                <w:rFonts w:eastAsia="SimSun"/>
                <w:szCs w:val="20"/>
              </w:rPr>
            </w:pPr>
            <w:r w:rsidRPr="000901EC">
              <w:rPr>
                <w:rFonts w:eastAsia="SimSun"/>
                <w:szCs w:val="20"/>
              </w:rPr>
              <w:t>(</w:t>
            </w:r>
            <w:ins w:id="2294" w:author="ERCOT" w:date="2024-03-19T13:00:00Z">
              <w:r w:rsidRPr="000901EC">
                <w:rPr>
                  <w:rFonts w:eastAsia="SimSun"/>
                  <w:szCs w:val="20"/>
                </w:rPr>
                <w:t>q</w:t>
              </w:r>
            </w:ins>
            <w:del w:id="2295" w:author="ERCOT" w:date="2024-03-19T13:00:00Z">
              <w:r w:rsidRPr="000901EC" w:rsidDel="00582CEF">
                <w:rPr>
                  <w:rFonts w:eastAsia="SimSun"/>
                  <w:szCs w:val="20"/>
                </w:rPr>
                <w:delText>p</w:delText>
              </w:r>
            </w:del>
            <w:r w:rsidRPr="000901EC">
              <w:rPr>
                <w:rFonts w:eastAsia="SimSun"/>
                <w:szCs w:val="20"/>
              </w:rPr>
              <w:t>)</w:t>
            </w:r>
            <w:r w:rsidRPr="000901EC">
              <w:rPr>
                <w:rFonts w:eastAsia="SimSun"/>
                <w:szCs w:val="20"/>
              </w:rPr>
              <w:tab/>
              <w:t>Section 6.6.4, Real-Time Congestion Payment or Charge for Self-Schedules;</w:t>
            </w:r>
          </w:p>
          <w:p w14:paraId="7B0466FB" w14:textId="77777777" w:rsidR="000901EC" w:rsidRPr="000901EC" w:rsidRDefault="000901EC" w:rsidP="000901EC">
            <w:pPr>
              <w:spacing w:after="240"/>
              <w:ind w:left="1440" w:hanging="720"/>
              <w:rPr>
                <w:rFonts w:eastAsia="SimSun"/>
                <w:szCs w:val="20"/>
              </w:rPr>
            </w:pPr>
            <w:r w:rsidRPr="000901EC">
              <w:rPr>
                <w:rFonts w:eastAsia="SimSun"/>
                <w:szCs w:val="20"/>
              </w:rPr>
              <w:t>(</w:t>
            </w:r>
            <w:ins w:id="2296" w:author="ERCOT" w:date="2024-03-19T13:00:00Z">
              <w:r w:rsidRPr="000901EC">
                <w:rPr>
                  <w:rFonts w:eastAsia="SimSun"/>
                  <w:szCs w:val="20"/>
                </w:rPr>
                <w:t>r</w:t>
              </w:r>
            </w:ins>
            <w:del w:id="2297" w:author="ERCOT" w:date="2024-03-19T13:00:00Z">
              <w:r w:rsidRPr="000901EC" w:rsidDel="00582CEF">
                <w:rPr>
                  <w:rFonts w:eastAsia="SimSun"/>
                  <w:szCs w:val="20"/>
                </w:rPr>
                <w:delText>q</w:delText>
              </w:r>
            </w:del>
            <w:r w:rsidRPr="000901EC">
              <w:rPr>
                <w:rFonts w:eastAsia="SimSun"/>
                <w:szCs w:val="20"/>
              </w:rPr>
              <w:t>)</w:t>
            </w:r>
            <w:r w:rsidRPr="000901EC">
              <w:rPr>
                <w:rFonts w:eastAsia="SimSun"/>
                <w:szCs w:val="20"/>
              </w:rPr>
              <w:tab/>
              <w:t xml:space="preserve">Section 6.6.5.2, Set Point Deviation Charge for Over Generation; </w:t>
            </w:r>
          </w:p>
          <w:p w14:paraId="72EF9667" w14:textId="77777777" w:rsidR="000901EC" w:rsidRPr="000901EC" w:rsidRDefault="000901EC" w:rsidP="000901EC">
            <w:pPr>
              <w:spacing w:after="240"/>
              <w:ind w:left="1440" w:hanging="720"/>
              <w:rPr>
                <w:rFonts w:eastAsia="SimSun"/>
                <w:szCs w:val="20"/>
              </w:rPr>
            </w:pPr>
            <w:r w:rsidRPr="000901EC">
              <w:rPr>
                <w:rFonts w:eastAsia="SimSun"/>
                <w:szCs w:val="20"/>
              </w:rPr>
              <w:t>(</w:t>
            </w:r>
            <w:ins w:id="2298" w:author="ERCOT" w:date="2024-03-19T13:00:00Z">
              <w:r w:rsidRPr="000901EC">
                <w:rPr>
                  <w:rFonts w:eastAsia="SimSun"/>
                  <w:szCs w:val="20"/>
                </w:rPr>
                <w:t>s</w:t>
              </w:r>
            </w:ins>
            <w:del w:id="2299" w:author="ERCOT" w:date="2024-03-19T13:00:00Z">
              <w:r w:rsidRPr="000901EC" w:rsidDel="00582CEF">
                <w:rPr>
                  <w:rFonts w:eastAsia="SimSun"/>
                  <w:szCs w:val="20"/>
                </w:rPr>
                <w:delText>r</w:delText>
              </w:r>
            </w:del>
            <w:r w:rsidRPr="000901EC">
              <w:rPr>
                <w:rFonts w:eastAsia="SimSun"/>
                <w:szCs w:val="20"/>
              </w:rPr>
              <w:t>)</w:t>
            </w:r>
            <w:r w:rsidRPr="000901EC">
              <w:rPr>
                <w:rFonts w:eastAsia="SimSun"/>
                <w:szCs w:val="20"/>
              </w:rPr>
              <w:tab/>
              <w:t xml:space="preserve">Section 6.6.5.2.1, Set Point Deviation Charge for Under Generation; </w:t>
            </w:r>
          </w:p>
          <w:p w14:paraId="6C69EAEC" w14:textId="77777777" w:rsidR="000901EC" w:rsidRPr="000901EC" w:rsidRDefault="000901EC" w:rsidP="000901EC">
            <w:pPr>
              <w:spacing w:after="240"/>
              <w:ind w:left="1440" w:hanging="720"/>
              <w:rPr>
                <w:rFonts w:eastAsia="SimSun"/>
                <w:szCs w:val="20"/>
              </w:rPr>
            </w:pPr>
            <w:r w:rsidRPr="000901EC">
              <w:rPr>
                <w:rFonts w:eastAsia="SimSun"/>
                <w:szCs w:val="20"/>
              </w:rPr>
              <w:t>(</w:t>
            </w:r>
            <w:ins w:id="2300" w:author="ERCOT" w:date="2024-03-19T13:00:00Z">
              <w:r w:rsidRPr="000901EC">
                <w:rPr>
                  <w:rFonts w:eastAsia="SimSun"/>
                  <w:szCs w:val="20"/>
                </w:rPr>
                <w:t>t</w:t>
              </w:r>
            </w:ins>
            <w:del w:id="2301" w:author="ERCOT" w:date="2024-03-19T13:00:00Z">
              <w:r w:rsidRPr="000901EC" w:rsidDel="00582CEF">
                <w:rPr>
                  <w:rFonts w:eastAsia="SimSun"/>
                  <w:szCs w:val="20"/>
                </w:rPr>
                <w:delText>s</w:delText>
              </w:r>
            </w:del>
            <w:r w:rsidRPr="000901EC">
              <w:rPr>
                <w:rFonts w:eastAsia="SimSun"/>
                <w:szCs w:val="20"/>
              </w:rPr>
              <w:t>)</w:t>
            </w:r>
            <w:r w:rsidRPr="000901EC">
              <w:rPr>
                <w:rFonts w:eastAsia="SimSun"/>
                <w:szCs w:val="20"/>
              </w:rPr>
              <w:tab/>
              <w:t xml:space="preserve">Section 6.6.5.3, Controllable Load Resource Set Point Deviation Charge for Over Consumption; </w:t>
            </w:r>
          </w:p>
          <w:p w14:paraId="3666432A" w14:textId="77777777" w:rsidR="000901EC" w:rsidRPr="000901EC" w:rsidRDefault="000901EC" w:rsidP="000901EC">
            <w:pPr>
              <w:spacing w:after="240"/>
              <w:ind w:left="1440" w:hanging="720"/>
              <w:rPr>
                <w:rFonts w:eastAsia="SimSun"/>
                <w:szCs w:val="20"/>
              </w:rPr>
            </w:pPr>
            <w:r w:rsidRPr="000901EC">
              <w:rPr>
                <w:rFonts w:eastAsia="SimSun"/>
                <w:szCs w:val="20"/>
              </w:rPr>
              <w:t>(</w:t>
            </w:r>
            <w:ins w:id="2302" w:author="ERCOT" w:date="2024-03-19T13:00:00Z">
              <w:r w:rsidRPr="000901EC">
                <w:rPr>
                  <w:rFonts w:eastAsia="SimSun"/>
                  <w:szCs w:val="20"/>
                </w:rPr>
                <w:t>u</w:t>
              </w:r>
            </w:ins>
            <w:del w:id="2303" w:author="ERCOT" w:date="2024-03-19T13:00:00Z">
              <w:r w:rsidRPr="000901EC" w:rsidDel="00582CEF">
                <w:rPr>
                  <w:rFonts w:eastAsia="SimSun"/>
                  <w:szCs w:val="20"/>
                </w:rPr>
                <w:delText>t</w:delText>
              </w:r>
            </w:del>
            <w:r w:rsidRPr="000901EC">
              <w:rPr>
                <w:rFonts w:eastAsia="SimSun"/>
                <w:szCs w:val="20"/>
              </w:rPr>
              <w:t>)</w:t>
            </w:r>
            <w:r w:rsidRPr="000901EC">
              <w:rPr>
                <w:rFonts w:eastAsia="SimSun"/>
                <w:szCs w:val="20"/>
              </w:rPr>
              <w:tab/>
              <w:t>Section 6.6.5.3.1, Controllable Load Resource Set Point Deviation Charge for Under Consumption;</w:t>
            </w:r>
          </w:p>
          <w:p w14:paraId="0C2B7D99" w14:textId="77777777" w:rsidR="000901EC" w:rsidRPr="000901EC" w:rsidRDefault="000901EC" w:rsidP="000901EC">
            <w:pPr>
              <w:spacing w:after="240"/>
              <w:ind w:left="1440" w:hanging="720"/>
              <w:rPr>
                <w:rFonts w:eastAsia="SimSun"/>
                <w:szCs w:val="20"/>
              </w:rPr>
            </w:pPr>
            <w:r w:rsidRPr="000901EC">
              <w:rPr>
                <w:rFonts w:eastAsia="SimSun"/>
                <w:szCs w:val="20"/>
              </w:rPr>
              <w:t>(</w:t>
            </w:r>
            <w:ins w:id="2304" w:author="ERCOT" w:date="2024-03-19T13:00:00Z">
              <w:r w:rsidRPr="000901EC">
                <w:rPr>
                  <w:rFonts w:eastAsia="SimSun"/>
                  <w:szCs w:val="20"/>
                </w:rPr>
                <w:t>v</w:t>
              </w:r>
            </w:ins>
            <w:del w:id="2305" w:author="ERCOT" w:date="2024-03-19T13:00:00Z">
              <w:r w:rsidRPr="000901EC" w:rsidDel="00582CEF">
                <w:rPr>
                  <w:rFonts w:eastAsia="SimSun"/>
                  <w:szCs w:val="20"/>
                </w:rPr>
                <w:delText>u</w:delText>
              </w:r>
            </w:del>
            <w:r w:rsidRPr="000901EC">
              <w:rPr>
                <w:rFonts w:eastAsia="SimSun"/>
                <w:szCs w:val="20"/>
              </w:rPr>
              <w:t>)</w:t>
            </w:r>
            <w:r w:rsidRPr="000901EC">
              <w:rPr>
                <w:rFonts w:eastAsia="SimSun"/>
                <w:szCs w:val="20"/>
              </w:rPr>
              <w:tab/>
              <w:t xml:space="preserve">Section 6.6.5.4, IRR Generation Resource Set Point Deviation Charge; </w:t>
            </w:r>
          </w:p>
          <w:p w14:paraId="7B7E1A2A" w14:textId="77777777" w:rsidR="000901EC" w:rsidRPr="000901EC" w:rsidRDefault="000901EC" w:rsidP="000901EC">
            <w:pPr>
              <w:spacing w:after="240"/>
              <w:ind w:left="1440" w:hanging="720"/>
              <w:rPr>
                <w:rFonts w:eastAsia="SimSun"/>
                <w:szCs w:val="20"/>
              </w:rPr>
            </w:pPr>
            <w:r w:rsidRPr="000901EC">
              <w:rPr>
                <w:rFonts w:eastAsia="SimSun"/>
                <w:szCs w:val="20"/>
              </w:rPr>
              <w:t>(</w:t>
            </w:r>
            <w:ins w:id="2306" w:author="ERCOT" w:date="2024-03-19T13:00:00Z">
              <w:r w:rsidRPr="000901EC">
                <w:rPr>
                  <w:rFonts w:eastAsia="SimSun"/>
                  <w:szCs w:val="20"/>
                </w:rPr>
                <w:t>w</w:t>
              </w:r>
            </w:ins>
            <w:del w:id="2307" w:author="ERCOT" w:date="2024-03-19T13:00:00Z">
              <w:r w:rsidRPr="000901EC" w:rsidDel="00582CEF">
                <w:rPr>
                  <w:rFonts w:eastAsia="SimSun"/>
                  <w:szCs w:val="20"/>
                </w:rPr>
                <w:delText>v</w:delText>
              </w:r>
            </w:del>
            <w:r w:rsidRPr="000901EC">
              <w:rPr>
                <w:rFonts w:eastAsia="SimSun"/>
                <w:szCs w:val="20"/>
              </w:rPr>
              <w:t>)</w:t>
            </w:r>
            <w:r w:rsidRPr="000901EC">
              <w:rPr>
                <w:rFonts w:eastAsia="SimSun"/>
                <w:szCs w:val="20"/>
              </w:rPr>
              <w:tab/>
              <w:t>Section 6.6.5.4, Set Point Deviation Payment;</w:t>
            </w:r>
          </w:p>
          <w:p w14:paraId="2FBEB751" w14:textId="77777777" w:rsidR="000901EC" w:rsidRPr="000901EC" w:rsidRDefault="000901EC" w:rsidP="000901EC">
            <w:pPr>
              <w:spacing w:after="240"/>
              <w:ind w:left="1440" w:hanging="720"/>
              <w:rPr>
                <w:rFonts w:eastAsia="SimSun"/>
                <w:szCs w:val="20"/>
              </w:rPr>
            </w:pPr>
            <w:r w:rsidRPr="000901EC">
              <w:rPr>
                <w:rFonts w:eastAsia="SimSun"/>
                <w:szCs w:val="20"/>
              </w:rPr>
              <w:t>(</w:t>
            </w:r>
            <w:ins w:id="2308" w:author="ERCOT" w:date="2024-03-19T13:00:00Z">
              <w:r w:rsidRPr="000901EC">
                <w:rPr>
                  <w:rFonts w:eastAsia="SimSun"/>
                  <w:szCs w:val="20"/>
                </w:rPr>
                <w:t>x</w:t>
              </w:r>
            </w:ins>
            <w:del w:id="2309" w:author="ERCOT" w:date="2024-03-19T13:00:00Z">
              <w:r w:rsidRPr="000901EC" w:rsidDel="00582CEF">
                <w:rPr>
                  <w:rFonts w:eastAsia="SimSun"/>
                  <w:szCs w:val="20"/>
                </w:rPr>
                <w:delText>w</w:delText>
              </w:r>
            </w:del>
            <w:r w:rsidRPr="000901EC">
              <w:rPr>
                <w:rFonts w:eastAsia="SimSun"/>
                <w:szCs w:val="20"/>
              </w:rPr>
              <w:t>)</w:t>
            </w:r>
            <w:r w:rsidRPr="000901EC">
              <w:rPr>
                <w:rFonts w:eastAsia="SimSun"/>
                <w:szCs w:val="20"/>
              </w:rPr>
              <w:tab/>
              <w:t xml:space="preserve">Section 6.6.5.5, Energy Storage Resource Set Point Deviation Charge for Over Performance; </w:t>
            </w:r>
          </w:p>
          <w:p w14:paraId="428B7438" w14:textId="77777777" w:rsidR="000901EC" w:rsidRPr="000901EC" w:rsidRDefault="000901EC" w:rsidP="000901EC">
            <w:pPr>
              <w:spacing w:after="240"/>
              <w:ind w:left="1440" w:hanging="720"/>
              <w:rPr>
                <w:rFonts w:eastAsia="SimSun"/>
                <w:szCs w:val="20"/>
              </w:rPr>
            </w:pPr>
            <w:r w:rsidRPr="000901EC">
              <w:rPr>
                <w:rFonts w:eastAsia="SimSun"/>
                <w:szCs w:val="20"/>
              </w:rPr>
              <w:t>(</w:t>
            </w:r>
            <w:ins w:id="2310" w:author="ERCOT" w:date="2024-03-19T13:00:00Z">
              <w:r w:rsidRPr="000901EC">
                <w:rPr>
                  <w:rFonts w:eastAsia="SimSun"/>
                  <w:szCs w:val="20"/>
                </w:rPr>
                <w:t>y</w:t>
              </w:r>
            </w:ins>
            <w:del w:id="2311" w:author="ERCOT" w:date="2024-03-19T13:00:00Z">
              <w:r w:rsidRPr="000901EC" w:rsidDel="00582CEF">
                <w:rPr>
                  <w:rFonts w:eastAsia="SimSun"/>
                  <w:szCs w:val="20"/>
                </w:rPr>
                <w:delText>x</w:delText>
              </w:r>
            </w:del>
            <w:r w:rsidRPr="000901EC">
              <w:rPr>
                <w:rFonts w:eastAsia="SimSun"/>
                <w:szCs w:val="20"/>
              </w:rPr>
              <w:t>)</w:t>
            </w:r>
            <w:r w:rsidRPr="000901EC">
              <w:rPr>
                <w:rFonts w:eastAsia="SimSun"/>
                <w:szCs w:val="20"/>
              </w:rPr>
              <w:tab/>
              <w:t xml:space="preserve">Section 6.6.5.5.1, Energy Storage Resource Set Point Deviation Charge for Under Performance; </w:t>
            </w:r>
          </w:p>
          <w:p w14:paraId="7AF6615B" w14:textId="77777777" w:rsidR="000901EC" w:rsidRPr="000901EC" w:rsidRDefault="000901EC" w:rsidP="000901EC">
            <w:pPr>
              <w:spacing w:after="240"/>
              <w:ind w:left="1440" w:hanging="720"/>
              <w:rPr>
                <w:rFonts w:eastAsia="SimSun"/>
                <w:szCs w:val="20"/>
              </w:rPr>
            </w:pPr>
            <w:r w:rsidRPr="000901EC">
              <w:rPr>
                <w:rFonts w:eastAsia="SimSun"/>
                <w:szCs w:val="20"/>
              </w:rPr>
              <w:t>(</w:t>
            </w:r>
            <w:ins w:id="2312" w:author="ERCOT" w:date="2024-03-19T13:00:00Z">
              <w:r w:rsidRPr="000901EC">
                <w:rPr>
                  <w:rFonts w:eastAsia="SimSun"/>
                  <w:szCs w:val="20"/>
                </w:rPr>
                <w:t>z</w:t>
              </w:r>
            </w:ins>
            <w:del w:id="2313" w:author="ERCOT" w:date="2024-03-19T13:00:00Z">
              <w:r w:rsidRPr="000901EC" w:rsidDel="00582CEF">
                <w:rPr>
                  <w:rFonts w:eastAsia="SimSun"/>
                  <w:szCs w:val="20"/>
                </w:rPr>
                <w:delText>y</w:delText>
              </w:r>
            </w:del>
            <w:r w:rsidRPr="000901EC">
              <w:rPr>
                <w:rFonts w:eastAsia="SimSun"/>
                <w:szCs w:val="20"/>
              </w:rPr>
              <w:t>)</w:t>
            </w:r>
            <w:r w:rsidRPr="000901EC">
              <w:rPr>
                <w:rFonts w:eastAsia="SimSun"/>
                <w:szCs w:val="20"/>
              </w:rPr>
              <w:tab/>
              <w:t>Section 6.6.6.1, RMR Standby Payment;</w:t>
            </w:r>
          </w:p>
          <w:p w14:paraId="5901D82B" w14:textId="77777777" w:rsidR="000901EC" w:rsidRPr="000901EC" w:rsidRDefault="000901EC" w:rsidP="000901EC">
            <w:pPr>
              <w:spacing w:after="240"/>
              <w:ind w:left="1440" w:hanging="720"/>
              <w:rPr>
                <w:rFonts w:eastAsia="SimSun"/>
                <w:szCs w:val="20"/>
              </w:rPr>
            </w:pPr>
            <w:r w:rsidRPr="000901EC">
              <w:rPr>
                <w:rFonts w:eastAsia="SimSun"/>
                <w:szCs w:val="20"/>
              </w:rPr>
              <w:t>(</w:t>
            </w:r>
            <w:ins w:id="2314" w:author="ERCOT" w:date="2024-03-19T13:00:00Z">
              <w:r w:rsidRPr="000901EC">
                <w:rPr>
                  <w:rFonts w:eastAsia="SimSun"/>
                  <w:szCs w:val="20"/>
                </w:rPr>
                <w:t>aa</w:t>
              </w:r>
            </w:ins>
            <w:del w:id="2315" w:author="ERCOT" w:date="2024-03-19T13:00:00Z">
              <w:r w:rsidRPr="000901EC" w:rsidDel="00582CEF">
                <w:rPr>
                  <w:rFonts w:eastAsia="SimSun"/>
                  <w:szCs w:val="20"/>
                </w:rPr>
                <w:delText>z</w:delText>
              </w:r>
            </w:del>
            <w:r w:rsidRPr="000901EC">
              <w:rPr>
                <w:rFonts w:eastAsia="SimSun"/>
                <w:szCs w:val="20"/>
              </w:rPr>
              <w:t>)</w:t>
            </w:r>
            <w:r w:rsidRPr="000901EC">
              <w:rPr>
                <w:rFonts w:eastAsia="SimSun"/>
                <w:szCs w:val="20"/>
              </w:rPr>
              <w:tab/>
              <w:t>Section 6.6.6.2, RMR Payment for Energy;</w:t>
            </w:r>
          </w:p>
          <w:p w14:paraId="36CECA0E" w14:textId="77777777" w:rsidR="000901EC" w:rsidRPr="000901EC" w:rsidRDefault="000901EC" w:rsidP="000901EC">
            <w:pPr>
              <w:spacing w:after="240"/>
              <w:ind w:left="1440" w:hanging="720"/>
              <w:rPr>
                <w:rFonts w:eastAsia="SimSun"/>
                <w:szCs w:val="20"/>
              </w:rPr>
            </w:pPr>
            <w:r w:rsidRPr="000901EC">
              <w:rPr>
                <w:rFonts w:eastAsia="SimSun"/>
                <w:szCs w:val="20"/>
              </w:rPr>
              <w:t>(</w:t>
            </w:r>
            <w:ins w:id="2316" w:author="ERCOT" w:date="2024-03-19T13:00:00Z">
              <w:r w:rsidRPr="000901EC">
                <w:rPr>
                  <w:rFonts w:eastAsia="SimSun"/>
                  <w:szCs w:val="20"/>
                </w:rPr>
                <w:t>bb</w:t>
              </w:r>
            </w:ins>
            <w:del w:id="2317" w:author="ERCOT" w:date="2024-03-19T13:00:00Z">
              <w:r w:rsidRPr="000901EC" w:rsidDel="00582CEF">
                <w:rPr>
                  <w:rFonts w:eastAsia="SimSun"/>
                  <w:szCs w:val="20"/>
                </w:rPr>
                <w:delText>aa</w:delText>
              </w:r>
            </w:del>
            <w:r w:rsidRPr="000901EC">
              <w:rPr>
                <w:rFonts w:eastAsia="SimSun"/>
                <w:szCs w:val="20"/>
              </w:rPr>
              <w:t>)</w:t>
            </w:r>
            <w:r w:rsidRPr="000901EC">
              <w:rPr>
                <w:rFonts w:eastAsia="SimSun"/>
                <w:szCs w:val="20"/>
              </w:rPr>
              <w:tab/>
              <w:t>Section 6.6.6.3, RMR Adjustment Charge;</w:t>
            </w:r>
          </w:p>
          <w:p w14:paraId="362A4C29"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ins w:id="2318" w:author="ERCOT" w:date="2024-03-19T13:00:00Z">
              <w:r w:rsidRPr="000901EC">
                <w:rPr>
                  <w:rFonts w:eastAsia="SimSun"/>
                  <w:szCs w:val="20"/>
                </w:rPr>
                <w:t>cc</w:t>
              </w:r>
            </w:ins>
            <w:del w:id="2319" w:author="ERCOT" w:date="2024-03-19T13:00:00Z">
              <w:r w:rsidRPr="000901EC" w:rsidDel="00582CEF">
                <w:rPr>
                  <w:rFonts w:eastAsia="SimSun"/>
                  <w:szCs w:val="20"/>
                </w:rPr>
                <w:delText>bb</w:delText>
              </w:r>
            </w:del>
            <w:r w:rsidRPr="000901EC">
              <w:rPr>
                <w:rFonts w:eastAsia="SimSun"/>
                <w:szCs w:val="20"/>
              </w:rPr>
              <w:t>)</w:t>
            </w:r>
            <w:r w:rsidRPr="000901EC">
              <w:rPr>
                <w:rFonts w:eastAsia="SimSun"/>
                <w:szCs w:val="20"/>
              </w:rPr>
              <w:tab/>
              <w:t>Section 6.6.6.4, RMR Charge for Unexcused Misconduct;</w:t>
            </w:r>
          </w:p>
          <w:p w14:paraId="0FB888E7" w14:textId="77777777" w:rsidR="000901EC" w:rsidRPr="000901EC" w:rsidRDefault="000901EC" w:rsidP="000901EC">
            <w:pPr>
              <w:spacing w:after="240"/>
              <w:ind w:left="1440" w:hanging="720"/>
              <w:rPr>
                <w:rFonts w:eastAsia="SimSun"/>
                <w:szCs w:val="20"/>
              </w:rPr>
            </w:pPr>
            <w:r w:rsidRPr="000901EC">
              <w:rPr>
                <w:rFonts w:eastAsia="SimSun"/>
                <w:szCs w:val="20"/>
              </w:rPr>
              <w:t>(</w:t>
            </w:r>
            <w:ins w:id="2320" w:author="ERCOT" w:date="2024-03-19T13:00:00Z">
              <w:r w:rsidRPr="000901EC">
                <w:rPr>
                  <w:rFonts w:eastAsia="SimSun"/>
                  <w:szCs w:val="20"/>
                </w:rPr>
                <w:t>dd</w:t>
              </w:r>
            </w:ins>
            <w:del w:id="2321" w:author="ERCOT" w:date="2024-03-19T13:00:00Z">
              <w:r w:rsidRPr="000901EC" w:rsidDel="00582CEF">
                <w:rPr>
                  <w:rFonts w:eastAsia="SimSun"/>
                  <w:szCs w:val="20"/>
                </w:rPr>
                <w:delText>cc</w:delText>
              </w:r>
            </w:del>
            <w:r w:rsidRPr="000901EC">
              <w:rPr>
                <w:rFonts w:eastAsia="SimSun"/>
                <w:szCs w:val="20"/>
              </w:rPr>
              <w:t>)</w:t>
            </w:r>
            <w:r w:rsidRPr="000901EC">
              <w:rPr>
                <w:rFonts w:eastAsia="SimSun"/>
                <w:szCs w:val="20"/>
              </w:rPr>
              <w:tab/>
              <w:t>Section 6.6.6.5, RMR Service Charge;</w:t>
            </w:r>
          </w:p>
          <w:p w14:paraId="3568CEC0" w14:textId="77777777" w:rsidR="000901EC" w:rsidRPr="000901EC" w:rsidRDefault="000901EC" w:rsidP="000901EC">
            <w:pPr>
              <w:spacing w:after="240"/>
              <w:ind w:left="1440" w:hanging="720"/>
              <w:rPr>
                <w:rFonts w:eastAsia="SimSun"/>
                <w:szCs w:val="20"/>
              </w:rPr>
            </w:pPr>
            <w:r w:rsidRPr="000901EC">
              <w:rPr>
                <w:rFonts w:eastAsia="SimSun"/>
                <w:szCs w:val="20"/>
              </w:rPr>
              <w:t>(</w:t>
            </w:r>
            <w:ins w:id="2322" w:author="ERCOT" w:date="2024-03-19T13:00:00Z">
              <w:r w:rsidRPr="000901EC">
                <w:rPr>
                  <w:rFonts w:eastAsia="SimSun"/>
                  <w:szCs w:val="20"/>
                </w:rPr>
                <w:t>ee</w:t>
              </w:r>
            </w:ins>
            <w:del w:id="2323" w:author="ERCOT" w:date="2024-03-19T13:00:00Z">
              <w:r w:rsidRPr="000901EC" w:rsidDel="00582CEF">
                <w:rPr>
                  <w:rFonts w:eastAsia="SimSun"/>
                  <w:szCs w:val="20"/>
                </w:rPr>
                <w:delText>dd</w:delText>
              </w:r>
            </w:del>
            <w:r w:rsidRPr="000901EC">
              <w:rPr>
                <w:rFonts w:eastAsia="SimSun"/>
                <w:szCs w:val="20"/>
              </w:rPr>
              <w:t>)</w:t>
            </w:r>
            <w:r w:rsidRPr="000901EC">
              <w:rPr>
                <w:rFonts w:eastAsia="SimSun"/>
                <w:szCs w:val="20"/>
              </w:rPr>
              <w:tab/>
              <w:t>Section 6.6.6.6, Method for Reconciling RMR Actual Eligible Costs, RMR and MRA Contributed Capital Expenditures, and Miscellaneous RMR Incurred Expenses;</w:t>
            </w:r>
          </w:p>
          <w:p w14:paraId="10D06482" w14:textId="77777777" w:rsidR="000901EC" w:rsidRPr="000901EC" w:rsidRDefault="000901EC" w:rsidP="000901EC">
            <w:pPr>
              <w:spacing w:after="240"/>
              <w:ind w:left="1440" w:hanging="720"/>
              <w:rPr>
                <w:rFonts w:eastAsia="SimSun"/>
                <w:szCs w:val="20"/>
              </w:rPr>
            </w:pPr>
            <w:r w:rsidRPr="000901EC">
              <w:rPr>
                <w:rFonts w:eastAsia="SimSun"/>
                <w:szCs w:val="20"/>
              </w:rPr>
              <w:t>(</w:t>
            </w:r>
            <w:ins w:id="2324" w:author="ERCOT" w:date="2024-03-19T13:00:00Z">
              <w:r w:rsidRPr="000901EC">
                <w:rPr>
                  <w:rFonts w:eastAsia="SimSun"/>
                  <w:szCs w:val="20"/>
                </w:rPr>
                <w:t>ff</w:t>
              </w:r>
            </w:ins>
            <w:del w:id="2325" w:author="ERCOT" w:date="2024-03-19T13:00:00Z">
              <w:r w:rsidRPr="000901EC" w:rsidDel="00582CEF">
                <w:rPr>
                  <w:rFonts w:eastAsia="SimSun"/>
                  <w:szCs w:val="20"/>
                </w:rPr>
                <w:delText>ee</w:delText>
              </w:r>
            </w:del>
            <w:r w:rsidRPr="000901EC">
              <w:rPr>
                <w:rFonts w:eastAsia="SimSun"/>
                <w:szCs w:val="20"/>
              </w:rPr>
              <w:t>)</w:t>
            </w:r>
            <w:r w:rsidRPr="000901EC">
              <w:rPr>
                <w:rFonts w:eastAsia="SimSun"/>
                <w:szCs w:val="20"/>
              </w:rPr>
              <w:tab/>
              <w:t>Section 6.6.6.7, MRA Standby Payment;</w:t>
            </w:r>
          </w:p>
          <w:p w14:paraId="25AC9104" w14:textId="77777777" w:rsidR="000901EC" w:rsidRPr="000901EC" w:rsidRDefault="000901EC" w:rsidP="000901EC">
            <w:pPr>
              <w:spacing w:after="240"/>
              <w:ind w:left="1440" w:hanging="720"/>
              <w:rPr>
                <w:rFonts w:eastAsia="SimSun"/>
                <w:szCs w:val="20"/>
              </w:rPr>
            </w:pPr>
            <w:r w:rsidRPr="000901EC">
              <w:rPr>
                <w:rFonts w:eastAsia="SimSun"/>
                <w:szCs w:val="20"/>
              </w:rPr>
              <w:t>(</w:t>
            </w:r>
            <w:ins w:id="2326" w:author="ERCOT" w:date="2024-03-19T13:00:00Z">
              <w:r w:rsidRPr="000901EC">
                <w:rPr>
                  <w:rFonts w:eastAsia="SimSun"/>
                  <w:szCs w:val="20"/>
                </w:rPr>
                <w:t>gg</w:t>
              </w:r>
            </w:ins>
            <w:del w:id="2327" w:author="ERCOT" w:date="2024-03-19T13:00:00Z">
              <w:r w:rsidRPr="000901EC" w:rsidDel="00582CEF">
                <w:rPr>
                  <w:rFonts w:eastAsia="SimSun"/>
                  <w:szCs w:val="20"/>
                </w:rPr>
                <w:delText>ff</w:delText>
              </w:r>
            </w:del>
            <w:r w:rsidRPr="000901EC">
              <w:rPr>
                <w:rFonts w:eastAsia="SimSun"/>
                <w:szCs w:val="20"/>
              </w:rPr>
              <w:t>)</w:t>
            </w:r>
            <w:r w:rsidRPr="000901EC">
              <w:rPr>
                <w:rFonts w:eastAsia="SimSun"/>
                <w:szCs w:val="20"/>
              </w:rPr>
              <w:tab/>
              <w:t>Section 6.6.6.8, MRA Contributed Capital Expenditures Payment;</w:t>
            </w:r>
          </w:p>
          <w:p w14:paraId="68440C5C" w14:textId="77777777" w:rsidR="000901EC" w:rsidRPr="000901EC" w:rsidRDefault="000901EC" w:rsidP="000901EC">
            <w:pPr>
              <w:spacing w:after="240"/>
              <w:ind w:left="1440" w:hanging="720"/>
              <w:rPr>
                <w:rFonts w:eastAsia="SimSun"/>
                <w:szCs w:val="20"/>
              </w:rPr>
            </w:pPr>
            <w:r w:rsidRPr="000901EC">
              <w:rPr>
                <w:rFonts w:eastAsia="SimSun"/>
                <w:szCs w:val="20"/>
              </w:rPr>
              <w:t>(</w:t>
            </w:r>
            <w:ins w:id="2328" w:author="ERCOT" w:date="2024-03-19T13:00:00Z">
              <w:r w:rsidRPr="000901EC">
                <w:rPr>
                  <w:rFonts w:eastAsia="SimSun"/>
                  <w:szCs w:val="20"/>
                </w:rPr>
                <w:t>hh</w:t>
              </w:r>
            </w:ins>
            <w:del w:id="2329" w:author="ERCOT" w:date="2024-03-19T13:00:00Z">
              <w:r w:rsidRPr="000901EC" w:rsidDel="00582CEF">
                <w:rPr>
                  <w:rFonts w:eastAsia="SimSun"/>
                  <w:szCs w:val="20"/>
                </w:rPr>
                <w:delText>gg</w:delText>
              </w:r>
            </w:del>
            <w:r w:rsidRPr="000901EC">
              <w:rPr>
                <w:rFonts w:eastAsia="SimSun"/>
                <w:szCs w:val="20"/>
              </w:rPr>
              <w:t>)</w:t>
            </w:r>
            <w:r w:rsidRPr="000901EC">
              <w:rPr>
                <w:rFonts w:eastAsia="SimSun"/>
                <w:szCs w:val="20"/>
              </w:rPr>
              <w:tab/>
              <w:t>Section 6.6.6.9, MRA Payment for Deployment Event;</w:t>
            </w:r>
          </w:p>
          <w:p w14:paraId="159B1152" w14:textId="77777777" w:rsidR="000901EC" w:rsidRPr="000901EC" w:rsidRDefault="000901EC" w:rsidP="000901EC">
            <w:pPr>
              <w:spacing w:after="240"/>
              <w:ind w:left="1440" w:hanging="720"/>
              <w:rPr>
                <w:rFonts w:eastAsia="SimSun"/>
                <w:szCs w:val="20"/>
              </w:rPr>
            </w:pPr>
            <w:r w:rsidRPr="000901EC">
              <w:rPr>
                <w:rFonts w:eastAsia="SimSun"/>
                <w:szCs w:val="20"/>
              </w:rPr>
              <w:t>(</w:t>
            </w:r>
            <w:ins w:id="2330" w:author="ERCOT" w:date="2024-03-19T13:00:00Z">
              <w:r w:rsidRPr="000901EC">
                <w:rPr>
                  <w:rFonts w:eastAsia="SimSun"/>
                  <w:szCs w:val="20"/>
                </w:rPr>
                <w:t>ii</w:t>
              </w:r>
            </w:ins>
            <w:del w:id="2331" w:author="ERCOT" w:date="2024-03-19T13:00:00Z">
              <w:r w:rsidRPr="000901EC" w:rsidDel="00582CEF">
                <w:rPr>
                  <w:rFonts w:eastAsia="SimSun"/>
                  <w:szCs w:val="20"/>
                </w:rPr>
                <w:delText>hh</w:delText>
              </w:r>
            </w:del>
            <w:r w:rsidRPr="000901EC">
              <w:rPr>
                <w:rFonts w:eastAsia="SimSun"/>
                <w:szCs w:val="20"/>
              </w:rPr>
              <w:t>)</w:t>
            </w:r>
            <w:r w:rsidRPr="000901EC">
              <w:rPr>
                <w:rFonts w:eastAsia="SimSun"/>
                <w:szCs w:val="20"/>
              </w:rPr>
              <w:tab/>
              <w:t xml:space="preserve">Section 6.6.6.10, MRA Variable Payment for Deployment; </w:t>
            </w:r>
          </w:p>
          <w:p w14:paraId="78F43FD7" w14:textId="77777777" w:rsidR="000901EC" w:rsidRPr="000901EC" w:rsidRDefault="000901EC" w:rsidP="000901EC">
            <w:pPr>
              <w:spacing w:after="240"/>
              <w:ind w:left="1440" w:hanging="720"/>
              <w:rPr>
                <w:rFonts w:eastAsia="SimSun"/>
                <w:szCs w:val="20"/>
              </w:rPr>
            </w:pPr>
            <w:r w:rsidRPr="000901EC">
              <w:rPr>
                <w:rFonts w:eastAsia="SimSun"/>
                <w:szCs w:val="20"/>
              </w:rPr>
              <w:t>(</w:t>
            </w:r>
            <w:ins w:id="2332" w:author="ERCOT" w:date="2024-03-19T13:00:00Z">
              <w:r w:rsidRPr="000901EC">
                <w:rPr>
                  <w:rFonts w:eastAsia="SimSun"/>
                  <w:szCs w:val="20"/>
                </w:rPr>
                <w:t>jj</w:t>
              </w:r>
            </w:ins>
            <w:del w:id="2333" w:author="ERCOT" w:date="2024-03-19T13:00:00Z">
              <w:r w:rsidRPr="000901EC" w:rsidDel="00582CEF">
                <w:rPr>
                  <w:rFonts w:eastAsia="SimSun"/>
                  <w:szCs w:val="20"/>
                </w:rPr>
                <w:delText>ii</w:delText>
              </w:r>
            </w:del>
            <w:r w:rsidRPr="000901EC">
              <w:rPr>
                <w:rFonts w:eastAsia="SimSun"/>
                <w:szCs w:val="20"/>
              </w:rPr>
              <w:t>)</w:t>
            </w:r>
            <w:r w:rsidRPr="000901EC">
              <w:rPr>
                <w:rFonts w:eastAsia="SimSun"/>
                <w:szCs w:val="20"/>
              </w:rPr>
              <w:tab/>
              <w:t>Section 6.6.6.11, MRA Charge for Unexcused Misconduct;</w:t>
            </w:r>
          </w:p>
          <w:p w14:paraId="4D421F21" w14:textId="77777777" w:rsidR="000901EC" w:rsidRPr="000901EC" w:rsidRDefault="000901EC" w:rsidP="000901EC">
            <w:pPr>
              <w:spacing w:after="240"/>
              <w:ind w:left="1440" w:hanging="720"/>
              <w:rPr>
                <w:rFonts w:eastAsia="SimSun"/>
                <w:szCs w:val="20"/>
              </w:rPr>
            </w:pPr>
            <w:r w:rsidRPr="000901EC">
              <w:rPr>
                <w:rFonts w:eastAsia="SimSun"/>
                <w:szCs w:val="20"/>
              </w:rPr>
              <w:t>(</w:t>
            </w:r>
            <w:ins w:id="2334" w:author="ERCOT" w:date="2024-03-19T13:00:00Z">
              <w:r w:rsidRPr="000901EC">
                <w:rPr>
                  <w:rFonts w:eastAsia="SimSun"/>
                  <w:szCs w:val="20"/>
                </w:rPr>
                <w:t>kk</w:t>
              </w:r>
            </w:ins>
            <w:del w:id="2335" w:author="ERCOT" w:date="2024-03-19T13:00:00Z">
              <w:r w:rsidRPr="000901EC" w:rsidDel="00582CEF">
                <w:rPr>
                  <w:rFonts w:eastAsia="SimSun"/>
                  <w:szCs w:val="20"/>
                </w:rPr>
                <w:delText>jj</w:delText>
              </w:r>
            </w:del>
            <w:r w:rsidRPr="000901EC">
              <w:rPr>
                <w:rFonts w:eastAsia="SimSun"/>
                <w:szCs w:val="20"/>
              </w:rPr>
              <w:t>)</w:t>
            </w:r>
            <w:r w:rsidRPr="000901EC">
              <w:rPr>
                <w:rFonts w:eastAsia="SimSun"/>
                <w:szCs w:val="20"/>
              </w:rPr>
              <w:tab/>
              <w:t>Section 6.6.6.12, MRA Service Charge;</w:t>
            </w:r>
          </w:p>
          <w:p w14:paraId="7CB110EC" w14:textId="77777777" w:rsidR="000901EC" w:rsidRPr="000901EC" w:rsidRDefault="000901EC" w:rsidP="000901EC">
            <w:pPr>
              <w:spacing w:after="240"/>
              <w:ind w:left="1440" w:hanging="720"/>
              <w:rPr>
                <w:rFonts w:eastAsia="SimSun"/>
                <w:szCs w:val="20"/>
              </w:rPr>
            </w:pPr>
            <w:r w:rsidRPr="000901EC">
              <w:rPr>
                <w:rFonts w:eastAsia="SimSun"/>
                <w:szCs w:val="20"/>
              </w:rPr>
              <w:t>(</w:t>
            </w:r>
            <w:ins w:id="2336" w:author="ERCOT" w:date="2024-03-19T13:00:00Z">
              <w:r w:rsidRPr="000901EC">
                <w:rPr>
                  <w:rFonts w:eastAsia="SimSun"/>
                  <w:szCs w:val="20"/>
                </w:rPr>
                <w:t>ll</w:t>
              </w:r>
            </w:ins>
            <w:del w:id="2337" w:author="ERCOT" w:date="2024-03-19T13:00:00Z">
              <w:r w:rsidRPr="000901EC" w:rsidDel="00582CEF">
                <w:rPr>
                  <w:rFonts w:eastAsia="SimSun"/>
                  <w:szCs w:val="20"/>
                </w:rPr>
                <w:delText>kk</w:delText>
              </w:r>
            </w:del>
            <w:r w:rsidRPr="000901EC">
              <w:rPr>
                <w:rFonts w:eastAsia="SimSun"/>
                <w:szCs w:val="20"/>
              </w:rPr>
              <w:t>)</w:t>
            </w:r>
            <w:r w:rsidRPr="000901EC">
              <w:rPr>
                <w:rFonts w:eastAsia="SimSun"/>
                <w:szCs w:val="20"/>
              </w:rPr>
              <w:tab/>
              <w:t>Paragraph (3) of Section 6.6.7.1, Voltage Support Service Payments;</w:t>
            </w:r>
          </w:p>
          <w:p w14:paraId="2FE32911" w14:textId="77777777" w:rsidR="000901EC" w:rsidRPr="000901EC" w:rsidRDefault="000901EC" w:rsidP="000901EC">
            <w:pPr>
              <w:spacing w:after="240"/>
              <w:ind w:left="1440" w:hanging="720"/>
              <w:rPr>
                <w:rFonts w:eastAsia="SimSun"/>
                <w:szCs w:val="20"/>
              </w:rPr>
            </w:pPr>
            <w:r w:rsidRPr="000901EC">
              <w:rPr>
                <w:rFonts w:eastAsia="SimSun"/>
                <w:szCs w:val="20"/>
              </w:rPr>
              <w:t>(</w:t>
            </w:r>
            <w:ins w:id="2338" w:author="ERCOT" w:date="2024-03-19T13:00:00Z">
              <w:r w:rsidRPr="000901EC">
                <w:rPr>
                  <w:rFonts w:eastAsia="SimSun"/>
                  <w:szCs w:val="20"/>
                </w:rPr>
                <w:t>mm</w:t>
              </w:r>
            </w:ins>
            <w:del w:id="2339" w:author="ERCOT" w:date="2024-03-19T13:00:00Z">
              <w:r w:rsidRPr="000901EC" w:rsidDel="00582CEF">
                <w:rPr>
                  <w:rFonts w:eastAsia="SimSun"/>
                  <w:szCs w:val="20"/>
                </w:rPr>
                <w:delText>ll</w:delText>
              </w:r>
            </w:del>
            <w:r w:rsidRPr="000901EC">
              <w:rPr>
                <w:rFonts w:eastAsia="SimSun"/>
                <w:szCs w:val="20"/>
              </w:rPr>
              <w:t>)</w:t>
            </w:r>
            <w:r w:rsidRPr="000901EC">
              <w:rPr>
                <w:rFonts w:eastAsia="SimSun"/>
                <w:szCs w:val="20"/>
              </w:rPr>
              <w:tab/>
              <w:t>Paragraph (5) of Section 6.6.7.1;</w:t>
            </w:r>
          </w:p>
          <w:p w14:paraId="38AB4A6B" w14:textId="77777777" w:rsidR="000901EC" w:rsidRPr="000901EC" w:rsidRDefault="000901EC" w:rsidP="000901EC">
            <w:pPr>
              <w:spacing w:after="240"/>
              <w:ind w:left="1440" w:hanging="720"/>
              <w:rPr>
                <w:rFonts w:eastAsia="SimSun"/>
                <w:szCs w:val="20"/>
              </w:rPr>
            </w:pPr>
            <w:r w:rsidRPr="000901EC">
              <w:rPr>
                <w:rFonts w:eastAsia="SimSun"/>
                <w:szCs w:val="20"/>
              </w:rPr>
              <w:t>(</w:t>
            </w:r>
            <w:ins w:id="2340" w:author="ERCOT" w:date="2024-03-19T13:00:00Z">
              <w:r w:rsidRPr="000901EC">
                <w:rPr>
                  <w:rFonts w:eastAsia="SimSun"/>
                  <w:szCs w:val="20"/>
                </w:rPr>
                <w:t>nn</w:t>
              </w:r>
            </w:ins>
            <w:del w:id="2341" w:author="ERCOT" w:date="2024-03-19T13:00:00Z">
              <w:r w:rsidRPr="000901EC" w:rsidDel="00582CEF">
                <w:rPr>
                  <w:rFonts w:eastAsia="SimSun"/>
                  <w:szCs w:val="20"/>
                </w:rPr>
                <w:delText>mm</w:delText>
              </w:r>
            </w:del>
            <w:r w:rsidRPr="000901EC">
              <w:rPr>
                <w:rFonts w:eastAsia="SimSun"/>
                <w:szCs w:val="20"/>
              </w:rPr>
              <w:t>)</w:t>
            </w:r>
            <w:r w:rsidRPr="000901EC">
              <w:rPr>
                <w:rFonts w:eastAsia="SimSun"/>
                <w:szCs w:val="20"/>
              </w:rPr>
              <w:tab/>
              <w:t>Section 6.6.7.2, Voltage Support Charge;</w:t>
            </w:r>
          </w:p>
          <w:p w14:paraId="1E52AB29" w14:textId="77777777" w:rsidR="000901EC" w:rsidRPr="000901EC" w:rsidRDefault="000901EC" w:rsidP="000901EC">
            <w:pPr>
              <w:spacing w:after="240"/>
              <w:ind w:left="1440" w:hanging="720"/>
              <w:rPr>
                <w:rFonts w:eastAsia="SimSun"/>
                <w:szCs w:val="20"/>
              </w:rPr>
            </w:pPr>
            <w:r w:rsidRPr="000901EC">
              <w:rPr>
                <w:rFonts w:eastAsia="SimSun"/>
                <w:szCs w:val="20"/>
              </w:rPr>
              <w:t>(</w:t>
            </w:r>
            <w:ins w:id="2342" w:author="ERCOT" w:date="2024-03-19T13:00:00Z">
              <w:r w:rsidRPr="000901EC">
                <w:rPr>
                  <w:rFonts w:eastAsia="SimSun"/>
                  <w:szCs w:val="20"/>
                </w:rPr>
                <w:t>oo</w:t>
              </w:r>
            </w:ins>
            <w:del w:id="2343" w:author="ERCOT" w:date="2024-03-19T13:00:00Z">
              <w:r w:rsidRPr="000901EC" w:rsidDel="00582CEF">
                <w:rPr>
                  <w:rFonts w:eastAsia="SimSun"/>
                  <w:szCs w:val="20"/>
                </w:rPr>
                <w:delText>nn</w:delText>
              </w:r>
            </w:del>
            <w:r w:rsidRPr="000901EC">
              <w:rPr>
                <w:rFonts w:eastAsia="SimSun"/>
                <w:szCs w:val="20"/>
              </w:rPr>
              <w:t>)</w:t>
            </w:r>
            <w:r w:rsidRPr="000901EC">
              <w:rPr>
                <w:rFonts w:eastAsia="SimSun"/>
                <w:szCs w:val="20"/>
              </w:rPr>
              <w:tab/>
              <w:t>Section 6.6.8.1, Black Start Hourly Standby Fee Payment;</w:t>
            </w:r>
          </w:p>
          <w:p w14:paraId="647D17E3" w14:textId="77777777" w:rsidR="000901EC" w:rsidRPr="000901EC" w:rsidRDefault="000901EC" w:rsidP="000901EC">
            <w:pPr>
              <w:spacing w:after="240"/>
              <w:ind w:left="1440" w:hanging="720"/>
              <w:rPr>
                <w:rFonts w:eastAsia="SimSun"/>
                <w:szCs w:val="20"/>
              </w:rPr>
            </w:pPr>
            <w:r w:rsidRPr="000901EC">
              <w:rPr>
                <w:rFonts w:eastAsia="SimSun"/>
                <w:szCs w:val="20"/>
              </w:rPr>
              <w:t>(</w:t>
            </w:r>
            <w:ins w:id="2344" w:author="ERCOT" w:date="2024-03-19T13:00:00Z">
              <w:r w:rsidRPr="000901EC">
                <w:rPr>
                  <w:rFonts w:eastAsia="SimSun"/>
                  <w:szCs w:val="20"/>
                </w:rPr>
                <w:t>pp</w:t>
              </w:r>
            </w:ins>
            <w:del w:id="2345" w:author="ERCOT" w:date="2024-03-19T13:00:00Z">
              <w:r w:rsidRPr="000901EC" w:rsidDel="00582CEF">
                <w:rPr>
                  <w:rFonts w:eastAsia="SimSun"/>
                  <w:szCs w:val="20"/>
                </w:rPr>
                <w:delText>oo</w:delText>
              </w:r>
            </w:del>
            <w:r w:rsidRPr="000901EC">
              <w:rPr>
                <w:rFonts w:eastAsia="SimSun"/>
                <w:szCs w:val="20"/>
              </w:rPr>
              <w:t>)</w:t>
            </w:r>
            <w:r w:rsidRPr="000901EC">
              <w:rPr>
                <w:rFonts w:eastAsia="SimSun"/>
                <w:szCs w:val="20"/>
              </w:rPr>
              <w:tab/>
              <w:t>Section 6.6.8.2, Black Start Capacity Charge;</w:t>
            </w:r>
          </w:p>
          <w:p w14:paraId="2E0A510F" w14:textId="77777777" w:rsidR="000901EC" w:rsidRPr="000901EC" w:rsidRDefault="000901EC" w:rsidP="000901EC">
            <w:pPr>
              <w:spacing w:after="240"/>
              <w:ind w:left="1440" w:hanging="720"/>
              <w:rPr>
                <w:rFonts w:eastAsia="SimSun"/>
                <w:szCs w:val="20"/>
              </w:rPr>
            </w:pPr>
            <w:r w:rsidRPr="000901EC">
              <w:rPr>
                <w:rFonts w:eastAsia="SimSun"/>
                <w:szCs w:val="20"/>
              </w:rPr>
              <w:t>(</w:t>
            </w:r>
            <w:ins w:id="2346" w:author="ERCOT" w:date="2024-03-19T13:00:00Z">
              <w:r w:rsidRPr="000901EC">
                <w:rPr>
                  <w:rFonts w:eastAsia="SimSun"/>
                  <w:szCs w:val="20"/>
                </w:rPr>
                <w:t>qq</w:t>
              </w:r>
            </w:ins>
            <w:del w:id="2347" w:author="ERCOT" w:date="2024-03-19T13:00:00Z">
              <w:r w:rsidRPr="000901EC" w:rsidDel="00582CEF">
                <w:rPr>
                  <w:rFonts w:eastAsia="SimSun"/>
                  <w:szCs w:val="20"/>
                </w:rPr>
                <w:delText>pp</w:delText>
              </w:r>
            </w:del>
            <w:r w:rsidRPr="000901EC">
              <w:rPr>
                <w:rFonts w:eastAsia="SimSun"/>
                <w:szCs w:val="20"/>
              </w:rPr>
              <w:t>)</w:t>
            </w:r>
            <w:r w:rsidRPr="000901EC">
              <w:rPr>
                <w:rFonts w:eastAsia="SimSun"/>
                <w:szCs w:val="20"/>
              </w:rPr>
              <w:tab/>
              <w:t>Section 6.6.9.1, Payment for Emergency Operations Settlement;</w:t>
            </w:r>
          </w:p>
          <w:p w14:paraId="5CD46E03" w14:textId="77777777" w:rsidR="000901EC" w:rsidRPr="000901EC" w:rsidRDefault="000901EC" w:rsidP="000901EC">
            <w:pPr>
              <w:spacing w:after="240"/>
              <w:ind w:left="1440" w:hanging="720"/>
              <w:rPr>
                <w:rFonts w:eastAsia="SimSun"/>
                <w:szCs w:val="20"/>
              </w:rPr>
            </w:pPr>
            <w:r w:rsidRPr="000901EC">
              <w:rPr>
                <w:rFonts w:eastAsia="SimSun"/>
                <w:szCs w:val="20"/>
              </w:rPr>
              <w:t>(</w:t>
            </w:r>
            <w:ins w:id="2348" w:author="ERCOT" w:date="2024-03-19T13:00:00Z">
              <w:r w:rsidRPr="000901EC">
                <w:rPr>
                  <w:rFonts w:eastAsia="SimSun"/>
                  <w:szCs w:val="20"/>
                </w:rPr>
                <w:t>rr</w:t>
              </w:r>
            </w:ins>
            <w:del w:id="2349" w:author="ERCOT" w:date="2024-03-19T13:00:00Z">
              <w:r w:rsidRPr="000901EC" w:rsidDel="00582CEF">
                <w:rPr>
                  <w:rFonts w:eastAsia="SimSun"/>
                  <w:szCs w:val="20"/>
                </w:rPr>
                <w:delText>qq</w:delText>
              </w:r>
            </w:del>
            <w:r w:rsidRPr="000901EC">
              <w:rPr>
                <w:rFonts w:eastAsia="SimSun"/>
                <w:szCs w:val="20"/>
              </w:rPr>
              <w:t>)</w:t>
            </w:r>
            <w:r w:rsidRPr="000901EC">
              <w:rPr>
                <w:rFonts w:eastAsia="SimSun"/>
                <w:szCs w:val="20"/>
              </w:rPr>
              <w:tab/>
              <w:t>Section 6.6.9.2, Charge for Emergency Operations Settlement;</w:t>
            </w:r>
          </w:p>
          <w:p w14:paraId="5C8D4074" w14:textId="77777777" w:rsidR="000901EC" w:rsidRPr="000901EC" w:rsidRDefault="000901EC" w:rsidP="000901EC">
            <w:pPr>
              <w:spacing w:after="240"/>
              <w:ind w:left="1440" w:hanging="720"/>
              <w:rPr>
                <w:rFonts w:eastAsia="SimSun"/>
                <w:szCs w:val="20"/>
              </w:rPr>
            </w:pPr>
            <w:r w:rsidRPr="000901EC">
              <w:rPr>
                <w:rFonts w:eastAsia="SimSun"/>
                <w:szCs w:val="20"/>
              </w:rPr>
              <w:t>(</w:t>
            </w:r>
            <w:ins w:id="2350" w:author="ERCOT" w:date="2024-03-19T13:00:00Z">
              <w:r w:rsidRPr="000901EC">
                <w:rPr>
                  <w:rFonts w:eastAsia="SimSun"/>
                  <w:szCs w:val="20"/>
                </w:rPr>
                <w:t>ss</w:t>
              </w:r>
            </w:ins>
            <w:del w:id="2351" w:author="ERCOT" w:date="2024-03-19T13:00:00Z">
              <w:r w:rsidRPr="000901EC" w:rsidDel="00582CEF">
                <w:rPr>
                  <w:rFonts w:eastAsia="SimSun"/>
                  <w:szCs w:val="20"/>
                </w:rPr>
                <w:delText>rr</w:delText>
              </w:r>
            </w:del>
            <w:r w:rsidRPr="000901EC">
              <w:rPr>
                <w:rFonts w:eastAsia="SimSun"/>
                <w:szCs w:val="20"/>
              </w:rPr>
              <w:t>)</w:t>
            </w:r>
            <w:r w:rsidRPr="000901EC">
              <w:rPr>
                <w:rFonts w:eastAsia="SimSun"/>
                <w:szCs w:val="20"/>
              </w:rPr>
              <w:tab/>
              <w:t>Section 6.6.10, Real-Time Revenue Neutrality Allocation;</w:t>
            </w:r>
          </w:p>
          <w:p w14:paraId="31EE9A67" w14:textId="77777777" w:rsidR="000901EC" w:rsidRPr="000901EC" w:rsidRDefault="000901EC" w:rsidP="000901EC">
            <w:pPr>
              <w:spacing w:after="240"/>
              <w:ind w:left="1440" w:hanging="720"/>
              <w:rPr>
                <w:rFonts w:eastAsia="SimSun"/>
                <w:szCs w:val="20"/>
              </w:rPr>
            </w:pPr>
            <w:r w:rsidRPr="000901EC">
              <w:rPr>
                <w:rFonts w:eastAsia="SimSun"/>
                <w:szCs w:val="20"/>
              </w:rPr>
              <w:t>(</w:t>
            </w:r>
            <w:ins w:id="2352" w:author="ERCOT" w:date="2024-03-19T13:00:00Z">
              <w:r w:rsidRPr="000901EC">
                <w:rPr>
                  <w:rFonts w:eastAsia="SimSun"/>
                  <w:szCs w:val="20"/>
                </w:rPr>
                <w:t>tt</w:t>
              </w:r>
            </w:ins>
            <w:del w:id="2353" w:author="ERCOT" w:date="2024-03-19T13:00:00Z">
              <w:r w:rsidRPr="000901EC" w:rsidDel="00582CEF">
                <w:rPr>
                  <w:rFonts w:eastAsia="SimSun"/>
                  <w:szCs w:val="20"/>
                </w:rPr>
                <w:delText>ss</w:delText>
              </w:r>
            </w:del>
            <w:r w:rsidRPr="000901EC">
              <w:rPr>
                <w:rFonts w:eastAsia="SimSun"/>
                <w:szCs w:val="20"/>
              </w:rPr>
              <w:t>)</w:t>
            </w:r>
            <w:r w:rsidRPr="000901EC">
              <w:rPr>
                <w:rFonts w:eastAsia="SimSun"/>
                <w:szCs w:val="20"/>
              </w:rPr>
              <w:tab/>
              <w:t xml:space="preserve">Section 6.6.11.1, Emergency Response Service Capacity Payments; </w:t>
            </w:r>
          </w:p>
          <w:p w14:paraId="29A6295A" w14:textId="77777777" w:rsidR="000901EC" w:rsidRPr="000901EC" w:rsidRDefault="000901EC" w:rsidP="000901EC">
            <w:pPr>
              <w:spacing w:after="240"/>
              <w:ind w:left="1440" w:hanging="720"/>
              <w:rPr>
                <w:rFonts w:eastAsia="SimSun"/>
                <w:szCs w:val="20"/>
              </w:rPr>
            </w:pPr>
            <w:r w:rsidRPr="000901EC">
              <w:rPr>
                <w:rFonts w:eastAsia="SimSun"/>
                <w:szCs w:val="20"/>
              </w:rPr>
              <w:t>(</w:t>
            </w:r>
            <w:ins w:id="2354" w:author="ERCOT" w:date="2024-03-19T13:01:00Z">
              <w:r w:rsidRPr="000901EC">
                <w:rPr>
                  <w:rFonts w:eastAsia="SimSun"/>
                  <w:szCs w:val="20"/>
                </w:rPr>
                <w:t>uu</w:t>
              </w:r>
            </w:ins>
            <w:del w:id="2355" w:author="ERCOT" w:date="2024-03-19T13:01:00Z">
              <w:r w:rsidRPr="000901EC" w:rsidDel="00582CEF">
                <w:rPr>
                  <w:rFonts w:eastAsia="SimSun"/>
                  <w:szCs w:val="20"/>
                </w:rPr>
                <w:delText>tt</w:delText>
              </w:r>
            </w:del>
            <w:r w:rsidRPr="000901EC">
              <w:rPr>
                <w:rFonts w:eastAsia="SimSun"/>
                <w:szCs w:val="20"/>
              </w:rPr>
              <w:t>)</w:t>
            </w:r>
            <w:r w:rsidRPr="000901EC">
              <w:rPr>
                <w:rFonts w:eastAsia="SimSun"/>
                <w:szCs w:val="20"/>
              </w:rPr>
              <w:tab/>
              <w:t xml:space="preserve">Section 6.6.11.2, Emergency Response Service Capacity Charge; </w:t>
            </w:r>
          </w:p>
          <w:p w14:paraId="668D238E" w14:textId="77777777" w:rsidR="000901EC" w:rsidRPr="000901EC" w:rsidRDefault="000901EC" w:rsidP="000901EC">
            <w:pPr>
              <w:spacing w:after="240"/>
              <w:ind w:left="1440" w:hanging="720"/>
              <w:rPr>
                <w:rFonts w:eastAsia="SimSun"/>
                <w:szCs w:val="20"/>
              </w:rPr>
            </w:pPr>
            <w:r w:rsidRPr="000901EC">
              <w:rPr>
                <w:rFonts w:eastAsia="SimSun"/>
                <w:szCs w:val="20"/>
              </w:rPr>
              <w:t>(</w:t>
            </w:r>
            <w:ins w:id="2356" w:author="ERCOT" w:date="2024-03-19T13:01:00Z">
              <w:r w:rsidRPr="000901EC">
                <w:rPr>
                  <w:rFonts w:eastAsia="SimSun"/>
                  <w:szCs w:val="20"/>
                </w:rPr>
                <w:t>vv</w:t>
              </w:r>
            </w:ins>
            <w:del w:id="2357" w:author="ERCOT" w:date="2024-03-19T13:01:00Z">
              <w:r w:rsidRPr="000901EC" w:rsidDel="00582CEF">
                <w:rPr>
                  <w:rFonts w:eastAsia="SimSun"/>
                  <w:szCs w:val="20"/>
                </w:rPr>
                <w:delText>uu</w:delText>
              </w:r>
            </w:del>
            <w:r w:rsidRPr="000901EC">
              <w:rPr>
                <w:rFonts w:eastAsia="SimSun"/>
                <w:szCs w:val="20"/>
              </w:rPr>
              <w:t>)</w:t>
            </w:r>
            <w:r w:rsidRPr="000901EC">
              <w:rPr>
                <w:rFonts w:eastAsia="SimSun"/>
                <w:szCs w:val="20"/>
              </w:rPr>
              <w:tab/>
              <w:t>Section 6.6.14.2, Firm Fuel Supply Service Hourly Standby Fee Payment and Fuel Replacement Cost Recovery;</w:t>
            </w:r>
          </w:p>
          <w:p w14:paraId="4F99F1D3" w14:textId="77777777" w:rsidR="000901EC" w:rsidRPr="000901EC" w:rsidRDefault="000901EC" w:rsidP="000901EC">
            <w:pPr>
              <w:spacing w:after="240"/>
              <w:ind w:left="1440" w:hanging="720"/>
              <w:rPr>
                <w:rFonts w:eastAsia="SimSun"/>
                <w:szCs w:val="20"/>
              </w:rPr>
            </w:pPr>
            <w:r w:rsidRPr="000901EC">
              <w:rPr>
                <w:rFonts w:eastAsia="SimSun"/>
                <w:szCs w:val="20"/>
              </w:rPr>
              <w:t>(</w:t>
            </w:r>
            <w:ins w:id="2358" w:author="ERCOT" w:date="2024-03-19T13:01:00Z">
              <w:r w:rsidRPr="000901EC">
                <w:rPr>
                  <w:rFonts w:eastAsia="SimSun"/>
                  <w:szCs w:val="20"/>
                </w:rPr>
                <w:t>ww</w:t>
              </w:r>
            </w:ins>
            <w:del w:id="2359" w:author="ERCOT" w:date="2024-03-19T13:01:00Z">
              <w:r w:rsidRPr="000901EC" w:rsidDel="00582CEF">
                <w:rPr>
                  <w:rFonts w:eastAsia="SimSun"/>
                  <w:szCs w:val="20"/>
                </w:rPr>
                <w:delText>vv</w:delText>
              </w:r>
            </w:del>
            <w:r w:rsidRPr="000901EC">
              <w:rPr>
                <w:rFonts w:eastAsia="SimSun"/>
                <w:szCs w:val="20"/>
              </w:rPr>
              <w:t>)</w:t>
            </w:r>
            <w:r w:rsidRPr="000901EC">
              <w:rPr>
                <w:rFonts w:eastAsia="SimSun"/>
                <w:szCs w:val="20"/>
              </w:rPr>
              <w:tab/>
              <w:t>Section 6.6.14.3, Firm Fuel Supply Service Capacity Charge;</w:t>
            </w:r>
          </w:p>
          <w:p w14:paraId="5FDF136D" w14:textId="77777777" w:rsidR="000901EC" w:rsidRPr="000901EC" w:rsidRDefault="000901EC" w:rsidP="000901EC">
            <w:pPr>
              <w:spacing w:after="240"/>
              <w:ind w:left="1440" w:hanging="720"/>
              <w:rPr>
                <w:ins w:id="2360" w:author="ERCOT" w:date="2024-02-19T13:57:00Z"/>
                <w:rFonts w:eastAsia="SimSun"/>
              </w:rPr>
            </w:pPr>
            <w:ins w:id="2361" w:author="ERCOT" w:date="2024-02-19T13:57:00Z">
              <w:r w:rsidRPr="000901EC">
                <w:rPr>
                  <w:rFonts w:eastAsia="SimSun"/>
                </w:rPr>
                <w:t>(</w:t>
              </w:r>
            </w:ins>
            <w:ins w:id="2362" w:author="ERCOT" w:date="2024-03-19T13:01:00Z">
              <w:r w:rsidRPr="000901EC">
                <w:rPr>
                  <w:rFonts w:eastAsia="SimSun"/>
                </w:rPr>
                <w:t>xx</w:t>
              </w:r>
            </w:ins>
            <w:ins w:id="2363" w:author="ERCOT" w:date="2024-02-19T13:57:00Z">
              <w:r w:rsidRPr="000901EC">
                <w:rPr>
                  <w:rFonts w:eastAsia="SimSun"/>
                </w:rPr>
                <w:t>)</w:t>
              </w:r>
              <w:r w:rsidRPr="000901EC">
                <w:rPr>
                  <w:rFonts w:eastAsia="SimSun"/>
                </w:rPr>
                <w:tab/>
                <w:t xml:space="preserve">Section 6.7.3.1, </w:t>
              </w:r>
            </w:ins>
            <w:ins w:id="2364" w:author="ERCOT" w:date="2024-02-19T13:58:00Z">
              <w:r w:rsidRPr="000901EC">
                <w:rPr>
                  <w:rFonts w:eastAsia="SimSun"/>
                </w:rPr>
                <w:t>Charges for a Failure to Provide Dispatchable Reliability Reserve</w:t>
              </w:r>
            </w:ins>
            <w:ins w:id="2365" w:author="ERCOT" w:date="2024-05-10T19:59:00Z">
              <w:r w:rsidRPr="000901EC">
                <w:rPr>
                  <w:rFonts w:eastAsia="SimSun"/>
                </w:rPr>
                <w:t xml:space="preserve"> Service</w:t>
              </w:r>
            </w:ins>
            <w:ins w:id="2366" w:author="ERCOT" w:date="2024-02-19T13:58:00Z">
              <w:r w:rsidRPr="000901EC">
                <w:rPr>
                  <w:rFonts w:eastAsia="SimSun"/>
                </w:rPr>
                <w:t xml:space="preserve"> (DRRS) Ancillary Service</w:t>
              </w:r>
            </w:ins>
            <w:ins w:id="2367" w:author="ERCOT" w:date="2024-02-19T13:57:00Z">
              <w:r w:rsidRPr="000901EC">
                <w:rPr>
                  <w:rFonts w:eastAsia="SimSun"/>
                </w:rPr>
                <w:t>;</w:t>
              </w:r>
            </w:ins>
          </w:p>
          <w:p w14:paraId="0BF92C65" w14:textId="77777777" w:rsidR="000901EC" w:rsidRPr="000901EC" w:rsidRDefault="000901EC" w:rsidP="000901EC">
            <w:pPr>
              <w:spacing w:after="240"/>
              <w:ind w:left="1440" w:hanging="720"/>
              <w:rPr>
                <w:ins w:id="2368" w:author="ERCOT" w:date="2024-02-19T13:58:00Z"/>
                <w:rFonts w:eastAsia="SimSun"/>
              </w:rPr>
            </w:pPr>
            <w:ins w:id="2369" w:author="ERCOT" w:date="2024-02-19T13:58:00Z">
              <w:r w:rsidRPr="000901EC">
                <w:rPr>
                  <w:rFonts w:eastAsia="SimSun"/>
                </w:rPr>
                <w:lastRenderedPageBreak/>
                <w:t>(</w:t>
              </w:r>
            </w:ins>
            <w:ins w:id="2370" w:author="ERCOT" w:date="2024-03-19T13:01:00Z">
              <w:r w:rsidRPr="000901EC">
                <w:rPr>
                  <w:rFonts w:eastAsia="SimSun"/>
                </w:rPr>
                <w:t>yy</w:t>
              </w:r>
            </w:ins>
            <w:ins w:id="2371" w:author="ERCOT" w:date="2024-02-19T13:58:00Z">
              <w:r w:rsidRPr="000901EC">
                <w:rPr>
                  <w:rFonts w:eastAsia="SimSun"/>
                </w:rPr>
                <w:t>)</w:t>
              </w:r>
              <w:r w:rsidRPr="000901EC">
                <w:rPr>
                  <w:rFonts w:eastAsia="SimSun"/>
                </w:rPr>
                <w:tab/>
                <w:t>Section 6.7.3.2, Allocation of Charges for a Failure to Provide Dispatchable Reliability Reserve</w:t>
              </w:r>
            </w:ins>
            <w:ins w:id="2372" w:author="ERCOT" w:date="2024-05-10T20:00:00Z">
              <w:r w:rsidRPr="000901EC">
                <w:rPr>
                  <w:rFonts w:eastAsia="SimSun"/>
                </w:rPr>
                <w:t xml:space="preserve"> Service</w:t>
              </w:r>
            </w:ins>
            <w:ins w:id="2373" w:author="ERCOT" w:date="2024-02-19T13:58:00Z">
              <w:r w:rsidRPr="000901EC">
                <w:rPr>
                  <w:rFonts w:eastAsia="SimSun"/>
                </w:rPr>
                <w:t xml:space="preserve"> (DRRS) Ancillary Service;</w:t>
              </w:r>
            </w:ins>
          </w:p>
          <w:p w14:paraId="7128D277" w14:textId="77777777" w:rsidR="000901EC" w:rsidRPr="000901EC" w:rsidRDefault="000901EC" w:rsidP="000901EC">
            <w:pPr>
              <w:spacing w:after="240"/>
              <w:ind w:left="1440" w:hanging="720"/>
              <w:rPr>
                <w:rFonts w:eastAsia="SimSun"/>
                <w:szCs w:val="20"/>
              </w:rPr>
            </w:pPr>
            <w:r w:rsidRPr="000901EC">
              <w:rPr>
                <w:rFonts w:eastAsia="SimSun"/>
                <w:szCs w:val="20"/>
              </w:rPr>
              <w:t>(</w:t>
            </w:r>
            <w:ins w:id="2374" w:author="ERCOT" w:date="2024-03-19T13:01:00Z">
              <w:r w:rsidRPr="000901EC">
                <w:rPr>
                  <w:rFonts w:eastAsia="SimSun"/>
                  <w:szCs w:val="20"/>
                </w:rPr>
                <w:t>zz</w:t>
              </w:r>
            </w:ins>
            <w:del w:id="2375" w:author="ERCOT" w:date="2024-02-19T13:58:00Z">
              <w:r w:rsidRPr="000901EC" w:rsidDel="00C8479F">
                <w:rPr>
                  <w:rFonts w:eastAsia="SimSun"/>
                  <w:szCs w:val="20"/>
                </w:rPr>
                <w:delText>ww</w:delText>
              </w:r>
            </w:del>
            <w:r w:rsidRPr="000901EC">
              <w:rPr>
                <w:rFonts w:eastAsia="SimSun"/>
                <w:szCs w:val="20"/>
              </w:rPr>
              <w:t>)</w:t>
            </w:r>
            <w:r w:rsidRPr="000901EC">
              <w:rPr>
                <w:rFonts w:eastAsia="SimSun"/>
                <w:szCs w:val="20"/>
              </w:rPr>
              <w:tab/>
              <w:t>Section 6.7.4, Real-Time Settlement for Updated Day-Ahead Market Ancillary Service Obligations;</w:t>
            </w:r>
          </w:p>
          <w:p w14:paraId="461F0CC7" w14:textId="77777777" w:rsidR="000901EC" w:rsidRPr="000901EC" w:rsidRDefault="000901EC" w:rsidP="000901EC">
            <w:pPr>
              <w:spacing w:after="240"/>
              <w:ind w:left="1440" w:hanging="720"/>
              <w:rPr>
                <w:rFonts w:eastAsia="SimSun"/>
                <w:szCs w:val="20"/>
              </w:rPr>
            </w:pPr>
            <w:r w:rsidRPr="000901EC">
              <w:rPr>
                <w:rFonts w:eastAsia="SimSun"/>
                <w:szCs w:val="20"/>
              </w:rPr>
              <w:t>(</w:t>
            </w:r>
            <w:ins w:id="2376" w:author="ERCOT" w:date="2024-03-19T13:01:00Z">
              <w:r w:rsidRPr="000901EC">
                <w:rPr>
                  <w:rFonts w:eastAsia="SimSun"/>
                  <w:szCs w:val="20"/>
                </w:rPr>
                <w:t>aaa</w:t>
              </w:r>
            </w:ins>
            <w:del w:id="2377" w:author="ERCOT" w:date="2024-02-19T13:58:00Z">
              <w:r w:rsidRPr="000901EC" w:rsidDel="00C8479F">
                <w:rPr>
                  <w:rFonts w:eastAsia="SimSun"/>
                  <w:szCs w:val="20"/>
                </w:rPr>
                <w:delText>xx</w:delText>
              </w:r>
            </w:del>
            <w:r w:rsidRPr="000901EC">
              <w:rPr>
                <w:rFonts w:eastAsia="SimSun"/>
                <w:szCs w:val="20"/>
              </w:rPr>
              <w:t>)</w:t>
            </w:r>
            <w:r w:rsidRPr="000901EC">
              <w:rPr>
                <w:rFonts w:eastAsia="SimSun"/>
                <w:szCs w:val="20"/>
              </w:rPr>
              <w:tab/>
              <w:t>Section 6.7.5.2, Regulation Up Service Payments and Charges;</w:t>
            </w:r>
          </w:p>
          <w:p w14:paraId="3039F759" w14:textId="77777777" w:rsidR="000901EC" w:rsidRPr="000901EC" w:rsidRDefault="000901EC" w:rsidP="000901EC">
            <w:pPr>
              <w:spacing w:after="240"/>
              <w:ind w:left="1440" w:hanging="720"/>
              <w:rPr>
                <w:rFonts w:eastAsia="SimSun"/>
                <w:szCs w:val="20"/>
              </w:rPr>
            </w:pPr>
            <w:r w:rsidRPr="000901EC">
              <w:rPr>
                <w:rFonts w:eastAsia="SimSun"/>
                <w:szCs w:val="20"/>
              </w:rPr>
              <w:t>(</w:t>
            </w:r>
            <w:ins w:id="2378" w:author="ERCOT" w:date="2024-03-19T13:01:00Z">
              <w:r w:rsidRPr="000901EC">
                <w:rPr>
                  <w:rFonts w:eastAsia="SimSun"/>
                  <w:szCs w:val="20"/>
                </w:rPr>
                <w:t>bbb</w:t>
              </w:r>
            </w:ins>
            <w:del w:id="2379" w:author="ERCOT" w:date="2024-02-19T13:58:00Z">
              <w:r w:rsidRPr="000901EC" w:rsidDel="00C8479F">
                <w:rPr>
                  <w:rFonts w:eastAsia="SimSun"/>
                  <w:szCs w:val="20"/>
                </w:rPr>
                <w:delText>yy</w:delText>
              </w:r>
            </w:del>
            <w:r w:rsidRPr="000901EC">
              <w:rPr>
                <w:rFonts w:eastAsia="SimSun"/>
                <w:szCs w:val="20"/>
              </w:rPr>
              <w:t>)</w:t>
            </w:r>
            <w:r w:rsidRPr="000901EC">
              <w:rPr>
                <w:rFonts w:eastAsia="SimSun"/>
                <w:szCs w:val="20"/>
              </w:rPr>
              <w:tab/>
              <w:t>Section 6.7.5.3, Regulation Down Service Payments and Charges;</w:t>
            </w:r>
          </w:p>
          <w:p w14:paraId="3AD2EEFE" w14:textId="77777777" w:rsidR="000901EC" w:rsidRPr="000901EC" w:rsidRDefault="000901EC" w:rsidP="000901EC">
            <w:pPr>
              <w:spacing w:after="240"/>
              <w:ind w:left="1440" w:hanging="720"/>
              <w:rPr>
                <w:rFonts w:eastAsia="SimSun"/>
                <w:szCs w:val="20"/>
              </w:rPr>
            </w:pPr>
            <w:r w:rsidRPr="000901EC">
              <w:rPr>
                <w:rFonts w:eastAsia="SimSun"/>
                <w:szCs w:val="20"/>
              </w:rPr>
              <w:t>(</w:t>
            </w:r>
            <w:ins w:id="2380" w:author="ERCOT" w:date="2024-03-19T13:01:00Z">
              <w:r w:rsidRPr="000901EC">
                <w:rPr>
                  <w:rFonts w:eastAsia="SimSun"/>
                  <w:szCs w:val="20"/>
                </w:rPr>
                <w:t>ccc</w:t>
              </w:r>
            </w:ins>
            <w:del w:id="2381" w:author="ERCOT" w:date="2024-02-19T13:58:00Z">
              <w:r w:rsidRPr="000901EC" w:rsidDel="00C8479F">
                <w:rPr>
                  <w:rFonts w:eastAsia="SimSun"/>
                  <w:szCs w:val="20"/>
                </w:rPr>
                <w:delText>zz</w:delText>
              </w:r>
            </w:del>
            <w:r w:rsidRPr="000901EC">
              <w:rPr>
                <w:rFonts w:eastAsia="SimSun"/>
                <w:szCs w:val="20"/>
              </w:rPr>
              <w:t>)</w:t>
            </w:r>
            <w:r w:rsidRPr="000901EC">
              <w:rPr>
                <w:rFonts w:eastAsia="SimSun"/>
                <w:szCs w:val="20"/>
              </w:rPr>
              <w:tab/>
              <w:t>Section 6.7.5.4, Responsive Reserve Payments and Charges;</w:t>
            </w:r>
          </w:p>
          <w:p w14:paraId="4927620F" w14:textId="77777777" w:rsidR="000901EC" w:rsidRPr="000901EC" w:rsidRDefault="000901EC" w:rsidP="000901EC">
            <w:pPr>
              <w:spacing w:after="240"/>
              <w:ind w:left="1440" w:hanging="720"/>
              <w:rPr>
                <w:rFonts w:eastAsia="SimSun"/>
                <w:szCs w:val="20"/>
              </w:rPr>
            </w:pPr>
            <w:r w:rsidRPr="000901EC">
              <w:rPr>
                <w:rFonts w:eastAsia="SimSun"/>
                <w:szCs w:val="20"/>
              </w:rPr>
              <w:t>(</w:t>
            </w:r>
            <w:ins w:id="2382" w:author="ERCOT" w:date="2024-03-19T13:02:00Z">
              <w:r w:rsidRPr="000901EC">
                <w:rPr>
                  <w:rFonts w:eastAsia="SimSun"/>
                  <w:szCs w:val="20"/>
                </w:rPr>
                <w:t>ddd</w:t>
              </w:r>
            </w:ins>
            <w:del w:id="2383" w:author="ERCOT" w:date="2024-02-19T13:59:00Z">
              <w:r w:rsidRPr="000901EC" w:rsidDel="00995A38">
                <w:rPr>
                  <w:rFonts w:eastAsia="SimSun"/>
                  <w:szCs w:val="20"/>
                </w:rPr>
                <w:delText>aaa</w:delText>
              </w:r>
            </w:del>
            <w:r w:rsidRPr="000901EC">
              <w:rPr>
                <w:rFonts w:eastAsia="SimSun"/>
                <w:szCs w:val="20"/>
              </w:rPr>
              <w:t>)</w:t>
            </w:r>
            <w:r w:rsidRPr="000901EC">
              <w:rPr>
                <w:rFonts w:eastAsia="SimSun"/>
                <w:szCs w:val="20"/>
              </w:rPr>
              <w:tab/>
              <w:t>Section 6.7.5.5</w:t>
            </w:r>
            <w:r w:rsidRPr="000901EC">
              <w:rPr>
                <w:rFonts w:eastAsia="SimSun"/>
                <w:szCs w:val="20"/>
              </w:rPr>
              <w:tab/>
              <w:t>, Non-Spinning Reserve Service Payments and Charges;</w:t>
            </w:r>
          </w:p>
          <w:p w14:paraId="06E9C6D9" w14:textId="77777777" w:rsidR="000901EC" w:rsidRPr="000901EC" w:rsidRDefault="000901EC" w:rsidP="000901EC">
            <w:pPr>
              <w:spacing w:after="240"/>
              <w:ind w:left="1440" w:hanging="720"/>
              <w:rPr>
                <w:rFonts w:eastAsia="SimSun"/>
                <w:szCs w:val="20"/>
              </w:rPr>
            </w:pPr>
            <w:r w:rsidRPr="000901EC">
              <w:rPr>
                <w:rFonts w:eastAsia="SimSun"/>
                <w:szCs w:val="20"/>
              </w:rPr>
              <w:t>(</w:t>
            </w:r>
            <w:ins w:id="2384" w:author="ERCOT" w:date="2024-03-19T13:02:00Z">
              <w:r w:rsidRPr="000901EC">
                <w:rPr>
                  <w:rFonts w:eastAsia="SimSun"/>
                  <w:szCs w:val="20"/>
                </w:rPr>
                <w:t>eee</w:t>
              </w:r>
            </w:ins>
            <w:del w:id="2385" w:author="ERCOT" w:date="2024-02-19T13:59:00Z">
              <w:r w:rsidRPr="000901EC" w:rsidDel="00995A38">
                <w:rPr>
                  <w:rFonts w:eastAsia="SimSun"/>
                  <w:szCs w:val="20"/>
                </w:rPr>
                <w:delText>bbb</w:delText>
              </w:r>
            </w:del>
            <w:r w:rsidRPr="000901EC">
              <w:rPr>
                <w:rFonts w:eastAsia="SimSun"/>
                <w:szCs w:val="20"/>
              </w:rPr>
              <w:t>)</w:t>
            </w:r>
            <w:r w:rsidRPr="000901EC">
              <w:rPr>
                <w:rFonts w:eastAsia="SimSun"/>
                <w:szCs w:val="20"/>
              </w:rPr>
              <w:tab/>
              <w:t>Section 6.7.5.6</w:t>
            </w:r>
            <w:r w:rsidRPr="000901EC">
              <w:rPr>
                <w:rFonts w:eastAsia="SimSun"/>
                <w:szCs w:val="20"/>
              </w:rPr>
              <w:tab/>
              <w:t>, ERCOT Contingency Reserve Service Payments and Charges;</w:t>
            </w:r>
          </w:p>
          <w:p w14:paraId="517E2DCD" w14:textId="77777777" w:rsidR="000901EC" w:rsidRPr="000901EC" w:rsidRDefault="000901EC" w:rsidP="000901EC">
            <w:pPr>
              <w:spacing w:after="240"/>
              <w:ind w:left="1440" w:hanging="720"/>
              <w:rPr>
                <w:rFonts w:eastAsia="SimSun"/>
                <w:szCs w:val="20"/>
              </w:rPr>
            </w:pPr>
            <w:r w:rsidRPr="000901EC">
              <w:rPr>
                <w:rFonts w:eastAsia="SimSun"/>
                <w:szCs w:val="20"/>
              </w:rPr>
              <w:t>(</w:t>
            </w:r>
            <w:ins w:id="2386" w:author="ERCOT" w:date="2024-03-19T13:02:00Z">
              <w:r w:rsidRPr="000901EC">
                <w:rPr>
                  <w:rFonts w:eastAsia="SimSun"/>
                  <w:szCs w:val="20"/>
                </w:rPr>
                <w:t>fff</w:t>
              </w:r>
            </w:ins>
            <w:del w:id="2387" w:author="ERCOT" w:date="2024-02-19T13:59:00Z">
              <w:r w:rsidRPr="000901EC" w:rsidDel="00995A38">
                <w:rPr>
                  <w:rFonts w:eastAsia="SimSun"/>
                  <w:szCs w:val="20"/>
                </w:rPr>
                <w:delText>ccc</w:delText>
              </w:r>
            </w:del>
            <w:r w:rsidRPr="000901EC">
              <w:rPr>
                <w:rFonts w:eastAsia="SimSun"/>
                <w:szCs w:val="20"/>
              </w:rPr>
              <w:t>)</w:t>
            </w:r>
            <w:r w:rsidRPr="000901EC">
              <w:rPr>
                <w:rFonts w:eastAsia="SimSun"/>
                <w:szCs w:val="20"/>
              </w:rPr>
              <w:tab/>
              <w:t>Section 6.7.5.7</w:t>
            </w:r>
            <w:r w:rsidRPr="000901EC">
              <w:rPr>
                <w:rFonts w:eastAsia="SimSun"/>
                <w:szCs w:val="20"/>
              </w:rPr>
              <w:tab/>
              <w:t>, Real-Time Derated Ancillary Service Capability Payment;</w:t>
            </w:r>
          </w:p>
          <w:p w14:paraId="70AFE970" w14:textId="77777777" w:rsidR="000901EC" w:rsidRPr="000901EC" w:rsidRDefault="000901EC" w:rsidP="000901EC">
            <w:pPr>
              <w:spacing w:after="240"/>
              <w:ind w:left="1440" w:hanging="720"/>
              <w:rPr>
                <w:rFonts w:eastAsia="SimSun"/>
                <w:szCs w:val="20"/>
              </w:rPr>
            </w:pPr>
            <w:r w:rsidRPr="000901EC">
              <w:rPr>
                <w:rFonts w:eastAsia="SimSun"/>
                <w:szCs w:val="20"/>
              </w:rPr>
              <w:t>(</w:t>
            </w:r>
            <w:ins w:id="2388" w:author="ERCOT" w:date="2024-03-19T13:02:00Z">
              <w:r w:rsidRPr="000901EC">
                <w:rPr>
                  <w:rFonts w:eastAsia="SimSun"/>
                  <w:szCs w:val="20"/>
                </w:rPr>
                <w:t>ggg</w:t>
              </w:r>
            </w:ins>
            <w:del w:id="2389" w:author="ERCOT" w:date="2024-02-19T13:59:00Z">
              <w:r w:rsidRPr="000901EC" w:rsidDel="00995A38">
                <w:rPr>
                  <w:rFonts w:eastAsia="SimSun"/>
                  <w:szCs w:val="20"/>
                </w:rPr>
                <w:delText>ddd</w:delText>
              </w:r>
            </w:del>
            <w:r w:rsidRPr="000901EC">
              <w:rPr>
                <w:rFonts w:eastAsia="SimSun"/>
                <w:szCs w:val="20"/>
              </w:rPr>
              <w:t>)</w:t>
            </w:r>
            <w:r w:rsidRPr="000901EC">
              <w:rPr>
                <w:rFonts w:eastAsia="SimSun"/>
                <w:szCs w:val="20"/>
              </w:rPr>
              <w:tab/>
              <w:t>Section 6.7.5.8</w:t>
            </w:r>
            <w:r w:rsidRPr="000901EC">
              <w:rPr>
                <w:rFonts w:eastAsia="SimSun"/>
                <w:szCs w:val="20"/>
              </w:rPr>
              <w:tab/>
              <w:t>, Real-Time Derated Ancillary Service Capability Charge;</w:t>
            </w:r>
          </w:p>
          <w:p w14:paraId="279B50F8" w14:textId="77777777" w:rsidR="000901EC" w:rsidRPr="000901EC" w:rsidRDefault="000901EC" w:rsidP="000901EC">
            <w:pPr>
              <w:spacing w:after="240"/>
              <w:ind w:left="1440" w:hanging="720"/>
              <w:rPr>
                <w:rFonts w:eastAsia="SimSun"/>
                <w:szCs w:val="20"/>
              </w:rPr>
            </w:pPr>
            <w:r w:rsidRPr="000901EC">
              <w:rPr>
                <w:rFonts w:eastAsia="SimSun"/>
                <w:szCs w:val="20"/>
              </w:rPr>
              <w:t>(</w:t>
            </w:r>
            <w:ins w:id="2390" w:author="ERCOT" w:date="2024-03-19T13:02:00Z">
              <w:r w:rsidRPr="000901EC">
                <w:rPr>
                  <w:rFonts w:eastAsia="SimSun"/>
                  <w:szCs w:val="20"/>
                </w:rPr>
                <w:t>hhh</w:t>
              </w:r>
            </w:ins>
            <w:del w:id="2391" w:author="ERCOT" w:date="2024-02-19T13:59:00Z">
              <w:r w:rsidRPr="000901EC" w:rsidDel="00995A38">
                <w:rPr>
                  <w:rFonts w:eastAsia="SimSun"/>
                  <w:szCs w:val="20"/>
                </w:rPr>
                <w:delText>eee</w:delText>
              </w:r>
            </w:del>
            <w:r w:rsidRPr="000901EC">
              <w:rPr>
                <w:rFonts w:eastAsia="SimSun"/>
                <w:szCs w:val="20"/>
              </w:rPr>
              <w:t>)</w:t>
            </w:r>
            <w:r w:rsidRPr="000901EC">
              <w:rPr>
                <w:rFonts w:eastAsia="SimSun"/>
                <w:szCs w:val="20"/>
              </w:rPr>
              <w:tab/>
              <w:t>Section 6.7.6, Real-Time Ancillary Service Revenue Neutrality Allocation;</w:t>
            </w:r>
          </w:p>
          <w:p w14:paraId="3D347120" w14:textId="51B109A3" w:rsidR="00284146" w:rsidRPr="00CF7EAF" w:rsidRDefault="00284146" w:rsidP="00284146">
            <w:pPr>
              <w:spacing w:after="240"/>
              <w:ind w:left="1440" w:hanging="720"/>
            </w:pPr>
            <w:r w:rsidRPr="00CF7EAF">
              <w:t>(</w:t>
            </w:r>
            <w:ins w:id="2392" w:author="ERCOT" w:date="2024-09-30T11:37:00Z">
              <w:r>
                <w:t>iii</w:t>
              </w:r>
            </w:ins>
            <w:del w:id="2393" w:author="ERCOT" w:date="2024-09-30T11:37:00Z">
              <w:r w:rsidRPr="00CF7EAF" w:rsidDel="00284146">
                <w:delText>fff</w:delText>
              </w:r>
            </w:del>
            <w:r w:rsidRPr="00CF7EAF">
              <w:t>)</w:t>
            </w:r>
            <w:r w:rsidRPr="00CF7EAF">
              <w:tab/>
              <w:t>Section 6.8.2, Recovery of Operating Losses During an LCAP or ECAP Effective Period;</w:t>
            </w:r>
          </w:p>
          <w:p w14:paraId="1FE4C067" w14:textId="7C44F904" w:rsidR="00284146" w:rsidRPr="00CF7EAF" w:rsidRDefault="00284146" w:rsidP="00284146">
            <w:pPr>
              <w:spacing w:after="240"/>
              <w:ind w:left="1440" w:hanging="720"/>
            </w:pPr>
            <w:r w:rsidRPr="00CF7EAF">
              <w:t>(</w:t>
            </w:r>
            <w:ins w:id="2394" w:author="ERCOT" w:date="2024-09-30T11:37:00Z">
              <w:r>
                <w:t>jjj</w:t>
              </w:r>
            </w:ins>
            <w:del w:id="2395" w:author="ERCOT" w:date="2024-09-30T11:37:00Z">
              <w:r w:rsidRPr="00CF7EAF" w:rsidDel="00284146">
                <w:delText>ggg</w:delText>
              </w:r>
            </w:del>
            <w:r w:rsidRPr="00CF7EAF">
              <w:t>)</w:t>
            </w:r>
            <w:r w:rsidRPr="00CF7EAF">
              <w:tab/>
              <w:t>Section 6.8.3, Charges for Operating Losses During an LCAP or ECAP Effective Period;</w:t>
            </w:r>
          </w:p>
          <w:p w14:paraId="0C7E0780" w14:textId="2495CAD3" w:rsidR="000901EC" w:rsidRPr="000901EC" w:rsidRDefault="000901EC" w:rsidP="000901EC">
            <w:pPr>
              <w:spacing w:after="240"/>
              <w:ind w:left="1440" w:hanging="720"/>
              <w:rPr>
                <w:rFonts w:eastAsia="SimSun"/>
                <w:szCs w:val="20"/>
              </w:rPr>
            </w:pPr>
            <w:r w:rsidRPr="000901EC">
              <w:rPr>
                <w:rFonts w:eastAsia="SimSun"/>
                <w:szCs w:val="20"/>
              </w:rPr>
              <w:t>(</w:t>
            </w:r>
            <w:ins w:id="2396" w:author="ERCOT" w:date="2024-09-30T11:37:00Z">
              <w:r w:rsidR="00284146">
                <w:rPr>
                  <w:rFonts w:eastAsia="SimSun"/>
                  <w:szCs w:val="20"/>
                </w:rPr>
                <w:t>kkk</w:t>
              </w:r>
            </w:ins>
            <w:del w:id="2397" w:author="ERCOT" w:date="2024-09-30T11:37:00Z">
              <w:r w:rsidR="00284146" w:rsidDel="00284146">
                <w:rPr>
                  <w:rFonts w:eastAsia="SimSun"/>
                  <w:szCs w:val="20"/>
                </w:rPr>
                <w:delText>hhh</w:delText>
              </w:r>
            </w:del>
            <w:r w:rsidRPr="000901EC">
              <w:rPr>
                <w:rFonts w:eastAsia="SimSun"/>
                <w:szCs w:val="20"/>
              </w:rPr>
              <w:t>)</w:t>
            </w:r>
            <w:r w:rsidRPr="000901EC">
              <w:rPr>
                <w:rFonts w:eastAsia="SimSun"/>
                <w:szCs w:val="20"/>
              </w:rPr>
              <w:tab/>
              <w:t>Section 7.9.2.1, Payments and Charges for PTP Obligations Settled in Real-Time; and</w:t>
            </w:r>
          </w:p>
          <w:p w14:paraId="59F25EF7" w14:textId="7A005715" w:rsidR="000901EC" w:rsidRPr="000901EC" w:rsidRDefault="000901EC" w:rsidP="000901EC">
            <w:pPr>
              <w:spacing w:after="240"/>
              <w:ind w:left="1440" w:hanging="720"/>
              <w:rPr>
                <w:rFonts w:eastAsia="SimSun"/>
                <w:szCs w:val="20"/>
              </w:rPr>
            </w:pPr>
            <w:r w:rsidRPr="000901EC">
              <w:rPr>
                <w:rFonts w:eastAsia="SimSun"/>
                <w:szCs w:val="20"/>
              </w:rPr>
              <w:t>(</w:t>
            </w:r>
            <w:ins w:id="2398" w:author="ERCOT" w:date="2024-09-30T11:37:00Z">
              <w:r w:rsidR="00284146">
                <w:rPr>
                  <w:rFonts w:eastAsia="SimSun"/>
                  <w:szCs w:val="20"/>
                </w:rPr>
                <w:t>lll</w:t>
              </w:r>
            </w:ins>
            <w:del w:id="2399" w:author="ERCOT" w:date="2024-09-30T11:37:00Z">
              <w:r w:rsidR="00284146" w:rsidDel="00284146">
                <w:rPr>
                  <w:rFonts w:eastAsia="SimSun"/>
                  <w:szCs w:val="20"/>
                </w:rPr>
                <w:delText>iii</w:delText>
              </w:r>
            </w:del>
            <w:r w:rsidRPr="000901EC">
              <w:rPr>
                <w:rFonts w:eastAsia="SimSun"/>
                <w:szCs w:val="20"/>
              </w:rPr>
              <w:t>)</w:t>
            </w:r>
            <w:r w:rsidRPr="000901EC">
              <w:rPr>
                <w:rFonts w:eastAsia="SimSun"/>
                <w:szCs w:val="20"/>
              </w:rPr>
              <w:tab/>
              <w:t>Section 9.16.1, ERCOT System Administration Fee.</w:t>
            </w:r>
          </w:p>
        </w:tc>
      </w:tr>
    </w:tbl>
    <w:p w14:paraId="12B7559D"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(2)</w:t>
      </w:r>
      <w:r w:rsidRPr="000901EC">
        <w:rPr>
          <w:rFonts w:eastAsia="SimSun"/>
          <w:szCs w:val="20"/>
        </w:rPr>
        <w:tab/>
        <w:t>In the event that ERCOT is unable to execute the Day-Ahead Market (DAM), ERCOT shall provide, on each RTM Settlement Statement, the dollar amount for the following RTM Congestion Revenue Right (CRR) Settlement charges and payments:</w:t>
      </w:r>
    </w:p>
    <w:p w14:paraId="1E5C169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7.9.2.4, Payments for FGRs in Real-Time; and</w:t>
      </w:r>
    </w:p>
    <w:p w14:paraId="4DDA8ACC"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7.9.2.5, Payments and Charges for PTP Obligations with Refund in Real-Time.</w:t>
      </w:r>
    </w:p>
    <w:p w14:paraId="540B90F2" w14:textId="77777777" w:rsidR="000901EC" w:rsidRPr="000901EC" w:rsidRDefault="000901EC" w:rsidP="000901EC">
      <w:pPr>
        <w:keepNext/>
        <w:tabs>
          <w:tab w:val="left" w:pos="1080"/>
        </w:tabs>
        <w:spacing w:before="240" w:after="240"/>
        <w:ind w:left="1080" w:hanging="1080"/>
        <w:outlineLvl w:val="2"/>
        <w:rPr>
          <w:rFonts w:eastAsia="SimSun"/>
          <w:bCs/>
          <w:szCs w:val="20"/>
        </w:rPr>
      </w:pPr>
      <w:bookmarkStart w:id="2400" w:name="_Toc9590849"/>
      <w:bookmarkStart w:id="2401" w:name="_Toc80175310"/>
      <w:r w:rsidRPr="000901EC">
        <w:rPr>
          <w:rFonts w:eastAsia="SimSun"/>
          <w:b/>
          <w:bCs/>
          <w:i/>
          <w:szCs w:val="20"/>
        </w:rPr>
        <w:lastRenderedPageBreak/>
        <w:t>9.14.10</w:t>
      </w:r>
      <w:r w:rsidRPr="000901EC">
        <w:rPr>
          <w:rFonts w:eastAsia="SimSun"/>
          <w:b/>
          <w:bCs/>
          <w:i/>
          <w:szCs w:val="20"/>
        </w:rPr>
        <w:tab/>
      </w:r>
      <w:bookmarkEnd w:id="2400"/>
      <w:r w:rsidRPr="000901EC">
        <w:rPr>
          <w:rFonts w:eastAsia="SimSun"/>
          <w:b/>
          <w:bCs/>
          <w:i/>
          <w:szCs w:val="20"/>
        </w:rPr>
        <w:t>Settlement for Market Participants Impacted by Omitted Procedures or Manual Actions to Resolve the DAM</w:t>
      </w:r>
      <w:bookmarkEnd w:id="2401"/>
      <w:r w:rsidRPr="000901EC">
        <w:rPr>
          <w:rFonts w:eastAsia="SimSun"/>
          <w:b/>
          <w:bCs/>
          <w:i/>
          <w:szCs w:val="20"/>
        </w:rPr>
        <w:t xml:space="preserve"> </w:t>
      </w:r>
    </w:p>
    <w:p w14:paraId="5AC46FC6"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3D00F34B"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No resettlement of the DAM will occur as a result of a Market Participant’s recovery under this Section;</w:t>
      </w:r>
    </w:p>
    <w:p w14:paraId="68826174"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Where a Market Participant’s submissions were not cleared in the DAM, ERCOT will establish a set of DAM Energy Bids, DAM Energy Offers, Ancillary Service Offers, and Point-to-Point (PTP) bids that would have cleared given the settled prices of the DAM;</w:t>
      </w:r>
    </w:p>
    <w:p w14:paraId="6CE19DD8"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Startup Costs and minimum energy costs will not be considered for recovery;</w:t>
      </w:r>
    </w:p>
    <w:p w14:paraId="2671473B"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For linked offers of energy and Ancillary Services, the available capacity will be allocated to the offers that would have created the greatest value for the Market Participant seeking recovery;</w:t>
      </w:r>
    </w:p>
    <w:p w14:paraId="62C65B4D"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All impacted positions will be summed based on their positive or negative value with respect to Real-Time prices;</w:t>
      </w:r>
    </w:p>
    <w:p w14:paraId="6EA99401" w14:textId="77777777" w:rsidR="000901EC" w:rsidRPr="000901EC" w:rsidRDefault="000901EC" w:rsidP="000901EC">
      <w:pPr>
        <w:spacing w:after="240"/>
        <w:ind w:left="720" w:firstLine="720"/>
        <w:rPr>
          <w:rFonts w:eastAsia="SimSun"/>
          <w:iCs/>
        </w:rPr>
      </w:pPr>
      <w:r w:rsidRPr="000901EC">
        <w:rPr>
          <w:rFonts w:eastAsia="SimSun"/>
          <w:iCs/>
        </w:rPr>
        <w:t>Day-Ahead Energy Sales Impact</w:t>
      </w:r>
    </w:p>
    <w:p w14:paraId="7A9FCDF1" w14:textId="77777777" w:rsidR="000901EC" w:rsidRPr="000901EC" w:rsidRDefault="000901EC" w:rsidP="000901EC">
      <w:pPr>
        <w:spacing w:after="240"/>
        <w:ind w:left="720" w:firstLine="720"/>
        <w:rPr>
          <w:rFonts w:eastAsia="SimSun"/>
          <w:iCs/>
        </w:rPr>
      </w:pPr>
      <w:r w:rsidRPr="000901EC">
        <w:rPr>
          <w:rFonts w:eastAsia="SimSun"/>
          <w:iCs/>
        </w:rPr>
        <w:t>DAMSQSEAMT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62D117F8">
          <v:shape id="_x0000_i1074" type="#_x0000_t75" style="width:14.4pt;height:21.6pt" o:ole="">
            <v:imagedata r:id="rId13" o:title=""/>
          </v:shape>
          <o:OLEObject Type="Embed" ProgID="Equation.3" ShapeID="_x0000_i1074" DrawAspect="Content" ObjectID="_1789280197" r:id="rId90"/>
        </w:object>
      </w:r>
      <w:r w:rsidRPr="000901EC">
        <w:rPr>
          <w:rFonts w:eastAsia="SimSun"/>
          <w:iCs/>
        </w:rPr>
        <w:t xml:space="preserve"> ((DASPP </w:t>
      </w:r>
      <w:r w:rsidRPr="000901EC">
        <w:rPr>
          <w:rFonts w:eastAsia="SimSun"/>
          <w:i/>
          <w:iCs/>
          <w:vertAlign w:val="subscript"/>
        </w:rPr>
        <w:t>p</w:t>
      </w:r>
      <w:r w:rsidRPr="000901EC">
        <w:rPr>
          <w:rFonts w:eastAsia="SimSun"/>
          <w:iCs/>
        </w:rPr>
        <w:t xml:space="preserve"> – RTSPP</w:t>
      </w:r>
      <w:r w:rsidRPr="000901EC">
        <w:rPr>
          <w:rFonts w:eastAsia="SimSun"/>
          <w:i/>
          <w:iCs/>
          <w:vertAlign w:val="subscript"/>
        </w:rPr>
        <w:t xml:space="preserve"> p</w:t>
      </w:r>
      <w:r w:rsidRPr="000901EC">
        <w:rPr>
          <w:rFonts w:eastAsia="SimSun"/>
          <w:iCs/>
        </w:rPr>
        <w:t>) * (1/4)* DAES</w:t>
      </w:r>
      <w:r w:rsidRPr="000901EC">
        <w:rPr>
          <w:rFonts w:eastAsia="SimSun"/>
          <w:i/>
          <w:iCs/>
          <w:vertAlign w:val="subscript"/>
        </w:rPr>
        <w:t xml:space="preserve"> q,</w:t>
      </w:r>
      <w:r w:rsidRPr="000901EC">
        <w:rPr>
          <w:rFonts w:eastAsia="SimSun"/>
          <w:iCs/>
          <w:vertAlign w:val="subscript"/>
        </w:rPr>
        <w:t xml:space="preserve"> </w:t>
      </w:r>
      <w:r w:rsidRPr="000901EC">
        <w:rPr>
          <w:rFonts w:eastAsia="SimSun"/>
          <w:i/>
          <w:iCs/>
          <w:vertAlign w:val="subscript"/>
        </w:rPr>
        <w:t>p</w:t>
      </w:r>
      <w:r w:rsidRPr="000901EC">
        <w:rPr>
          <w:rFonts w:eastAsia="SimSun"/>
          <w:iCs/>
        </w:rPr>
        <w:t>)</w:t>
      </w:r>
    </w:p>
    <w:p w14:paraId="5FAC7FD3" w14:textId="77777777" w:rsidR="000901EC" w:rsidRPr="000901EC" w:rsidRDefault="000901EC" w:rsidP="000901EC">
      <w:pPr>
        <w:spacing w:after="240"/>
        <w:ind w:left="720" w:firstLine="720"/>
        <w:rPr>
          <w:rFonts w:eastAsia="SimSun"/>
          <w:iCs/>
        </w:rPr>
      </w:pPr>
      <w:r w:rsidRPr="000901EC">
        <w:rPr>
          <w:rFonts w:eastAsia="SimSun"/>
          <w:iCs/>
        </w:rPr>
        <w:t>Day-Ahead Energy Purchase Impact</w:t>
      </w:r>
    </w:p>
    <w:p w14:paraId="77B0A36E" w14:textId="77777777" w:rsidR="000901EC" w:rsidRPr="000901EC" w:rsidRDefault="000901EC" w:rsidP="000901EC">
      <w:pPr>
        <w:spacing w:after="240"/>
        <w:ind w:left="720" w:firstLine="720"/>
        <w:rPr>
          <w:rFonts w:eastAsia="SimSun"/>
          <w:iCs/>
        </w:rPr>
      </w:pPr>
      <w:r w:rsidRPr="000901EC">
        <w:rPr>
          <w:rFonts w:eastAsia="SimSun"/>
          <w:iCs/>
        </w:rPr>
        <w:t>DAMPQSEAMT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0A9164EE">
          <v:shape id="_x0000_i1075" type="#_x0000_t75" style="width:14.4pt;height:21.6pt" o:ole="">
            <v:imagedata r:id="rId13" o:title=""/>
          </v:shape>
          <o:OLEObject Type="Embed" ProgID="Equation.3" ShapeID="_x0000_i1075" DrawAspect="Content" ObjectID="_1789280198" r:id="rId91"/>
        </w:object>
      </w:r>
      <w:r w:rsidRPr="000901EC">
        <w:rPr>
          <w:rFonts w:eastAsia="SimSun"/>
          <w:iCs/>
        </w:rPr>
        <w:t xml:space="preserve"> ((RTSPP</w:t>
      </w:r>
      <w:r w:rsidRPr="000901EC">
        <w:rPr>
          <w:rFonts w:eastAsia="SimSun"/>
          <w:i/>
          <w:iCs/>
          <w:vertAlign w:val="subscript"/>
        </w:rPr>
        <w:t xml:space="preserve"> p</w:t>
      </w:r>
      <w:r w:rsidRPr="000901EC">
        <w:rPr>
          <w:rFonts w:eastAsia="SimSun"/>
          <w:iCs/>
        </w:rPr>
        <w:t xml:space="preserve"> – DASPP </w:t>
      </w:r>
      <w:r w:rsidRPr="000901EC">
        <w:rPr>
          <w:rFonts w:eastAsia="SimSun"/>
          <w:i/>
          <w:iCs/>
          <w:vertAlign w:val="subscript"/>
        </w:rPr>
        <w:t>p</w:t>
      </w:r>
      <w:r w:rsidRPr="000901EC">
        <w:rPr>
          <w:rFonts w:eastAsia="SimSun"/>
          <w:iCs/>
        </w:rPr>
        <w:t>) * (1/4)* DAEP</w:t>
      </w:r>
      <w:r w:rsidRPr="000901EC">
        <w:rPr>
          <w:rFonts w:eastAsia="SimSun"/>
          <w:i/>
          <w:iCs/>
          <w:vertAlign w:val="subscript"/>
        </w:rPr>
        <w:t xml:space="preserve"> q,</w:t>
      </w:r>
      <w:r w:rsidRPr="000901EC">
        <w:rPr>
          <w:rFonts w:eastAsia="SimSun"/>
          <w:iCs/>
          <w:vertAlign w:val="subscript"/>
        </w:rPr>
        <w:t xml:space="preserve"> </w:t>
      </w:r>
      <w:r w:rsidRPr="000901EC">
        <w:rPr>
          <w:rFonts w:eastAsia="SimSun"/>
          <w:i/>
          <w:iCs/>
          <w:vertAlign w:val="subscript"/>
        </w:rPr>
        <w:t>p</w:t>
      </w:r>
      <w:r w:rsidRPr="000901EC">
        <w:rPr>
          <w:rFonts w:eastAsia="SimSun"/>
          <w:iCs/>
        </w:rPr>
        <w:t>)</w:t>
      </w:r>
    </w:p>
    <w:p w14:paraId="4E7AB4BC" w14:textId="77777777" w:rsidR="000901EC" w:rsidRPr="000901EC" w:rsidRDefault="000901EC" w:rsidP="000901EC">
      <w:pPr>
        <w:spacing w:after="240"/>
        <w:ind w:left="720" w:firstLine="720"/>
        <w:rPr>
          <w:rFonts w:eastAsia="SimSun"/>
          <w:iCs/>
        </w:rPr>
      </w:pPr>
      <w:r w:rsidRPr="000901EC">
        <w:rPr>
          <w:rFonts w:eastAsia="SimSun"/>
          <w:iCs/>
        </w:rPr>
        <w:t>Day-Ahead Ancillary Services Sales Impact</w:t>
      </w:r>
    </w:p>
    <w:p w14:paraId="54748136" w14:textId="77777777" w:rsidR="000901EC" w:rsidRPr="000901EC" w:rsidRDefault="000901EC" w:rsidP="000901EC">
      <w:pPr>
        <w:spacing w:after="240"/>
        <w:ind w:left="2160" w:hanging="720"/>
        <w:rPr>
          <w:rFonts w:eastAsia="SimSun"/>
          <w:iCs/>
        </w:rPr>
      </w:pPr>
      <w:r w:rsidRPr="000901EC">
        <w:rPr>
          <w:rFonts w:eastAsia="SimSun"/>
          <w:iCs/>
        </w:rPr>
        <w:t>DAMASQSEAMT</w:t>
      </w:r>
      <w:r w:rsidRPr="000901EC">
        <w:rPr>
          <w:rFonts w:eastAsia="SimSun"/>
          <w:i/>
          <w:iCs/>
          <w:vertAlign w:val="subscript"/>
        </w:rPr>
        <w:t xml:space="preserve"> q</w:t>
      </w:r>
      <w:r w:rsidRPr="000901EC">
        <w:rPr>
          <w:rFonts w:eastAsia="SimSun"/>
          <w:iCs/>
        </w:rPr>
        <w:t xml:space="preserve"> = (-1) * </w:t>
      </w:r>
      <w:r w:rsidRPr="000901EC">
        <w:rPr>
          <w:rFonts w:eastAsia="SimSun"/>
          <w:iCs/>
          <w:noProof/>
          <w:position w:val="-18"/>
        </w:rPr>
        <w:drawing>
          <wp:inline distT="0" distB="0" distL="0" distR="0" wp14:anchorId="0C0368F4" wp14:editId="79DE1E19">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901EC">
        <w:rPr>
          <w:rFonts w:eastAsia="SimSun"/>
          <w:iCs/>
        </w:rPr>
        <w:t xml:space="preserve"> (((MCPCRU </w:t>
      </w:r>
      <w:r w:rsidRPr="000901EC">
        <w:rPr>
          <w:rFonts w:eastAsia="SimSun"/>
          <w:i/>
          <w:iCs/>
          <w:vertAlign w:val="subscript"/>
        </w:rPr>
        <w:t>DAM</w:t>
      </w:r>
      <w:r w:rsidRPr="000901EC">
        <w:rPr>
          <w:rFonts w:eastAsia="SimSun"/>
          <w:iCs/>
        </w:rPr>
        <w:t xml:space="preserve"> – RUOPR </w:t>
      </w:r>
      <w:r w:rsidRPr="000901EC">
        <w:rPr>
          <w:rFonts w:eastAsia="SimSun"/>
          <w:i/>
          <w:iCs/>
          <w:vertAlign w:val="subscript"/>
        </w:rPr>
        <w:t>q, r, DAM</w:t>
      </w:r>
      <w:r w:rsidRPr="000901EC">
        <w:rPr>
          <w:rFonts w:eastAsia="SimSun"/>
          <w:iCs/>
        </w:rPr>
        <w:t xml:space="preserve">) * PCRUR </w:t>
      </w:r>
      <w:r w:rsidRPr="000901EC">
        <w:rPr>
          <w:rFonts w:eastAsia="SimSun"/>
          <w:i/>
          <w:iCs/>
          <w:vertAlign w:val="subscript"/>
        </w:rPr>
        <w:t>q, r, DAM</w:t>
      </w:r>
      <w:r w:rsidRPr="000901EC">
        <w:rPr>
          <w:rFonts w:eastAsia="SimSun"/>
          <w:iCs/>
        </w:rPr>
        <w:t>)</w:t>
      </w:r>
      <w:r w:rsidRPr="000901EC" w:rsidDel="007B2A73">
        <w:rPr>
          <w:rFonts w:eastAsia="SimSun"/>
          <w:iCs/>
        </w:rPr>
        <w:t xml:space="preserve"> </w:t>
      </w:r>
    </w:p>
    <w:p w14:paraId="148DEA8F" w14:textId="77777777" w:rsidR="000901EC" w:rsidRPr="000901EC" w:rsidRDefault="000901EC" w:rsidP="000901EC">
      <w:pPr>
        <w:spacing w:after="240"/>
        <w:ind w:left="2160"/>
        <w:rPr>
          <w:rFonts w:eastAsia="SimSun"/>
          <w:i/>
          <w:iCs/>
          <w:vertAlign w:val="subscript"/>
        </w:rPr>
      </w:pPr>
      <w:r w:rsidRPr="000901EC">
        <w:rPr>
          <w:rFonts w:eastAsia="SimSun"/>
          <w:iCs/>
        </w:rPr>
        <w:t xml:space="preserve">+ ((MCPCRD </w:t>
      </w:r>
      <w:r w:rsidRPr="000901EC">
        <w:rPr>
          <w:rFonts w:eastAsia="SimSun"/>
          <w:i/>
          <w:iCs/>
          <w:vertAlign w:val="subscript"/>
        </w:rPr>
        <w:t>DAM</w:t>
      </w:r>
      <w:r w:rsidRPr="000901EC">
        <w:rPr>
          <w:rFonts w:eastAsia="SimSun"/>
          <w:iCs/>
        </w:rPr>
        <w:t xml:space="preserve"> – RDOPR </w:t>
      </w:r>
      <w:r w:rsidRPr="000901EC">
        <w:rPr>
          <w:rFonts w:eastAsia="SimSun"/>
          <w:i/>
          <w:iCs/>
          <w:vertAlign w:val="subscript"/>
        </w:rPr>
        <w:t>q, r, DAM</w:t>
      </w:r>
      <w:r w:rsidRPr="000901EC">
        <w:rPr>
          <w:rFonts w:eastAsia="SimSun"/>
          <w:iCs/>
        </w:rPr>
        <w:t xml:space="preserve">) * PCRDR </w:t>
      </w:r>
      <w:r w:rsidRPr="000901EC">
        <w:rPr>
          <w:rFonts w:eastAsia="SimSun"/>
          <w:i/>
          <w:iCs/>
          <w:vertAlign w:val="subscript"/>
        </w:rPr>
        <w:t>q, r, DAM</w:t>
      </w:r>
      <w:r w:rsidRPr="000901EC">
        <w:rPr>
          <w:rFonts w:eastAsia="SimSun"/>
          <w:iCs/>
        </w:rPr>
        <w:t>)</w:t>
      </w:r>
    </w:p>
    <w:p w14:paraId="236C1FAE" w14:textId="77777777" w:rsidR="000901EC" w:rsidRPr="000901EC" w:rsidRDefault="000901EC" w:rsidP="000901EC">
      <w:pPr>
        <w:spacing w:after="240"/>
        <w:ind w:left="2160"/>
        <w:rPr>
          <w:rFonts w:eastAsia="SimSun"/>
          <w:iCs/>
        </w:rPr>
      </w:pPr>
      <w:r w:rsidRPr="000901EC">
        <w:rPr>
          <w:rFonts w:eastAsia="SimSun"/>
          <w:iCs/>
        </w:rPr>
        <w:t xml:space="preserve">+ ((MCPCRR </w:t>
      </w:r>
      <w:r w:rsidRPr="000901EC">
        <w:rPr>
          <w:rFonts w:eastAsia="SimSun"/>
          <w:i/>
          <w:iCs/>
          <w:vertAlign w:val="subscript"/>
        </w:rPr>
        <w:t>DAM</w:t>
      </w:r>
      <w:r w:rsidRPr="000901EC">
        <w:rPr>
          <w:rFonts w:eastAsia="SimSun"/>
          <w:iCs/>
        </w:rPr>
        <w:t xml:space="preserve"> – RROPR </w:t>
      </w:r>
      <w:r w:rsidRPr="000901EC">
        <w:rPr>
          <w:rFonts w:eastAsia="SimSun"/>
          <w:i/>
          <w:iCs/>
          <w:vertAlign w:val="subscript"/>
        </w:rPr>
        <w:t>q, r, DAM</w:t>
      </w:r>
      <w:r w:rsidRPr="000901EC">
        <w:rPr>
          <w:rFonts w:eastAsia="SimSun"/>
          <w:iCs/>
        </w:rPr>
        <w:t xml:space="preserve">) * PCRRR </w:t>
      </w:r>
      <w:r w:rsidRPr="000901EC">
        <w:rPr>
          <w:rFonts w:eastAsia="SimSun"/>
          <w:i/>
          <w:iCs/>
          <w:vertAlign w:val="subscript"/>
        </w:rPr>
        <w:t>q, r, DAM</w:t>
      </w:r>
      <w:r w:rsidRPr="000901EC">
        <w:rPr>
          <w:rFonts w:eastAsia="SimSun"/>
          <w:iCs/>
        </w:rPr>
        <w:t>)</w:t>
      </w:r>
      <w:r w:rsidRPr="000901EC" w:rsidDel="007B2A73">
        <w:rPr>
          <w:rFonts w:eastAsia="SimSun"/>
          <w:iCs/>
        </w:rPr>
        <w:t xml:space="preserve"> </w:t>
      </w:r>
      <w:r w:rsidRPr="000901EC">
        <w:rPr>
          <w:rFonts w:eastAsia="SimSun"/>
          <w:iCs/>
        </w:rPr>
        <w:t xml:space="preserve"> </w:t>
      </w:r>
    </w:p>
    <w:p w14:paraId="060824BD" w14:textId="77777777" w:rsidR="000901EC" w:rsidRPr="000901EC" w:rsidRDefault="000901EC" w:rsidP="000901EC">
      <w:pPr>
        <w:spacing w:after="240"/>
        <w:ind w:left="2160"/>
        <w:rPr>
          <w:rFonts w:eastAsia="SimSun"/>
          <w:iCs/>
        </w:rPr>
      </w:pPr>
      <w:r w:rsidRPr="000901EC">
        <w:rPr>
          <w:rFonts w:eastAsia="SimSun"/>
          <w:iCs/>
        </w:rPr>
        <w:t xml:space="preserve">+ ((MCPCECR </w:t>
      </w:r>
      <w:r w:rsidRPr="000901EC">
        <w:rPr>
          <w:rFonts w:eastAsia="SimSun"/>
          <w:i/>
          <w:iCs/>
          <w:vertAlign w:val="subscript"/>
        </w:rPr>
        <w:t>DAM</w:t>
      </w:r>
      <w:r w:rsidRPr="000901EC">
        <w:rPr>
          <w:rFonts w:eastAsia="SimSun"/>
          <w:iCs/>
        </w:rPr>
        <w:t xml:space="preserve"> – ECRSOPR </w:t>
      </w:r>
      <w:r w:rsidRPr="000901EC">
        <w:rPr>
          <w:rFonts w:eastAsia="SimSun"/>
          <w:i/>
          <w:iCs/>
          <w:vertAlign w:val="subscript"/>
        </w:rPr>
        <w:t>q, r, DAM</w:t>
      </w:r>
      <w:r w:rsidRPr="000901EC">
        <w:rPr>
          <w:rFonts w:eastAsia="SimSun"/>
          <w:iCs/>
        </w:rPr>
        <w:t xml:space="preserve">) * PCECRR </w:t>
      </w:r>
      <w:r w:rsidRPr="000901EC">
        <w:rPr>
          <w:rFonts w:eastAsia="SimSun"/>
          <w:i/>
          <w:iCs/>
          <w:vertAlign w:val="subscript"/>
        </w:rPr>
        <w:t>q, r, DAM</w:t>
      </w:r>
      <w:r w:rsidRPr="000901EC">
        <w:rPr>
          <w:rFonts w:eastAsia="SimSun"/>
          <w:iCs/>
        </w:rPr>
        <w:t>)</w:t>
      </w:r>
    </w:p>
    <w:p w14:paraId="017627ED" w14:textId="77777777" w:rsidR="000901EC" w:rsidRPr="000901EC" w:rsidRDefault="000901EC" w:rsidP="000901EC">
      <w:pPr>
        <w:spacing w:after="240"/>
        <w:ind w:left="2160"/>
        <w:rPr>
          <w:ins w:id="2402" w:author="ERCOT" w:date="2024-05-16T15:47:00Z"/>
          <w:rFonts w:eastAsia="SimSun"/>
          <w:iCs/>
        </w:rPr>
      </w:pPr>
      <w:r w:rsidRPr="000901EC">
        <w:rPr>
          <w:rFonts w:eastAsia="SimSun"/>
          <w:iCs/>
        </w:rPr>
        <w:t xml:space="preserve">+ ((MCPCNS </w:t>
      </w:r>
      <w:r w:rsidRPr="000901EC">
        <w:rPr>
          <w:rFonts w:eastAsia="SimSun"/>
          <w:i/>
          <w:iCs/>
          <w:vertAlign w:val="subscript"/>
        </w:rPr>
        <w:t>DAM</w:t>
      </w:r>
      <w:r w:rsidRPr="000901EC">
        <w:rPr>
          <w:rFonts w:eastAsia="SimSun"/>
          <w:iCs/>
        </w:rPr>
        <w:t xml:space="preserve"> – NSOPR </w:t>
      </w:r>
      <w:r w:rsidRPr="000901EC">
        <w:rPr>
          <w:rFonts w:eastAsia="SimSun"/>
          <w:i/>
          <w:iCs/>
          <w:vertAlign w:val="subscript"/>
        </w:rPr>
        <w:t>q, r, DAM</w:t>
      </w:r>
      <w:r w:rsidRPr="000901EC">
        <w:rPr>
          <w:rFonts w:eastAsia="SimSun"/>
          <w:iCs/>
        </w:rPr>
        <w:t xml:space="preserve">) * PCNSR </w:t>
      </w:r>
      <w:r w:rsidRPr="000901EC">
        <w:rPr>
          <w:rFonts w:eastAsia="SimSun"/>
          <w:i/>
          <w:iCs/>
          <w:vertAlign w:val="subscript"/>
        </w:rPr>
        <w:t>q, r, DAM</w:t>
      </w:r>
      <w:r w:rsidRPr="000901EC">
        <w:rPr>
          <w:rFonts w:eastAsia="SimSun"/>
          <w:iCs/>
        </w:rPr>
        <w:t>))</w:t>
      </w:r>
    </w:p>
    <w:p w14:paraId="2CE66A98" w14:textId="77777777" w:rsidR="000901EC" w:rsidRPr="000901EC" w:rsidDel="00462DE1" w:rsidRDefault="000901EC" w:rsidP="000901EC">
      <w:pPr>
        <w:spacing w:after="240"/>
        <w:ind w:left="2160"/>
        <w:rPr>
          <w:del w:id="2403" w:author="ERCOT" w:date="2024-05-16T15:47:00Z"/>
          <w:rFonts w:eastAsia="SimSun"/>
          <w:iCs/>
        </w:rPr>
      </w:pPr>
      <w:ins w:id="2404" w:author="ERCOT" w:date="2024-05-16T15:47:00Z">
        <w:r w:rsidRPr="000901EC">
          <w:rPr>
            <w:rFonts w:eastAsia="SimSun"/>
            <w:iCs/>
          </w:rPr>
          <w:lastRenderedPageBreak/>
          <w:t>+ ((MCPC</w:t>
        </w:r>
      </w:ins>
      <w:ins w:id="2405" w:author="ERCOT" w:date="2024-05-16T15:48:00Z">
        <w:r w:rsidRPr="000901EC">
          <w:rPr>
            <w:rFonts w:eastAsia="SimSun"/>
            <w:iCs/>
          </w:rPr>
          <w:t>DRR</w:t>
        </w:r>
      </w:ins>
      <w:ins w:id="2406" w:author="ERCOT" w:date="2024-05-16T15:47:00Z">
        <w:r w:rsidRPr="000901EC">
          <w:rPr>
            <w:rFonts w:eastAsia="SimSun"/>
            <w:iCs/>
          </w:rPr>
          <w:t xml:space="preserve"> </w:t>
        </w:r>
        <w:r w:rsidRPr="000901EC">
          <w:rPr>
            <w:rFonts w:eastAsia="SimSun"/>
            <w:i/>
            <w:iCs/>
            <w:vertAlign w:val="subscript"/>
          </w:rPr>
          <w:t>DAM</w:t>
        </w:r>
        <w:r w:rsidRPr="000901EC">
          <w:rPr>
            <w:rFonts w:eastAsia="SimSun"/>
            <w:iCs/>
          </w:rPr>
          <w:t xml:space="preserve"> – </w:t>
        </w:r>
      </w:ins>
      <w:ins w:id="2407" w:author="ERCOT" w:date="2024-05-16T15:48:00Z">
        <w:r w:rsidRPr="000901EC">
          <w:rPr>
            <w:rFonts w:eastAsia="SimSun"/>
            <w:iCs/>
          </w:rPr>
          <w:t>DRR</w:t>
        </w:r>
      </w:ins>
      <w:ins w:id="2408" w:author="ERCOT" w:date="2024-05-16T15:47:00Z">
        <w:r w:rsidRPr="000901EC">
          <w:rPr>
            <w:rFonts w:eastAsia="SimSun"/>
            <w:iCs/>
          </w:rPr>
          <w:t xml:space="preserve">OPR </w:t>
        </w:r>
        <w:r w:rsidRPr="000901EC">
          <w:rPr>
            <w:rFonts w:eastAsia="SimSun"/>
            <w:i/>
            <w:iCs/>
            <w:vertAlign w:val="subscript"/>
          </w:rPr>
          <w:t>q, r, DAM</w:t>
        </w:r>
        <w:r w:rsidRPr="000901EC">
          <w:rPr>
            <w:rFonts w:eastAsia="SimSun"/>
            <w:iCs/>
          </w:rPr>
          <w:t>) * PC</w:t>
        </w:r>
      </w:ins>
      <w:ins w:id="2409" w:author="ERCOT" w:date="2024-05-16T15:48:00Z">
        <w:r w:rsidRPr="000901EC">
          <w:rPr>
            <w:rFonts w:eastAsia="SimSun"/>
            <w:iCs/>
          </w:rPr>
          <w:t>DRR</w:t>
        </w:r>
      </w:ins>
      <w:ins w:id="2410" w:author="ERCOT" w:date="2024-05-16T15:47:00Z">
        <w:r w:rsidRPr="000901EC">
          <w:rPr>
            <w:rFonts w:eastAsia="SimSun"/>
            <w:iCs/>
          </w:rPr>
          <w:t xml:space="preserve">R </w:t>
        </w:r>
        <w:r w:rsidRPr="000901EC">
          <w:rPr>
            <w:rFonts w:eastAsia="SimSun"/>
            <w:i/>
            <w:iCs/>
            <w:vertAlign w:val="subscript"/>
          </w:rPr>
          <w:t>q, r, DAM</w:t>
        </w:r>
        <w:r w:rsidRPr="000901EC">
          <w:rPr>
            <w:rFonts w:eastAsia="SimSun"/>
            <w:iCs/>
          </w:rPr>
          <w:t>))</w:t>
        </w:r>
      </w:ins>
    </w:p>
    <w:p w14:paraId="1E94053D" w14:textId="77777777" w:rsidR="000901EC" w:rsidRPr="000901EC" w:rsidRDefault="000901EC" w:rsidP="000901EC">
      <w:pPr>
        <w:spacing w:after="240"/>
        <w:ind w:left="1440"/>
        <w:rPr>
          <w:rFonts w:eastAsia="SimSun"/>
          <w:iCs/>
        </w:rPr>
      </w:pPr>
      <w:r w:rsidRPr="000901EC">
        <w:rPr>
          <w:rFonts w:eastAsia="SimSun"/>
          <w:iCs/>
        </w:rPr>
        <w:t>Day-Ahead Point-to-Point Obligation Impact</w:t>
      </w:r>
    </w:p>
    <w:p w14:paraId="2F99C718" w14:textId="77777777" w:rsidR="000901EC" w:rsidRPr="000901EC" w:rsidRDefault="000901EC" w:rsidP="000901EC">
      <w:pPr>
        <w:spacing w:after="240"/>
        <w:ind w:left="1440"/>
        <w:rPr>
          <w:rFonts w:eastAsia="SimSun"/>
          <w:iCs/>
          <w:vertAlign w:val="subscript"/>
        </w:rPr>
      </w:pPr>
      <w:r w:rsidRPr="000901EC">
        <w:rPr>
          <w:rFonts w:eastAsia="SimSun"/>
          <w:iCs/>
        </w:rPr>
        <w:t>DAMRTPTPQSEAMT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06D9BE27">
          <v:shape id="_x0000_i1076" type="#_x0000_t75" style="width:14.4pt;height:21.6pt" o:ole="">
            <v:imagedata r:id="rId92" o:title=""/>
          </v:shape>
          <o:OLEObject Type="Embed" ProgID="Equation.3" ShapeID="_x0000_i1076" DrawAspect="Content" ObjectID="_1789280199" r:id="rId93"/>
        </w:object>
      </w:r>
      <w:r w:rsidRPr="000901EC">
        <w:rPr>
          <w:rFonts w:eastAsia="SimSun"/>
          <w:iCs/>
          <w:position w:val="-20"/>
        </w:rPr>
        <w:object w:dxaOrig="220" w:dyaOrig="440" w14:anchorId="6A60A0C7">
          <v:shape id="_x0000_i1077" type="#_x0000_t75" style="width:14.4pt;height:21.6pt" o:ole="">
            <v:imagedata r:id="rId94" o:title=""/>
          </v:shape>
          <o:OLEObject Type="Embed" ProgID="Equation.3" ShapeID="_x0000_i1077" DrawAspect="Content" ObjectID="_1789280200" r:id="rId95"/>
        </w:object>
      </w:r>
      <w:r w:rsidRPr="000901EC">
        <w:rPr>
          <w:rFonts w:eastAsia="SimSun"/>
          <w:iCs/>
        </w:rPr>
        <w:t xml:space="preserve"> ((</w:t>
      </w:r>
      <w:r w:rsidRPr="000901EC">
        <w:rPr>
          <w:rFonts w:eastAsia="SimSun"/>
          <w:iCs/>
          <w:lang w:val="sv-SE"/>
        </w:rPr>
        <w:t xml:space="preserve">RTOBLPR </w:t>
      </w:r>
      <w:r w:rsidRPr="000901EC">
        <w:rPr>
          <w:rFonts w:eastAsia="SimSun"/>
          <w:i/>
          <w:iCs/>
          <w:vertAlign w:val="subscript"/>
          <w:lang w:val="sv-SE"/>
        </w:rPr>
        <w:t>(j, k)</w:t>
      </w:r>
      <w:r w:rsidRPr="000901EC" w:rsidDel="003C61CB">
        <w:rPr>
          <w:rFonts w:eastAsia="SimSun"/>
          <w:iCs/>
        </w:rPr>
        <w:t xml:space="preserve"> </w:t>
      </w:r>
      <w:r w:rsidRPr="000901EC">
        <w:rPr>
          <w:rFonts w:eastAsia="SimSun"/>
          <w:iCs/>
        </w:rPr>
        <w:t xml:space="preserve">– DAOBLPR </w:t>
      </w:r>
      <w:r w:rsidRPr="000901EC">
        <w:rPr>
          <w:rFonts w:eastAsia="SimSun"/>
          <w:i/>
          <w:iCs/>
          <w:vertAlign w:val="subscript"/>
        </w:rPr>
        <w:t>(j, k)</w:t>
      </w:r>
      <w:r w:rsidRPr="000901EC">
        <w:rPr>
          <w:rFonts w:eastAsia="SimSun"/>
          <w:iCs/>
        </w:rPr>
        <w:t xml:space="preserve">) * RTOBL </w:t>
      </w:r>
      <w:r w:rsidRPr="000901EC">
        <w:rPr>
          <w:rFonts w:eastAsia="SimSun"/>
          <w:i/>
          <w:iCs/>
          <w:vertAlign w:val="subscript"/>
        </w:rPr>
        <w:t>q, (j, k)</w:t>
      </w:r>
      <w:r w:rsidRPr="000901EC">
        <w:rPr>
          <w:rFonts w:eastAsia="SimSun"/>
          <w:iCs/>
        </w:rPr>
        <w:t>)</w:t>
      </w:r>
    </w:p>
    <w:p w14:paraId="3977C251" w14:textId="77777777" w:rsidR="000901EC" w:rsidRPr="000901EC" w:rsidRDefault="000901EC" w:rsidP="000901EC">
      <w:pPr>
        <w:ind w:left="1440"/>
        <w:rPr>
          <w:rFonts w:eastAsia="SimSun"/>
          <w:iCs/>
          <w:lang w:val="sv-SE"/>
        </w:rPr>
      </w:pPr>
      <w:r w:rsidRPr="000901EC">
        <w:rPr>
          <w:rFonts w:eastAsia="SimSun"/>
          <w:iCs/>
          <w:lang w:val="sv-SE"/>
        </w:rPr>
        <w:t>Where:</w:t>
      </w:r>
    </w:p>
    <w:p w14:paraId="42667069" w14:textId="77777777" w:rsidR="000901EC" w:rsidRPr="000901EC" w:rsidRDefault="000901EC" w:rsidP="000901EC">
      <w:pPr>
        <w:ind w:left="2880" w:hanging="720"/>
        <w:rPr>
          <w:rFonts w:eastAsia="SimSun"/>
          <w:iCs/>
          <w:lang w:val="sv-SE"/>
        </w:rPr>
      </w:pPr>
      <w:r w:rsidRPr="000901EC">
        <w:rPr>
          <w:rFonts w:eastAsia="SimSun"/>
          <w:iCs/>
          <w:lang w:val="sv-SE"/>
        </w:rPr>
        <w:t xml:space="preserve">RTOBLPR </w:t>
      </w:r>
      <w:r w:rsidRPr="000901EC">
        <w:rPr>
          <w:rFonts w:eastAsia="SimSun"/>
          <w:i/>
          <w:iCs/>
          <w:vertAlign w:val="subscript"/>
          <w:lang w:val="sv-SE"/>
        </w:rPr>
        <w:t>(j, k)</w:t>
      </w:r>
      <w:r w:rsidRPr="000901EC">
        <w:rPr>
          <w:rFonts w:eastAsia="SimSun"/>
          <w:iCs/>
          <w:lang w:val="sv-SE"/>
        </w:rPr>
        <w:t xml:space="preserve">   = </w:t>
      </w:r>
      <w:r w:rsidRPr="000901EC">
        <w:rPr>
          <w:rFonts w:eastAsia="SimSun"/>
          <w:iCs/>
          <w:position w:val="-20"/>
        </w:rPr>
        <w:object w:dxaOrig="260" w:dyaOrig="580" w14:anchorId="1804DE7E">
          <v:shape id="_x0000_i1078" type="#_x0000_t75" style="width:14.4pt;height:27.6pt" o:ole="">
            <v:imagedata r:id="rId96" o:title=""/>
          </v:shape>
          <o:OLEObject Type="Embed" ProgID="Equation.3" ShapeID="_x0000_i1078" DrawAspect="Content" ObjectID="_1789280201" r:id="rId97"/>
        </w:object>
      </w:r>
      <w:r w:rsidRPr="000901EC">
        <w:rPr>
          <w:rFonts w:eastAsia="SimSun"/>
          <w:iCs/>
          <w:lang w:val="sv-SE"/>
        </w:rPr>
        <w:t xml:space="preserve">(RTSPP </w:t>
      </w:r>
      <w:r w:rsidRPr="000901EC">
        <w:rPr>
          <w:rFonts w:eastAsia="SimSun"/>
          <w:iCs/>
          <w:vertAlign w:val="subscript"/>
          <w:lang w:val="sv-SE"/>
        </w:rPr>
        <w:t>(</w:t>
      </w:r>
      <w:r w:rsidRPr="000901EC">
        <w:rPr>
          <w:rFonts w:eastAsia="SimSun"/>
          <w:i/>
          <w:iCs/>
          <w:vertAlign w:val="subscript"/>
          <w:lang w:val="sv-SE"/>
        </w:rPr>
        <w:t>k,i</w:t>
      </w:r>
      <w:r w:rsidRPr="000901EC">
        <w:rPr>
          <w:rFonts w:eastAsia="SimSun"/>
          <w:iCs/>
          <w:vertAlign w:val="subscript"/>
          <w:lang w:val="sv-SE"/>
        </w:rPr>
        <w:t>)</w:t>
      </w:r>
      <w:r w:rsidRPr="000901EC">
        <w:rPr>
          <w:rFonts w:eastAsia="SimSun"/>
          <w:iCs/>
          <w:lang w:val="sv-SE"/>
        </w:rPr>
        <w:t xml:space="preserve"> – RTSPP </w:t>
      </w:r>
      <w:r w:rsidRPr="000901EC">
        <w:rPr>
          <w:rFonts w:eastAsia="SimSun"/>
          <w:iCs/>
          <w:vertAlign w:val="subscript"/>
          <w:lang w:val="sv-SE"/>
        </w:rPr>
        <w:t>(</w:t>
      </w:r>
      <w:r w:rsidRPr="000901EC">
        <w:rPr>
          <w:rFonts w:eastAsia="SimSun"/>
          <w:i/>
          <w:iCs/>
          <w:vertAlign w:val="subscript"/>
          <w:lang w:val="sv-SE"/>
        </w:rPr>
        <w:t xml:space="preserve">j,i </w:t>
      </w:r>
      <w:r w:rsidRPr="000901EC">
        <w:rPr>
          <w:rFonts w:eastAsia="SimSun"/>
          <w:iCs/>
          <w:vertAlign w:val="subscript"/>
          <w:lang w:val="sv-SE"/>
        </w:rPr>
        <w:t>)</w:t>
      </w:r>
      <w:r w:rsidRPr="000901EC">
        <w:rPr>
          <w:rFonts w:eastAsia="SimSun"/>
          <w:iCs/>
        </w:rPr>
        <w:t>)</w:t>
      </w:r>
      <w:r w:rsidRPr="000901EC">
        <w:rPr>
          <w:rFonts w:eastAsia="SimSun"/>
          <w:iCs/>
          <w:lang w:val="sv-SE"/>
        </w:rPr>
        <w:t xml:space="preserve"> / 4</w:t>
      </w:r>
    </w:p>
    <w:p w14:paraId="6EF3392B" w14:textId="77777777" w:rsidR="000901EC" w:rsidRPr="000901EC" w:rsidRDefault="000901EC" w:rsidP="000901EC">
      <w:pPr>
        <w:tabs>
          <w:tab w:val="left" w:pos="2340"/>
          <w:tab w:val="left" w:pos="2700"/>
        </w:tabs>
        <w:spacing w:after="240"/>
        <w:ind w:left="4500" w:hanging="2340"/>
        <w:rPr>
          <w:rFonts w:eastAsia="SimSun"/>
          <w:bCs/>
          <w:lang w:val="x-none" w:eastAsia="x-none"/>
        </w:rPr>
      </w:pPr>
      <w:r w:rsidRPr="000901EC">
        <w:rPr>
          <w:rFonts w:eastAsia="SimSun"/>
          <w:bCs/>
          <w:lang w:val="x-none" w:eastAsia="x-none"/>
        </w:rPr>
        <w:t xml:space="preserve">DAOBLPR </w:t>
      </w:r>
      <w:r w:rsidRPr="000901EC">
        <w:rPr>
          <w:rFonts w:eastAsia="SimSun"/>
          <w:bCs/>
          <w:i/>
          <w:vertAlign w:val="subscript"/>
          <w:lang w:val="x-none" w:eastAsia="x-none"/>
        </w:rPr>
        <w:t>(j, k)</w:t>
      </w:r>
      <w:r w:rsidRPr="000901EC">
        <w:rPr>
          <w:rFonts w:eastAsia="SimSun"/>
          <w:bCs/>
          <w:lang w:val="x-none" w:eastAsia="x-none"/>
        </w:rPr>
        <w:t xml:space="preserve">  =</w:t>
      </w:r>
      <w:r w:rsidRPr="000901EC">
        <w:rPr>
          <w:rFonts w:eastAsia="SimSun"/>
          <w:bCs/>
          <w:lang w:eastAsia="x-none"/>
        </w:rPr>
        <w:t xml:space="preserve">  </w:t>
      </w:r>
      <w:r w:rsidRPr="000901EC">
        <w:rPr>
          <w:rFonts w:eastAsia="SimSun"/>
          <w:bCs/>
          <w:lang w:val="x-none" w:eastAsia="x-none"/>
        </w:rPr>
        <w:t xml:space="preserve">DASPP </w:t>
      </w:r>
      <w:r w:rsidRPr="000901EC">
        <w:rPr>
          <w:rFonts w:eastAsia="SimSun"/>
          <w:bCs/>
          <w:i/>
          <w:vertAlign w:val="subscript"/>
          <w:lang w:val="x-none" w:eastAsia="x-none"/>
        </w:rPr>
        <w:t>k</w:t>
      </w:r>
      <w:r w:rsidRPr="000901EC">
        <w:rPr>
          <w:rFonts w:eastAsia="SimSun"/>
          <w:bCs/>
          <w:lang w:val="x-none" w:eastAsia="x-none"/>
        </w:rPr>
        <w:t xml:space="preserve"> – DASPP </w:t>
      </w:r>
      <w:r w:rsidRPr="000901EC">
        <w:rPr>
          <w:rFonts w:eastAsia="SimSun"/>
          <w:bCs/>
          <w:i/>
          <w:vertAlign w:val="subscript"/>
          <w:lang w:val="x-none" w:eastAsia="x-none"/>
        </w:rPr>
        <w:t>j</w:t>
      </w:r>
    </w:p>
    <w:p w14:paraId="03E51C56"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77CD082"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Any resulting charge or payment to the Market Participant will be invoiced using a miscellaneous Invoice, but allocated with the method outlined in paragraphs (2) through (4) of Section 9.19.1, Default Uplift Invoices.</w:t>
      </w:r>
    </w:p>
    <w:p w14:paraId="5A57C6B8" w14:textId="77777777" w:rsidR="000901EC" w:rsidRPr="000901EC" w:rsidRDefault="000901EC" w:rsidP="000901EC">
      <w:pPr>
        <w:rPr>
          <w:rFonts w:eastAsia="SimSun"/>
        </w:rPr>
      </w:pPr>
      <w:r w:rsidRPr="000901EC">
        <w:rPr>
          <w:rFonts w:eastAsia="SimSu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0901EC" w:rsidRPr="000901EC" w14:paraId="056B7036" w14:textId="77777777" w:rsidTr="009C0551">
        <w:trPr>
          <w:trHeight w:val="359"/>
        </w:trPr>
        <w:tc>
          <w:tcPr>
            <w:tcW w:w="1060" w:type="pct"/>
            <w:shd w:val="clear" w:color="auto" w:fill="auto"/>
            <w:hideMark/>
          </w:tcPr>
          <w:p w14:paraId="746F6339" w14:textId="77777777" w:rsidR="000901EC" w:rsidRPr="000901EC" w:rsidRDefault="000901EC" w:rsidP="000901EC">
            <w:pPr>
              <w:spacing w:after="240"/>
              <w:rPr>
                <w:rFonts w:eastAsia="SimSun"/>
                <w:b/>
                <w:iCs/>
                <w:sz w:val="20"/>
              </w:rPr>
            </w:pPr>
            <w:r w:rsidRPr="000901EC">
              <w:rPr>
                <w:rFonts w:eastAsia="SimSun"/>
                <w:b/>
                <w:iCs/>
                <w:sz w:val="20"/>
              </w:rPr>
              <w:t>Variable</w:t>
            </w:r>
          </w:p>
        </w:tc>
        <w:tc>
          <w:tcPr>
            <w:tcW w:w="399" w:type="pct"/>
            <w:shd w:val="clear" w:color="auto" w:fill="auto"/>
            <w:hideMark/>
          </w:tcPr>
          <w:p w14:paraId="703E6E80" w14:textId="77777777" w:rsidR="000901EC" w:rsidRPr="000901EC" w:rsidRDefault="000901EC" w:rsidP="000901EC">
            <w:pPr>
              <w:spacing w:after="240"/>
              <w:jc w:val="center"/>
              <w:rPr>
                <w:rFonts w:eastAsia="SimSun"/>
                <w:b/>
                <w:iCs/>
                <w:sz w:val="20"/>
              </w:rPr>
            </w:pPr>
            <w:r w:rsidRPr="000901EC">
              <w:rPr>
                <w:rFonts w:eastAsia="SimSun"/>
                <w:b/>
                <w:iCs/>
                <w:sz w:val="20"/>
              </w:rPr>
              <w:t>Unit</w:t>
            </w:r>
          </w:p>
        </w:tc>
        <w:tc>
          <w:tcPr>
            <w:tcW w:w="3541" w:type="pct"/>
            <w:shd w:val="clear" w:color="auto" w:fill="auto"/>
            <w:hideMark/>
          </w:tcPr>
          <w:p w14:paraId="26221AD0" w14:textId="77777777" w:rsidR="000901EC" w:rsidRPr="000901EC" w:rsidRDefault="000901EC" w:rsidP="000901EC">
            <w:pPr>
              <w:spacing w:after="240"/>
              <w:rPr>
                <w:rFonts w:eastAsia="SimSun"/>
                <w:b/>
                <w:iCs/>
                <w:sz w:val="20"/>
              </w:rPr>
            </w:pPr>
            <w:r w:rsidRPr="000901EC">
              <w:rPr>
                <w:rFonts w:eastAsia="SimSun"/>
                <w:b/>
                <w:iCs/>
                <w:sz w:val="20"/>
              </w:rPr>
              <w:t>Definition</w:t>
            </w:r>
          </w:p>
        </w:tc>
      </w:tr>
      <w:tr w:rsidR="000901EC" w:rsidRPr="000901EC" w14:paraId="162A775E" w14:textId="77777777" w:rsidTr="009C0551">
        <w:tc>
          <w:tcPr>
            <w:tcW w:w="1060" w:type="pct"/>
            <w:shd w:val="clear" w:color="auto" w:fill="auto"/>
            <w:hideMark/>
          </w:tcPr>
          <w:p w14:paraId="05BC8882" w14:textId="77777777" w:rsidR="000901EC" w:rsidRPr="000901EC" w:rsidRDefault="000901EC" w:rsidP="000901EC">
            <w:pPr>
              <w:spacing w:after="60"/>
              <w:rPr>
                <w:rFonts w:eastAsia="SimSun"/>
                <w:iCs/>
                <w:sz w:val="20"/>
              </w:rPr>
            </w:pPr>
            <w:r w:rsidRPr="000901EC">
              <w:rPr>
                <w:rFonts w:eastAsia="SimSun"/>
                <w:iCs/>
                <w:sz w:val="20"/>
              </w:rPr>
              <w:t>DAMSQSEAMT</w:t>
            </w:r>
            <w:r w:rsidRPr="000901EC">
              <w:rPr>
                <w:rFonts w:eastAsia="SimSun"/>
                <w:i/>
                <w:iCs/>
                <w:sz w:val="20"/>
                <w:vertAlign w:val="subscript"/>
              </w:rPr>
              <w:t xml:space="preserve"> q</w:t>
            </w:r>
          </w:p>
        </w:tc>
        <w:tc>
          <w:tcPr>
            <w:tcW w:w="399" w:type="pct"/>
            <w:shd w:val="clear" w:color="auto" w:fill="auto"/>
            <w:hideMark/>
          </w:tcPr>
          <w:p w14:paraId="2CCDA23E"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hideMark/>
          </w:tcPr>
          <w:p w14:paraId="67D5F525" w14:textId="77777777" w:rsidR="000901EC" w:rsidRPr="000901EC" w:rsidRDefault="000901EC" w:rsidP="000901EC">
            <w:pPr>
              <w:spacing w:after="60"/>
              <w:rPr>
                <w:rFonts w:eastAsia="SimSun"/>
                <w:iCs/>
                <w:sz w:val="20"/>
              </w:rPr>
            </w:pPr>
            <w:r w:rsidRPr="000901EC">
              <w:rPr>
                <w:rFonts w:eastAsia="SimSun"/>
                <w:i/>
                <w:iCs/>
                <w:sz w:val="20"/>
              </w:rPr>
              <w:t>Day-Ahead Market Energy Sales Amount by QSE</w:t>
            </w:r>
            <w:r w:rsidRPr="000901EC">
              <w:rPr>
                <w:rFonts w:eastAsia="SimSun"/>
                <w:iCs/>
                <w:sz w:val="20"/>
              </w:rPr>
              <w:t xml:space="preserve">—The sum of the DAM Energy Sales positions compared to Real-Time results, for the QSE </w:t>
            </w:r>
            <w:r w:rsidRPr="000901EC">
              <w:rPr>
                <w:rFonts w:eastAsia="SimSun"/>
                <w:i/>
                <w:iCs/>
                <w:sz w:val="20"/>
              </w:rPr>
              <w:t>q</w:t>
            </w:r>
            <w:r w:rsidRPr="000901EC">
              <w:rPr>
                <w:rFonts w:eastAsia="SimSun"/>
                <w:iCs/>
                <w:sz w:val="20"/>
              </w:rPr>
              <w:t xml:space="preserve">, for the 15-minute Settlement Interval.  </w:t>
            </w:r>
          </w:p>
        </w:tc>
      </w:tr>
      <w:tr w:rsidR="000901EC" w:rsidRPr="000901EC" w14:paraId="5C5B778E" w14:textId="77777777" w:rsidTr="009C0551">
        <w:tc>
          <w:tcPr>
            <w:tcW w:w="1060" w:type="pct"/>
            <w:shd w:val="clear" w:color="auto" w:fill="auto"/>
          </w:tcPr>
          <w:p w14:paraId="76320C57" w14:textId="77777777" w:rsidR="000901EC" w:rsidRPr="000901EC" w:rsidRDefault="000901EC" w:rsidP="000901EC">
            <w:pPr>
              <w:spacing w:after="60"/>
              <w:rPr>
                <w:rFonts w:eastAsia="SimSun"/>
                <w:iCs/>
                <w:sz w:val="20"/>
              </w:rPr>
            </w:pPr>
            <w:r w:rsidRPr="000901EC">
              <w:rPr>
                <w:rFonts w:eastAsia="SimSun"/>
                <w:iCs/>
                <w:sz w:val="20"/>
              </w:rPr>
              <w:t>DAMPQSEAMT</w:t>
            </w:r>
            <w:r w:rsidRPr="000901EC">
              <w:rPr>
                <w:rFonts w:eastAsia="SimSun"/>
                <w:i/>
                <w:iCs/>
                <w:sz w:val="20"/>
                <w:vertAlign w:val="subscript"/>
              </w:rPr>
              <w:t xml:space="preserve"> q</w:t>
            </w:r>
          </w:p>
        </w:tc>
        <w:tc>
          <w:tcPr>
            <w:tcW w:w="399" w:type="pct"/>
            <w:shd w:val="clear" w:color="auto" w:fill="auto"/>
          </w:tcPr>
          <w:p w14:paraId="79105279"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0238E951" w14:textId="77777777" w:rsidR="000901EC" w:rsidRPr="000901EC" w:rsidRDefault="000901EC" w:rsidP="000901EC">
            <w:pPr>
              <w:spacing w:after="60"/>
              <w:rPr>
                <w:rFonts w:eastAsia="SimSun"/>
                <w:iCs/>
                <w:sz w:val="20"/>
              </w:rPr>
            </w:pPr>
            <w:r w:rsidRPr="000901EC">
              <w:rPr>
                <w:rFonts w:eastAsia="SimSun"/>
                <w:i/>
                <w:iCs/>
                <w:sz w:val="20"/>
              </w:rPr>
              <w:t>Day-Ahead Market Energy Purchases Amount by QSE</w:t>
            </w:r>
            <w:r w:rsidRPr="000901EC">
              <w:rPr>
                <w:rFonts w:eastAsia="SimSun"/>
                <w:iCs/>
                <w:sz w:val="20"/>
              </w:rPr>
              <w:t xml:space="preserve">—The sum of the DAM Energy purchases compared to Real-Time results, for the QSE </w:t>
            </w:r>
            <w:r w:rsidRPr="000901EC">
              <w:rPr>
                <w:rFonts w:eastAsia="SimSun"/>
                <w:i/>
                <w:iCs/>
                <w:sz w:val="20"/>
              </w:rPr>
              <w:t>q</w:t>
            </w:r>
            <w:r w:rsidRPr="000901EC">
              <w:rPr>
                <w:rFonts w:eastAsia="SimSun"/>
                <w:iCs/>
                <w:sz w:val="20"/>
              </w:rPr>
              <w:t xml:space="preserve">, for the 15-minute Settlement Interval.  </w:t>
            </w:r>
          </w:p>
        </w:tc>
      </w:tr>
      <w:tr w:rsidR="000901EC" w:rsidRPr="000901EC" w14:paraId="2C3E9852" w14:textId="77777777" w:rsidTr="009C0551">
        <w:tc>
          <w:tcPr>
            <w:tcW w:w="1060" w:type="pct"/>
            <w:shd w:val="clear" w:color="auto" w:fill="auto"/>
          </w:tcPr>
          <w:p w14:paraId="3C066618" w14:textId="77777777" w:rsidR="000901EC" w:rsidRPr="000901EC" w:rsidRDefault="000901EC" w:rsidP="000901EC">
            <w:pPr>
              <w:spacing w:after="60"/>
              <w:rPr>
                <w:rFonts w:eastAsia="SimSun"/>
                <w:iCs/>
                <w:sz w:val="20"/>
              </w:rPr>
            </w:pPr>
            <w:r w:rsidRPr="000901EC">
              <w:rPr>
                <w:rFonts w:eastAsia="SimSun"/>
                <w:iCs/>
                <w:sz w:val="20"/>
              </w:rPr>
              <w:t>DAMASQSEAMT</w:t>
            </w:r>
            <w:r w:rsidRPr="000901EC">
              <w:rPr>
                <w:rFonts w:eastAsia="SimSun"/>
                <w:i/>
                <w:iCs/>
                <w:sz w:val="20"/>
                <w:vertAlign w:val="subscript"/>
              </w:rPr>
              <w:t xml:space="preserve"> q</w:t>
            </w:r>
          </w:p>
        </w:tc>
        <w:tc>
          <w:tcPr>
            <w:tcW w:w="399" w:type="pct"/>
            <w:shd w:val="clear" w:color="auto" w:fill="auto"/>
          </w:tcPr>
          <w:p w14:paraId="5C877997"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54506BA6" w14:textId="77777777" w:rsidR="000901EC" w:rsidRPr="000901EC" w:rsidRDefault="000901EC" w:rsidP="000901EC">
            <w:pPr>
              <w:spacing w:after="60"/>
              <w:rPr>
                <w:rFonts w:eastAsia="SimSun"/>
                <w:iCs/>
                <w:sz w:val="20"/>
              </w:rPr>
            </w:pPr>
            <w:r w:rsidRPr="000901EC">
              <w:rPr>
                <w:rFonts w:eastAsia="SimSun"/>
                <w:i/>
                <w:iCs/>
                <w:sz w:val="20"/>
              </w:rPr>
              <w:t>Day-Ahead Market Ancillary Service Amount by QSE</w:t>
            </w:r>
            <w:r w:rsidRPr="000901EC">
              <w:rPr>
                <w:rFonts w:eastAsia="SimSun"/>
                <w:iCs/>
                <w:sz w:val="20"/>
              </w:rPr>
              <w:t xml:space="preserve">—The sum of the DAM Ancillary Service awarded amounts compared to Real-Time results, for the QSE </w:t>
            </w:r>
            <w:r w:rsidRPr="000901EC">
              <w:rPr>
                <w:rFonts w:eastAsia="SimSun"/>
                <w:i/>
                <w:iCs/>
                <w:sz w:val="20"/>
              </w:rPr>
              <w:t>q</w:t>
            </w:r>
            <w:r w:rsidRPr="000901EC">
              <w:rPr>
                <w:rFonts w:eastAsia="SimSun"/>
                <w:iCs/>
                <w:sz w:val="20"/>
              </w:rPr>
              <w:t xml:space="preserve">, for the hour.  </w:t>
            </w:r>
          </w:p>
        </w:tc>
      </w:tr>
      <w:tr w:rsidR="000901EC" w:rsidRPr="000901EC" w14:paraId="5549B796" w14:textId="77777777" w:rsidTr="009C0551">
        <w:tc>
          <w:tcPr>
            <w:tcW w:w="1060" w:type="pct"/>
            <w:shd w:val="clear" w:color="auto" w:fill="auto"/>
          </w:tcPr>
          <w:p w14:paraId="78665388" w14:textId="77777777" w:rsidR="000901EC" w:rsidRPr="000901EC" w:rsidRDefault="000901EC" w:rsidP="000901EC">
            <w:pPr>
              <w:spacing w:after="60"/>
              <w:rPr>
                <w:rFonts w:eastAsia="SimSun"/>
                <w:iCs/>
                <w:sz w:val="20"/>
              </w:rPr>
            </w:pPr>
            <w:r w:rsidRPr="000901EC">
              <w:rPr>
                <w:rFonts w:eastAsia="SimSun"/>
                <w:iCs/>
                <w:sz w:val="20"/>
              </w:rPr>
              <w:t>DAMRTPTPQSEAMT</w:t>
            </w:r>
            <w:r w:rsidRPr="000901EC">
              <w:rPr>
                <w:rFonts w:eastAsia="SimSun"/>
                <w:i/>
                <w:iCs/>
                <w:sz w:val="20"/>
                <w:vertAlign w:val="subscript"/>
              </w:rPr>
              <w:t xml:space="preserve"> q</w:t>
            </w:r>
          </w:p>
        </w:tc>
        <w:tc>
          <w:tcPr>
            <w:tcW w:w="399" w:type="pct"/>
            <w:shd w:val="clear" w:color="auto" w:fill="auto"/>
          </w:tcPr>
          <w:p w14:paraId="089F8F22"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6C42AF3D" w14:textId="77777777" w:rsidR="000901EC" w:rsidRPr="000901EC" w:rsidRDefault="000901EC" w:rsidP="000901EC">
            <w:pPr>
              <w:spacing w:after="60"/>
              <w:rPr>
                <w:rFonts w:eastAsia="SimSun"/>
                <w:iCs/>
                <w:sz w:val="20"/>
              </w:rPr>
            </w:pPr>
            <w:r w:rsidRPr="000901EC">
              <w:rPr>
                <w:rFonts w:eastAsia="SimSun"/>
                <w:i/>
                <w:iCs/>
                <w:sz w:val="20"/>
              </w:rPr>
              <w:t>Day-Ahead Market Real-Time Point-to-Point Obligation Amount by QSE</w:t>
            </w:r>
            <w:r w:rsidRPr="000901EC">
              <w:rPr>
                <w:rFonts w:eastAsia="SimSun"/>
                <w:iCs/>
                <w:sz w:val="20"/>
              </w:rPr>
              <w:t xml:space="preserve">—The sum of the PTP Obligation bids cleared in the DAM compared to Real-Time results, for the QSE </w:t>
            </w:r>
            <w:r w:rsidRPr="000901EC">
              <w:rPr>
                <w:rFonts w:eastAsia="SimSun"/>
                <w:i/>
                <w:iCs/>
                <w:sz w:val="20"/>
              </w:rPr>
              <w:t>q</w:t>
            </w:r>
            <w:r w:rsidRPr="000901EC">
              <w:rPr>
                <w:rFonts w:eastAsia="SimSun"/>
                <w:iCs/>
                <w:sz w:val="20"/>
              </w:rPr>
              <w:t xml:space="preserve">, for the hour.  </w:t>
            </w:r>
          </w:p>
        </w:tc>
      </w:tr>
      <w:tr w:rsidR="000901EC" w:rsidRPr="000901EC" w14:paraId="56E49323" w14:textId="77777777" w:rsidTr="009C0551">
        <w:tc>
          <w:tcPr>
            <w:tcW w:w="1060" w:type="pct"/>
            <w:shd w:val="clear" w:color="auto" w:fill="auto"/>
          </w:tcPr>
          <w:p w14:paraId="0814DC39" w14:textId="77777777" w:rsidR="000901EC" w:rsidRPr="000901EC" w:rsidRDefault="000901EC" w:rsidP="000901EC">
            <w:pPr>
              <w:spacing w:after="60"/>
              <w:rPr>
                <w:rFonts w:eastAsia="SimSun"/>
                <w:iCs/>
                <w:sz w:val="20"/>
              </w:rPr>
            </w:pPr>
            <w:r w:rsidRPr="000901EC">
              <w:rPr>
                <w:rFonts w:eastAsia="SimSun"/>
                <w:iCs/>
                <w:sz w:val="20"/>
              </w:rPr>
              <w:t>DASPP</w:t>
            </w:r>
            <w:r w:rsidRPr="000901EC">
              <w:rPr>
                <w:rFonts w:eastAsia="SimSun"/>
                <w:iCs/>
                <w:sz w:val="20"/>
                <w:vertAlign w:val="subscript"/>
              </w:rPr>
              <w:t xml:space="preserve"> </w:t>
            </w:r>
            <w:r w:rsidRPr="000901EC">
              <w:rPr>
                <w:rFonts w:eastAsia="SimSun"/>
                <w:i/>
                <w:iCs/>
                <w:sz w:val="20"/>
                <w:vertAlign w:val="subscript"/>
              </w:rPr>
              <w:t>p</w:t>
            </w:r>
          </w:p>
        </w:tc>
        <w:tc>
          <w:tcPr>
            <w:tcW w:w="399" w:type="pct"/>
            <w:shd w:val="clear" w:color="auto" w:fill="auto"/>
          </w:tcPr>
          <w:p w14:paraId="23512B4F" w14:textId="77777777" w:rsidR="000901EC" w:rsidRPr="000901EC" w:rsidRDefault="000901EC" w:rsidP="000901EC">
            <w:pPr>
              <w:spacing w:after="60"/>
              <w:jc w:val="center"/>
              <w:rPr>
                <w:rFonts w:eastAsia="SimSun"/>
                <w:iCs/>
                <w:sz w:val="20"/>
              </w:rPr>
            </w:pPr>
            <w:r w:rsidRPr="000901EC">
              <w:rPr>
                <w:rFonts w:eastAsia="SimSun"/>
                <w:iCs/>
                <w:sz w:val="20"/>
              </w:rPr>
              <w:t>$/MWh</w:t>
            </w:r>
          </w:p>
        </w:tc>
        <w:tc>
          <w:tcPr>
            <w:tcW w:w="3541" w:type="pct"/>
            <w:shd w:val="clear" w:color="auto" w:fill="auto"/>
          </w:tcPr>
          <w:p w14:paraId="7BF73CCE" w14:textId="77777777" w:rsidR="000901EC" w:rsidRPr="000901EC" w:rsidRDefault="000901EC" w:rsidP="000901EC">
            <w:pPr>
              <w:spacing w:after="60"/>
              <w:rPr>
                <w:rFonts w:eastAsia="SimSun"/>
                <w:iCs/>
                <w:sz w:val="20"/>
              </w:rPr>
            </w:pPr>
            <w:r w:rsidRPr="000901EC">
              <w:rPr>
                <w:rFonts w:eastAsia="SimSun"/>
                <w:i/>
                <w:iCs/>
                <w:sz w:val="20"/>
              </w:rPr>
              <w:t>Day-Ahead Settlement Point Price per Settlement Point</w:t>
            </w:r>
            <w:r w:rsidRPr="000901EC">
              <w:rPr>
                <w:rFonts w:eastAsia="SimSun"/>
                <w:iCs/>
                <w:sz w:val="20"/>
              </w:rPr>
              <w:t xml:space="preserve">—The DAM Settlement Point Price at Settlement Point </w:t>
            </w:r>
            <w:r w:rsidRPr="000901EC">
              <w:rPr>
                <w:rFonts w:eastAsia="SimSun"/>
                <w:i/>
                <w:iCs/>
                <w:sz w:val="20"/>
              </w:rPr>
              <w:t>p</w:t>
            </w:r>
            <w:r w:rsidRPr="000901EC">
              <w:rPr>
                <w:rFonts w:eastAsia="SimSun"/>
                <w:iCs/>
                <w:sz w:val="20"/>
              </w:rPr>
              <w:t>, for the hour.</w:t>
            </w:r>
          </w:p>
        </w:tc>
      </w:tr>
      <w:tr w:rsidR="000901EC" w:rsidRPr="000901EC" w14:paraId="25A89927" w14:textId="77777777" w:rsidTr="009C0551">
        <w:tc>
          <w:tcPr>
            <w:tcW w:w="1060" w:type="pct"/>
            <w:shd w:val="clear" w:color="auto" w:fill="auto"/>
          </w:tcPr>
          <w:p w14:paraId="19ED7990" w14:textId="77777777" w:rsidR="000901EC" w:rsidRPr="000901EC" w:rsidRDefault="000901EC" w:rsidP="000901EC">
            <w:pPr>
              <w:spacing w:after="60"/>
              <w:rPr>
                <w:rFonts w:eastAsia="SimSun"/>
                <w:iCs/>
                <w:sz w:val="20"/>
              </w:rPr>
            </w:pPr>
            <w:r w:rsidRPr="000901EC">
              <w:rPr>
                <w:rFonts w:eastAsia="SimSun"/>
                <w:iCs/>
                <w:sz w:val="20"/>
              </w:rPr>
              <w:t xml:space="preserve">RTOBL </w:t>
            </w:r>
            <w:r w:rsidRPr="000901EC">
              <w:rPr>
                <w:rFonts w:eastAsia="SimSun"/>
                <w:i/>
                <w:iCs/>
                <w:sz w:val="20"/>
                <w:vertAlign w:val="subscript"/>
              </w:rPr>
              <w:t>q, (j, k)</w:t>
            </w:r>
          </w:p>
        </w:tc>
        <w:tc>
          <w:tcPr>
            <w:tcW w:w="399" w:type="pct"/>
            <w:shd w:val="clear" w:color="auto" w:fill="auto"/>
          </w:tcPr>
          <w:p w14:paraId="465D469B"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036A721E" w14:textId="77777777" w:rsidR="000901EC" w:rsidRPr="000901EC" w:rsidRDefault="000901EC" w:rsidP="000901EC">
            <w:pPr>
              <w:spacing w:after="60"/>
              <w:rPr>
                <w:rFonts w:eastAsia="SimSun"/>
                <w:iCs/>
                <w:sz w:val="20"/>
              </w:rPr>
            </w:pPr>
            <w:r w:rsidRPr="000901EC">
              <w:rPr>
                <w:rFonts w:eastAsia="SimSun"/>
                <w:i/>
                <w:iCs/>
                <w:sz w:val="20"/>
              </w:rPr>
              <w:t>Real-Time Obligation per QSE per pair of source and sink—</w:t>
            </w:r>
            <w:r w:rsidRPr="000901EC">
              <w:rPr>
                <w:rFonts w:eastAsia="SimSun"/>
                <w:iCs/>
                <w:sz w:val="20"/>
              </w:rPr>
              <w:t xml:space="preserve">The total MW of QSE </w:t>
            </w:r>
            <w:r w:rsidRPr="000901EC">
              <w:rPr>
                <w:rFonts w:eastAsia="SimSun"/>
                <w:i/>
                <w:iCs/>
                <w:sz w:val="20"/>
              </w:rPr>
              <w:t>q</w:t>
            </w:r>
            <w:r w:rsidRPr="000901EC">
              <w:rPr>
                <w:rFonts w:eastAsia="SimSun"/>
                <w:iCs/>
                <w:sz w:val="20"/>
              </w:rPr>
              <w:t xml:space="preserve">’s PTP Obligation bids that would have cleared in the DAM and settled in Real-Time for the source </w:t>
            </w:r>
            <w:r w:rsidRPr="000901EC">
              <w:rPr>
                <w:rFonts w:eastAsia="SimSun"/>
                <w:i/>
                <w:iCs/>
                <w:sz w:val="20"/>
              </w:rPr>
              <w:t>j,</w:t>
            </w:r>
            <w:r w:rsidRPr="000901EC">
              <w:rPr>
                <w:rFonts w:eastAsia="SimSun"/>
                <w:iCs/>
                <w:sz w:val="20"/>
              </w:rPr>
              <w:t xml:space="preserve"> and the sink </w:t>
            </w:r>
            <w:r w:rsidRPr="000901EC">
              <w:rPr>
                <w:rFonts w:eastAsia="SimSun"/>
                <w:i/>
                <w:iCs/>
                <w:sz w:val="20"/>
              </w:rPr>
              <w:t>k</w:t>
            </w:r>
            <w:r w:rsidRPr="000901EC">
              <w:rPr>
                <w:rFonts w:eastAsia="SimSun"/>
                <w:iCs/>
                <w:sz w:val="20"/>
              </w:rPr>
              <w:t>, for the hour.</w:t>
            </w:r>
          </w:p>
        </w:tc>
      </w:tr>
      <w:tr w:rsidR="000901EC" w:rsidRPr="000901EC" w14:paraId="54E26C34" w14:textId="77777777" w:rsidTr="009C0551">
        <w:tc>
          <w:tcPr>
            <w:tcW w:w="1060" w:type="pct"/>
            <w:shd w:val="clear" w:color="auto" w:fill="auto"/>
          </w:tcPr>
          <w:p w14:paraId="5008461B" w14:textId="77777777" w:rsidR="000901EC" w:rsidRPr="000901EC" w:rsidRDefault="000901EC" w:rsidP="000901EC">
            <w:pPr>
              <w:spacing w:after="60"/>
              <w:rPr>
                <w:rFonts w:eastAsia="SimSun"/>
                <w:iCs/>
                <w:sz w:val="20"/>
              </w:rPr>
            </w:pPr>
            <w:r w:rsidRPr="000901EC">
              <w:rPr>
                <w:rFonts w:eastAsia="SimSun"/>
                <w:iCs/>
                <w:sz w:val="20"/>
              </w:rPr>
              <w:t>RTSPP</w:t>
            </w:r>
            <w:r w:rsidRPr="000901EC">
              <w:rPr>
                <w:rFonts w:eastAsia="SimSun"/>
                <w:iCs/>
                <w:sz w:val="20"/>
                <w:vertAlign w:val="subscript"/>
              </w:rPr>
              <w:t xml:space="preserve"> </w:t>
            </w:r>
            <w:r w:rsidRPr="000901EC">
              <w:rPr>
                <w:rFonts w:eastAsia="SimSun"/>
                <w:i/>
                <w:iCs/>
                <w:sz w:val="20"/>
                <w:vertAlign w:val="subscript"/>
              </w:rPr>
              <w:t>p</w:t>
            </w:r>
          </w:p>
        </w:tc>
        <w:tc>
          <w:tcPr>
            <w:tcW w:w="399" w:type="pct"/>
            <w:shd w:val="clear" w:color="auto" w:fill="auto"/>
          </w:tcPr>
          <w:p w14:paraId="68766AF3" w14:textId="77777777" w:rsidR="000901EC" w:rsidRPr="000901EC" w:rsidRDefault="000901EC" w:rsidP="000901EC">
            <w:pPr>
              <w:spacing w:after="60"/>
              <w:jc w:val="center"/>
              <w:rPr>
                <w:rFonts w:eastAsia="SimSun"/>
                <w:iCs/>
                <w:sz w:val="20"/>
              </w:rPr>
            </w:pPr>
            <w:r w:rsidRPr="000901EC">
              <w:rPr>
                <w:rFonts w:eastAsia="SimSun"/>
                <w:iCs/>
                <w:sz w:val="20"/>
              </w:rPr>
              <w:t>$/MWh</w:t>
            </w:r>
          </w:p>
        </w:tc>
        <w:tc>
          <w:tcPr>
            <w:tcW w:w="3541" w:type="pct"/>
            <w:shd w:val="clear" w:color="auto" w:fill="auto"/>
          </w:tcPr>
          <w:p w14:paraId="21F1D0C2" w14:textId="77777777" w:rsidR="000901EC" w:rsidRPr="000901EC" w:rsidRDefault="000901EC" w:rsidP="000901EC">
            <w:pPr>
              <w:spacing w:after="60"/>
              <w:rPr>
                <w:rFonts w:eastAsia="SimSun"/>
                <w:iCs/>
                <w:sz w:val="20"/>
              </w:rPr>
            </w:pPr>
            <w:r w:rsidRPr="000901EC">
              <w:rPr>
                <w:rFonts w:eastAsia="SimSun"/>
                <w:i/>
                <w:iCs/>
                <w:sz w:val="20"/>
              </w:rPr>
              <w:t>Real-Time Settlement Point Price—</w:t>
            </w:r>
            <w:r w:rsidRPr="000901EC">
              <w:rPr>
                <w:rFonts w:eastAsia="SimSun"/>
                <w:iCs/>
                <w:sz w:val="20"/>
              </w:rPr>
              <w:t>The Real-Time Settlement Point Price at the Settlement Point for the 15-minute Settlement Interval within the hour.</w:t>
            </w:r>
          </w:p>
        </w:tc>
      </w:tr>
      <w:tr w:rsidR="000901EC" w:rsidRPr="000901EC" w14:paraId="46CB837E" w14:textId="77777777" w:rsidTr="009C0551">
        <w:tc>
          <w:tcPr>
            <w:tcW w:w="1060" w:type="pct"/>
            <w:shd w:val="clear" w:color="auto" w:fill="auto"/>
          </w:tcPr>
          <w:p w14:paraId="0D5DFCE8" w14:textId="77777777" w:rsidR="000901EC" w:rsidRPr="000901EC" w:rsidRDefault="000901EC" w:rsidP="000901EC">
            <w:pPr>
              <w:spacing w:after="60"/>
              <w:rPr>
                <w:rFonts w:eastAsia="SimSun"/>
                <w:iCs/>
                <w:sz w:val="20"/>
              </w:rPr>
            </w:pPr>
            <w:r w:rsidRPr="000901EC">
              <w:rPr>
                <w:rFonts w:eastAsia="SimSun"/>
                <w:iCs/>
                <w:sz w:val="20"/>
              </w:rPr>
              <w:t>DAES</w:t>
            </w:r>
            <w:r w:rsidRPr="000901EC">
              <w:rPr>
                <w:rFonts w:eastAsia="SimSun"/>
                <w:iCs/>
                <w:sz w:val="20"/>
                <w:vertAlign w:val="subscript"/>
              </w:rPr>
              <w:t xml:space="preserve"> </w:t>
            </w:r>
            <w:r w:rsidRPr="000901EC">
              <w:rPr>
                <w:rFonts w:eastAsia="SimSun"/>
                <w:i/>
                <w:iCs/>
                <w:sz w:val="20"/>
                <w:vertAlign w:val="subscript"/>
              </w:rPr>
              <w:t>q, p</w:t>
            </w:r>
          </w:p>
        </w:tc>
        <w:tc>
          <w:tcPr>
            <w:tcW w:w="399" w:type="pct"/>
            <w:shd w:val="clear" w:color="auto" w:fill="auto"/>
          </w:tcPr>
          <w:p w14:paraId="69BC06FA"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D649596" w14:textId="77777777" w:rsidR="000901EC" w:rsidRPr="000901EC" w:rsidRDefault="000901EC" w:rsidP="000901EC">
            <w:pPr>
              <w:spacing w:after="60"/>
              <w:rPr>
                <w:rFonts w:eastAsia="SimSun"/>
                <w:iCs/>
                <w:sz w:val="20"/>
              </w:rPr>
            </w:pPr>
            <w:r w:rsidRPr="000901EC">
              <w:rPr>
                <w:rFonts w:eastAsia="SimSun"/>
                <w:i/>
                <w:iCs/>
                <w:sz w:val="20"/>
              </w:rPr>
              <w:t>Day-Ahead Energy Sale per QSE per Settlement Point</w:t>
            </w:r>
            <w:r w:rsidRPr="000901EC">
              <w:rPr>
                <w:rFonts w:ascii="Symbol" w:eastAsia="Symbol" w:hAnsi="Symbol" w:cs="Symbol"/>
                <w:sz w:val="20"/>
              </w:rPr>
              <w:sym w:font="Symbol" w:char="F0BE"/>
            </w:r>
            <w:r w:rsidRPr="000901EC">
              <w:rPr>
                <w:rFonts w:eastAsia="SimSun"/>
                <w:iCs/>
                <w:sz w:val="20"/>
              </w:rPr>
              <w:t xml:space="preserve">The total amount of energy represented by QSE </w:t>
            </w:r>
            <w:r w:rsidRPr="000901EC">
              <w:rPr>
                <w:rFonts w:eastAsia="SimSun"/>
                <w:i/>
                <w:iCs/>
                <w:sz w:val="20"/>
              </w:rPr>
              <w:t>q</w:t>
            </w:r>
            <w:r w:rsidRPr="000901EC">
              <w:rPr>
                <w:rFonts w:eastAsia="SimSun"/>
                <w:iCs/>
                <w:sz w:val="20"/>
              </w:rPr>
              <w:t xml:space="preserve">’s Three-Part Supply Offers that would have cleared in the DAM and DAM Energy-Only Offer Curves that would have cleared in the DAM at Settlement Point </w:t>
            </w:r>
            <w:r w:rsidRPr="000901EC">
              <w:rPr>
                <w:rFonts w:eastAsia="SimSun"/>
                <w:i/>
                <w:iCs/>
                <w:sz w:val="20"/>
              </w:rPr>
              <w:t>p</w:t>
            </w:r>
            <w:r w:rsidRPr="000901EC">
              <w:rPr>
                <w:rFonts w:eastAsia="SimSun"/>
                <w:iCs/>
                <w:sz w:val="20"/>
              </w:rPr>
              <w:t>, for the hour.</w:t>
            </w:r>
          </w:p>
        </w:tc>
      </w:tr>
      <w:tr w:rsidR="000901EC" w:rsidRPr="000901EC" w14:paraId="7A834CD4" w14:textId="77777777" w:rsidTr="009C0551">
        <w:tc>
          <w:tcPr>
            <w:tcW w:w="1060" w:type="pct"/>
            <w:shd w:val="clear" w:color="auto" w:fill="auto"/>
          </w:tcPr>
          <w:p w14:paraId="0880571D" w14:textId="77777777" w:rsidR="000901EC" w:rsidRPr="000901EC" w:rsidRDefault="000901EC" w:rsidP="000901EC">
            <w:pPr>
              <w:spacing w:after="60"/>
              <w:rPr>
                <w:rFonts w:eastAsia="SimSun"/>
                <w:iCs/>
                <w:sz w:val="20"/>
              </w:rPr>
            </w:pPr>
            <w:r w:rsidRPr="000901EC">
              <w:rPr>
                <w:rFonts w:eastAsia="SimSun"/>
                <w:iCs/>
                <w:sz w:val="20"/>
              </w:rPr>
              <w:lastRenderedPageBreak/>
              <w:t>DAEP</w:t>
            </w:r>
            <w:r w:rsidRPr="000901EC">
              <w:rPr>
                <w:rFonts w:eastAsia="SimSun"/>
                <w:iCs/>
                <w:sz w:val="20"/>
                <w:vertAlign w:val="subscript"/>
              </w:rPr>
              <w:t xml:space="preserve"> </w:t>
            </w:r>
            <w:r w:rsidRPr="000901EC">
              <w:rPr>
                <w:rFonts w:eastAsia="SimSun"/>
                <w:i/>
                <w:iCs/>
                <w:sz w:val="20"/>
                <w:vertAlign w:val="subscript"/>
              </w:rPr>
              <w:t>q, p</w:t>
            </w:r>
          </w:p>
        </w:tc>
        <w:tc>
          <w:tcPr>
            <w:tcW w:w="399" w:type="pct"/>
            <w:shd w:val="clear" w:color="auto" w:fill="auto"/>
          </w:tcPr>
          <w:p w14:paraId="3E9A9AF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4C372495" w14:textId="77777777" w:rsidR="000901EC" w:rsidRPr="000901EC" w:rsidRDefault="000901EC" w:rsidP="000901EC">
            <w:pPr>
              <w:spacing w:after="60"/>
              <w:rPr>
                <w:rFonts w:eastAsia="SimSun"/>
                <w:iCs/>
                <w:sz w:val="20"/>
              </w:rPr>
            </w:pPr>
            <w:r w:rsidRPr="000901EC">
              <w:rPr>
                <w:rFonts w:eastAsia="SimSun"/>
                <w:i/>
                <w:iCs/>
                <w:sz w:val="20"/>
              </w:rPr>
              <w:t>Day-Ahead Energy Purchase per QSE per Settlement Point</w:t>
            </w:r>
            <w:r w:rsidRPr="000901EC">
              <w:rPr>
                <w:rFonts w:ascii="Symbol" w:eastAsia="Symbol" w:hAnsi="Symbol" w:cs="Symbol"/>
                <w:sz w:val="20"/>
              </w:rPr>
              <w:sym w:font="Symbol" w:char="F0BE"/>
            </w:r>
            <w:r w:rsidRPr="000901EC">
              <w:rPr>
                <w:rFonts w:eastAsia="SimSun"/>
                <w:iCs/>
                <w:sz w:val="20"/>
              </w:rPr>
              <w:t xml:space="preserve">The total amount of energy represented by QSE </w:t>
            </w:r>
            <w:r w:rsidRPr="000901EC">
              <w:rPr>
                <w:rFonts w:eastAsia="SimSun"/>
                <w:i/>
                <w:iCs/>
                <w:sz w:val="20"/>
              </w:rPr>
              <w:t>q</w:t>
            </w:r>
            <w:r w:rsidRPr="000901EC">
              <w:rPr>
                <w:rFonts w:eastAsia="SimSun"/>
                <w:iCs/>
                <w:sz w:val="20"/>
              </w:rPr>
              <w:t xml:space="preserve">’s DAM Energy Bids that would have cleared at Settlement Point </w:t>
            </w:r>
            <w:r w:rsidRPr="000901EC">
              <w:rPr>
                <w:rFonts w:eastAsia="SimSun"/>
                <w:i/>
                <w:iCs/>
                <w:sz w:val="20"/>
              </w:rPr>
              <w:t>p</w:t>
            </w:r>
            <w:r w:rsidRPr="000901EC">
              <w:rPr>
                <w:rFonts w:eastAsia="SimSun"/>
                <w:iCs/>
                <w:sz w:val="20"/>
              </w:rPr>
              <w:t>, for the hour.</w:t>
            </w:r>
          </w:p>
        </w:tc>
      </w:tr>
      <w:tr w:rsidR="000901EC" w:rsidRPr="000901EC" w14:paraId="1F6858B7" w14:textId="77777777" w:rsidTr="009C0551">
        <w:tc>
          <w:tcPr>
            <w:tcW w:w="1060" w:type="pct"/>
            <w:shd w:val="clear" w:color="auto" w:fill="auto"/>
          </w:tcPr>
          <w:p w14:paraId="1A276604" w14:textId="77777777" w:rsidR="000901EC" w:rsidRPr="000901EC" w:rsidRDefault="000901EC" w:rsidP="000901EC">
            <w:pPr>
              <w:spacing w:after="60"/>
              <w:rPr>
                <w:rFonts w:eastAsia="SimSun"/>
                <w:iCs/>
                <w:sz w:val="20"/>
              </w:rPr>
            </w:pPr>
            <w:r w:rsidRPr="000901EC">
              <w:rPr>
                <w:rFonts w:eastAsia="SimSun"/>
                <w:iCs/>
                <w:sz w:val="20"/>
              </w:rPr>
              <w:t xml:space="preserve">PCRUR </w:t>
            </w:r>
            <w:r w:rsidRPr="000901EC">
              <w:rPr>
                <w:rFonts w:eastAsia="SimSun"/>
                <w:i/>
                <w:iCs/>
                <w:sz w:val="20"/>
                <w:vertAlign w:val="subscript"/>
              </w:rPr>
              <w:t>q, r, DAM</w:t>
            </w:r>
            <w:r w:rsidRPr="000901EC">
              <w:rPr>
                <w:rFonts w:eastAsia="SimSun"/>
                <w:i/>
                <w:iCs/>
                <w:sz w:val="20"/>
              </w:rPr>
              <w:t xml:space="preserve"> </w:t>
            </w:r>
          </w:p>
        </w:tc>
        <w:tc>
          <w:tcPr>
            <w:tcW w:w="399" w:type="pct"/>
            <w:shd w:val="clear" w:color="auto" w:fill="auto"/>
          </w:tcPr>
          <w:p w14:paraId="74816AD0"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23EB92B8" w14:textId="77777777" w:rsidR="000901EC" w:rsidRPr="000901EC" w:rsidRDefault="000901EC" w:rsidP="000901EC">
            <w:pPr>
              <w:spacing w:after="60"/>
              <w:rPr>
                <w:rFonts w:eastAsia="SimSun"/>
                <w:iCs/>
                <w:sz w:val="20"/>
              </w:rPr>
            </w:pPr>
            <w:r w:rsidRPr="000901EC">
              <w:rPr>
                <w:rFonts w:eastAsia="SimSun"/>
                <w:i/>
                <w:iCs/>
                <w:sz w:val="20"/>
              </w:rPr>
              <w:t>Procured Capacity for Regulation Up from Resource per QSE per Resource in DAM</w:t>
            </w:r>
            <w:r w:rsidRPr="000901EC">
              <w:rPr>
                <w:rFonts w:eastAsia="SimSun"/>
                <w:iCs/>
                <w:sz w:val="20"/>
              </w:rPr>
              <w:t xml:space="preserve">—The Regulation Up Service (Reg-Up)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066D2470" w14:textId="77777777" w:rsidTr="009C0551">
        <w:tc>
          <w:tcPr>
            <w:tcW w:w="1060" w:type="pct"/>
            <w:shd w:val="clear" w:color="auto" w:fill="auto"/>
          </w:tcPr>
          <w:p w14:paraId="01201CFB" w14:textId="77777777" w:rsidR="000901EC" w:rsidRPr="000901EC" w:rsidRDefault="000901EC" w:rsidP="000901EC">
            <w:pPr>
              <w:spacing w:after="60"/>
              <w:rPr>
                <w:rFonts w:eastAsia="SimSun"/>
                <w:iCs/>
                <w:sz w:val="20"/>
              </w:rPr>
            </w:pPr>
            <w:r w:rsidRPr="000901EC">
              <w:rPr>
                <w:rFonts w:eastAsia="SimSun"/>
                <w:iCs/>
                <w:sz w:val="20"/>
              </w:rPr>
              <w:t>PCRDR</w:t>
            </w:r>
            <w:r w:rsidRPr="000901EC">
              <w:rPr>
                <w:rFonts w:eastAsia="SimSun"/>
                <w:i/>
                <w:iCs/>
                <w:sz w:val="20"/>
              </w:rPr>
              <w:t xml:space="preserve"> </w:t>
            </w:r>
            <w:r w:rsidRPr="000901EC">
              <w:rPr>
                <w:rFonts w:eastAsia="SimSun"/>
                <w:i/>
                <w:iCs/>
                <w:sz w:val="20"/>
                <w:vertAlign w:val="subscript"/>
              </w:rPr>
              <w:t>q, r, DAM</w:t>
            </w:r>
          </w:p>
        </w:tc>
        <w:tc>
          <w:tcPr>
            <w:tcW w:w="399" w:type="pct"/>
            <w:shd w:val="clear" w:color="auto" w:fill="auto"/>
          </w:tcPr>
          <w:p w14:paraId="48047B0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EEFF3E9" w14:textId="77777777" w:rsidR="000901EC" w:rsidRPr="000901EC" w:rsidRDefault="000901EC" w:rsidP="000901EC">
            <w:pPr>
              <w:spacing w:after="60"/>
              <w:rPr>
                <w:rFonts w:eastAsia="SimSun"/>
                <w:iCs/>
                <w:sz w:val="20"/>
              </w:rPr>
            </w:pPr>
            <w:r w:rsidRPr="000901EC">
              <w:rPr>
                <w:rFonts w:eastAsia="SimSun"/>
                <w:i/>
                <w:iCs/>
                <w:sz w:val="20"/>
              </w:rPr>
              <w:t>Procured Capacity for Regulation Down from Resource per QSE per Resource in DAM</w:t>
            </w:r>
            <w:r w:rsidRPr="000901EC">
              <w:rPr>
                <w:rFonts w:eastAsia="SimSun"/>
                <w:iCs/>
                <w:sz w:val="20"/>
              </w:rPr>
              <w:t xml:space="preserve">—The Regulation Down Service (Reg-Down)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BB1B8CF" w14:textId="77777777" w:rsidTr="009C0551">
        <w:tc>
          <w:tcPr>
            <w:tcW w:w="1060" w:type="pct"/>
            <w:shd w:val="clear" w:color="auto" w:fill="auto"/>
          </w:tcPr>
          <w:p w14:paraId="241B9AA8" w14:textId="77777777" w:rsidR="000901EC" w:rsidRPr="000901EC" w:rsidRDefault="000901EC" w:rsidP="000901EC">
            <w:pPr>
              <w:spacing w:after="60"/>
              <w:rPr>
                <w:rFonts w:eastAsia="SimSun"/>
                <w:iCs/>
                <w:sz w:val="20"/>
              </w:rPr>
            </w:pPr>
            <w:r w:rsidRPr="000901EC">
              <w:rPr>
                <w:rFonts w:eastAsia="SimSun"/>
                <w:iCs/>
                <w:sz w:val="20"/>
              </w:rPr>
              <w:t xml:space="preserve">PCRRR </w:t>
            </w:r>
            <w:r w:rsidRPr="000901EC">
              <w:rPr>
                <w:rFonts w:eastAsia="SimSun"/>
                <w:i/>
                <w:iCs/>
                <w:sz w:val="20"/>
                <w:vertAlign w:val="subscript"/>
              </w:rPr>
              <w:t>q, r, DAM</w:t>
            </w:r>
            <w:r w:rsidRPr="000901EC">
              <w:rPr>
                <w:rFonts w:eastAsia="SimSun"/>
                <w:i/>
                <w:iCs/>
                <w:sz w:val="20"/>
              </w:rPr>
              <w:t xml:space="preserve"> </w:t>
            </w:r>
          </w:p>
        </w:tc>
        <w:tc>
          <w:tcPr>
            <w:tcW w:w="399" w:type="pct"/>
            <w:shd w:val="clear" w:color="auto" w:fill="auto"/>
          </w:tcPr>
          <w:p w14:paraId="5208DAD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38BFA88B"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from Resource per QSE per Resource in DAM</w:t>
            </w:r>
            <w:r w:rsidRPr="000901EC">
              <w:rPr>
                <w:rFonts w:eastAsia="SimSun"/>
                <w:iCs/>
                <w:sz w:val="20"/>
              </w:rPr>
              <w:t xml:space="preserve">—The Responsive Reserve (RRS)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D428816" w14:textId="77777777" w:rsidTr="009C0551">
        <w:tc>
          <w:tcPr>
            <w:tcW w:w="1060" w:type="pct"/>
            <w:shd w:val="clear" w:color="auto" w:fill="auto"/>
          </w:tcPr>
          <w:p w14:paraId="5C0BAEA5" w14:textId="77777777" w:rsidR="000901EC" w:rsidRPr="000901EC" w:rsidRDefault="000901EC" w:rsidP="000901EC">
            <w:pPr>
              <w:spacing w:after="60"/>
              <w:rPr>
                <w:rFonts w:eastAsia="SimSun"/>
                <w:iCs/>
                <w:sz w:val="20"/>
              </w:rPr>
            </w:pPr>
            <w:r w:rsidRPr="000901EC">
              <w:rPr>
                <w:rFonts w:eastAsia="SimSun"/>
                <w:iCs/>
                <w:sz w:val="20"/>
              </w:rPr>
              <w:t xml:space="preserve">PCNSR </w:t>
            </w:r>
            <w:r w:rsidRPr="000901EC">
              <w:rPr>
                <w:rFonts w:eastAsia="SimSun"/>
                <w:i/>
                <w:iCs/>
                <w:sz w:val="20"/>
                <w:vertAlign w:val="subscript"/>
              </w:rPr>
              <w:t>q, r, DAM</w:t>
            </w:r>
          </w:p>
        </w:tc>
        <w:tc>
          <w:tcPr>
            <w:tcW w:w="399" w:type="pct"/>
            <w:shd w:val="clear" w:color="auto" w:fill="auto"/>
          </w:tcPr>
          <w:p w14:paraId="4737DACA"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44D151F9" w14:textId="77777777" w:rsidR="000901EC" w:rsidRPr="000901EC" w:rsidRDefault="000901EC" w:rsidP="000901EC">
            <w:pPr>
              <w:spacing w:after="60"/>
              <w:rPr>
                <w:rFonts w:eastAsia="SimSun"/>
                <w:iCs/>
                <w:sz w:val="20"/>
              </w:rPr>
            </w:pPr>
            <w:r w:rsidRPr="000901EC">
              <w:rPr>
                <w:rFonts w:eastAsia="SimSun"/>
                <w:i/>
                <w:iCs/>
                <w:sz w:val="20"/>
              </w:rPr>
              <w:t>Procured Capacity for Non-Spinning Reserve from Resource per QSE per Resource in DAM</w:t>
            </w:r>
            <w:r w:rsidRPr="000901EC">
              <w:rPr>
                <w:rFonts w:eastAsia="SimSun"/>
                <w:iCs/>
                <w:sz w:val="20"/>
              </w:rPr>
              <w:t xml:space="preserve">—The Non-Spinning Reserve (Non-Spin)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4C8C5FA8" w14:textId="77777777" w:rsidTr="009C0551">
        <w:tc>
          <w:tcPr>
            <w:tcW w:w="1060" w:type="pct"/>
            <w:shd w:val="clear" w:color="auto" w:fill="auto"/>
          </w:tcPr>
          <w:p w14:paraId="6C6B8A88" w14:textId="77777777" w:rsidR="000901EC" w:rsidRPr="000901EC" w:rsidRDefault="000901EC" w:rsidP="000901EC">
            <w:pPr>
              <w:spacing w:after="60"/>
              <w:rPr>
                <w:rFonts w:eastAsia="SimSun"/>
                <w:iCs/>
                <w:sz w:val="20"/>
              </w:rPr>
            </w:pPr>
            <w:r w:rsidRPr="000901EC">
              <w:rPr>
                <w:rFonts w:eastAsia="SimSun"/>
                <w:iCs/>
                <w:sz w:val="20"/>
              </w:rPr>
              <w:t xml:space="preserve">PCECRR </w:t>
            </w:r>
            <w:r w:rsidRPr="000901EC">
              <w:rPr>
                <w:rFonts w:eastAsia="SimSun"/>
                <w:i/>
                <w:iCs/>
                <w:sz w:val="20"/>
                <w:vertAlign w:val="subscript"/>
              </w:rPr>
              <w:t>q, r, DAM</w:t>
            </w:r>
          </w:p>
        </w:tc>
        <w:tc>
          <w:tcPr>
            <w:tcW w:w="399" w:type="pct"/>
            <w:shd w:val="clear" w:color="auto" w:fill="auto"/>
          </w:tcPr>
          <w:p w14:paraId="74AE7BBD"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4CDF712"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from Resource per QSE per Resource in DAM</w:t>
            </w:r>
            <w:r w:rsidRPr="000901EC">
              <w:rPr>
                <w:rFonts w:eastAsia="SimSun"/>
                <w:iCs/>
                <w:sz w:val="20"/>
              </w:rPr>
              <w:t xml:space="preserve">—The ERCOT Contingency Reserve Service (ECRS)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7C32F72" w14:textId="77777777" w:rsidTr="009C0551">
        <w:trPr>
          <w:ins w:id="2411" w:author="ERCOT" w:date="2024-05-16T15:49:00Z"/>
        </w:trPr>
        <w:tc>
          <w:tcPr>
            <w:tcW w:w="1060" w:type="pct"/>
            <w:shd w:val="clear" w:color="auto" w:fill="auto"/>
          </w:tcPr>
          <w:p w14:paraId="403E7C02" w14:textId="77777777" w:rsidR="000901EC" w:rsidRPr="000901EC" w:rsidRDefault="000901EC" w:rsidP="000901EC">
            <w:pPr>
              <w:spacing w:after="60"/>
              <w:rPr>
                <w:ins w:id="2412" w:author="ERCOT" w:date="2024-05-16T15:49:00Z"/>
                <w:rFonts w:eastAsia="SimSun"/>
                <w:iCs/>
                <w:sz w:val="20"/>
                <w:szCs w:val="20"/>
              </w:rPr>
            </w:pPr>
            <w:ins w:id="2413" w:author="ERCOT" w:date="2024-05-16T15:49:00Z">
              <w:r w:rsidRPr="000901EC">
                <w:rPr>
                  <w:rFonts w:eastAsia="SimSun"/>
                  <w:sz w:val="20"/>
                  <w:szCs w:val="20"/>
                </w:rPr>
                <w:t xml:space="preserve">PCDRRR </w:t>
              </w:r>
              <w:r w:rsidRPr="000901EC">
                <w:rPr>
                  <w:rFonts w:eastAsia="SimSun"/>
                  <w:i/>
                  <w:sz w:val="20"/>
                  <w:szCs w:val="20"/>
                  <w:vertAlign w:val="subscript"/>
                </w:rPr>
                <w:t>r,</w:t>
              </w:r>
              <w:r w:rsidRPr="000901EC">
                <w:rPr>
                  <w:rFonts w:eastAsia="SimSun"/>
                  <w:i/>
                  <w:sz w:val="20"/>
                  <w:szCs w:val="20"/>
                </w:rPr>
                <w:t xml:space="preserve"> </w:t>
              </w:r>
              <w:r w:rsidRPr="000901EC">
                <w:rPr>
                  <w:rFonts w:eastAsia="SimSun"/>
                  <w:i/>
                  <w:sz w:val="20"/>
                  <w:szCs w:val="20"/>
                  <w:vertAlign w:val="subscript"/>
                </w:rPr>
                <w:t>q, DAM</w:t>
              </w:r>
            </w:ins>
          </w:p>
        </w:tc>
        <w:tc>
          <w:tcPr>
            <w:tcW w:w="399" w:type="pct"/>
            <w:shd w:val="clear" w:color="auto" w:fill="auto"/>
          </w:tcPr>
          <w:p w14:paraId="3828399C" w14:textId="77777777" w:rsidR="000901EC" w:rsidRPr="000901EC" w:rsidRDefault="000901EC" w:rsidP="000901EC">
            <w:pPr>
              <w:spacing w:after="60"/>
              <w:jc w:val="center"/>
              <w:rPr>
                <w:ins w:id="2414" w:author="ERCOT" w:date="2024-05-16T15:49:00Z"/>
                <w:rFonts w:eastAsia="SimSun"/>
                <w:iCs/>
                <w:sz w:val="20"/>
                <w:szCs w:val="20"/>
              </w:rPr>
            </w:pPr>
            <w:ins w:id="2415" w:author="ERCOT" w:date="2024-05-16T15:49:00Z">
              <w:r w:rsidRPr="000901EC">
                <w:rPr>
                  <w:rFonts w:eastAsia="SimSun"/>
                  <w:sz w:val="20"/>
                  <w:szCs w:val="20"/>
                </w:rPr>
                <w:t>MW</w:t>
              </w:r>
            </w:ins>
          </w:p>
        </w:tc>
        <w:tc>
          <w:tcPr>
            <w:tcW w:w="3541" w:type="pct"/>
            <w:shd w:val="clear" w:color="auto" w:fill="auto"/>
          </w:tcPr>
          <w:p w14:paraId="7A36EA30" w14:textId="77777777" w:rsidR="000901EC" w:rsidRPr="000901EC" w:rsidRDefault="000901EC" w:rsidP="000901EC">
            <w:pPr>
              <w:spacing w:after="60"/>
              <w:rPr>
                <w:ins w:id="2416" w:author="ERCOT" w:date="2024-05-16T15:49:00Z"/>
                <w:rFonts w:eastAsia="SimSun"/>
                <w:i/>
                <w:iCs/>
                <w:sz w:val="20"/>
                <w:szCs w:val="20"/>
              </w:rPr>
            </w:pPr>
            <w:ins w:id="2417" w:author="ERCOT" w:date="2024-05-16T15:49:00Z">
              <w:r w:rsidRPr="000901EC">
                <w:rPr>
                  <w:rFonts w:eastAsia="SimSun"/>
                  <w:i/>
                  <w:sz w:val="20"/>
                  <w:szCs w:val="20"/>
                </w:rPr>
                <w:t>Procured Capacity for Dispatchable Reliability Reserve Service from Resource per Resource per QSE per hour in DAM</w:t>
              </w:r>
              <w:r w:rsidRPr="000901EC">
                <w:rPr>
                  <w:rFonts w:eastAsia="SimSun"/>
                  <w:sz w:val="20"/>
                  <w:szCs w:val="20"/>
                </w:rPr>
                <w:t>—The Dispatchable Reliability Reserve</w:t>
              </w:r>
              <w:r w:rsidRPr="000901EC">
                <w:rPr>
                  <w:rFonts w:eastAsia="SimSun"/>
                  <w:i/>
                  <w:sz w:val="20"/>
                  <w:szCs w:val="20"/>
                </w:rPr>
                <w:t xml:space="preserve"> </w:t>
              </w:r>
              <w:r w:rsidRPr="000901EC">
                <w:rPr>
                  <w:rFonts w:eastAsia="SimSun"/>
                  <w:sz w:val="20"/>
                  <w:szCs w:val="20"/>
                </w:rPr>
                <w:t xml:space="preserve">Service (DRRS) capacity quantity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hour.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ins>
          </w:p>
        </w:tc>
      </w:tr>
      <w:tr w:rsidR="000901EC" w:rsidRPr="000901EC" w14:paraId="74B96870" w14:textId="77777777" w:rsidTr="009C0551">
        <w:tc>
          <w:tcPr>
            <w:tcW w:w="1060" w:type="pct"/>
            <w:shd w:val="clear" w:color="auto" w:fill="auto"/>
          </w:tcPr>
          <w:p w14:paraId="05FFF392" w14:textId="77777777" w:rsidR="000901EC" w:rsidRPr="000901EC" w:rsidRDefault="000901EC" w:rsidP="000901EC">
            <w:pPr>
              <w:spacing w:after="60"/>
              <w:rPr>
                <w:rFonts w:eastAsia="SimSun"/>
                <w:iCs/>
                <w:sz w:val="20"/>
              </w:rPr>
            </w:pPr>
            <w:r w:rsidRPr="000901EC">
              <w:rPr>
                <w:rFonts w:eastAsia="SimSun"/>
                <w:iCs/>
                <w:sz w:val="20"/>
              </w:rPr>
              <w:t xml:space="preserve">RUOPR </w:t>
            </w:r>
            <w:r w:rsidRPr="000901EC">
              <w:rPr>
                <w:rFonts w:eastAsia="SimSun"/>
                <w:i/>
                <w:iCs/>
                <w:sz w:val="20"/>
                <w:vertAlign w:val="subscript"/>
              </w:rPr>
              <w:t>q, r, DAM</w:t>
            </w:r>
          </w:p>
          <w:p w14:paraId="472FE2A2" w14:textId="77777777" w:rsidR="000901EC" w:rsidRPr="000901EC" w:rsidRDefault="000901EC" w:rsidP="000901EC">
            <w:pPr>
              <w:spacing w:after="60"/>
              <w:rPr>
                <w:rFonts w:eastAsia="SimSun"/>
                <w:iCs/>
                <w:sz w:val="20"/>
              </w:rPr>
            </w:pPr>
          </w:p>
        </w:tc>
        <w:tc>
          <w:tcPr>
            <w:tcW w:w="399" w:type="pct"/>
            <w:shd w:val="clear" w:color="auto" w:fill="auto"/>
          </w:tcPr>
          <w:p w14:paraId="13163C5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5715A720" w14:textId="77777777" w:rsidR="000901EC" w:rsidRPr="000901EC" w:rsidRDefault="000901EC" w:rsidP="000901EC">
            <w:pPr>
              <w:spacing w:after="60"/>
              <w:rPr>
                <w:rFonts w:eastAsia="SimSun"/>
                <w:iCs/>
                <w:sz w:val="20"/>
              </w:rPr>
            </w:pPr>
            <w:r w:rsidRPr="000901EC">
              <w:rPr>
                <w:rFonts w:eastAsia="SimSun"/>
                <w:i/>
                <w:iCs/>
                <w:sz w:val="20"/>
              </w:rPr>
              <w:t>Regulation Up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 xml:space="preserve">q, </w:t>
            </w:r>
            <w:r w:rsidRPr="000901EC">
              <w:rPr>
                <w:rFonts w:eastAsia="SimSun"/>
                <w:iCs/>
                <w:sz w:val="20"/>
              </w:rPr>
              <w:t xml:space="preserve">for the impacted Reg-Up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12F8EADD" w14:textId="77777777" w:rsidTr="009C0551">
        <w:trPr>
          <w:trHeight w:val="498"/>
        </w:trPr>
        <w:tc>
          <w:tcPr>
            <w:tcW w:w="1060" w:type="pct"/>
            <w:shd w:val="clear" w:color="auto" w:fill="auto"/>
          </w:tcPr>
          <w:p w14:paraId="07E88D86" w14:textId="77777777" w:rsidR="000901EC" w:rsidRPr="000901EC" w:rsidRDefault="000901EC" w:rsidP="000901EC">
            <w:pPr>
              <w:spacing w:after="60"/>
              <w:rPr>
                <w:rFonts w:eastAsia="SimSun"/>
                <w:iCs/>
                <w:sz w:val="20"/>
              </w:rPr>
            </w:pPr>
            <w:r w:rsidRPr="000901EC">
              <w:rPr>
                <w:rFonts w:eastAsia="SimSun"/>
                <w:iCs/>
                <w:sz w:val="20"/>
              </w:rPr>
              <w:t>RDOPR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7F89F277"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A27C68C" w14:textId="77777777" w:rsidR="000901EC" w:rsidRPr="000901EC" w:rsidRDefault="000901EC" w:rsidP="000901EC">
            <w:pPr>
              <w:spacing w:after="60"/>
              <w:rPr>
                <w:rFonts w:eastAsia="SimSun"/>
                <w:iCs/>
                <w:sz w:val="20"/>
              </w:rPr>
            </w:pPr>
            <w:r w:rsidRPr="000901EC">
              <w:rPr>
                <w:rFonts w:eastAsia="SimSun"/>
                <w:i/>
                <w:iCs/>
                <w:sz w:val="20"/>
              </w:rPr>
              <w:t>Regulation Down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Reg-Down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0C67157E" w14:textId="77777777" w:rsidTr="009C0551">
        <w:trPr>
          <w:trHeight w:val="525"/>
        </w:trPr>
        <w:tc>
          <w:tcPr>
            <w:tcW w:w="1060" w:type="pct"/>
            <w:shd w:val="clear" w:color="auto" w:fill="auto"/>
          </w:tcPr>
          <w:p w14:paraId="7256D961" w14:textId="77777777" w:rsidR="000901EC" w:rsidRPr="000901EC" w:rsidRDefault="000901EC" w:rsidP="000901EC">
            <w:pPr>
              <w:spacing w:after="60"/>
              <w:rPr>
                <w:rFonts w:eastAsia="SimSun"/>
                <w:iCs/>
                <w:sz w:val="20"/>
              </w:rPr>
            </w:pPr>
            <w:r w:rsidRPr="000901EC">
              <w:rPr>
                <w:rFonts w:eastAsia="SimSun"/>
                <w:iCs/>
                <w:sz w:val="20"/>
              </w:rPr>
              <w:t>RROPR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08DE47D1"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5275CDDA" w14:textId="77777777" w:rsidR="000901EC" w:rsidRPr="000901EC" w:rsidRDefault="000901EC" w:rsidP="000901EC">
            <w:pPr>
              <w:spacing w:after="60"/>
              <w:rPr>
                <w:rFonts w:eastAsia="SimSun"/>
                <w:iCs/>
                <w:sz w:val="20"/>
              </w:rPr>
            </w:pPr>
            <w:r w:rsidRPr="000901EC">
              <w:rPr>
                <w:rFonts w:eastAsia="SimSun"/>
                <w:i/>
                <w:iCs/>
                <w:sz w:val="20"/>
              </w:rPr>
              <w:t>Responsive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RRS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68E6A58A" w14:textId="77777777" w:rsidTr="009C0551">
        <w:trPr>
          <w:trHeight w:val="525"/>
        </w:trPr>
        <w:tc>
          <w:tcPr>
            <w:tcW w:w="1060" w:type="pct"/>
            <w:shd w:val="clear" w:color="auto" w:fill="auto"/>
          </w:tcPr>
          <w:p w14:paraId="69B02876" w14:textId="77777777" w:rsidR="000901EC" w:rsidRPr="000901EC" w:rsidRDefault="000901EC" w:rsidP="000901EC">
            <w:pPr>
              <w:spacing w:after="60"/>
              <w:rPr>
                <w:rFonts w:eastAsia="SimSun"/>
                <w:iCs/>
                <w:sz w:val="20"/>
              </w:rPr>
            </w:pPr>
            <w:r w:rsidRPr="000901EC">
              <w:rPr>
                <w:rFonts w:eastAsia="SimSun"/>
                <w:iCs/>
                <w:sz w:val="20"/>
              </w:rPr>
              <w:t>ECRSOPR</w:t>
            </w:r>
            <w:r w:rsidRPr="000901EC">
              <w:rPr>
                <w:rFonts w:eastAsia="SimSun"/>
                <w:i/>
                <w:iCs/>
                <w:sz w:val="20"/>
                <w:vertAlign w:val="subscript"/>
              </w:rPr>
              <w:t xml:space="preserve"> q, r,</w:t>
            </w:r>
            <w:r w:rsidRPr="000901EC">
              <w:rPr>
                <w:rFonts w:eastAsia="SimSun"/>
                <w:iCs/>
                <w:sz w:val="20"/>
                <w:vertAlign w:val="subscript"/>
              </w:rPr>
              <w:t xml:space="preserve"> </w:t>
            </w:r>
            <w:r w:rsidRPr="000901EC">
              <w:rPr>
                <w:rFonts w:eastAsia="SimSun"/>
                <w:i/>
                <w:iCs/>
                <w:sz w:val="20"/>
                <w:vertAlign w:val="subscript"/>
              </w:rPr>
              <w:t>DAM</w:t>
            </w:r>
          </w:p>
        </w:tc>
        <w:tc>
          <w:tcPr>
            <w:tcW w:w="399" w:type="pct"/>
            <w:shd w:val="clear" w:color="auto" w:fill="auto"/>
          </w:tcPr>
          <w:p w14:paraId="260D1EB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060493D" w14:textId="77777777" w:rsidR="000901EC" w:rsidRPr="000901EC" w:rsidRDefault="000901EC" w:rsidP="000901EC">
            <w:pPr>
              <w:spacing w:after="60"/>
              <w:rPr>
                <w:rFonts w:eastAsia="SimSun"/>
                <w:i/>
                <w:iCs/>
                <w:sz w:val="20"/>
              </w:rPr>
            </w:pPr>
            <w:r w:rsidRPr="000901EC">
              <w:rPr>
                <w:rFonts w:eastAsia="SimSun"/>
                <w:i/>
                <w:iCs/>
                <w:sz w:val="20"/>
              </w:rPr>
              <w:t>ERCOT Contingency Reserve Service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ECRS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52E3D68C" w14:textId="77777777" w:rsidTr="009C0551">
        <w:trPr>
          <w:trHeight w:val="525"/>
        </w:trPr>
        <w:tc>
          <w:tcPr>
            <w:tcW w:w="1060" w:type="pct"/>
            <w:shd w:val="clear" w:color="auto" w:fill="auto"/>
          </w:tcPr>
          <w:p w14:paraId="73698D0D" w14:textId="77777777" w:rsidR="000901EC" w:rsidRPr="000901EC" w:rsidRDefault="000901EC" w:rsidP="000901EC">
            <w:pPr>
              <w:spacing w:after="60"/>
              <w:rPr>
                <w:rFonts w:eastAsia="SimSun"/>
                <w:iCs/>
                <w:sz w:val="20"/>
              </w:rPr>
            </w:pPr>
            <w:r w:rsidRPr="000901EC">
              <w:rPr>
                <w:rFonts w:eastAsia="SimSun"/>
                <w:iCs/>
                <w:sz w:val="20"/>
              </w:rPr>
              <w:t>NSOPR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3355177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2723839" w14:textId="77777777" w:rsidR="000901EC" w:rsidRPr="000901EC" w:rsidRDefault="000901EC" w:rsidP="000901EC">
            <w:pPr>
              <w:spacing w:after="60"/>
              <w:rPr>
                <w:rFonts w:eastAsia="SimSun"/>
                <w:iCs/>
                <w:sz w:val="20"/>
              </w:rPr>
            </w:pPr>
            <w:r w:rsidRPr="000901EC">
              <w:rPr>
                <w:rFonts w:eastAsia="SimSun"/>
                <w:i/>
                <w:iCs/>
                <w:sz w:val="20"/>
              </w:rPr>
              <w:t>Non-Spinning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Non-Spin Ancillary Service Offers.  Where for a Combined </w:t>
            </w:r>
            <w:r w:rsidRPr="000901EC">
              <w:rPr>
                <w:rFonts w:eastAsia="SimSun"/>
                <w:iCs/>
                <w:sz w:val="20"/>
              </w:rPr>
              <w:lastRenderedPageBreak/>
              <w:t xml:space="preserve">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60A17E1C" w14:textId="77777777" w:rsidTr="009C0551">
        <w:trPr>
          <w:trHeight w:val="525"/>
          <w:ins w:id="2418" w:author="ERCOT" w:date="2024-05-16T15:50:00Z"/>
        </w:trPr>
        <w:tc>
          <w:tcPr>
            <w:tcW w:w="1060" w:type="pct"/>
            <w:shd w:val="clear" w:color="auto" w:fill="auto"/>
          </w:tcPr>
          <w:p w14:paraId="09AA8BA9" w14:textId="77777777" w:rsidR="000901EC" w:rsidRPr="000901EC" w:rsidRDefault="000901EC" w:rsidP="000901EC">
            <w:pPr>
              <w:spacing w:after="60"/>
              <w:rPr>
                <w:ins w:id="2419" w:author="ERCOT" w:date="2024-05-16T15:50:00Z"/>
                <w:rFonts w:eastAsia="SimSun"/>
                <w:iCs/>
                <w:sz w:val="20"/>
              </w:rPr>
            </w:pPr>
            <w:ins w:id="2420" w:author="ERCOT" w:date="2024-05-16T15:50:00Z">
              <w:r w:rsidRPr="000901EC">
                <w:rPr>
                  <w:rFonts w:eastAsia="SimSun"/>
                  <w:iCs/>
                  <w:sz w:val="20"/>
                </w:rPr>
                <w:lastRenderedPageBreak/>
                <w:t>DRROPR</w:t>
              </w:r>
              <w:r w:rsidRPr="000901EC">
                <w:rPr>
                  <w:rFonts w:eastAsia="SimSun"/>
                  <w:iCs/>
                  <w:sz w:val="20"/>
                  <w:vertAlign w:val="subscript"/>
                </w:rPr>
                <w:t xml:space="preserve"> </w:t>
              </w:r>
              <w:r w:rsidRPr="000901EC">
                <w:rPr>
                  <w:rFonts w:eastAsia="SimSun"/>
                  <w:i/>
                  <w:iCs/>
                  <w:sz w:val="20"/>
                  <w:vertAlign w:val="subscript"/>
                </w:rPr>
                <w:t>q, r, DAM</w:t>
              </w:r>
            </w:ins>
          </w:p>
        </w:tc>
        <w:tc>
          <w:tcPr>
            <w:tcW w:w="399" w:type="pct"/>
            <w:shd w:val="clear" w:color="auto" w:fill="auto"/>
          </w:tcPr>
          <w:p w14:paraId="6EBC7ADA" w14:textId="77777777" w:rsidR="000901EC" w:rsidRPr="000901EC" w:rsidRDefault="000901EC" w:rsidP="000901EC">
            <w:pPr>
              <w:spacing w:after="60"/>
              <w:jc w:val="center"/>
              <w:rPr>
                <w:ins w:id="2421" w:author="ERCOT" w:date="2024-05-16T15:50:00Z"/>
                <w:rFonts w:eastAsia="SimSun"/>
                <w:iCs/>
                <w:sz w:val="20"/>
              </w:rPr>
            </w:pPr>
            <w:ins w:id="2422" w:author="ERCOT" w:date="2024-05-16T15:50:00Z">
              <w:r w:rsidRPr="000901EC">
                <w:rPr>
                  <w:rFonts w:eastAsia="SimSun"/>
                  <w:iCs/>
                  <w:sz w:val="20"/>
                </w:rPr>
                <w:t>$/MW per hour</w:t>
              </w:r>
            </w:ins>
          </w:p>
        </w:tc>
        <w:tc>
          <w:tcPr>
            <w:tcW w:w="3541" w:type="pct"/>
            <w:shd w:val="clear" w:color="auto" w:fill="auto"/>
          </w:tcPr>
          <w:p w14:paraId="4FC200B2" w14:textId="77777777" w:rsidR="000901EC" w:rsidRPr="000901EC" w:rsidRDefault="000901EC" w:rsidP="000901EC">
            <w:pPr>
              <w:spacing w:after="60"/>
              <w:rPr>
                <w:ins w:id="2423" w:author="ERCOT" w:date="2024-05-16T15:50:00Z"/>
                <w:rFonts w:eastAsia="SimSun"/>
                <w:i/>
                <w:iCs/>
                <w:sz w:val="20"/>
              </w:rPr>
            </w:pPr>
            <w:ins w:id="2424" w:author="ERCOT" w:date="2024-05-16T15:50:00Z">
              <w:r w:rsidRPr="000901EC">
                <w:rPr>
                  <w:rFonts w:eastAsia="SimSun"/>
                  <w:i/>
                  <w:iCs/>
                  <w:sz w:val="20"/>
                </w:rPr>
                <w:t>Dispatchable Reliability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DRRS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ins>
          </w:p>
        </w:tc>
      </w:tr>
      <w:tr w:rsidR="000901EC" w:rsidRPr="000901EC" w14:paraId="4392CBB0" w14:textId="77777777" w:rsidTr="009C0551">
        <w:trPr>
          <w:trHeight w:val="525"/>
        </w:trPr>
        <w:tc>
          <w:tcPr>
            <w:tcW w:w="1060" w:type="pct"/>
            <w:shd w:val="clear" w:color="auto" w:fill="auto"/>
          </w:tcPr>
          <w:p w14:paraId="2E6FE305" w14:textId="77777777" w:rsidR="000901EC" w:rsidRPr="000901EC" w:rsidRDefault="000901EC" w:rsidP="000901EC">
            <w:pPr>
              <w:spacing w:after="60"/>
              <w:rPr>
                <w:rFonts w:eastAsia="SimSun"/>
                <w:iCs/>
                <w:sz w:val="20"/>
              </w:rPr>
            </w:pPr>
            <w:r w:rsidRPr="000901EC">
              <w:rPr>
                <w:rFonts w:eastAsia="SimSun"/>
                <w:iCs/>
                <w:sz w:val="20"/>
              </w:rPr>
              <w:t xml:space="preserve">MCPCRU </w:t>
            </w:r>
            <w:r w:rsidRPr="000901EC">
              <w:rPr>
                <w:rFonts w:eastAsia="SimSun"/>
                <w:i/>
                <w:iCs/>
                <w:sz w:val="20"/>
                <w:vertAlign w:val="subscript"/>
              </w:rPr>
              <w:t>DAM</w:t>
            </w:r>
          </w:p>
        </w:tc>
        <w:tc>
          <w:tcPr>
            <w:tcW w:w="399" w:type="pct"/>
            <w:shd w:val="clear" w:color="auto" w:fill="auto"/>
          </w:tcPr>
          <w:p w14:paraId="1565116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1598D68"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Regulation Up in DAM</w:t>
            </w:r>
            <w:r w:rsidRPr="000901EC">
              <w:rPr>
                <w:rFonts w:eastAsia="SimSun"/>
                <w:iCs/>
                <w:sz w:val="20"/>
              </w:rPr>
              <w:t>—The DAM Market Clearing Price for Capacity (MCPC) for Reg-Up, for the hour.</w:t>
            </w:r>
          </w:p>
        </w:tc>
      </w:tr>
      <w:tr w:rsidR="000901EC" w:rsidRPr="000901EC" w14:paraId="36548A11" w14:textId="77777777" w:rsidTr="009C0551">
        <w:trPr>
          <w:trHeight w:val="525"/>
        </w:trPr>
        <w:tc>
          <w:tcPr>
            <w:tcW w:w="1060" w:type="pct"/>
            <w:shd w:val="clear" w:color="auto" w:fill="auto"/>
          </w:tcPr>
          <w:p w14:paraId="719CF0E8" w14:textId="77777777" w:rsidR="000901EC" w:rsidRPr="000901EC" w:rsidRDefault="000901EC" w:rsidP="000901EC">
            <w:pPr>
              <w:spacing w:after="60"/>
              <w:rPr>
                <w:rFonts w:eastAsia="SimSun"/>
                <w:iCs/>
                <w:sz w:val="20"/>
              </w:rPr>
            </w:pPr>
            <w:r w:rsidRPr="000901EC">
              <w:rPr>
                <w:rFonts w:eastAsia="SimSun"/>
                <w:iCs/>
                <w:sz w:val="20"/>
              </w:rPr>
              <w:t xml:space="preserve">MCPCRD </w:t>
            </w:r>
            <w:r w:rsidRPr="000901EC">
              <w:rPr>
                <w:rFonts w:eastAsia="SimSun"/>
                <w:i/>
                <w:iCs/>
                <w:sz w:val="20"/>
                <w:vertAlign w:val="subscript"/>
              </w:rPr>
              <w:t>DAM</w:t>
            </w:r>
          </w:p>
        </w:tc>
        <w:tc>
          <w:tcPr>
            <w:tcW w:w="399" w:type="pct"/>
            <w:shd w:val="clear" w:color="auto" w:fill="auto"/>
          </w:tcPr>
          <w:p w14:paraId="2CD2E98C"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32565DAD"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Regulation Down in DAM</w:t>
            </w:r>
            <w:r w:rsidRPr="000901EC">
              <w:rPr>
                <w:rFonts w:eastAsia="SimSun"/>
                <w:iCs/>
                <w:sz w:val="20"/>
              </w:rPr>
              <w:t>—The DAM MCPC for Reg-Down, for the hour.</w:t>
            </w:r>
          </w:p>
        </w:tc>
      </w:tr>
      <w:tr w:rsidR="000901EC" w:rsidRPr="000901EC" w14:paraId="5E0E54B6" w14:textId="77777777" w:rsidTr="009C0551">
        <w:trPr>
          <w:trHeight w:val="525"/>
        </w:trPr>
        <w:tc>
          <w:tcPr>
            <w:tcW w:w="1060" w:type="pct"/>
            <w:shd w:val="clear" w:color="auto" w:fill="auto"/>
          </w:tcPr>
          <w:p w14:paraId="64418E4F" w14:textId="77777777" w:rsidR="000901EC" w:rsidRPr="000901EC" w:rsidRDefault="000901EC" w:rsidP="000901EC">
            <w:pPr>
              <w:spacing w:after="60"/>
              <w:rPr>
                <w:rFonts w:eastAsia="SimSun"/>
                <w:iCs/>
                <w:sz w:val="20"/>
              </w:rPr>
            </w:pPr>
            <w:r w:rsidRPr="000901EC">
              <w:rPr>
                <w:rFonts w:eastAsia="SimSun"/>
                <w:iCs/>
                <w:sz w:val="20"/>
              </w:rPr>
              <w:t xml:space="preserve">MCPCRR </w:t>
            </w:r>
            <w:r w:rsidRPr="000901EC">
              <w:rPr>
                <w:rFonts w:eastAsia="SimSun"/>
                <w:i/>
                <w:iCs/>
                <w:sz w:val="20"/>
                <w:vertAlign w:val="subscript"/>
              </w:rPr>
              <w:t>DAM</w:t>
            </w:r>
          </w:p>
        </w:tc>
        <w:tc>
          <w:tcPr>
            <w:tcW w:w="399" w:type="pct"/>
            <w:shd w:val="clear" w:color="auto" w:fill="auto"/>
          </w:tcPr>
          <w:p w14:paraId="41FD4843"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2CCA0AD5"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Responsive Reserve in DAM</w:t>
            </w:r>
            <w:r w:rsidRPr="000901EC">
              <w:rPr>
                <w:rFonts w:eastAsia="SimSun"/>
                <w:iCs/>
                <w:sz w:val="20"/>
              </w:rPr>
              <w:t>—The DAM MCPC for RRS, for the hour.</w:t>
            </w:r>
          </w:p>
        </w:tc>
      </w:tr>
      <w:tr w:rsidR="000901EC" w:rsidRPr="000901EC" w14:paraId="136E4F47" w14:textId="77777777" w:rsidTr="009C0551">
        <w:trPr>
          <w:trHeight w:val="525"/>
        </w:trPr>
        <w:tc>
          <w:tcPr>
            <w:tcW w:w="1060" w:type="pct"/>
            <w:shd w:val="clear" w:color="auto" w:fill="auto"/>
          </w:tcPr>
          <w:p w14:paraId="66D4A0F5" w14:textId="77777777" w:rsidR="000901EC" w:rsidRPr="000901EC" w:rsidRDefault="000901EC" w:rsidP="000901EC">
            <w:pPr>
              <w:spacing w:after="60"/>
              <w:rPr>
                <w:rFonts w:eastAsia="SimSun"/>
                <w:iCs/>
                <w:sz w:val="20"/>
              </w:rPr>
            </w:pPr>
            <w:r w:rsidRPr="000901EC">
              <w:rPr>
                <w:rFonts w:eastAsia="SimSun"/>
                <w:iCs/>
                <w:sz w:val="20"/>
              </w:rPr>
              <w:t xml:space="preserve">MCPCNS </w:t>
            </w:r>
            <w:r w:rsidRPr="000901EC">
              <w:rPr>
                <w:rFonts w:eastAsia="SimSun"/>
                <w:i/>
                <w:iCs/>
                <w:sz w:val="20"/>
                <w:vertAlign w:val="subscript"/>
              </w:rPr>
              <w:t>DAM</w:t>
            </w:r>
          </w:p>
        </w:tc>
        <w:tc>
          <w:tcPr>
            <w:tcW w:w="399" w:type="pct"/>
            <w:shd w:val="clear" w:color="auto" w:fill="auto"/>
          </w:tcPr>
          <w:p w14:paraId="062FC4DA"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719F9D9C"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Non-Spinning Reserve in DAM</w:t>
            </w:r>
            <w:r w:rsidRPr="000901EC">
              <w:rPr>
                <w:rFonts w:eastAsia="SimSun"/>
                <w:iCs/>
                <w:sz w:val="20"/>
              </w:rPr>
              <w:t>—The DAM MCPC for Non-Spin, for the hour.</w:t>
            </w:r>
          </w:p>
        </w:tc>
      </w:tr>
      <w:tr w:rsidR="000901EC" w:rsidRPr="000901EC" w14:paraId="65073694" w14:textId="77777777" w:rsidTr="009C0551">
        <w:trPr>
          <w:trHeight w:val="525"/>
        </w:trPr>
        <w:tc>
          <w:tcPr>
            <w:tcW w:w="1060" w:type="pct"/>
            <w:shd w:val="clear" w:color="auto" w:fill="auto"/>
          </w:tcPr>
          <w:p w14:paraId="09E415F6" w14:textId="77777777" w:rsidR="000901EC" w:rsidRPr="000901EC" w:rsidRDefault="000901EC" w:rsidP="000901EC">
            <w:pPr>
              <w:spacing w:after="60"/>
              <w:rPr>
                <w:rFonts w:eastAsia="SimSun"/>
                <w:iCs/>
                <w:sz w:val="20"/>
              </w:rPr>
            </w:pPr>
            <w:r w:rsidRPr="000901EC">
              <w:rPr>
                <w:rFonts w:eastAsia="SimSun"/>
                <w:sz w:val="20"/>
              </w:rPr>
              <w:t xml:space="preserve">MCPCECR </w:t>
            </w:r>
            <w:r w:rsidRPr="000901EC">
              <w:rPr>
                <w:rFonts w:eastAsia="SimSun"/>
                <w:i/>
                <w:sz w:val="20"/>
                <w:vertAlign w:val="subscript"/>
              </w:rPr>
              <w:t>DAM</w:t>
            </w:r>
          </w:p>
        </w:tc>
        <w:tc>
          <w:tcPr>
            <w:tcW w:w="399" w:type="pct"/>
            <w:shd w:val="clear" w:color="auto" w:fill="auto"/>
          </w:tcPr>
          <w:p w14:paraId="0E2B3691"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2AD914FF" w14:textId="77777777" w:rsidR="000901EC" w:rsidRPr="000901EC" w:rsidRDefault="000901EC" w:rsidP="000901EC">
            <w:pPr>
              <w:spacing w:after="60"/>
              <w:rPr>
                <w:rFonts w:eastAsia="SimSun"/>
                <w:i/>
                <w:iCs/>
                <w:sz w:val="20"/>
              </w:rPr>
            </w:pPr>
            <w:r w:rsidRPr="000901EC">
              <w:rPr>
                <w:rFonts w:eastAsia="SimSun"/>
                <w:i/>
                <w:sz w:val="20"/>
              </w:rPr>
              <w:t>Market Clearing Price for Capacity for ERCOT Contingency Reserve Service in DAM</w:t>
            </w:r>
            <w:r w:rsidRPr="000901EC">
              <w:rPr>
                <w:rFonts w:eastAsia="SimSun"/>
                <w:sz w:val="20"/>
              </w:rPr>
              <w:t>—The DAM MCPC for ECRS, for the hour.</w:t>
            </w:r>
          </w:p>
        </w:tc>
      </w:tr>
      <w:tr w:rsidR="000901EC" w:rsidRPr="000901EC" w14:paraId="75DDB011" w14:textId="77777777" w:rsidTr="009C0551">
        <w:trPr>
          <w:trHeight w:val="525"/>
          <w:ins w:id="2425" w:author="ERCOT" w:date="2024-05-16T15:50:00Z"/>
        </w:trPr>
        <w:tc>
          <w:tcPr>
            <w:tcW w:w="1060" w:type="pct"/>
            <w:shd w:val="clear" w:color="auto" w:fill="auto"/>
          </w:tcPr>
          <w:p w14:paraId="60C5B197" w14:textId="77777777" w:rsidR="000901EC" w:rsidRPr="000901EC" w:rsidRDefault="000901EC" w:rsidP="000901EC">
            <w:pPr>
              <w:spacing w:after="60"/>
              <w:rPr>
                <w:ins w:id="2426" w:author="ERCOT" w:date="2024-05-16T15:50:00Z"/>
                <w:rFonts w:eastAsia="SimSun"/>
                <w:sz w:val="20"/>
                <w:szCs w:val="20"/>
              </w:rPr>
            </w:pPr>
            <w:ins w:id="2427" w:author="ERCOT" w:date="2024-05-16T15:50:00Z">
              <w:r w:rsidRPr="000901EC">
                <w:rPr>
                  <w:rFonts w:eastAsia="SimSun"/>
                  <w:sz w:val="20"/>
                  <w:szCs w:val="20"/>
                </w:rPr>
                <w:t xml:space="preserve">MCPCDRR </w:t>
              </w:r>
              <w:r w:rsidRPr="000901EC">
                <w:rPr>
                  <w:rFonts w:eastAsia="SimSun"/>
                  <w:i/>
                  <w:sz w:val="20"/>
                  <w:szCs w:val="20"/>
                  <w:vertAlign w:val="subscript"/>
                </w:rPr>
                <w:t>DAM, h</w:t>
              </w:r>
            </w:ins>
          </w:p>
        </w:tc>
        <w:tc>
          <w:tcPr>
            <w:tcW w:w="399" w:type="pct"/>
            <w:shd w:val="clear" w:color="auto" w:fill="auto"/>
          </w:tcPr>
          <w:p w14:paraId="1B3AE84A" w14:textId="77777777" w:rsidR="000901EC" w:rsidRPr="000901EC" w:rsidRDefault="000901EC" w:rsidP="000901EC">
            <w:pPr>
              <w:spacing w:after="60"/>
              <w:jc w:val="center"/>
              <w:rPr>
                <w:ins w:id="2428" w:author="ERCOT" w:date="2024-05-16T15:50:00Z"/>
                <w:rFonts w:eastAsia="SimSun"/>
                <w:iCs/>
                <w:sz w:val="20"/>
                <w:szCs w:val="20"/>
              </w:rPr>
            </w:pPr>
            <w:ins w:id="2429" w:author="ERCOT" w:date="2024-05-16T15:50:00Z">
              <w:r w:rsidRPr="000901EC">
                <w:rPr>
                  <w:rFonts w:eastAsia="SimSun"/>
                  <w:sz w:val="20"/>
                  <w:szCs w:val="20"/>
                </w:rPr>
                <w:t>$/MW per hour</w:t>
              </w:r>
            </w:ins>
          </w:p>
        </w:tc>
        <w:tc>
          <w:tcPr>
            <w:tcW w:w="3541" w:type="pct"/>
            <w:shd w:val="clear" w:color="auto" w:fill="auto"/>
          </w:tcPr>
          <w:p w14:paraId="3DEE3114" w14:textId="77777777" w:rsidR="000901EC" w:rsidRPr="000901EC" w:rsidRDefault="000901EC" w:rsidP="000901EC">
            <w:pPr>
              <w:spacing w:after="60"/>
              <w:rPr>
                <w:ins w:id="2430" w:author="ERCOT" w:date="2024-05-16T15:50:00Z"/>
                <w:rFonts w:eastAsia="SimSun"/>
                <w:i/>
                <w:sz w:val="20"/>
                <w:szCs w:val="20"/>
              </w:rPr>
            </w:pPr>
            <w:ins w:id="2431" w:author="ERCOT" w:date="2024-05-16T15:50:00Z">
              <w:r w:rsidRPr="000901EC">
                <w:rPr>
                  <w:rFonts w:eastAsia="SimSun"/>
                  <w:i/>
                  <w:sz w:val="20"/>
                  <w:szCs w:val="20"/>
                </w:rPr>
                <w:t>Market Clearing Price for Capacity for Dispatchable Reliability Reserve Service per hour in DAM</w:t>
              </w:r>
              <w:r w:rsidRPr="000901EC">
                <w:rPr>
                  <w:rFonts w:eastAsia="SimSun"/>
                  <w:sz w:val="20"/>
                  <w:szCs w:val="20"/>
                </w:rPr>
                <w:t xml:space="preserve">—The DAM MCPC for DRRS for the hour </w:t>
              </w:r>
              <w:r w:rsidRPr="000901EC">
                <w:rPr>
                  <w:rFonts w:eastAsia="SimSun"/>
                  <w:i/>
                  <w:sz w:val="20"/>
                  <w:szCs w:val="20"/>
                </w:rPr>
                <w:t>h</w:t>
              </w:r>
              <w:r w:rsidRPr="000901EC">
                <w:rPr>
                  <w:rFonts w:eastAsia="SimSun"/>
                  <w:sz w:val="20"/>
                  <w:szCs w:val="20"/>
                </w:rPr>
                <w:t>.</w:t>
              </w:r>
            </w:ins>
          </w:p>
        </w:tc>
      </w:tr>
    </w:tbl>
    <w:p w14:paraId="54B87A47" w14:textId="77777777" w:rsidR="000901EC" w:rsidRPr="000901EC" w:rsidRDefault="000901EC" w:rsidP="000901EC">
      <w:pPr>
        <w:rPr>
          <w:rFonts w:eastAsia="SimSu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0901EC" w:rsidRPr="000901EC" w14:paraId="2351A2C3" w14:textId="77777777" w:rsidTr="009C0551">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437EA9B" w14:textId="77777777" w:rsidR="000901EC" w:rsidRPr="000901EC" w:rsidRDefault="000901EC" w:rsidP="000901EC">
            <w:pPr>
              <w:spacing w:after="60"/>
              <w:rPr>
                <w:rFonts w:eastAsia="SimSun"/>
                <w:sz w:val="20"/>
              </w:rPr>
            </w:pPr>
            <w:r w:rsidRPr="000901EC">
              <w:rPr>
                <w:rFonts w:eastAsia="SimSun"/>
                <w:sz w:val="20"/>
              </w:rPr>
              <w:t xml:space="preserve">DAOBLPR </w:t>
            </w:r>
            <w:r w:rsidRPr="000901EC">
              <w:rPr>
                <w:rFonts w:eastAsia="SimSun"/>
                <w:sz w:val="20"/>
                <w:vertAlign w:val="subscript"/>
              </w:rPr>
              <w:t>(</w:t>
            </w:r>
            <w:r w:rsidRPr="000901EC">
              <w:rPr>
                <w:rFonts w:eastAsia="SimSun"/>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30301CF8" w14:textId="77777777" w:rsidR="000901EC" w:rsidRPr="000901EC" w:rsidRDefault="000901EC" w:rsidP="000901EC">
            <w:pPr>
              <w:spacing w:after="60"/>
              <w:jc w:val="center"/>
              <w:rPr>
                <w:rFonts w:eastAsia="SimSun"/>
                <w:sz w:val="20"/>
              </w:rPr>
            </w:pPr>
            <w:r w:rsidRPr="000901EC">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0D415B5" w14:textId="77777777" w:rsidR="000901EC" w:rsidRPr="000901EC" w:rsidRDefault="000901EC" w:rsidP="000901EC">
            <w:pPr>
              <w:spacing w:after="60"/>
              <w:rPr>
                <w:rFonts w:eastAsia="SimSun"/>
                <w:i/>
                <w:sz w:val="20"/>
              </w:rPr>
            </w:pPr>
            <w:r w:rsidRPr="000901EC">
              <w:rPr>
                <w:rFonts w:eastAsia="SimSun"/>
                <w:bCs/>
                <w:i/>
                <w:iCs/>
                <w:sz w:val="20"/>
              </w:rPr>
              <w:t>Day-Ahead Obligation Price per pair of source and sink</w:t>
            </w:r>
            <w:r w:rsidRPr="000901EC">
              <w:rPr>
                <w:rFonts w:ascii="Symbol" w:eastAsia="Symbol" w:hAnsi="Symbol" w:cs="Symbol"/>
                <w:sz w:val="20"/>
              </w:rPr>
              <w:sym w:font="Symbol" w:char="F0BE"/>
            </w:r>
            <w:r w:rsidRPr="000901EC">
              <w:rPr>
                <w:rFonts w:eastAsia="SimSun"/>
                <w:bCs/>
                <w:iCs/>
                <w:sz w:val="20"/>
              </w:rPr>
              <w:t xml:space="preserve">The DAM clearing price of a PTP Obligation bid with the source </w:t>
            </w:r>
            <w:r w:rsidRPr="000901EC">
              <w:rPr>
                <w:rFonts w:eastAsia="SimSun"/>
                <w:bCs/>
                <w:i/>
                <w:iCs/>
                <w:sz w:val="20"/>
              </w:rPr>
              <w:t>j,</w:t>
            </w:r>
            <w:r w:rsidRPr="000901EC">
              <w:rPr>
                <w:rFonts w:eastAsia="SimSun"/>
                <w:bCs/>
                <w:iCs/>
                <w:sz w:val="20"/>
              </w:rPr>
              <w:t xml:space="preserve"> and the sink </w:t>
            </w:r>
            <w:r w:rsidRPr="000901EC">
              <w:rPr>
                <w:rFonts w:eastAsia="SimSun"/>
                <w:bCs/>
                <w:i/>
                <w:iCs/>
                <w:sz w:val="20"/>
              </w:rPr>
              <w:t>k</w:t>
            </w:r>
            <w:r w:rsidRPr="000901EC">
              <w:rPr>
                <w:rFonts w:eastAsia="SimSun"/>
                <w:bCs/>
                <w:iCs/>
                <w:sz w:val="20"/>
              </w:rPr>
              <w:t xml:space="preserve">, for the </w:t>
            </w:r>
            <w:r w:rsidRPr="000901EC">
              <w:rPr>
                <w:rFonts w:eastAsia="SimSun"/>
                <w:iCs/>
                <w:sz w:val="20"/>
              </w:rPr>
              <w:t>hour</w:t>
            </w:r>
            <w:r w:rsidRPr="000901EC">
              <w:rPr>
                <w:rFonts w:eastAsia="SimSun"/>
                <w:bCs/>
                <w:iCs/>
                <w:sz w:val="20"/>
              </w:rPr>
              <w:t>.</w:t>
            </w:r>
          </w:p>
        </w:tc>
      </w:tr>
      <w:tr w:rsidR="000901EC" w:rsidRPr="000901EC" w14:paraId="7CA26002" w14:textId="77777777" w:rsidTr="009C0551">
        <w:trPr>
          <w:cantSplit/>
          <w:trHeight w:val="309"/>
        </w:trPr>
        <w:tc>
          <w:tcPr>
            <w:tcW w:w="1062" w:type="pct"/>
            <w:tcBorders>
              <w:top w:val="single" w:sz="6" w:space="0" w:color="auto"/>
              <w:left w:val="single" w:sz="4" w:space="0" w:color="auto"/>
              <w:bottom w:val="single" w:sz="6" w:space="0" w:color="auto"/>
              <w:right w:val="single" w:sz="6" w:space="0" w:color="auto"/>
            </w:tcBorders>
          </w:tcPr>
          <w:p w14:paraId="0DDDDCCC" w14:textId="77777777" w:rsidR="000901EC" w:rsidRPr="000901EC" w:rsidRDefault="000901EC" w:rsidP="000901EC">
            <w:pPr>
              <w:spacing w:after="60"/>
              <w:rPr>
                <w:rFonts w:eastAsia="SimSun"/>
                <w:sz w:val="20"/>
              </w:rPr>
            </w:pPr>
            <w:r w:rsidRPr="000901EC">
              <w:rPr>
                <w:rFonts w:eastAsia="SimSun"/>
                <w:iCs/>
                <w:sz w:val="20"/>
                <w:lang w:val="sv-SE"/>
              </w:rPr>
              <w:t xml:space="preserve">RTOBLPR </w:t>
            </w:r>
            <w:r w:rsidRPr="000901EC">
              <w:rPr>
                <w:rFonts w:eastAsia="SimSun"/>
                <w:i/>
                <w:iCs/>
                <w:sz w:val="20"/>
                <w:vertAlign w:val="subscript"/>
                <w:lang w:val="sv-SE"/>
              </w:rPr>
              <w:t>(j, k)</w:t>
            </w:r>
            <w:r w:rsidRPr="000901EC">
              <w:rPr>
                <w:rFonts w:eastAsia="SimSun"/>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136C3C4E" w14:textId="77777777" w:rsidR="000901EC" w:rsidRPr="000901EC" w:rsidRDefault="000901EC" w:rsidP="000901EC">
            <w:pPr>
              <w:spacing w:after="60"/>
              <w:jc w:val="center"/>
              <w:rPr>
                <w:rFonts w:eastAsia="SimSun"/>
                <w:bCs/>
                <w:iCs/>
                <w:sz w:val="20"/>
              </w:rPr>
            </w:pPr>
            <w:r w:rsidRPr="000901EC">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3A5226AC" w14:textId="77777777" w:rsidR="000901EC" w:rsidRPr="000901EC" w:rsidRDefault="000901EC" w:rsidP="000901EC">
            <w:pPr>
              <w:spacing w:after="60"/>
              <w:rPr>
                <w:rFonts w:eastAsia="SimSun"/>
                <w:bCs/>
                <w:i/>
                <w:iCs/>
                <w:sz w:val="20"/>
              </w:rPr>
            </w:pPr>
            <w:r w:rsidRPr="000901EC">
              <w:rPr>
                <w:rFonts w:eastAsia="SimSun"/>
                <w:bCs/>
                <w:i/>
                <w:iCs/>
                <w:sz w:val="20"/>
              </w:rPr>
              <w:t>Real-Time Obligation Price per pair of source and sink</w:t>
            </w:r>
            <w:r w:rsidRPr="000901EC">
              <w:rPr>
                <w:rFonts w:ascii="Symbol" w:eastAsia="Symbol" w:hAnsi="Symbol" w:cs="Symbol"/>
                <w:sz w:val="20"/>
              </w:rPr>
              <w:sym w:font="Symbol" w:char="F0BE"/>
            </w:r>
            <w:r w:rsidRPr="000901EC">
              <w:rPr>
                <w:rFonts w:eastAsia="SimSun"/>
                <w:bCs/>
                <w:iCs/>
                <w:sz w:val="20"/>
              </w:rPr>
              <w:t xml:space="preserve">The Real-Time calculated price of a PTP Obligation bid with the source </w:t>
            </w:r>
            <w:r w:rsidRPr="000901EC">
              <w:rPr>
                <w:rFonts w:eastAsia="SimSun"/>
                <w:bCs/>
                <w:i/>
                <w:iCs/>
                <w:sz w:val="20"/>
              </w:rPr>
              <w:t>j,</w:t>
            </w:r>
            <w:r w:rsidRPr="000901EC">
              <w:rPr>
                <w:rFonts w:eastAsia="SimSun"/>
                <w:bCs/>
                <w:iCs/>
                <w:sz w:val="20"/>
              </w:rPr>
              <w:t xml:space="preserve"> and the sink </w:t>
            </w:r>
            <w:r w:rsidRPr="000901EC">
              <w:rPr>
                <w:rFonts w:eastAsia="SimSun"/>
                <w:bCs/>
                <w:i/>
                <w:iCs/>
                <w:sz w:val="20"/>
              </w:rPr>
              <w:t>k</w:t>
            </w:r>
            <w:r w:rsidRPr="000901EC">
              <w:rPr>
                <w:rFonts w:eastAsia="SimSun"/>
                <w:bCs/>
                <w:iCs/>
                <w:sz w:val="20"/>
              </w:rPr>
              <w:t xml:space="preserve">, for the </w:t>
            </w:r>
            <w:r w:rsidRPr="000901EC">
              <w:rPr>
                <w:rFonts w:eastAsia="SimSun"/>
                <w:iCs/>
                <w:sz w:val="20"/>
              </w:rPr>
              <w:t>15 minute period</w:t>
            </w:r>
            <w:r w:rsidRPr="000901EC">
              <w:rPr>
                <w:rFonts w:eastAsia="SimSun"/>
                <w:bCs/>
                <w:iCs/>
                <w:sz w:val="20"/>
              </w:rPr>
              <w:t>.</w:t>
            </w:r>
          </w:p>
        </w:tc>
      </w:tr>
      <w:tr w:rsidR="000901EC" w:rsidRPr="000901EC" w14:paraId="737C5FBD"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7C4A3086" w14:textId="77777777" w:rsidR="000901EC" w:rsidRPr="000901EC" w:rsidRDefault="000901EC" w:rsidP="000901EC">
            <w:pPr>
              <w:spacing w:after="60"/>
              <w:rPr>
                <w:rFonts w:eastAsia="SimSun"/>
                <w:i/>
                <w:iCs/>
                <w:sz w:val="20"/>
              </w:rPr>
            </w:pPr>
            <w:r w:rsidRPr="000901EC">
              <w:rPr>
                <w:rFonts w:eastAsia="SimSun"/>
                <w:i/>
                <w:iCs/>
                <w:sz w:val="20"/>
              </w:rPr>
              <w:t>q</w:t>
            </w:r>
          </w:p>
        </w:tc>
        <w:tc>
          <w:tcPr>
            <w:tcW w:w="398" w:type="pct"/>
            <w:tcBorders>
              <w:top w:val="single" w:sz="6" w:space="0" w:color="auto"/>
              <w:left w:val="single" w:sz="6" w:space="0" w:color="auto"/>
              <w:bottom w:val="single" w:sz="6" w:space="0" w:color="auto"/>
              <w:right w:val="single" w:sz="6" w:space="0" w:color="auto"/>
            </w:tcBorders>
          </w:tcPr>
          <w:p w14:paraId="45347200"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0806447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9952831"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0571DAD0" w14:textId="77777777" w:rsidR="000901EC" w:rsidRPr="000901EC" w:rsidRDefault="000901EC" w:rsidP="000901EC">
            <w:pPr>
              <w:spacing w:after="60"/>
              <w:rPr>
                <w:rFonts w:eastAsia="SimSun"/>
                <w:i/>
                <w:iCs/>
                <w:sz w:val="20"/>
              </w:rPr>
            </w:pPr>
            <w:r w:rsidRPr="000901EC">
              <w:rPr>
                <w:rFonts w:eastAsia="SimSun"/>
                <w:i/>
                <w:iCs/>
                <w:sz w:val="20"/>
              </w:rPr>
              <w:t>r</w:t>
            </w:r>
          </w:p>
        </w:tc>
        <w:tc>
          <w:tcPr>
            <w:tcW w:w="398" w:type="pct"/>
            <w:tcBorders>
              <w:top w:val="single" w:sz="6" w:space="0" w:color="auto"/>
              <w:left w:val="single" w:sz="6" w:space="0" w:color="auto"/>
              <w:bottom w:val="single" w:sz="6" w:space="0" w:color="auto"/>
              <w:right w:val="single" w:sz="6" w:space="0" w:color="auto"/>
            </w:tcBorders>
          </w:tcPr>
          <w:p w14:paraId="7BE4087E"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626CD0B" w14:textId="77777777" w:rsidR="000901EC" w:rsidRPr="000901EC" w:rsidRDefault="000901EC" w:rsidP="000901EC">
            <w:pPr>
              <w:spacing w:after="60"/>
              <w:rPr>
                <w:rFonts w:eastAsia="SimSun"/>
                <w:iCs/>
                <w:sz w:val="20"/>
              </w:rPr>
            </w:pPr>
            <w:r w:rsidRPr="000901EC">
              <w:rPr>
                <w:rFonts w:eastAsia="SimSun"/>
                <w:iCs/>
                <w:sz w:val="20"/>
              </w:rPr>
              <w:t>A Resource.</w:t>
            </w:r>
          </w:p>
        </w:tc>
      </w:tr>
      <w:tr w:rsidR="000901EC" w:rsidRPr="000901EC" w14:paraId="19375090"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7A33A9C0" w14:textId="77777777" w:rsidR="000901EC" w:rsidRPr="000901EC" w:rsidRDefault="000901EC" w:rsidP="000901EC">
            <w:pPr>
              <w:spacing w:after="60"/>
              <w:rPr>
                <w:rFonts w:eastAsia="SimSun"/>
                <w:i/>
                <w:iCs/>
                <w:sz w:val="20"/>
              </w:rPr>
            </w:pPr>
            <w:r w:rsidRPr="000901EC">
              <w:rPr>
                <w:rFonts w:eastAsia="SimSun"/>
                <w:i/>
                <w:iCs/>
                <w:sz w:val="20"/>
              </w:rPr>
              <w:t>i</w:t>
            </w:r>
          </w:p>
        </w:tc>
        <w:tc>
          <w:tcPr>
            <w:tcW w:w="398" w:type="pct"/>
            <w:tcBorders>
              <w:top w:val="single" w:sz="6" w:space="0" w:color="auto"/>
              <w:left w:val="single" w:sz="6" w:space="0" w:color="auto"/>
              <w:bottom w:val="single" w:sz="6" w:space="0" w:color="auto"/>
              <w:right w:val="single" w:sz="6" w:space="0" w:color="auto"/>
            </w:tcBorders>
          </w:tcPr>
          <w:p w14:paraId="2B0435AB"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B8BB1F8" w14:textId="77777777" w:rsidR="000901EC" w:rsidRPr="000901EC" w:rsidRDefault="000901EC" w:rsidP="000901EC">
            <w:pPr>
              <w:spacing w:after="60"/>
              <w:rPr>
                <w:rFonts w:eastAsia="SimSun"/>
                <w:iCs/>
                <w:sz w:val="20"/>
              </w:rPr>
            </w:pPr>
            <w:r w:rsidRPr="000901EC">
              <w:rPr>
                <w:rFonts w:eastAsia="SimSun"/>
                <w:iCs/>
                <w:sz w:val="20"/>
              </w:rPr>
              <w:t>A 15-minute Settlement Interval.</w:t>
            </w:r>
          </w:p>
        </w:tc>
      </w:tr>
      <w:tr w:rsidR="000901EC" w:rsidRPr="000901EC" w14:paraId="544955F9" w14:textId="77777777" w:rsidTr="009C0551">
        <w:trPr>
          <w:cantSplit/>
        </w:trPr>
        <w:tc>
          <w:tcPr>
            <w:tcW w:w="1062" w:type="pct"/>
            <w:tcBorders>
              <w:top w:val="single" w:sz="6" w:space="0" w:color="auto"/>
              <w:left w:val="single" w:sz="4" w:space="0" w:color="auto"/>
              <w:bottom w:val="single" w:sz="6" w:space="0" w:color="auto"/>
              <w:right w:val="single" w:sz="6" w:space="0" w:color="auto"/>
            </w:tcBorders>
            <w:hideMark/>
          </w:tcPr>
          <w:p w14:paraId="7A1A5324" w14:textId="77777777" w:rsidR="000901EC" w:rsidRPr="000901EC" w:rsidRDefault="000901EC" w:rsidP="000901EC">
            <w:pPr>
              <w:spacing w:after="60"/>
              <w:rPr>
                <w:rFonts w:eastAsia="SimSun"/>
                <w:i/>
                <w:iCs/>
                <w:sz w:val="20"/>
              </w:rPr>
            </w:pPr>
            <w:r w:rsidRPr="000901EC">
              <w:rPr>
                <w:rFonts w:eastAsia="SimSun"/>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5EF47A12"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63FBF741" w14:textId="77777777" w:rsidR="000901EC" w:rsidRPr="000901EC" w:rsidRDefault="000901EC" w:rsidP="000901EC">
            <w:pPr>
              <w:spacing w:after="60"/>
              <w:rPr>
                <w:rFonts w:eastAsia="SimSun"/>
                <w:iCs/>
                <w:sz w:val="20"/>
              </w:rPr>
            </w:pPr>
            <w:r w:rsidRPr="000901EC">
              <w:rPr>
                <w:rFonts w:eastAsia="SimSun"/>
                <w:iCs/>
                <w:sz w:val="20"/>
              </w:rPr>
              <w:t>A sink Settlement Point.</w:t>
            </w:r>
          </w:p>
        </w:tc>
      </w:tr>
      <w:tr w:rsidR="000901EC" w:rsidRPr="000901EC" w14:paraId="1064D5BF" w14:textId="77777777" w:rsidTr="009C0551">
        <w:trPr>
          <w:cantSplit/>
        </w:trPr>
        <w:tc>
          <w:tcPr>
            <w:tcW w:w="1062" w:type="pct"/>
            <w:tcBorders>
              <w:top w:val="single" w:sz="6" w:space="0" w:color="auto"/>
              <w:left w:val="single" w:sz="4" w:space="0" w:color="auto"/>
              <w:bottom w:val="single" w:sz="6" w:space="0" w:color="auto"/>
              <w:right w:val="single" w:sz="6" w:space="0" w:color="auto"/>
            </w:tcBorders>
            <w:hideMark/>
          </w:tcPr>
          <w:p w14:paraId="1C7417BD" w14:textId="77777777" w:rsidR="000901EC" w:rsidRPr="000901EC" w:rsidRDefault="000901EC" w:rsidP="000901EC">
            <w:pPr>
              <w:spacing w:after="60"/>
              <w:rPr>
                <w:rFonts w:eastAsia="SimSun"/>
                <w:i/>
                <w:iCs/>
                <w:sz w:val="20"/>
              </w:rPr>
            </w:pPr>
            <w:r w:rsidRPr="000901EC">
              <w:rPr>
                <w:rFonts w:eastAsia="SimSun"/>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2CBF5ED1"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4A53165" w14:textId="77777777" w:rsidR="000901EC" w:rsidRPr="000901EC" w:rsidRDefault="000901EC" w:rsidP="000901EC">
            <w:pPr>
              <w:spacing w:after="60"/>
              <w:rPr>
                <w:rFonts w:eastAsia="SimSun"/>
                <w:iCs/>
                <w:sz w:val="20"/>
              </w:rPr>
            </w:pPr>
            <w:r w:rsidRPr="000901EC">
              <w:rPr>
                <w:rFonts w:eastAsia="SimSun"/>
                <w:iCs/>
                <w:sz w:val="20"/>
              </w:rPr>
              <w:t>A Settlement Point.</w:t>
            </w:r>
          </w:p>
        </w:tc>
      </w:tr>
      <w:tr w:rsidR="000901EC" w:rsidRPr="000901EC" w14:paraId="7D1BAFDF"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0768C300" w14:textId="77777777" w:rsidR="000901EC" w:rsidRPr="000901EC" w:rsidRDefault="000901EC" w:rsidP="000901EC">
            <w:pPr>
              <w:spacing w:after="60"/>
              <w:rPr>
                <w:rFonts w:eastAsia="SimSun"/>
                <w:i/>
                <w:iCs/>
                <w:sz w:val="20"/>
              </w:rPr>
            </w:pPr>
            <w:r w:rsidRPr="000901EC">
              <w:rPr>
                <w:rFonts w:eastAsia="SimSun"/>
                <w:i/>
                <w:iCs/>
                <w:sz w:val="20"/>
              </w:rPr>
              <w:t>j</w:t>
            </w:r>
          </w:p>
        </w:tc>
        <w:tc>
          <w:tcPr>
            <w:tcW w:w="398" w:type="pct"/>
            <w:tcBorders>
              <w:top w:val="single" w:sz="6" w:space="0" w:color="auto"/>
              <w:left w:val="single" w:sz="6" w:space="0" w:color="auto"/>
              <w:bottom w:val="single" w:sz="6" w:space="0" w:color="auto"/>
              <w:right w:val="single" w:sz="6" w:space="0" w:color="auto"/>
            </w:tcBorders>
          </w:tcPr>
          <w:p w14:paraId="590D9CD5"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A467C4E" w14:textId="77777777" w:rsidR="000901EC" w:rsidRPr="000901EC" w:rsidRDefault="000901EC" w:rsidP="000901EC">
            <w:pPr>
              <w:spacing w:after="60"/>
              <w:rPr>
                <w:rFonts w:eastAsia="SimSun"/>
                <w:iCs/>
                <w:sz w:val="20"/>
              </w:rPr>
            </w:pPr>
            <w:r w:rsidRPr="000901EC">
              <w:rPr>
                <w:rFonts w:eastAsia="SimSun"/>
                <w:iCs/>
                <w:sz w:val="20"/>
              </w:rPr>
              <w:t>A source Settlement Point.</w:t>
            </w:r>
          </w:p>
        </w:tc>
      </w:tr>
    </w:tbl>
    <w:p w14:paraId="2A3701D0" w14:textId="77777777" w:rsidR="000901EC" w:rsidRPr="000901EC" w:rsidRDefault="000901EC" w:rsidP="000901EC">
      <w:pPr>
        <w:tabs>
          <w:tab w:val="left" w:pos="1620"/>
        </w:tabs>
        <w:spacing w:before="480" w:after="240"/>
        <w:rPr>
          <w:rFonts w:eastAsia="SimSun"/>
        </w:rPr>
      </w:pPr>
      <w:r w:rsidRPr="000901EC">
        <w:rPr>
          <w:rFonts w:eastAsia="SimSun"/>
          <w:b/>
          <w:bCs/>
          <w:i/>
          <w:iCs/>
        </w:rPr>
        <w:t>16.11.4.3.1</w:t>
      </w:r>
      <w:r w:rsidRPr="000901EC">
        <w:rPr>
          <w:rFonts w:eastAsia="SimSun"/>
        </w:rPr>
        <w:tab/>
      </w:r>
      <w:r w:rsidRPr="000901EC">
        <w:rPr>
          <w:rFonts w:eastAsia="SimSun"/>
          <w:b/>
          <w:bCs/>
          <w:i/>
          <w:iCs/>
        </w:rPr>
        <w:t>Day-Ahead Liability Estimate</w:t>
      </w:r>
    </w:p>
    <w:p w14:paraId="1B4D4F86"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ERCOT shall estimate Day-Ahead Liability (DAL) for an Operating Day as the sum of estimates for the following DAM Settlement charges and payments:</w:t>
      </w:r>
    </w:p>
    <w:p w14:paraId="7FF07BAD" w14:textId="77777777" w:rsidR="000901EC" w:rsidRPr="000901EC" w:rsidRDefault="000901EC" w:rsidP="000901EC">
      <w:pPr>
        <w:spacing w:after="240"/>
        <w:ind w:left="720"/>
        <w:rPr>
          <w:rFonts w:eastAsia="SimSun"/>
        </w:rPr>
      </w:pPr>
      <w:r w:rsidRPr="000901EC">
        <w:rPr>
          <w:rFonts w:eastAsia="SimSun"/>
        </w:rPr>
        <w:t>(a)</w:t>
      </w:r>
      <w:r w:rsidRPr="000901EC">
        <w:rPr>
          <w:rFonts w:eastAsia="SimSun"/>
        </w:rPr>
        <w:tab/>
        <w:t>Section 4.6.2.1, Day-Ahead Energy Payment;</w:t>
      </w:r>
    </w:p>
    <w:p w14:paraId="47C59E4C" w14:textId="77777777" w:rsidR="000901EC" w:rsidRPr="000901EC" w:rsidRDefault="000901EC" w:rsidP="000901EC">
      <w:pPr>
        <w:spacing w:after="240"/>
        <w:ind w:left="720"/>
        <w:rPr>
          <w:rFonts w:eastAsia="SimSun"/>
        </w:rPr>
      </w:pPr>
      <w:r w:rsidRPr="000901EC">
        <w:rPr>
          <w:rFonts w:eastAsia="SimSun"/>
        </w:rPr>
        <w:t>(b)</w:t>
      </w:r>
      <w:r w:rsidRPr="000901EC">
        <w:rPr>
          <w:rFonts w:eastAsia="SimSun"/>
        </w:rPr>
        <w:tab/>
        <w:t>Section 4.6.2.2, Day-Ahead Energy Charge;</w:t>
      </w:r>
    </w:p>
    <w:p w14:paraId="0356AC98" w14:textId="77777777" w:rsidR="000901EC" w:rsidRPr="000901EC" w:rsidRDefault="000901EC" w:rsidP="000901EC">
      <w:pPr>
        <w:spacing w:after="240"/>
        <w:ind w:left="720"/>
        <w:rPr>
          <w:rFonts w:eastAsia="SimSun"/>
        </w:rPr>
      </w:pPr>
      <w:r w:rsidRPr="000901EC">
        <w:rPr>
          <w:rFonts w:eastAsia="SimSun"/>
        </w:rPr>
        <w:t>(c)</w:t>
      </w:r>
      <w:r w:rsidRPr="000901EC">
        <w:rPr>
          <w:rFonts w:eastAsia="SimSun"/>
        </w:rPr>
        <w:tab/>
        <w:t>Section 4.6.3, Settlement for PTP Obligations Bought in DAM;</w:t>
      </w:r>
    </w:p>
    <w:p w14:paraId="2F27F4AC" w14:textId="77777777" w:rsidR="000901EC" w:rsidRPr="000901EC" w:rsidRDefault="000901EC" w:rsidP="000901EC">
      <w:pPr>
        <w:spacing w:after="240"/>
        <w:ind w:left="720"/>
        <w:rPr>
          <w:rFonts w:eastAsia="SimSun"/>
        </w:rPr>
      </w:pPr>
      <w:r w:rsidRPr="000901EC">
        <w:rPr>
          <w:rFonts w:eastAsia="SimSun"/>
        </w:rPr>
        <w:t>(d)</w:t>
      </w:r>
      <w:r w:rsidRPr="000901EC">
        <w:rPr>
          <w:rFonts w:eastAsia="SimSun"/>
        </w:rPr>
        <w:tab/>
        <w:t>Section 4.6.4.1.1, Regulation Up Service Payment;</w:t>
      </w:r>
    </w:p>
    <w:p w14:paraId="2AE23FD4" w14:textId="77777777" w:rsidR="000901EC" w:rsidRPr="000901EC" w:rsidRDefault="000901EC" w:rsidP="000901EC">
      <w:pPr>
        <w:spacing w:after="240"/>
        <w:ind w:left="720"/>
        <w:rPr>
          <w:rFonts w:eastAsia="SimSun"/>
        </w:rPr>
      </w:pPr>
      <w:r w:rsidRPr="000901EC">
        <w:rPr>
          <w:rFonts w:eastAsia="SimSun"/>
        </w:rPr>
        <w:lastRenderedPageBreak/>
        <w:t>(e)</w:t>
      </w:r>
      <w:r w:rsidRPr="000901EC">
        <w:rPr>
          <w:rFonts w:eastAsia="SimSun"/>
        </w:rPr>
        <w:tab/>
        <w:t>Section 4.6.4.1.2, Regulation Down Service Payment;</w:t>
      </w:r>
    </w:p>
    <w:p w14:paraId="44B77D95" w14:textId="77777777" w:rsidR="000901EC" w:rsidRPr="000901EC" w:rsidRDefault="000901EC" w:rsidP="000901EC">
      <w:pPr>
        <w:spacing w:after="240"/>
        <w:ind w:left="720"/>
        <w:rPr>
          <w:rFonts w:eastAsia="SimSun"/>
        </w:rPr>
      </w:pPr>
      <w:r w:rsidRPr="000901EC">
        <w:rPr>
          <w:rFonts w:eastAsia="SimSun"/>
        </w:rPr>
        <w:t>(f)</w:t>
      </w:r>
      <w:r w:rsidRPr="000901EC">
        <w:rPr>
          <w:rFonts w:eastAsia="SimSun"/>
        </w:rPr>
        <w:tab/>
        <w:t xml:space="preserve">Section 4.6.4.1.3, Responsive Reserve </w:t>
      </w:r>
      <w:del w:id="2432" w:author="ERCOT" w:date="2024-02-29T21:11:00Z">
        <w:r w:rsidRPr="000901EC" w:rsidDel="3A7BA4E8">
          <w:rPr>
            <w:rFonts w:eastAsia="SimSun"/>
          </w:rPr>
          <w:delText>Service</w:delText>
        </w:r>
      </w:del>
      <w:r w:rsidRPr="000901EC">
        <w:rPr>
          <w:rFonts w:eastAsia="SimSun"/>
        </w:rPr>
        <w:t xml:space="preserve"> Payment;</w:t>
      </w:r>
    </w:p>
    <w:p w14:paraId="4E59A79A" w14:textId="77777777" w:rsidR="000901EC" w:rsidRPr="000901EC" w:rsidRDefault="000901EC" w:rsidP="000901EC">
      <w:pPr>
        <w:spacing w:after="240"/>
        <w:ind w:left="720"/>
        <w:rPr>
          <w:rFonts w:eastAsia="SimSun"/>
        </w:rPr>
      </w:pPr>
      <w:r w:rsidRPr="000901EC">
        <w:rPr>
          <w:rFonts w:eastAsia="SimSun"/>
        </w:rPr>
        <w:t>(g)</w:t>
      </w:r>
      <w:r w:rsidRPr="000901EC">
        <w:rPr>
          <w:rFonts w:eastAsia="SimSun"/>
        </w:rPr>
        <w:tab/>
        <w:t>Section 4.6.4.1.4, Non-Spinning Reserve Service Payment;</w:t>
      </w:r>
    </w:p>
    <w:p w14:paraId="607F9D0E" w14:textId="77777777" w:rsidR="000901EC" w:rsidRPr="000901EC" w:rsidRDefault="000901EC" w:rsidP="000901EC">
      <w:pPr>
        <w:spacing w:after="240"/>
        <w:ind w:left="720"/>
        <w:rPr>
          <w:ins w:id="2433" w:author="ERCOT" w:date="2024-02-29T21:08:00Z"/>
          <w:rFonts w:eastAsia="SimSun"/>
        </w:rPr>
      </w:pPr>
      <w:r w:rsidRPr="000901EC">
        <w:rPr>
          <w:rFonts w:eastAsia="SimSun"/>
        </w:rPr>
        <w:t>(h)</w:t>
      </w:r>
      <w:r w:rsidRPr="000901EC">
        <w:rPr>
          <w:rFonts w:eastAsia="SimSun"/>
        </w:rPr>
        <w:tab/>
        <w:t>Section 4.6.4.1.5, ERCOT Contingency Reserve Service Payment;</w:t>
      </w:r>
    </w:p>
    <w:p w14:paraId="1AB90153" w14:textId="77777777" w:rsidR="000901EC" w:rsidRPr="000901EC" w:rsidRDefault="000901EC" w:rsidP="000901EC">
      <w:pPr>
        <w:spacing w:after="240"/>
        <w:ind w:left="720"/>
        <w:rPr>
          <w:rFonts w:eastAsia="SimSun"/>
        </w:rPr>
      </w:pPr>
      <w:ins w:id="2434" w:author="ERCOT" w:date="2024-02-29T21:08:00Z">
        <w:r w:rsidRPr="000901EC">
          <w:rPr>
            <w:rFonts w:eastAsia="SimSun"/>
          </w:rPr>
          <w:t>(i)</w:t>
        </w:r>
        <w:r w:rsidRPr="000901EC">
          <w:rPr>
            <w:rFonts w:eastAsia="SimSun"/>
          </w:rPr>
          <w:tab/>
          <w:t>Section 4.6.4.1.6, Dispatchable Reliability Reserve Service Payment;</w:t>
        </w:r>
      </w:ins>
    </w:p>
    <w:p w14:paraId="46747B75" w14:textId="77777777" w:rsidR="000901EC" w:rsidRPr="000901EC" w:rsidRDefault="000901EC" w:rsidP="000901EC">
      <w:pPr>
        <w:spacing w:after="240"/>
        <w:ind w:left="720"/>
        <w:rPr>
          <w:rFonts w:eastAsia="SimSun"/>
        </w:rPr>
      </w:pPr>
      <w:r w:rsidRPr="000901EC">
        <w:rPr>
          <w:rFonts w:eastAsia="SimSun"/>
        </w:rPr>
        <w:t>(</w:t>
      </w:r>
      <w:del w:id="2435" w:author="ERCOT" w:date="2024-02-29T21:08:00Z">
        <w:r w:rsidRPr="000901EC" w:rsidDel="3A7BA4E8">
          <w:rPr>
            <w:rFonts w:eastAsia="SimSun"/>
          </w:rPr>
          <w:delText>i</w:delText>
        </w:r>
      </w:del>
      <w:ins w:id="2436" w:author="ERCOT" w:date="2024-02-29T21:08:00Z">
        <w:r w:rsidRPr="000901EC">
          <w:rPr>
            <w:rFonts w:eastAsia="SimSun"/>
          </w:rPr>
          <w:t>j</w:t>
        </w:r>
      </w:ins>
      <w:r w:rsidRPr="000901EC">
        <w:rPr>
          <w:rFonts w:eastAsia="SimSun"/>
        </w:rPr>
        <w:t>)</w:t>
      </w:r>
      <w:r w:rsidRPr="000901EC">
        <w:rPr>
          <w:rFonts w:eastAsia="SimSun"/>
        </w:rPr>
        <w:tab/>
        <w:t>Section 4.6.4.2.1, Regulation Up Service Charge;</w:t>
      </w:r>
    </w:p>
    <w:p w14:paraId="7DB11B15" w14:textId="77777777" w:rsidR="000901EC" w:rsidRPr="000901EC" w:rsidRDefault="000901EC" w:rsidP="000901EC">
      <w:pPr>
        <w:spacing w:after="240"/>
        <w:ind w:left="720"/>
        <w:rPr>
          <w:rFonts w:eastAsia="SimSun"/>
        </w:rPr>
      </w:pPr>
      <w:r w:rsidRPr="000901EC">
        <w:rPr>
          <w:rFonts w:eastAsia="SimSun"/>
        </w:rPr>
        <w:t>(</w:t>
      </w:r>
      <w:del w:id="2437" w:author="ERCOT" w:date="2024-02-29T21:09:00Z">
        <w:r w:rsidRPr="000901EC" w:rsidDel="3A7BA4E8">
          <w:rPr>
            <w:rFonts w:eastAsia="SimSun"/>
          </w:rPr>
          <w:delText>j</w:delText>
        </w:r>
      </w:del>
      <w:ins w:id="2438" w:author="ERCOT" w:date="2024-02-29T21:09:00Z">
        <w:r w:rsidRPr="000901EC">
          <w:rPr>
            <w:rFonts w:eastAsia="SimSun"/>
          </w:rPr>
          <w:t>k</w:t>
        </w:r>
      </w:ins>
      <w:r w:rsidRPr="000901EC">
        <w:rPr>
          <w:rFonts w:eastAsia="SimSun"/>
        </w:rPr>
        <w:t>)</w:t>
      </w:r>
      <w:r w:rsidRPr="000901EC">
        <w:rPr>
          <w:rFonts w:eastAsia="SimSun"/>
        </w:rPr>
        <w:tab/>
        <w:t>Section 4.6.4.2.2, Regulation Down Service Charge;</w:t>
      </w:r>
    </w:p>
    <w:p w14:paraId="0E68DDD5" w14:textId="77777777" w:rsidR="000901EC" w:rsidRPr="000901EC" w:rsidRDefault="000901EC" w:rsidP="000901EC">
      <w:pPr>
        <w:spacing w:after="240"/>
        <w:ind w:left="720"/>
        <w:rPr>
          <w:rFonts w:eastAsia="SimSun"/>
        </w:rPr>
      </w:pPr>
      <w:r w:rsidRPr="000901EC">
        <w:rPr>
          <w:rFonts w:eastAsia="SimSun"/>
        </w:rPr>
        <w:t>(</w:t>
      </w:r>
      <w:del w:id="2439" w:author="ERCOT" w:date="2024-02-29T21:09:00Z">
        <w:r w:rsidRPr="000901EC" w:rsidDel="3A7BA4E8">
          <w:rPr>
            <w:rFonts w:eastAsia="SimSun"/>
          </w:rPr>
          <w:delText>k</w:delText>
        </w:r>
      </w:del>
      <w:ins w:id="2440" w:author="ERCOT" w:date="2024-02-29T21:09:00Z">
        <w:r w:rsidRPr="000901EC">
          <w:rPr>
            <w:rFonts w:eastAsia="SimSun"/>
          </w:rPr>
          <w:t>l</w:t>
        </w:r>
      </w:ins>
      <w:r w:rsidRPr="000901EC">
        <w:rPr>
          <w:rFonts w:eastAsia="SimSun"/>
        </w:rPr>
        <w:t>)</w:t>
      </w:r>
      <w:r w:rsidRPr="000901EC">
        <w:rPr>
          <w:rFonts w:eastAsia="SimSun"/>
        </w:rPr>
        <w:tab/>
        <w:t>Section 4.6.4.2.3, Responsive Reserve Service Charge;</w:t>
      </w:r>
    </w:p>
    <w:p w14:paraId="6812E8C0" w14:textId="77777777" w:rsidR="000901EC" w:rsidRPr="000901EC" w:rsidRDefault="000901EC" w:rsidP="000901EC">
      <w:pPr>
        <w:spacing w:after="240"/>
        <w:ind w:left="720"/>
        <w:rPr>
          <w:rFonts w:eastAsia="SimSun"/>
        </w:rPr>
      </w:pPr>
      <w:r w:rsidRPr="000901EC">
        <w:rPr>
          <w:rFonts w:eastAsia="SimSun"/>
        </w:rPr>
        <w:t>(</w:t>
      </w:r>
      <w:del w:id="2441" w:author="ERCOT" w:date="2024-02-29T21:09:00Z">
        <w:r w:rsidRPr="000901EC" w:rsidDel="3A7BA4E8">
          <w:rPr>
            <w:rFonts w:eastAsia="SimSun"/>
          </w:rPr>
          <w:delText>l</w:delText>
        </w:r>
      </w:del>
      <w:ins w:id="2442" w:author="ERCOT" w:date="2024-02-29T21:09:00Z">
        <w:r w:rsidRPr="000901EC">
          <w:rPr>
            <w:rFonts w:eastAsia="SimSun"/>
          </w:rPr>
          <w:t>m</w:t>
        </w:r>
      </w:ins>
      <w:r w:rsidRPr="000901EC">
        <w:rPr>
          <w:rFonts w:eastAsia="SimSun"/>
        </w:rPr>
        <w:t>)</w:t>
      </w:r>
      <w:r w:rsidRPr="000901EC">
        <w:rPr>
          <w:rFonts w:eastAsia="SimSun"/>
        </w:rPr>
        <w:tab/>
        <w:t>Section 4.6.4.2.4, Non-Spinning Reserve Service Charge;</w:t>
      </w:r>
    </w:p>
    <w:p w14:paraId="38780CAE" w14:textId="77777777" w:rsidR="000901EC" w:rsidRPr="000901EC" w:rsidRDefault="000901EC" w:rsidP="000901EC">
      <w:pPr>
        <w:spacing w:after="240"/>
        <w:ind w:left="720"/>
        <w:rPr>
          <w:rFonts w:eastAsia="SimSun"/>
        </w:rPr>
      </w:pPr>
      <w:r w:rsidRPr="000901EC">
        <w:rPr>
          <w:rFonts w:eastAsia="SimSun"/>
        </w:rPr>
        <w:t>(</w:t>
      </w:r>
      <w:del w:id="2443" w:author="ERCOT" w:date="2024-02-29T21:09:00Z">
        <w:r w:rsidRPr="000901EC" w:rsidDel="3A7BA4E8">
          <w:rPr>
            <w:rFonts w:eastAsia="SimSun"/>
          </w:rPr>
          <w:delText>m</w:delText>
        </w:r>
      </w:del>
      <w:ins w:id="2444" w:author="ERCOT" w:date="2024-02-29T21:09:00Z">
        <w:r w:rsidRPr="000901EC">
          <w:rPr>
            <w:rFonts w:eastAsia="SimSun"/>
          </w:rPr>
          <w:t>n</w:t>
        </w:r>
      </w:ins>
      <w:r w:rsidRPr="000901EC">
        <w:rPr>
          <w:rFonts w:eastAsia="SimSun"/>
        </w:rPr>
        <w:t>)</w:t>
      </w:r>
      <w:r w:rsidRPr="000901EC">
        <w:rPr>
          <w:rFonts w:eastAsia="SimSun"/>
        </w:rPr>
        <w:tab/>
        <w:t>Section 4.6.4.2.5, ERCOT Contingency Reserve Service Charge;</w:t>
      </w:r>
    </w:p>
    <w:p w14:paraId="708B3D82" w14:textId="77777777" w:rsidR="000901EC" w:rsidRPr="000901EC" w:rsidRDefault="000901EC" w:rsidP="000901EC">
      <w:pPr>
        <w:spacing w:after="240"/>
        <w:ind w:firstLine="720"/>
        <w:rPr>
          <w:ins w:id="2445" w:author="ERCOT" w:date="2024-02-29T21:06:00Z"/>
          <w:rFonts w:eastAsia="SimSun"/>
        </w:rPr>
      </w:pPr>
      <w:ins w:id="2446" w:author="ERCOT" w:date="2024-02-29T21:06:00Z">
        <w:r w:rsidRPr="000901EC">
          <w:rPr>
            <w:rFonts w:eastAsia="SimSun"/>
          </w:rPr>
          <w:t>(</w:t>
        </w:r>
      </w:ins>
      <w:ins w:id="2447" w:author="ERCOT" w:date="2024-02-29T21:09:00Z">
        <w:r w:rsidRPr="000901EC">
          <w:rPr>
            <w:rFonts w:eastAsia="SimSun"/>
          </w:rPr>
          <w:t>o</w:t>
        </w:r>
      </w:ins>
      <w:ins w:id="2448" w:author="ERCOT" w:date="2024-02-29T21:06:00Z">
        <w:r w:rsidRPr="000901EC">
          <w:rPr>
            <w:rFonts w:eastAsia="SimSun"/>
          </w:rPr>
          <w:t>)</w:t>
        </w:r>
      </w:ins>
      <w:ins w:id="2449" w:author="ERCOT" w:date="2024-02-29T21:17:00Z">
        <w:r w:rsidRPr="000901EC">
          <w:rPr>
            <w:rFonts w:eastAsia="SimSun"/>
          </w:rPr>
          <w:tab/>
        </w:r>
      </w:ins>
      <w:ins w:id="2450" w:author="ERCOT" w:date="2024-02-29T21:06:00Z">
        <w:r w:rsidRPr="000901EC">
          <w:rPr>
            <w:rFonts w:eastAsia="SimSun"/>
          </w:rPr>
          <w:t xml:space="preserve">Section 4.6.4.2.6 Dispatchable Reliability Reserve Service </w:t>
        </w:r>
      </w:ins>
      <w:ins w:id="2451" w:author="ERCOT" w:date="2024-02-29T21:12:00Z">
        <w:r w:rsidRPr="000901EC">
          <w:rPr>
            <w:rFonts w:eastAsia="SimSun"/>
          </w:rPr>
          <w:t>Charge</w:t>
        </w:r>
      </w:ins>
      <w:ins w:id="2452" w:author="ERCOT" w:date="2024-02-29T21:06:00Z">
        <w:r w:rsidRPr="000901EC">
          <w:rPr>
            <w:rFonts w:eastAsia="SimSun"/>
          </w:rPr>
          <w:t>;</w:t>
        </w:r>
      </w:ins>
    </w:p>
    <w:p w14:paraId="28C39D50" w14:textId="77777777" w:rsidR="000901EC" w:rsidRPr="000901EC" w:rsidRDefault="000901EC" w:rsidP="000901EC">
      <w:pPr>
        <w:spacing w:after="240"/>
        <w:ind w:left="720"/>
        <w:rPr>
          <w:rFonts w:eastAsia="SimSun"/>
        </w:rPr>
      </w:pPr>
      <w:r w:rsidRPr="000901EC">
        <w:rPr>
          <w:rFonts w:eastAsia="SimSun"/>
        </w:rPr>
        <w:t>(</w:t>
      </w:r>
      <w:del w:id="2453" w:author="ERCOT" w:date="2024-02-29T21:06:00Z">
        <w:r w:rsidRPr="000901EC" w:rsidDel="3A7BA4E8">
          <w:rPr>
            <w:rFonts w:eastAsia="SimSun"/>
          </w:rPr>
          <w:delText>n</w:delText>
        </w:r>
      </w:del>
      <w:ins w:id="2454" w:author="ERCOT" w:date="2024-02-29T21:09:00Z">
        <w:r w:rsidRPr="000901EC">
          <w:rPr>
            <w:rFonts w:eastAsia="SimSun"/>
          </w:rPr>
          <w:t>p</w:t>
        </w:r>
      </w:ins>
      <w:r w:rsidRPr="000901EC">
        <w:rPr>
          <w:rFonts w:eastAsia="SimSun"/>
        </w:rPr>
        <w:t>)</w:t>
      </w:r>
      <w:r w:rsidRPr="000901EC">
        <w:rPr>
          <w:rFonts w:eastAsia="SimSun"/>
        </w:rPr>
        <w:tab/>
        <w:t>Section 7.9.1.1, Payments and Charges for PTP Obligations Settled in DAM;</w:t>
      </w:r>
    </w:p>
    <w:p w14:paraId="7376CDEA" w14:textId="77777777" w:rsidR="000901EC" w:rsidRPr="000901EC" w:rsidRDefault="000901EC" w:rsidP="000901EC">
      <w:pPr>
        <w:spacing w:after="240"/>
        <w:ind w:left="720"/>
        <w:rPr>
          <w:rFonts w:eastAsia="SimSun"/>
        </w:rPr>
      </w:pPr>
      <w:r w:rsidRPr="000901EC">
        <w:rPr>
          <w:rFonts w:eastAsia="SimSun"/>
        </w:rPr>
        <w:t>(</w:t>
      </w:r>
      <w:del w:id="2455" w:author="ERCOT" w:date="2024-02-29T21:06:00Z">
        <w:r w:rsidRPr="000901EC" w:rsidDel="3A7BA4E8">
          <w:rPr>
            <w:rFonts w:eastAsia="SimSun"/>
          </w:rPr>
          <w:delText>o</w:delText>
        </w:r>
      </w:del>
      <w:ins w:id="2456" w:author="ERCOT" w:date="2024-02-29T21:09:00Z">
        <w:r w:rsidRPr="000901EC">
          <w:rPr>
            <w:rFonts w:eastAsia="SimSun"/>
          </w:rPr>
          <w:t>q</w:t>
        </w:r>
      </w:ins>
      <w:r w:rsidRPr="000901EC">
        <w:rPr>
          <w:rFonts w:eastAsia="SimSun"/>
        </w:rPr>
        <w:t>)</w:t>
      </w:r>
      <w:r w:rsidRPr="000901EC">
        <w:rPr>
          <w:rFonts w:eastAsia="SimSun"/>
        </w:rPr>
        <w:tab/>
        <w:t>Section 7.9.1.2, Payments for PTP Options Settled in DAM;</w:t>
      </w:r>
    </w:p>
    <w:p w14:paraId="2FC691A1" w14:textId="77777777" w:rsidR="000901EC" w:rsidRPr="000901EC" w:rsidRDefault="000901EC" w:rsidP="000901EC">
      <w:pPr>
        <w:spacing w:after="240"/>
        <w:ind w:left="1440" w:hanging="720"/>
        <w:rPr>
          <w:rFonts w:eastAsia="SimSun"/>
        </w:rPr>
      </w:pPr>
      <w:r w:rsidRPr="000901EC">
        <w:rPr>
          <w:rFonts w:eastAsia="SimSun"/>
        </w:rPr>
        <w:t>(</w:t>
      </w:r>
      <w:del w:id="2457" w:author="ERCOT" w:date="2024-02-29T21:06:00Z">
        <w:r w:rsidRPr="000901EC" w:rsidDel="4F68D095">
          <w:rPr>
            <w:rFonts w:eastAsia="SimSun"/>
          </w:rPr>
          <w:delText>p</w:delText>
        </w:r>
      </w:del>
      <w:ins w:id="2458" w:author="ERCOT" w:date="2024-02-29T21:09:00Z">
        <w:r w:rsidRPr="000901EC">
          <w:rPr>
            <w:rFonts w:eastAsia="SimSun"/>
          </w:rPr>
          <w:t>r</w:t>
        </w:r>
      </w:ins>
      <w:r w:rsidRPr="000901EC">
        <w:rPr>
          <w:rFonts w:eastAsia="SimSun"/>
        </w:rPr>
        <w:t>)</w:t>
      </w:r>
      <w:r w:rsidRPr="000901EC">
        <w:rPr>
          <w:rFonts w:eastAsia="SimSun"/>
        </w:rPr>
        <w:tab/>
        <w:t>Section 7.9.1.5, Payments and Charges for PTP Obligations with Refund Settled in DAM; and</w:t>
      </w:r>
    </w:p>
    <w:p w14:paraId="6FCD9EA2" w14:textId="77777777" w:rsidR="000901EC" w:rsidRPr="000901EC" w:rsidRDefault="000901EC" w:rsidP="000901EC">
      <w:pPr>
        <w:spacing w:after="240"/>
        <w:ind w:left="720"/>
        <w:rPr>
          <w:rFonts w:eastAsia="SimSun"/>
        </w:rPr>
      </w:pPr>
      <w:r w:rsidRPr="000901EC">
        <w:rPr>
          <w:rFonts w:eastAsia="SimSun"/>
        </w:rPr>
        <w:t>(</w:t>
      </w:r>
      <w:del w:id="2459" w:author="ERCOT" w:date="2024-02-29T21:06:00Z">
        <w:r w:rsidRPr="000901EC" w:rsidDel="3A7BA4E8">
          <w:rPr>
            <w:rFonts w:eastAsia="SimSun"/>
          </w:rPr>
          <w:delText>q</w:delText>
        </w:r>
      </w:del>
      <w:ins w:id="2460" w:author="ERCOT" w:date="2024-02-29T21:09:00Z">
        <w:r w:rsidRPr="000901EC">
          <w:rPr>
            <w:rFonts w:eastAsia="SimSun"/>
          </w:rPr>
          <w:t>s</w:t>
        </w:r>
      </w:ins>
      <w:r w:rsidRPr="000901EC">
        <w:rPr>
          <w:rFonts w:eastAsia="SimSun"/>
        </w:rPr>
        <w:t>)</w:t>
      </w:r>
      <w:r w:rsidRPr="000901EC">
        <w:rPr>
          <w:rFonts w:eastAsia="SimSun"/>
        </w:rPr>
        <w:tab/>
        <w:t>Section 7.9.1.6, Payments for PTP Options with Refund Settled in DAM.</w:t>
      </w:r>
    </w:p>
    <w:p w14:paraId="4A50E531" w14:textId="504ADBA2" w:rsidR="00152993" w:rsidRDefault="00152993" w:rsidP="0069235A">
      <w:pPr>
        <w:pStyle w:val="NormalArial"/>
        <w:spacing w:before="120" w:after="120"/>
      </w:pPr>
    </w:p>
    <w:sectPr w:rsidR="00152993" w:rsidSect="0074209E">
      <w:headerReference w:type="default" r:id="rId98"/>
      <w:footerReference w:type="default" r:id="rId9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3EBE" w14:textId="77777777" w:rsidR="006814AA" w:rsidRDefault="006814AA">
      <w:r>
        <w:separator/>
      </w:r>
    </w:p>
  </w:endnote>
  <w:endnote w:type="continuationSeparator" w:id="0">
    <w:p w14:paraId="7C468D33" w14:textId="77777777" w:rsidR="006814AA" w:rsidRDefault="0068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8D2EB" w14:textId="1B65EA0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41357">
      <w:rPr>
        <w:rFonts w:ascii="Arial" w:hAnsi="Arial"/>
        <w:noProof/>
        <w:sz w:val="18"/>
      </w:rPr>
      <w:t>1235NPRR-1</w:t>
    </w:r>
    <w:r w:rsidR="004077C4">
      <w:rPr>
        <w:rFonts w:ascii="Arial" w:hAnsi="Arial"/>
        <w:noProof/>
        <w:sz w:val="18"/>
      </w:rPr>
      <w:t>8</w:t>
    </w:r>
    <w:r w:rsidR="00E41357">
      <w:rPr>
        <w:rFonts w:ascii="Arial" w:hAnsi="Arial"/>
        <w:noProof/>
        <w:sz w:val="18"/>
      </w:rPr>
      <w:t xml:space="preserve"> ERCOT Comments </w:t>
    </w:r>
    <w:r w:rsidR="004077C4">
      <w:rPr>
        <w:rFonts w:ascii="Arial" w:hAnsi="Arial"/>
        <w:noProof/>
        <w:sz w:val="18"/>
      </w:rPr>
      <w:t>10</w:t>
    </w:r>
    <w:r w:rsidR="0007624B">
      <w:rPr>
        <w:rFonts w:ascii="Arial" w:hAnsi="Arial"/>
        <w:noProof/>
        <w:sz w:val="18"/>
      </w:rPr>
      <w:t>01</w:t>
    </w:r>
    <w:r w:rsidR="00E4135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70452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3EF4" w14:textId="77777777" w:rsidR="006814AA" w:rsidRDefault="006814AA">
      <w:r>
        <w:separator/>
      </w:r>
    </w:p>
  </w:footnote>
  <w:footnote w:type="continuationSeparator" w:id="0">
    <w:p w14:paraId="18AB2095" w14:textId="77777777" w:rsidR="006814AA" w:rsidRDefault="0068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7001" w14:textId="0ADF0777" w:rsidR="00EE6681" w:rsidRPr="00E41357" w:rsidRDefault="00EE6681" w:rsidP="00E4135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850290">
    <w:abstractNumId w:val="0"/>
  </w:num>
  <w:num w:numId="2" w16cid:durableId="1521965223">
    <w:abstractNumId w:val="5"/>
  </w:num>
  <w:num w:numId="3" w16cid:durableId="1736123474">
    <w:abstractNumId w:val="1"/>
  </w:num>
  <w:num w:numId="4" w16cid:durableId="2082215892">
    <w:abstractNumId w:val="3"/>
  </w:num>
  <w:num w:numId="5" w16cid:durableId="21169606">
    <w:abstractNumId w:val="2"/>
  </w:num>
  <w:num w:numId="6" w16cid:durableId="1840659256">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00124">
    <w15:presenceInfo w15:providerId="None" w15:userId="ERCOT 100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7624B"/>
    <w:rsid w:val="000901EC"/>
    <w:rsid w:val="00092AA9"/>
    <w:rsid w:val="000F3393"/>
    <w:rsid w:val="00132855"/>
    <w:rsid w:val="00152993"/>
    <w:rsid w:val="001605E5"/>
    <w:rsid w:val="00170297"/>
    <w:rsid w:val="001A227D"/>
    <w:rsid w:val="001E2032"/>
    <w:rsid w:val="001E6E25"/>
    <w:rsid w:val="00284146"/>
    <w:rsid w:val="002E17AA"/>
    <w:rsid w:val="003010C0"/>
    <w:rsid w:val="00332A97"/>
    <w:rsid w:val="00345C25"/>
    <w:rsid w:val="00350C00"/>
    <w:rsid w:val="0035790F"/>
    <w:rsid w:val="00366113"/>
    <w:rsid w:val="003C270C"/>
    <w:rsid w:val="003D0994"/>
    <w:rsid w:val="004077C4"/>
    <w:rsid w:val="00423824"/>
    <w:rsid w:val="0043567D"/>
    <w:rsid w:val="0046193A"/>
    <w:rsid w:val="00493B83"/>
    <w:rsid w:val="004B7B90"/>
    <w:rsid w:val="004E2C19"/>
    <w:rsid w:val="00510085"/>
    <w:rsid w:val="005D284C"/>
    <w:rsid w:val="005F6442"/>
    <w:rsid w:val="00604512"/>
    <w:rsid w:val="00633E23"/>
    <w:rsid w:val="00673B94"/>
    <w:rsid w:val="006762F4"/>
    <w:rsid w:val="00680AC6"/>
    <w:rsid w:val="006814AA"/>
    <w:rsid w:val="006835D8"/>
    <w:rsid w:val="00684F52"/>
    <w:rsid w:val="0069235A"/>
    <w:rsid w:val="006C316E"/>
    <w:rsid w:val="006D0F7C"/>
    <w:rsid w:val="007269C4"/>
    <w:rsid w:val="0074209E"/>
    <w:rsid w:val="007F2CA8"/>
    <w:rsid w:val="007F7161"/>
    <w:rsid w:val="00833419"/>
    <w:rsid w:val="0084535A"/>
    <w:rsid w:val="0085559E"/>
    <w:rsid w:val="00880257"/>
    <w:rsid w:val="00896B1B"/>
    <w:rsid w:val="008E559E"/>
    <w:rsid w:val="00916080"/>
    <w:rsid w:val="00921A68"/>
    <w:rsid w:val="00940895"/>
    <w:rsid w:val="00A015C4"/>
    <w:rsid w:val="00A15172"/>
    <w:rsid w:val="00A45B7B"/>
    <w:rsid w:val="00B5080A"/>
    <w:rsid w:val="00B66F7D"/>
    <w:rsid w:val="00B773D1"/>
    <w:rsid w:val="00B943AE"/>
    <w:rsid w:val="00BD162E"/>
    <w:rsid w:val="00BD7258"/>
    <w:rsid w:val="00C0598D"/>
    <w:rsid w:val="00C11956"/>
    <w:rsid w:val="00C602E5"/>
    <w:rsid w:val="00C606FE"/>
    <w:rsid w:val="00C748FD"/>
    <w:rsid w:val="00CB1FCF"/>
    <w:rsid w:val="00D4046E"/>
    <w:rsid w:val="00D4362F"/>
    <w:rsid w:val="00DD4739"/>
    <w:rsid w:val="00DE5F33"/>
    <w:rsid w:val="00E07B54"/>
    <w:rsid w:val="00E11F78"/>
    <w:rsid w:val="00E41357"/>
    <w:rsid w:val="00E621E1"/>
    <w:rsid w:val="00EC55B3"/>
    <w:rsid w:val="00EE6299"/>
    <w:rsid w:val="00EE6681"/>
    <w:rsid w:val="00EE78A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4"/>
    <o:shapelayout v:ext="edit">
      <o:idmap v:ext="edit" data="2"/>
    </o:shapelayout>
  </w:shapeDefaults>
  <w:decimalSymbol w:val="."/>
  <w:listSeparator w:val=","/>
  <w14:docId w14:val="5DCA294C"/>
  <w15:chartTrackingRefBased/>
  <w15:docId w15:val="{A31A66AB-8D72-4E8D-90E5-0F4F84DC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UnresolvedMention">
    <w:name w:val="Unresolved Mention"/>
    <w:basedOn w:val="DefaultParagraphFont"/>
    <w:uiPriority w:val="99"/>
    <w:semiHidden/>
    <w:unhideWhenUsed/>
    <w:rsid w:val="002E17AA"/>
    <w:rPr>
      <w:color w:val="605E5C"/>
      <w:shd w:val="clear" w:color="auto" w:fill="E1DFDD"/>
    </w:rPr>
  </w:style>
  <w:style w:type="paragraph" w:styleId="Revision">
    <w:name w:val="Revision"/>
    <w:hidden/>
    <w:uiPriority w:val="99"/>
    <w:rsid w:val="00C606FE"/>
    <w:rPr>
      <w:sz w:val="24"/>
      <w:szCs w:val="24"/>
    </w:rPr>
  </w:style>
  <w:style w:type="character" w:styleId="FollowedHyperlink">
    <w:name w:val="FollowedHyperlink"/>
    <w:basedOn w:val="DefaultParagraphFont"/>
    <w:rsid w:val="00C606FE"/>
    <w:rPr>
      <w:color w:val="954F72" w:themeColor="followedHyperlink"/>
      <w:u w:val="single"/>
    </w:rPr>
  </w:style>
  <w:style w:type="numbering" w:customStyle="1" w:styleId="NoList1">
    <w:name w:val="No List1"/>
    <w:next w:val="NoList"/>
    <w:uiPriority w:val="99"/>
    <w:semiHidden/>
    <w:unhideWhenUsed/>
    <w:rsid w:val="000901EC"/>
  </w:style>
  <w:style w:type="table" w:customStyle="1" w:styleId="BoxedLanguage">
    <w:name w:val="Boxed Language"/>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0901EC"/>
    <w:pPr>
      <w:numPr>
        <w:numId w:val="3"/>
      </w:numPr>
      <w:tabs>
        <w:tab w:val="clear" w:pos="360"/>
        <w:tab w:val="num" w:pos="432"/>
      </w:tabs>
      <w:spacing w:after="180"/>
      <w:ind w:left="432" w:hanging="432"/>
    </w:pPr>
    <w:rPr>
      <w:rFonts w:eastAsia="SimSun"/>
      <w:szCs w:val="20"/>
    </w:rPr>
  </w:style>
  <w:style w:type="paragraph" w:styleId="FootnoteText">
    <w:name w:val="footnote text"/>
    <w:basedOn w:val="Normal"/>
    <w:link w:val="FootnoteTextChar"/>
    <w:rsid w:val="000901EC"/>
    <w:rPr>
      <w:rFonts w:eastAsia="SimSun"/>
      <w:sz w:val="18"/>
      <w:szCs w:val="20"/>
    </w:rPr>
  </w:style>
  <w:style w:type="character" w:customStyle="1" w:styleId="FootnoteTextChar">
    <w:name w:val="Footnote Text Char"/>
    <w:basedOn w:val="DefaultParagraphFont"/>
    <w:link w:val="FootnoteText"/>
    <w:rsid w:val="000901EC"/>
    <w:rPr>
      <w:rFonts w:eastAsia="SimSun"/>
      <w:sz w:val="18"/>
    </w:rPr>
  </w:style>
  <w:style w:type="paragraph" w:customStyle="1" w:styleId="Formula">
    <w:name w:val="Formula"/>
    <w:basedOn w:val="Normal"/>
    <w:link w:val="FormulaChar"/>
    <w:autoRedefine/>
    <w:rsid w:val="000901EC"/>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0901EC"/>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901EC"/>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0901EC"/>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0901EC"/>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0901EC"/>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0901EC"/>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0901EC"/>
    <w:pPr>
      <w:keepNext/>
      <w:tabs>
        <w:tab w:val="left" w:pos="1980"/>
      </w:tabs>
      <w:spacing w:after="240"/>
      <w:ind w:left="1980" w:hanging="1980"/>
    </w:pPr>
    <w:rPr>
      <w:rFonts w:eastAsia="SimSun"/>
      <w:b/>
      <w:i/>
      <w:szCs w:val="24"/>
    </w:rPr>
  </w:style>
  <w:style w:type="paragraph" w:customStyle="1" w:styleId="H8">
    <w:name w:val="H8"/>
    <w:basedOn w:val="Heading8"/>
    <w:next w:val="BodyText"/>
    <w:rsid w:val="000901EC"/>
    <w:pPr>
      <w:keepNext/>
      <w:tabs>
        <w:tab w:val="left" w:pos="2160"/>
      </w:tabs>
      <w:spacing w:after="240"/>
      <w:ind w:left="2160" w:hanging="2160"/>
    </w:pPr>
    <w:rPr>
      <w:rFonts w:eastAsia="SimSun"/>
      <w:b/>
      <w:i w:val="0"/>
      <w:iCs/>
      <w:szCs w:val="24"/>
    </w:rPr>
  </w:style>
  <w:style w:type="paragraph" w:customStyle="1" w:styleId="H9">
    <w:name w:val="H9"/>
    <w:basedOn w:val="Heading9"/>
    <w:next w:val="BodyText"/>
    <w:rsid w:val="000901EC"/>
    <w:pPr>
      <w:keepNext/>
      <w:tabs>
        <w:tab w:val="left" w:pos="234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0901EC"/>
    <w:pPr>
      <w:keepNext/>
      <w:spacing w:before="240" w:after="240"/>
    </w:pPr>
    <w:rPr>
      <w:rFonts w:eastAsia="SimSun"/>
      <w:b/>
      <w:iCs/>
      <w:szCs w:val="20"/>
    </w:rPr>
  </w:style>
  <w:style w:type="paragraph" w:customStyle="1" w:styleId="Instructions">
    <w:name w:val="Instructions"/>
    <w:basedOn w:val="BodyText"/>
    <w:link w:val="InstructionsChar"/>
    <w:rsid w:val="000901EC"/>
    <w:pPr>
      <w:spacing w:before="0" w:after="240"/>
    </w:pPr>
    <w:rPr>
      <w:rFonts w:eastAsia="SimSun"/>
      <w:b/>
      <w:i/>
      <w:iCs/>
    </w:rPr>
  </w:style>
  <w:style w:type="paragraph" w:styleId="List">
    <w:name w:val="List"/>
    <w:aliases w:val=" Char2 Char Char Char Char, Char2 Char, Char1,Char2 Char Char Char Char"/>
    <w:basedOn w:val="Normal"/>
    <w:link w:val="ListChar"/>
    <w:rsid w:val="000901EC"/>
    <w:pPr>
      <w:spacing w:after="240"/>
      <w:ind w:left="720" w:hanging="720"/>
    </w:pPr>
    <w:rPr>
      <w:rFonts w:eastAsia="SimSun"/>
      <w:szCs w:val="20"/>
    </w:rPr>
  </w:style>
  <w:style w:type="paragraph" w:styleId="List2">
    <w:name w:val="List 2"/>
    <w:aliases w:val=" Char2,Char2 Char Char,Char2"/>
    <w:basedOn w:val="Normal"/>
    <w:link w:val="List2Char"/>
    <w:rsid w:val="000901EC"/>
    <w:pPr>
      <w:spacing w:after="240"/>
      <w:ind w:left="1440" w:hanging="720"/>
    </w:pPr>
    <w:rPr>
      <w:rFonts w:eastAsia="SimSun"/>
      <w:szCs w:val="20"/>
    </w:rPr>
  </w:style>
  <w:style w:type="paragraph" w:styleId="List3">
    <w:name w:val="List 3"/>
    <w:basedOn w:val="Normal"/>
    <w:rsid w:val="000901EC"/>
    <w:pPr>
      <w:spacing w:after="240"/>
      <w:ind w:left="2160" w:hanging="720"/>
    </w:pPr>
    <w:rPr>
      <w:rFonts w:eastAsia="SimSun"/>
      <w:szCs w:val="20"/>
    </w:rPr>
  </w:style>
  <w:style w:type="paragraph" w:customStyle="1" w:styleId="ListIntroduction">
    <w:name w:val="List Introduction"/>
    <w:basedOn w:val="BodyText"/>
    <w:link w:val="ListIntroductionChar"/>
    <w:rsid w:val="000901EC"/>
    <w:pPr>
      <w:keepNext/>
      <w:spacing w:before="0" w:after="240"/>
    </w:pPr>
    <w:rPr>
      <w:rFonts w:eastAsia="SimSun"/>
      <w:iCs/>
      <w:szCs w:val="20"/>
    </w:rPr>
  </w:style>
  <w:style w:type="paragraph" w:customStyle="1" w:styleId="ListSub">
    <w:name w:val="List Sub"/>
    <w:basedOn w:val="List"/>
    <w:link w:val="ListSubChar"/>
    <w:rsid w:val="000901EC"/>
    <w:pPr>
      <w:ind w:firstLine="0"/>
    </w:pPr>
  </w:style>
  <w:style w:type="character" w:styleId="PageNumber">
    <w:name w:val="page number"/>
    <w:basedOn w:val="DefaultParagraphFont"/>
    <w:rsid w:val="000901EC"/>
  </w:style>
  <w:style w:type="paragraph" w:customStyle="1" w:styleId="Spaceafterbox">
    <w:name w:val="Space after box"/>
    <w:basedOn w:val="Normal"/>
    <w:rsid w:val="000901EC"/>
    <w:rPr>
      <w:rFonts w:eastAsia="SimSun"/>
      <w:szCs w:val="20"/>
    </w:rPr>
  </w:style>
  <w:style w:type="paragraph" w:customStyle="1" w:styleId="TableBody">
    <w:name w:val="Table Body"/>
    <w:basedOn w:val="BodyText"/>
    <w:rsid w:val="000901EC"/>
    <w:pPr>
      <w:spacing w:before="0" w:after="60"/>
    </w:pPr>
    <w:rPr>
      <w:rFonts w:eastAsia="SimSun"/>
      <w:iCs/>
      <w:sz w:val="20"/>
      <w:szCs w:val="20"/>
    </w:rPr>
  </w:style>
  <w:style w:type="paragraph" w:customStyle="1" w:styleId="TableBullet">
    <w:name w:val="Table Bullet"/>
    <w:basedOn w:val="TableBody"/>
    <w:rsid w:val="000901EC"/>
    <w:pPr>
      <w:numPr>
        <w:numId w:val="4"/>
      </w:numPr>
      <w:ind w:left="0" w:firstLine="0"/>
    </w:pPr>
  </w:style>
  <w:style w:type="table" w:customStyle="1" w:styleId="TableGrid1">
    <w:name w:val="Table Grid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901EC"/>
    <w:pPr>
      <w:spacing w:before="0" w:after="240"/>
    </w:pPr>
    <w:rPr>
      <w:rFonts w:eastAsia="SimSun"/>
      <w:b/>
      <w:iCs/>
      <w:sz w:val="20"/>
      <w:szCs w:val="20"/>
    </w:rPr>
  </w:style>
  <w:style w:type="paragraph" w:styleId="TOC1">
    <w:name w:val="toc 1"/>
    <w:basedOn w:val="Normal"/>
    <w:next w:val="Normal"/>
    <w:autoRedefine/>
    <w:uiPriority w:val="39"/>
    <w:rsid w:val="000901EC"/>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0901EC"/>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0901EC"/>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0901EC"/>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0901EC"/>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rsid w:val="000901EC"/>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rsid w:val="000901EC"/>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rsid w:val="000901EC"/>
    <w:pPr>
      <w:ind w:left="1680"/>
    </w:pPr>
    <w:rPr>
      <w:rFonts w:eastAsia="SimSun"/>
      <w:sz w:val="18"/>
      <w:szCs w:val="18"/>
    </w:rPr>
  </w:style>
  <w:style w:type="paragraph" w:styleId="TOC9">
    <w:name w:val="toc 9"/>
    <w:basedOn w:val="Normal"/>
    <w:next w:val="Normal"/>
    <w:autoRedefine/>
    <w:rsid w:val="000901EC"/>
    <w:pPr>
      <w:ind w:left="1920"/>
    </w:pPr>
    <w:rPr>
      <w:rFonts w:eastAsia="SimSun"/>
      <w:sz w:val="18"/>
      <w:szCs w:val="18"/>
    </w:rPr>
  </w:style>
  <w:style w:type="paragraph" w:customStyle="1" w:styleId="VariableDefinition">
    <w:name w:val="Variable Definition"/>
    <w:basedOn w:val="BodyTextIndent"/>
    <w:link w:val="VariableDefinitionChar"/>
    <w:rsid w:val="000901EC"/>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0901EC"/>
    <w:rPr>
      <w:rFonts w:eastAsia="SimSun"/>
    </w:rPr>
    <w:tblPr/>
  </w:style>
  <w:style w:type="character" w:customStyle="1" w:styleId="NormalArialChar">
    <w:name w:val="Normal+Arial Char"/>
    <w:link w:val="NormalArial"/>
    <w:rsid w:val="000901EC"/>
    <w:rPr>
      <w:rFonts w:ascii="Arial" w:hAnsi="Arial"/>
      <w:sz w:val="24"/>
      <w:szCs w:val="24"/>
    </w:rPr>
  </w:style>
  <w:style w:type="paragraph" w:styleId="NormalWeb">
    <w:name w:val="Normal (Web)"/>
    <w:basedOn w:val="Normal"/>
    <w:uiPriority w:val="99"/>
    <w:unhideWhenUsed/>
    <w:rsid w:val="000901EC"/>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0901EC"/>
    <w:rPr>
      <w:rFonts w:eastAsia="SimSun"/>
      <w:sz w:val="24"/>
    </w:rPr>
  </w:style>
  <w:style w:type="character" w:customStyle="1" w:styleId="Heading2Char">
    <w:name w:val="Heading 2 Char"/>
    <w:aliases w:val="h2 Char"/>
    <w:link w:val="Heading2"/>
    <w:rsid w:val="000901EC"/>
    <w:rPr>
      <w:b/>
      <w:sz w:val="24"/>
    </w:rPr>
  </w:style>
  <w:style w:type="character" w:customStyle="1" w:styleId="H3Char">
    <w:name w:val="H3 Char"/>
    <w:link w:val="H3"/>
    <w:rsid w:val="000901EC"/>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rsid w:val="000901EC"/>
    <w:rPr>
      <w:sz w:val="24"/>
      <w:szCs w:val="24"/>
    </w:rPr>
  </w:style>
  <w:style w:type="character" w:customStyle="1" w:styleId="BodyTextNumberedChar1">
    <w:name w:val="Body Text Numbered Char1"/>
    <w:link w:val="BodyTextNumbered"/>
    <w:rsid w:val="000901EC"/>
    <w:rPr>
      <w:iCs/>
      <w:sz w:val="24"/>
    </w:rPr>
  </w:style>
  <w:style w:type="paragraph" w:customStyle="1" w:styleId="BodyTextNumbered">
    <w:name w:val="Body Text Numbered"/>
    <w:basedOn w:val="BodyText"/>
    <w:link w:val="BodyTextNumberedChar1"/>
    <w:rsid w:val="000901EC"/>
    <w:pPr>
      <w:spacing w:before="0" w:after="240"/>
      <w:ind w:left="720" w:hanging="720"/>
    </w:pPr>
    <w:rPr>
      <w:iCs/>
      <w:szCs w:val="20"/>
    </w:rPr>
  </w:style>
  <w:style w:type="character" w:customStyle="1" w:styleId="DeltaViewInsertion">
    <w:name w:val="DeltaView Insertion"/>
    <w:rsid w:val="000901EC"/>
    <w:rPr>
      <w:color w:val="0000FF"/>
      <w:spacing w:val="0"/>
      <w:u w:val="double"/>
    </w:rPr>
  </w:style>
  <w:style w:type="character" w:customStyle="1" w:styleId="DeltaViewMoveDestination">
    <w:name w:val="DeltaView Move Destination"/>
    <w:rsid w:val="000901EC"/>
    <w:rPr>
      <w:color w:val="00C000"/>
      <w:spacing w:val="0"/>
      <w:u w:val="double"/>
    </w:rPr>
  </w:style>
  <w:style w:type="character" w:customStyle="1" w:styleId="H2Char">
    <w:name w:val="H2 Char"/>
    <w:link w:val="H2"/>
    <w:rsid w:val="000901EC"/>
    <w:rPr>
      <w:rFonts w:eastAsia="SimSun"/>
      <w:b/>
      <w:sz w:val="24"/>
    </w:rPr>
  </w:style>
  <w:style w:type="character" w:customStyle="1" w:styleId="H5Char">
    <w:name w:val="H5 Char"/>
    <w:link w:val="H5"/>
    <w:rsid w:val="000901EC"/>
    <w:rPr>
      <w:rFonts w:eastAsia="SimSun"/>
      <w:b/>
      <w:bCs/>
      <w:i/>
      <w:iCs/>
      <w:sz w:val="24"/>
      <w:szCs w:val="26"/>
    </w:rPr>
  </w:style>
  <w:style w:type="character" w:customStyle="1" w:styleId="FormulaBoldChar">
    <w:name w:val="Formula Bold Char"/>
    <w:link w:val="FormulaBold"/>
    <w:rsid w:val="000901EC"/>
    <w:rPr>
      <w:rFonts w:eastAsia="SimSun"/>
      <w:sz w:val="24"/>
      <w:szCs w:val="24"/>
    </w:rPr>
  </w:style>
  <w:style w:type="character" w:customStyle="1" w:styleId="FormulaChar">
    <w:name w:val="Formula Char"/>
    <w:link w:val="Formula"/>
    <w:rsid w:val="000901EC"/>
    <w:rPr>
      <w:rFonts w:eastAsia="SimSun"/>
      <w:bCs/>
      <w:sz w:val="24"/>
      <w:szCs w:val="24"/>
    </w:rPr>
  </w:style>
  <w:style w:type="character" w:customStyle="1" w:styleId="BodyTextNumberedChar">
    <w:name w:val="Body Text Numbered Char"/>
    <w:rsid w:val="000901EC"/>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0901EC"/>
    <w:rPr>
      <w:iCs/>
      <w:sz w:val="24"/>
      <w:lang w:val="en-US" w:eastAsia="en-US" w:bidi="ar-SA"/>
    </w:rPr>
  </w:style>
  <w:style w:type="character" w:customStyle="1" w:styleId="List2Char">
    <w:name w:val="List 2 Char"/>
    <w:aliases w:val=" Char2 Char1,Char2 Char Char Char,Char2 Char"/>
    <w:link w:val="List2"/>
    <w:rsid w:val="000901EC"/>
    <w:rPr>
      <w:rFonts w:eastAsia="SimSun"/>
      <w:sz w:val="24"/>
    </w:rPr>
  </w:style>
  <w:style w:type="character" w:customStyle="1" w:styleId="H4Char">
    <w:name w:val="H4 Char"/>
    <w:link w:val="H4"/>
    <w:rsid w:val="000901EC"/>
    <w:rPr>
      <w:rFonts w:eastAsia="SimSun"/>
      <w:b/>
      <w:bCs/>
      <w:snapToGrid w:val="0"/>
      <w:sz w:val="24"/>
    </w:rPr>
  </w:style>
  <w:style w:type="character" w:customStyle="1" w:styleId="BodyTextNumberedCharChar">
    <w:name w:val="Body Text Numbered Char Char"/>
    <w:rsid w:val="000901EC"/>
    <w:rPr>
      <w:iCs w:val="0"/>
      <w:sz w:val="24"/>
      <w:lang w:val="en-US" w:eastAsia="en-US" w:bidi="ar-SA"/>
    </w:rPr>
  </w:style>
  <w:style w:type="character" w:customStyle="1" w:styleId="InstructionsChar">
    <w:name w:val="Instructions Char"/>
    <w:link w:val="Instructions"/>
    <w:rsid w:val="000901EC"/>
    <w:rPr>
      <w:rFonts w:eastAsia="SimSun"/>
      <w:b/>
      <w:i/>
      <w:iCs/>
      <w:sz w:val="24"/>
      <w:szCs w:val="24"/>
    </w:rPr>
  </w:style>
  <w:style w:type="character" w:customStyle="1" w:styleId="Heading1Char">
    <w:name w:val="Heading 1 Char"/>
    <w:aliases w:val="h1 Char"/>
    <w:link w:val="Heading1"/>
    <w:rsid w:val="000901EC"/>
    <w:rPr>
      <w:b/>
      <w:caps/>
      <w:sz w:val="24"/>
    </w:rPr>
  </w:style>
  <w:style w:type="character" w:customStyle="1" w:styleId="Heading3Char">
    <w:name w:val="Heading 3 Char"/>
    <w:aliases w:val="h3 Char"/>
    <w:link w:val="Heading3"/>
    <w:rsid w:val="000901EC"/>
    <w:rPr>
      <w:b/>
      <w:bCs/>
      <w:i/>
      <w:iCs/>
      <w:sz w:val="24"/>
    </w:rPr>
  </w:style>
  <w:style w:type="character" w:customStyle="1" w:styleId="Heading4Char">
    <w:name w:val="Heading 4 Char"/>
    <w:aliases w:val="h4 Char,delete Char"/>
    <w:link w:val="Heading4"/>
    <w:rsid w:val="000901EC"/>
    <w:rPr>
      <w:b/>
      <w:bCs/>
      <w:snapToGrid w:val="0"/>
      <w:sz w:val="24"/>
    </w:rPr>
  </w:style>
  <w:style w:type="character" w:customStyle="1" w:styleId="Heading5Char">
    <w:name w:val="Heading 5 Char"/>
    <w:aliases w:val="h5 Char"/>
    <w:link w:val="Heading5"/>
    <w:rsid w:val="000901EC"/>
    <w:rPr>
      <w:b/>
      <w:i/>
      <w:sz w:val="26"/>
    </w:rPr>
  </w:style>
  <w:style w:type="character" w:customStyle="1" w:styleId="Heading6Char">
    <w:name w:val="Heading 6 Char"/>
    <w:aliases w:val="h6 Char"/>
    <w:link w:val="Heading6"/>
    <w:rsid w:val="000901EC"/>
    <w:rPr>
      <w:b/>
      <w:sz w:val="22"/>
    </w:rPr>
  </w:style>
  <w:style w:type="character" w:customStyle="1" w:styleId="Heading7Char">
    <w:name w:val="Heading 7 Char"/>
    <w:link w:val="Heading7"/>
    <w:rsid w:val="000901EC"/>
    <w:rPr>
      <w:sz w:val="24"/>
    </w:rPr>
  </w:style>
  <w:style w:type="character" w:customStyle="1" w:styleId="Heading8Char">
    <w:name w:val="Heading 8 Char"/>
    <w:link w:val="Heading8"/>
    <w:rsid w:val="000901EC"/>
    <w:rPr>
      <w:i/>
      <w:sz w:val="24"/>
    </w:rPr>
  </w:style>
  <w:style w:type="character" w:customStyle="1" w:styleId="Heading9Char">
    <w:name w:val="Heading 9 Char"/>
    <w:link w:val="Heading9"/>
    <w:rsid w:val="000901EC"/>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901EC"/>
    <w:rPr>
      <w:iCs/>
      <w:sz w:val="24"/>
      <w:lang w:val="en-US" w:eastAsia="en-US" w:bidi="ar-SA"/>
    </w:rPr>
  </w:style>
  <w:style w:type="character" w:customStyle="1" w:styleId="FooterChar">
    <w:name w:val="Footer Char"/>
    <w:link w:val="Footer"/>
    <w:rsid w:val="000901EC"/>
    <w:rPr>
      <w:sz w:val="24"/>
      <w:szCs w:val="24"/>
    </w:rPr>
  </w:style>
  <w:style w:type="character" w:customStyle="1" w:styleId="HeaderChar">
    <w:name w:val="Header Char"/>
    <w:link w:val="Header"/>
    <w:rsid w:val="000901EC"/>
    <w:rPr>
      <w:rFonts w:ascii="Arial" w:hAnsi="Arial"/>
      <w:b/>
      <w:bCs/>
      <w:sz w:val="24"/>
      <w:szCs w:val="24"/>
    </w:rPr>
  </w:style>
  <w:style w:type="paragraph" w:customStyle="1" w:styleId="tablecontents">
    <w:name w:val="table contents"/>
    <w:basedOn w:val="Normal"/>
    <w:rsid w:val="000901EC"/>
    <w:rPr>
      <w:rFonts w:eastAsia="SimSun"/>
      <w:sz w:val="20"/>
      <w:szCs w:val="20"/>
    </w:rPr>
  </w:style>
  <w:style w:type="character" w:customStyle="1" w:styleId="BalloonTextChar">
    <w:name w:val="Balloon Text Char"/>
    <w:link w:val="BalloonText"/>
    <w:rsid w:val="000901EC"/>
    <w:rPr>
      <w:rFonts w:ascii="Tahoma" w:hAnsi="Tahoma" w:cs="Tahoma"/>
      <w:sz w:val="16"/>
      <w:szCs w:val="16"/>
    </w:rPr>
  </w:style>
  <w:style w:type="character" w:customStyle="1" w:styleId="CommentTextChar">
    <w:name w:val="Comment Text Char"/>
    <w:link w:val="CommentText"/>
    <w:rsid w:val="000901EC"/>
  </w:style>
  <w:style w:type="character" w:customStyle="1" w:styleId="CommentSubjectChar">
    <w:name w:val="Comment Subject Char"/>
    <w:link w:val="CommentSubject"/>
    <w:rsid w:val="000901EC"/>
    <w:rPr>
      <w:b/>
      <w:bCs/>
    </w:rPr>
  </w:style>
  <w:style w:type="paragraph" w:styleId="DocumentMap">
    <w:name w:val="Document Map"/>
    <w:basedOn w:val="Normal"/>
    <w:link w:val="DocumentMapChar"/>
    <w:rsid w:val="000901EC"/>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0901EC"/>
    <w:rPr>
      <w:rFonts w:ascii="Tahoma" w:eastAsia="SimSun" w:hAnsi="Tahoma" w:cs="Tahoma"/>
      <w:shd w:val="clear" w:color="auto" w:fill="000080"/>
    </w:rPr>
  </w:style>
  <w:style w:type="paragraph" w:customStyle="1" w:styleId="Default">
    <w:name w:val="Default"/>
    <w:rsid w:val="000901EC"/>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0901EC"/>
    <w:pPr>
      <w:tabs>
        <w:tab w:val="left" w:pos="2160"/>
      </w:tabs>
      <w:spacing w:after="240"/>
      <w:ind w:left="4320" w:hanging="3600"/>
      <w:contextualSpacing/>
    </w:pPr>
    <w:rPr>
      <w:rFonts w:eastAsia="SimSun"/>
      <w:iCs/>
      <w:szCs w:val="20"/>
    </w:rPr>
  </w:style>
  <w:style w:type="paragraph" w:styleId="BlockText">
    <w:name w:val="Block Text"/>
    <w:basedOn w:val="Normal"/>
    <w:rsid w:val="000901EC"/>
    <w:pPr>
      <w:spacing w:after="120"/>
      <w:ind w:left="1440" w:right="1440"/>
    </w:pPr>
    <w:rPr>
      <w:rFonts w:eastAsia="SimSun"/>
      <w:szCs w:val="20"/>
    </w:rPr>
  </w:style>
  <w:style w:type="character" w:customStyle="1" w:styleId="CharChar">
    <w:name w:val="Char Char"/>
    <w:aliases w:val="Body Text Indent Char, Char Char"/>
    <w:rsid w:val="000901EC"/>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901EC"/>
    <w:rPr>
      <w:iCs/>
      <w:sz w:val="24"/>
      <w:lang w:val="en-US" w:eastAsia="en-US" w:bidi="ar-SA"/>
    </w:rPr>
  </w:style>
  <w:style w:type="paragraph" w:customStyle="1" w:styleId="Char3">
    <w:name w:val="Char3"/>
    <w:basedOn w:val="Normal"/>
    <w:rsid w:val="000901EC"/>
    <w:pPr>
      <w:spacing w:after="160" w:line="240" w:lineRule="exact"/>
    </w:pPr>
    <w:rPr>
      <w:rFonts w:ascii="Verdana" w:eastAsia="SimSun" w:hAnsi="Verdana"/>
      <w:sz w:val="16"/>
      <w:szCs w:val="20"/>
    </w:rPr>
  </w:style>
  <w:style w:type="paragraph" w:customStyle="1" w:styleId="Char">
    <w:name w:val="Char"/>
    <w:basedOn w:val="Normal"/>
    <w:rsid w:val="000901EC"/>
    <w:pPr>
      <w:spacing w:after="160" w:line="240" w:lineRule="exact"/>
    </w:pPr>
    <w:rPr>
      <w:rFonts w:ascii="Verdana" w:eastAsia="SimSun" w:hAnsi="Verdana"/>
      <w:sz w:val="16"/>
      <w:szCs w:val="20"/>
    </w:rPr>
  </w:style>
  <w:style w:type="paragraph" w:customStyle="1" w:styleId="formula0">
    <w:name w:val="formula"/>
    <w:basedOn w:val="Normal"/>
    <w:rsid w:val="000901EC"/>
    <w:pPr>
      <w:spacing w:after="120"/>
      <w:ind w:left="720" w:hanging="720"/>
    </w:pPr>
    <w:rPr>
      <w:rFonts w:eastAsia="SimSun"/>
    </w:rPr>
  </w:style>
  <w:style w:type="paragraph" w:customStyle="1" w:styleId="tablebody0">
    <w:name w:val="tablebody"/>
    <w:basedOn w:val="Normal"/>
    <w:rsid w:val="000901EC"/>
    <w:pPr>
      <w:spacing w:after="60"/>
    </w:pPr>
    <w:rPr>
      <w:rFonts w:eastAsia="SimSun"/>
      <w:sz w:val="20"/>
      <w:szCs w:val="20"/>
    </w:rPr>
  </w:style>
  <w:style w:type="paragraph" w:customStyle="1" w:styleId="Char4">
    <w:name w:val="Char4"/>
    <w:basedOn w:val="Normal"/>
    <w:rsid w:val="000901EC"/>
    <w:pPr>
      <w:spacing w:after="160" w:line="240" w:lineRule="exact"/>
    </w:pPr>
    <w:rPr>
      <w:rFonts w:ascii="Verdana" w:eastAsia="SimSun" w:hAnsi="Verdana"/>
      <w:sz w:val="16"/>
      <w:szCs w:val="20"/>
    </w:rPr>
  </w:style>
  <w:style w:type="paragraph" w:customStyle="1" w:styleId="Char32">
    <w:name w:val="Char32"/>
    <w:basedOn w:val="Normal"/>
    <w:rsid w:val="000901EC"/>
    <w:pPr>
      <w:spacing w:after="160" w:line="240" w:lineRule="exact"/>
    </w:pPr>
    <w:rPr>
      <w:rFonts w:ascii="Verdana" w:eastAsia="SimSun" w:hAnsi="Verdana"/>
      <w:sz w:val="16"/>
      <w:szCs w:val="20"/>
    </w:rPr>
  </w:style>
  <w:style w:type="paragraph" w:customStyle="1" w:styleId="Char31">
    <w:name w:val="Char31"/>
    <w:basedOn w:val="Normal"/>
    <w:rsid w:val="000901EC"/>
    <w:pPr>
      <w:spacing w:after="160" w:line="240" w:lineRule="exact"/>
    </w:pPr>
    <w:rPr>
      <w:rFonts w:ascii="Verdana" w:eastAsia="SimSun" w:hAnsi="Verdana"/>
      <w:sz w:val="16"/>
      <w:szCs w:val="20"/>
    </w:rPr>
  </w:style>
  <w:style w:type="paragraph" w:customStyle="1" w:styleId="TableBulletBullet">
    <w:name w:val="Table Bullet/Bullet"/>
    <w:basedOn w:val="Normal"/>
    <w:rsid w:val="000901EC"/>
    <w:pPr>
      <w:numPr>
        <w:numId w:val="5"/>
      </w:numPr>
    </w:pPr>
    <w:rPr>
      <w:rFonts w:eastAsia="SimSun"/>
      <w:szCs w:val="20"/>
    </w:rPr>
  </w:style>
  <w:style w:type="paragraph" w:customStyle="1" w:styleId="Char1">
    <w:name w:val="Char1"/>
    <w:basedOn w:val="Normal"/>
    <w:rsid w:val="000901EC"/>
    <w:pPr>
      <w:spacing w:after="160" w:line="240" w:lineRule="exact"/>
    </w:pPr>
    <w:rPr>
      <w:rFonts w:ascii="Verdana" w:eastAsia="SimSun" w:hAnsi="Verdana"/>
      <w:sz w:val="16"/>
      <w:szCs w:val="20"/>
    </w:rPr>
  </w:style>
  <w:style w:type="paragraph" w:customStyle="1" w:styleId="Char11">
    <w:name w:val="Char11"/>
    <w:basedOn w:val="Normal"/>
    <w:rsid w:val="000901EC"/>
    <w:pPr>
      <w:spacing w:after="160" w:line="240" w:lineRule="exact"/>
    </w:pPr>
    <w:rPr>
      <w:rFonts w:ascii="Verdana" w:eastAsia="SimSun" w:hAnsi="Verdana"/>
      <w:sz w:val="16"/>
      <w:szCs w:val="20"/>
    </w:rPr>
  </w:style>
  <w:style w:type="character" w:customStyle="1" w:styleId="H6Char">
    <w:name w:val="H6 Char"/>
    <w:link w:val="H6"/>
    <w:rsid w:val="000901EC"/>
    <w:rPr>
      <w:rFonts w:eastAsia="SimSun"/>
      <w:b/>
      <w:bCs/>
      <w:sz w:val="24"/>
      <w:szCs w:val="22"/>
    </w:rPr>
  </w:style>
  <w:style w:type="paragraph" w:customStyle="1" w:styleId="ColorfulList-Accent11">
    <w:name w:val="Colorful List - Accent 11"/>
    <w:basedOn w:val="Normal"/>
    <w:qFormat/>
    <w:rsid w:val="000901EC"/>
    <w:pPr>
      <w:ind w:left="720"/>
      <w:contextualSpacing/>
    </w:pPr>
    <w:rPr>
      <w:rFonts w:eastAsia="SimSun"/>
    </w:rPr>
  </w:style>
  <w:style w:type="paragraph" w:styleId="ListParagraph">
    <w:name w:val="List Paragraph"/>
    <w:basedOn w:val="Normal"/>
    <w:uiPriority w:val="34"/>
    <w:qFormat/>
    <w:rsid w:val="000901EC"/>
    <w:pPr>
      <w:ind w:left="720"/>
      <w:contextualSpacing/>
    </w:pPr>
    <w:rPr>
      <w:rFonts w:eastAsia="SimSun"/>
    </w:rPr>
  </w:style>
  <w:style w:type="character" w:customStyle="1" w:styleId="msoins0">
    <w:name w:val="msoins"/>
    <w:rsid w:val="000901EC"/>
  </w:style>
  <w:style w:type="paragraph" w:styleId="HTMLAddress">
    <w:name w:val="HTML Address"/>
    <w:basedOn w:val="Normal"/>
    <w:link w:val="HTMLAddressChar"/>
    <w:unhideWhenUsed/>
    <w:rsid w:val="000901EC"/>
    <w:rPr>
      <w:rFonts w:eastAsia="SimSun"/>
      <w:i/>
      <w:iCs/>
      <w:szCs w:val="20"/>
    </w:rPr>
  </w:style>
  <w:style w:type="character" w:customStyle="1" w:styleId="HTMLAddressChar">
    <w:name w:val="HTML Address Char"/>
    <w:basedOn w:val="DefaultParagraphFont"/>
    <w:link w:val="HTMLAddress"/>
    <w:rsid w:val="000901EC"/>
    <w:rPr>
      <w:rFonts w:eastAsia="SimSun"/>
      <w:i/>
      <w:iCs/>
      <w:sz w:val="24"/>
    </w:rPr>
  </w:style>
  <w:style w:type="character" w:customStyle="1" w:styleId="Heading1Char1">
    <w:name w:val="Heading 1 Char1"/>
    <w:aliases w:val="h1 Char1"/>
    <w:basedOn w:val="DefaultParagraphFont"/>
    <w:rsid w:val="000901EC"/>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0901EC"/>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0901EC"/>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0901EC"/>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0901EC"/>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0901EC"/>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090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0901EC"/>
    <w:rPr>
      <w:rFonts w:ascii="Courier New" w:eastAsia="SimSun" w:hAnsi="Courier New" w:cs="Courier New"/>
    </w:rPr>
  </w:style>
  <w:style w:type="paragraph" w:styleId="Index1">
    <w:name w:val="index 1"/>
    <w:basedOn w:val="Normal"/>
    <w:next w:val="Normal"/>
    <w:autoRedefine/>
    <w:unhideWhenUsed/>
    <w:rsid w:val="000901EC"/>
    <w:pPr>
      <w:ind w:left="240" w:hanging="240"/>
    </w:pPr>
    <w:rPr>
      <w:rFonts w:eastAsia="SimSun"/>
      <w:szCs w:val="20"/>
    </w:rPr>
  </w:style>
  <w:style w:type="paragraph" w:styleId="Index2">
    <w:name w:val="index 2"/>
    <w:basedOn w:val="Normal"/>
    <w:next w:val="Normal"/>
    <w:autoRedefine/>
    <w:unhideWhenUsed/>
    <w:rsid w:val="000901EC"/>
    <w:pPr>
      <w:ind w:left="480" w:hanging="240"/>
    </w:pPr>
    <w:rPr>
      <w:rFonts w:eastAsia="SimSun"/>
      <w:szCs w:val="20"/>
    </w:rPr>
  </w:style>
  <w:style w:type="paragraph" w:styleId="Index3">
    <w:name w:val="index 3"/>
    <w:basedOn w:val="Normal"/>
    <w:next w:val="Normal"/>
    <w:autoRedefine/>
    <w:unhideWhenUsed/>
    <w:rsid w:val="000901EC"/>
    <w:pPr>
      <w:ind w:left="720" w:hanging="240"/>
    </w:pPr>
    <w:rPr>
      <w:rFonts w:eastAsia="SimSun"/>
      <w:szCs w:val="20"/>
    </w:rPr>
  </w:style>
  <w:style w:type="paragraph" w:styleId="Index4">
    <w:name w:val="index 4"/>
    <w:basedOn w:val="Normal"/>
    <w:next w:val="Normal"/>
    <w:autoRedefine/>
    <w:unhideWhenUsed/>
    <w:rsid w:val="000901EC"/>
    <w:pPr>
      <w:ind w:left="960" w:hanging="240"/>
    </w:pPr>
    <w:rPr>
      <w:rFonts w:eastAsia="SimSun"/>
      <w:szCs w:val="20"/>
    </w:rPr>
  </w:style>
  <w:style w:type="paragraph" w:styleId="Index5">
    <w:name w:val="index 5"/>
    <w:basedOn w:val="Normal"/>
    <w:next w:val="Normal"/>
    <w:autoRedefine/>
    <w:unhideWhenUsed/>
    <w:rsid w:val="000901EC"/>
    <w:pPr>
      <w:ind w:left="1200" w:hanging="240"/>
    </w:pPr>
    <w:rPr>
      <w:rFonts w:eastAsia="SimSun"/>
      <w:szCs w:val="20"/>
    </w:rPr>
  </w:style>
  <w:style w:type="paragraph" w:styleId="Index6">
    <w:name w:val="index 6"/>
    <w:basedOn w:val="Normal"/>
    <w:next w:val="Normal"/>
    <w:autoRedefine/>
    <w:unhideWhenUsed/>
    <w:rsid w:val="000901EC"/>
    <w:pPr>
      <w:ind w:left="1440" w:hanging="240"/>
    </w:pPr>
    <w:rPr>
      <w:rFonts w:eastAsia="SimSun"/>
      <w:szCs w:val="20"/>
    </w:rPr>
  </w:style>
  <w:style w:type="paragraph" w:styleId="Index7">
    <w:name w:val="index 7"/>
    <w:basedOn w:val="Normal"/>
    <w:next w:val="Normal"/>
    <w:autoRedefine/>
    <w:unhideWhenUsed/>
    <w:rsid w:val="000901EC"/>
    <w:pPr>
      <w:ind w:left="1680" w:hanging="240"/>
    </w:pPr>
    <w:rPr>
      <w:rFonts w:eastAsia="SimSun"/>
      <w:szCs w:val="20"/>
    </w:rPr>
  </w:style>
  <w:style w:type="paragraph" w:styleId="Index8">
    <w:name w:val="index 8"/>
    <w:basedOn w:val="Normal"/>
    <w:next w:val="Normal"/>
    <w:autoRedefine/>
    <w:unhideWhenUsed/>
    <w:rsid w:val="000901EC"/>
    <w:pPr>
      <w:ind w:left="1920" w:hanging="240"/>
    </w:pPr>
    <w:rPr>
      <w:rFonts w:eastAsia="SimSun"/>
      <w:szCs w:val="20"/>
    </w:rPr>
  </w:style>
  <w:style w:type="paragraph" w:styleId="Index9">
    <w:name w:val="index 9"/>
    <w:basedOn w:val="Normal"/>
    <w:next w:val="Normal"/>
    <w:autoRedefine/>
    <w:unhideWhenUsed/>
    <w:rsid w:val="000901EC"/>
    <w:pPr>
      <w:ind w:left="2160" w:hanging="240"/>
    </w:pPr>
    <w:rPr>
      <w:rFonts w:eastAsia="SimSun"/>
      <w:szCs w:val="20"/>
    </w:rPr>
  </w:style>
  <w:style w:type="paragraph" w:styleId="NormalIndent">
    <w:name w:val="Normal Indent"/>
    <w:basedOn w:val="Normal"/>
    <w:unhideWhenUsed/>
    <w:rsid w:val="000901EC"/>
    <w:pPr>
      <w:ind w:left="720"/>
    </w:pPr>
    <w:rPr>
      <w:rFonts w:eastAsia="SimSun"/>
      <w:szCs w:val="20"/>
    </w:rPr>
  </w:style>
  <w:style w:type="paragraph" w:styleId="IndexHeading">
    <w:name w:val="index heading"/>
    <w:basedOn w:val="Normal"/>
    <w:next w:val="Index1"/>
    <w:unhideWhenUsed/>
    <w:rsid w:val="000901EC"/>
    <w:rPr>
      <w:rFonts w:ascii="Arial" w:eastAsia="SimSun" w:hAnsi="Arial" w:cs="Arial"/>
      <w:b/>
      <w:bCs/>
      <w:szCs w:val="20"/>
    </w:rPr>
  </w:style>
  <w:style w:type="paragraph" w:styleId="Caption">
    <w:name w:val="caption"/>
    <w:basedOn w:val="Normal"/>
    <w:next w:val="Normal"/>
    <w:unhideWhenUsed/>
    <w:qFormat/>
    <w:rsid w:val="000901EC"/>
    <w:rPr>
      <w:rFonts w:eastAsia="SimSun"/>
      <w:b/>
      <w:bCs/>
      <w:sz w:val="20"/>
      <w:szCs w:val="20"/>
    </w:rPr>
  </w:style>
  <w:style w:type="paragraph" w:styleId="TableofFigures">
    <w:name w:val="table of figures"/>
    <w:basedOn w:val="Normal"/>
    <w:next w:val="Normal"/>
    <w:unhideWhenUsed/>
    <w:rsid w:val="000901EC"/>
    <w:rPr>
      <w:rFonts w:eastAsia="SimSun"/>
      <w:szCs w:val="20"/>
    </w:rPr>
  </w:style>
  <w:style w:type="paragraph" w:styleId="EnvelopeAddress">
    <w:name w:val="envelope address"/>
    <w:basedOn w:val="Normal"/>
    <w:unhideWhenUsed/>
    <w:rsid w:val="000901EC"/>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0901EC"/>
    <w:rPr>
      <w:rFonts w:ascii="Arial" w:eastAsia="SimSun" w:hAnsi="Arial" w:cs="Arial"/>
      <w:sz w:val="20"/>
      <w:szCs w:val="20"/>
    </w:rPr>
  </w:style>
  <w:style w:type="paragraph" w:styleId="EndnoteText">
    <w:name w:val="endnote text"/>
    <w:basedOn w:val="Normal"/>
    <w:link w:val="EndnoteTextChar"/>
    <w:unhideWhenUsed/>
    <w:rsid w:val="000901EC"/>
    <w:rPr>
      <w:rFonts w:eastAsia="SimSun"/>
      <w:sz w:val="20"/>
      <w:szCs w:val="20"/>
    </w:rPr>
  </w:style>
  <w:style w:type="character" w:customStyle="1" w:styleId="EndnoteTextChar">
    <w:name w:val="Endnote Text Char"/>
    <w:basedOn w:val="DefaultParagraphFont"/>
    <w:link w:val="EndnoteText"/>
    <w:rsid w:val="000901EC"/>
    <w:rPr>
      <w:rFonts w:eastAsia="SimSun"/>
    </w:rPr>
  </w:style>
  <w:style w:type="paragraph" w:styleId="TableofAuthorities">
    <w:name w:val="table of authorities"/>
    <w:basedOn w:val="Normal"/>
    <w:next w:val="Normal"/>
    <w:unhideWhenUsed/>
    <w:rsid w:val="000901EC"/>
    <w:pPr>
      <w:ind w:left="240" w:hanging="240"/>
    </w:pPr>
    <w:rPr>
      <w:rFonts w:eastAsia="SimSun"/>
      <w:szCs w:val="20"/>
    </w:rPr>
  </w:style>
  <w:style w:type="paragraph" w:styleId="MacroText">
    <w:name w:val="macro"/>
    <w:link w:val="MacroTextChar"/>
    <w:unhideWhenUsed/>
    <w:rsid w:val="000901EC"/>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0901EC"/>
    <w:rPr>
      <w:rFonts w:ascii="Courier New" w:eastAsia="SimSun" w:hAnsi="Courier New" w:cs="Courier New"/>
    </w:rPr>
  </w:style>
  <w:style w:type="paragraph" w:styleId="TOAHeading">
    <w:name w:val="toa heading"/>
    <w:basedOn w:val="Normal"/>
    <w:next w:val="Normal"/>
    <w:unhideWhenUsed/>
    <w:rsid w:val="000901EC"/>
    <w:pPr>
      <w:spacing w:before="120"/>
    </w:pPr>
    <w:rPr>
      <w:rFonts w:ascii="Arial" w:eastAsia="SimSun" w:hAnsi="Arial" w:cs="Arial"/>
      <w:b/>
      <w:bCs/>
    </w:rPr>
  </w:style>
  <w:style w:type="paragraph" w:styleId="ListBullet">
    <w:name w:val="List Bullet"/>
    <w:basedOn w:val="Normal"/>
    <w:unhideWhenUsed/>
    <w:rsid w:val="000901EC"/>
    <w:pPr>
      <w:tabs>
        <w:tab w:val="num" w:pos="360"/>
      </w:tabs>
      <w:ind w:left="360" w:hanging="360"/>
    </w:pPr>
    <w:rPr>
      <w:rFonts w:eastAsia="SimSun"/>
      <w:szCs w:val="20"/>
    </w:rPr>
  </w:style>
  <w:style w:type="paragraph" w:styleId="ListNumber">
    <w:name w:val="List Number"/>
    <w:basedOn w:val="Normal"/>
    <w:unhideWhenUsed/>
    <w:rsid w:val="000901EC"/>
    <w:pPr>
      <w:tabs>
        <w:tab w:val="num" w:pos="360"/>
      </w:tabs>
      <w:ind w:left="360" w:hanging="360"/>
    </w:pPr>
    <w:rPr>
      <w:rFonts w:eastAsia="SimSun"/>
      <w:szCs w:val="20"/>
    </w:rPr>
  </w:style>
  <w:style w:type="paragraph" w:styleId="List4">
    <w:name w:val="List 4"/>
    <w:basedOn w:val="Normal"/>
    <w:unhideWhenUsed/>
    <w:rsid w:val="000901EC"/>
    <w:pPr>
      <w:ind w:left="1440" w:hanging="360"/>
    </w:pPr>
    <w:rPr>
      <w:rFonts w:eastAsia="SimSun"/>
      <w:szCs w:val="20"/>
    </w:rPr>
  </w:style>
  <w:style w:type="paragraph" w:styleId="List5">
    <w:name w:val="List 5"/>
    <w:basedOn w:val="Normal"/>
    <w:unhideWhenUsed/>
    <w:rsid w:val="000901EC"/>
    <w:pPr>
      <w:ind w:left="1800" w:hanging="360"/>
    </w:pPr>
    <w:rPr>
      <w:rFonts w:eastAsia="SimSun"/>
      <w:szCs w:val="20"/>
    </w:rPr>
  </w:style>
  <w:style w:type="paragraph" w:styleId="ListBullet2">
    <w:name w:val="List Bullet 2"/>
    <w:basedOn w:val="Normal"/>
    <w:unhideWhenUsed/>
    <w:rsid w:val="000901EC"/>
    <w:pPr>
      <w:tabs>
        <w:tab w:val="num" w:pos="720"/>
      </w:tabs>
      <w:ind w:left="720" w:hanging="360"/>
    </w:pPr>
    <w:rPr>
      <w:rFonts w:eastAsia="SimSun"/>
      <w:szCs w:val="20"/>
    </w:rPr>
  </w:style>
  <w:style w:type="paragraph" w:styleId="ListBullet3">
    <w:name w:val="List Bullet 3"/>
    <w:basedOn w:val="Normal"/>
    <w:unhideWhenUsed/>
    <w:rsid w:val="000901EC"/>
    <w:pPr>
      <w:tabs>
        <w:tab w:val="num" w:pos="1080"/>
      </w:tabs>
      <w:ind w:left="1080" w:hanging="360"/>
    </w:pPr>
    <w:rPr>
      <w:rFonts w:eastAsia="SimSun"/>
      <w:szCs w:val="20"/>
    </w:rPr>
  </w:style>
  <w:style w:type="paragraph" w:styleId="ListBullet4">
    <w:name w:val="List Bullet 4"/>
    <w:basedOn w:val="Normal"/>
    <w:unhideWhenUsed/>
    <w:rsid w:val="000901EC"/>
    <w:pPr>
      <w:tabs>
        <w:tab w:val="num" w:pos="1440"/>
      </w:tabs>
      <w:ind w:left="1440" w:hanging="360"/>
    </w:pPr>
    <w:rPr>
      <w:rFonts w:eastAsia="SimSun"/>
      <w:szCs w:val="20"/>
    </w:rPr>
  </w:style>
  <w:style w:type="paragraph" w:styleId="ListBullet5">
    <w:name w:val="List Bullet 5"/>
    <w:basedOn w:val="Normal"/>
    <w:unhideWhenUsed/>
    <w:rsid w:val="000901EC"/>
    <w:pPr>
      <w:tabs>
        <w:tab w:val="num" w:pos="1800"/>
      </w:tabs>
      <w:ind w:left="1800" w:hanging="360"/>
    </w:pPr>
    <w:rPr>
      <w:rFonts w:eastAsia="SimSun"/>
      <w:szCs w:val="20"/>
    </w:rPr>
  </w:style>
  <w:style w:type="paragraph" w:styleId="ListNumber2">
    <w:name w:val="List Number 2"/>
    <w:basedOn w:val="Normal"/>
    <w:unhideWhenUsed/>
    <w:rsid w:val="000901EC"/>
    <w:pPr>
      <w:tabs>
        <w:tab w:val="num" w:pos="720"/>
      </w:tabs>
      <w:ind w:left="720" w:hanging="360"/>
    </w:pPr>
    <w:rPr>
      <w:rFonts w:eastAsia="SimSun"/>
      <w:szCs w:val="20"/>
    </w:rPr>
  </w:style>
  <w:style w:type="paragraph" w:styleId="ListNumber3">
    <w:name w:val="List Number 3"/>
    <w:basedOn w:val="Normal"/>
    <w:unhideWhenUsed/>
    <w:rsid w:val="000901EC"/>
    <w:pPr>
      <w:tabs>
        <w:tab w:val="num" w:pos="1080"/>
      </w:tabs>
      <w:ind w:left="1080" w:hanging="360"/>
    </w:pPr>
    <w:rPr>
      <w:rFonts w:eastAsia="SimSun"/>
      <w:szCs w:val="20"/>
    </w:rPr>
  </w:style>
  <w:style w:type="paragraph" w:styleId="ListNumber4">
    <w:name w:val="List Number 4"/>
    <w:basedOn w:val="Normal"/>
    <w:unhideWhenUsed/>
    <w:rsid w:val="000901EC"/>
    <w:pPr>
      <w:tabs>
        <w:tab w:val="num" w:pos="1440"/>
      </w:tabs>
      <w:ind w:left="1440" w:hanging="360"/>
    </w:pPr>
    <w:rPr>
      <w:rFonts w:eastAsia="SimSun"/>
      <w:szCs w:val="20"/>
    </w:rPr>
  </w:style>
  <w:style w:type="paragraph" w:styleId="ListNumber5">
    <w:name w:val="List Number 5"/>
    <w:basedOn w:val="Normal"/>
    <w:unhideWhenUsed/>
    <w:rsid w:val="000901EC"/>
    <w:pPr>
      <w:tabs>
        <w:tab w:val="num" w:pos="1800"/>
      </w:tabs>
      <w:ind w:left="1800" w:hanging="360"/>
    </w:pPr>
    <w:rPr>
      <w:rFonts w:eastAsia="SimSun"/>
      <w:szCs w:val="20"/>
    </w:rPr>
  </w:style>
  <w:style w:type="paragraph" w:styleId="Title">
    <w:name w:val="Title"/>
    <w:basedOn w:val="Normal"/>
    <w:link w:val="TitleChar"/>
    <w:qFormat/>
    <w:rsid w:val="000901EC"/>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0901EC"/>
    <w:rPr>
      <w:rFonts w:ascii="Arial" w:eastAsia="SimSun" w:hAnsi="Arial" w:cs="Arial"/>
      <w:b/>
      <w:bCs/>
      <w:kern w:val="28"/>
      <w:sz w:val="32"/>
      <w:szCs w:val="32"/>
    </w:rPr>
  </w:style>
  <w:style w:type="paragraph" w:styleId="Closing">
    <w:name w:val="Closing"/>
    <w:basedOn w:val="Normal"/>
    <w:link w:val="ClosingChar"/>
    <w:unhideWhenUsed/>
    <w:rsid w:val="000901EC"/>
    <w:pPr>
      <w:ind w:left="4320"/>
    </w:pPr>
    <w:rPr>
      <w:rFonts w:eastAsia="SimSun"/>
      <w:szCs w:val="20"/>
    </w:rPr>
  </w:style>
  <w:style w:type="character" w:customStyle="1" w:styleId="ClosingChar">
    <w:name w:val="Closing Char"/>
    <w:basedOn w:val="DefaultParagraphFont"/>
    <w:link w:val="Closing"/>
    <w:rsid w:val="000901EC"/>
    <w:rPr>
      <w:rFonts w:eastAsia="SimSun"/>
      <w:sz w:val="24"/>
    </w:rPr>
  </w:style>
  <w:style w:type="paragraph" w:styleId="Signature">
    <w:name w:val="Signature"/>
    <w:basedOn w:val="Normal"/>
    <w:link w:val="SignatureChar"/>
    <w:unhideWhenUsed/>
    <w:rsid w:val="000901EC"/>
    <w:pPr>
      <w:ind w:left="4320"/>
    </w:pPr>
    <w:rPr>
      <w:rFonts w:eastAsia="SimSun"/>
      <w:szCs w:val="20"/>
    </w:rPr>
  </w:style>
  <w:style w:type="character" w:customStyle="1" w:styleId="SignatureChar">
    <w:name w:val="Signature Char"/>
    <w:basedOn w:val="DefaultParagraphFont"/>
    <w:link w:val="Signature"/>
    <w:rsid w:val="000901EC"/>
    <w:rPr>
      <w:rFonts w:eastAsia="SimSun"/>
      <w:sz w:val="24"/>
    </w:rPr>
  </w:style>
  <w:style w:type="character" w:customStyle="1" w:styleId="BodyTextIndentChar1">
    <w:name w:val="Body Text Indent Char1"/>
    <w:aliases w:val=" Char Char1"/>
    <w:basedOn w:val="DefaultParagraphFont"/>
    <w:uiPriority w:val="99"/>
    <w:rsid w:val="000901EC"/>
    <w:rPr>
      <w:rFonts w:ascii="Verdana" w:eastAsia="Times New Roman" w:hAnsi="Verdana"/>
      <w:sz w:val="16"/>
    </w:rPr>
  </w:style>
  <w:style w:type="paragraph" w:styleId="ListContinue">
    <w:name w:val="List Continue"/>
    <w:basedOn w:val="Normal"/>
    <w:unhideWhenUsed/>
    <w:rsid w:val="000901EC"/>
    <w:pPr>
      <w:spacing w:after="120"/>
      <w:ind w:left="360"/>
    </w:pPr>
    <w:rPr>
      <w:rFonts w:eastAsia="SimSun"/>
      <w:szCs w:val="20"/>
    </w:rPr>
  </w:style>
  <w:style w:type="paragraph" w:styleId="ListContinue2">
    <w:name w:val="List Continue 2"/>
    <w:basedOn w:val="Normal"/>
    <w:unhideWhenUsed/>
    <w:rsid w:val="000901EC"/>
    <w:pPr>
      <w:spacing w:after="120"/>
      <w:ind w:left="720"/>
    </w:pPr>
    <w:rPr>
      <w:rFonts w:eastAsia="SimSun"/>
      <w:szCs w:val="20"/>
    </w:rPr>
  </w:style>
  <w:style w:type="paragraph" w:styleId="ListContinue3">
    <w:name w:val="List Continue 3"/>
    <w:basedOn w:val="Normal"/>
    <w:unhideWhenUsed/>
    <w:rsid w:val="000901EC"/>
    <w:pPr>
      <w:spacing w:after="120"/>
      <w:ind w:left="1080"/>
    </w:pPr>
    <w:rPr>
      <w:rFonts w:eastAsia="SimSun"/>
      <w:szCs w:val="20"/>
    </w:rPr>
  </w:style>
  <w:style w:type="paragraph" w:styleId="ListContinue4">
    <w:name w:val="List Continue 4"/>
    <w:basedOn w:val="Normal"/>
    <w:unhideWhenUsed/>
    <w:rsid w:val="000901EC"/>
    <w:pPr>
      <w:spacing w:after="120"/>
      <w:ind w:left="1440"/>
    </w:pPr>
    <w:rPr>
      <w:rFonts w:eastAsia="SimSun"/>
      <w:szCs w:val="20"/>
    </w:rPr>
  </w:style>
  <w:style w:type="paragraph" w:styleId="ListContinue5">
    <w:name w:val="List Continue 5"/>
    <w:basedOn w:val="Normal"/>
    <w:unhideWhenUsed/>
    <w:rsid w:val="000901EC"/>
    <w:pPr>
      <w:spacing w:after="120"/>
      <w:ind w:left="1800"/>
    </w:pPr>
    <w:rPr>
      <w:rFonts w:eastAsia="SimSun"/>
      <w:szCs w:val="20"/>
    </w:rPr>
  </w:style>
  <w:style w:type="paragraph" w:styleId="MessageHeader">
    <w:name w:val="Message Header"/>
    <w:basedOn w:val="Normal"/>
    <w:link w:val="MessageHeaderChar"/>
    <w:unhideWhenUsed/>
    <w:rsid w:val="000901E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0901EC"/>
    <w:rPr>
      <w:rFonts w:ascii="Arial" w:eastAsia="SimSun" w:hAnsi="Arial" w:cs="Arial"/>
      <w:sz w:val="24"/>
      <w:szCs w:val="24"/>
      <w:shd w:val="pct20" w:color="auto" w:fill="auto"/>
    </w:rPr>
  </w:style>
  <w:style w:type="paragraph" w:styleId="Subtitle">
    <w:name w:val="Subtitle"/>
    <w:basedOn w:val="Normal"/>
    <w:link w:val="SubtitleChar"/>
    <w:qFormat/>
    <w:rsid w:val="000901EC"/>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0901EC"/>
    <w:rPr>
      <w:rFonts w:ascii="Arial" w:eastAsia="SimSun" w:hAnsi="Arial" w:cs="Arial"/>
      <w:sz w:val="24"/>
      <w:szCs w:val="24"/>
    </w:rPr>
  </w:style>
  <w:style w:type="paragraph" w:styleId="Salutation">
    <w:name w:val="Salutation"/>
    <w:basedOn w:val="Normal"/>
    <w:next w:val="Normal"/>
    <w:link w:val="SalutationChar"/>
    <w:unhideWhenUsed/>
    <w:rsid w:val="000901EC"/>
    <w:rPr>
      <w:rFonts w:eastAsia="SimSun"/>
      <w:szCs w:val="20"/>
    </w:rPr>
  </w:style>
  <w:style w:type="character" w:customStyle="1" w:styleId="SalutationChar">
    <w:name w:val="Salutation Char"/>
    <w:basedOn w:val="DefaultParagraphFont"/>
    <w:link w:val="Salutation"/>
    <w:rsid w:val="000901EC"/>
    <w:rPr>
      <w:rFonts w:eastAsia="SimSun"/>
      <w:sz w:val="24"/>
    </w:rPr>
  </w:style>
  <w:style w:type="paragraph" w:styleId="Date">
    <w:name w:val="Date"/>
    <w:basedOn w:val="Normal"/>
    <w:next w:val="Normal"/>
    <w:link w:val="DateChar"/>
    <w:unhideWhenUsed/>
    <w:rsid w:val="000901EC"/>
    <w:rPr>
      <w:rFonts w:eastAsia="SimSun"/>
      <w:szCs w:val="20"/>
    </w:rPr>
  </w:style>
  <w:style w:type="character" w:customStyle="1" w:styleId="DateChar">
    <w:name w:val="Date Char"/>
    <w:basedOn w:val="DefaultParagraphFont"/>
    <w:link w:val="Date"/>
    <w:rsid w:val="000901EC"/>
    <w:rPr>
      <w:rFonts w:eastAsia="SimSun"/>
      <w:sz w:val="24"/>
    </w:rPr>
  </w:style>
  <w:style w:type="paragraph" w:styleId="BodyTextFirstIndent2">
    <w:name w:val="Body Text First Indent 2"/>
    <w:basedOn w:val="BodyTextIndent"/>
    <w:link w:val="BodyTextFirstIndent2Char"/>
    <w:unhideWhenUsed/>
    <w:rsid w:val="000901EC"/>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0901EC"/>
    <w:rPr>
      <w:sz w:val="24"/>
      <w:szCs w:val="24"/>
    </w:rPr>
  </w:style>
  <w:style w:type="character" w:customStyle="1" w:styleId="BodyTextFirstIndent2Char">
    <w:name w:val="Body Text First Indent 2 Char"/>
    <w:basedOn w:val="BodyTextIndentChar2"/>
    <w:link w:val="BodyTextFirstIndent2"/>
    <w:rsid w:val="000901EC"/>
    <w:rPr>
      <w:rFonts w:eastAsia="SimSun"/>
      <w:sz w:val="24"/>
      <w:szCs w:val="24"/>
    </w:rPr>
  </w:style>
  <w:style w:type="paragraph" w:styleId="NoteHeading">
    <w:name w:val="Note Heading"/>
    <w:basedOn w:val="Normal"/>
    <w:next w:val="Normal"/>
    <w:link w:val="NoteHeadingChar"/>
    <w:unhideWhenUsed/>
    <w:rsid w:val="000901EC"/>
    <w:rPr>
      <w:rFonts w:eastAsia="SimSun"/>
      <w:szCs w:val="20"/>
    </w:rPr>
  </w:style>
  <w:style w:type="character" w:customStyle="1" w:styleId="NoteHeadingChar">
    <w:name w:val="Note Heading Char"/>
    <w:basedOn w:val="DefaultParagraphFont"/>
    <w:link w:val="NoteHeading"/>
    <w:rsid w:val="000901EC"/>
    <w:rPr>
      <w:rFonts w:eastAsia="SimSun"/>
      <w:sz w:val="24"/>
    </w:rPr>
  </w:style>
  <w:style w:type="paragraph" w:styleId="BodyText2">
    <w:name w:val="Body Text 2"/>
    <w:basedOn w:val="Normal"/>
    <w:link w:val="BodyText2Char"/>
    <w:unhideWhenUsed/>
    <w:rsid w:val="000901EC"/>
    <w:pPr>
      <w:spacing w:after="120" w:line="480" w:lineRule="auto"/>
    </w:pPr>
    <w:rPr>
      <w:rFonts w:eastAsia="SimSun"/>
      <w:szCs w:val="20"/>
    </w:rPr>
  </w:style>
  <w:style w:type="character" w:customStyle="1" w:styleId="BodyText2Char">
    <w:name w:val="Body Text 2 Char"/>
    <w:basedOn w:val="DefaultParagraphFont"/>
    <w:link w:val="BodyText2"/>
    <w:rsid w:val="000901EC"/>
    <w:rPr>
      <w:rFonts w:eastAsia="SimSun"/>
      <w:sz w:val="24"/>
    </w:rPr>
  </w:style>
  <w:style w:type="paragraph" w:styleId="BodyText3">
    <w:name w:val="Body Text 3"/>
    <w:basedOn w:val="Normal"/>
    <w:link w:val="BodyText3Char"/>
    <w:unhideWhenUsed/>
    <w:rsid w:val="000901EC"/>
    <w:pPr>
      <w:spacing w:after="120"/>
    </w:pPr>
    <w:rPr>
      <w:rFonts w:eastAsia="SimSun"/>
      <w:sz w:val="16"/>
      <w:szCs w:val="16"/>
    </w:rPr>
  </w:style>
  <w:style w:type="character" w:customStyle="1" w:styleId="BodyText3Char">
    <w:name w:val="Body Text 3 Char"/>
    <w:basedOn w:val="DefaultParagraphFont"/>
    <w:link w:val="BodyText3"/>
    <w:rsid w:val="000901EC"/>
    <w:rPr>
      <w:rFonts w:eastAsia="SimSun"/>
      <w:sz w:val="16"/>
      <w:szCs w:val="16"/>
    </w:rPr>
  </w:style>
  <w:style w:type="paragraph" w:styleId="BodyTextIndent2">
    <w:name w:val="Body Text Indent 2"/>
    <w:basedOn w:val="Normal"/>
    <w:link w:val="BodyTextIndent2Char"/>
    <w:unhideWhenUsed/>
    <w:rsid w:val="000901EC"/>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0901EC"/>
    <w:rPr>
      <w:rFonts w:eastAsia="SimSun"/>
      <w:sz w:val="24"/>
    </w:rPr>
  </w:style>
  <w:style w:type="paragraph" w:styleId="BodyTextIndent3">
    <w:name w:val="Body Text Indent 3"/>
    <w:basedOn w:val="Normal"/>
    <w:link w:val="BodyTextIndent3Char"/>
    <w:unhideWhenUsed/>
    <w:rsid w:val="000901EC"/>
    <w:pPr>
      <w:spacing w:after="120"/>
      <w:ind w:left="360"/>
    </w:pPr>
    <w:rPr>
      <w:rFonts w:eastAsia="SimSun"/>
      <w:sz w:val="16"/>
      <w:szCs w:val="16"/>
    </w:rPr>
  </w:style>
  <w:style w:type="character" w:customStyle="1" w:styleId="BodyTextIndent3Char">
    <w:name w:val="Body Text Indent 3 Char"/>
    <w:basedOn w:val="DefaultParagraphFont"/>
    <w:link w:val="BodyTextIndent3"/>
    <w:rsid w:val="000901EC"/>
    <w:rPr>
      <w:rFonts w:eastAsia="SimSun"/>
      <w:sz w:val="16"/>
      <w:szCs w:val="16"/>
    </w:rPr>
  </w:style>
  <w:style w:type="paragraph" w:styleId="PlainText">
    <w:name w:val="Plain Text"/>
    <w:basedOn w:val="Normal"/>
    <w:link w:val="PlainTextChar"/>
    <w:unhideWhenUsed/>
    <w:rsid w:val="000901EC"/>
    <w:rPr>
      <w:rFonts w:ascii="Courier New" w:eastAsia="SimSun" w:hAnsi="Courier New" w:cs="Courier New"/>
      <w:sz w:val="20"/>
      <w:szCs w:val="20"/>
    </w:rPr>
  </w:style>
  <w:style w:type="character" w:customStyle="1" w:styleId="PlainTextChar">
    <w:name w:val="Plain Text Char"/>
    <w:basedOn w:val="DefaultParagraphFont"/>
    <w:link w:val="PlainText"/>
    <w:rsid w:val="000901EC"/>
    <w:rPr>
      <w:rFonts w:ascii="Courier New" w:eastAsia="SimSun" w:hAnsi="Courier New" w:cs="Courier New"/>
    </w:rPr>
  </w:style>
  <w:style w:type="paragraph" w:styleId="E-mailSignature">
    <w:name w:val="E-mail Signature"/>
    <w:basedOn w:val="Normal"/>
    <w:link w:val="E-mailSignatureChar"/>
    <w:unhideWhenUsed/>
    <w:rsid w:val="000901EC"/>
    <w:rPr>
      <w:rFonts w:eastAsia="SimSun"/>
      <w:szCs w:val="20"/>
    </w:rPr>
  </w:style>
  <w:style w:type="character" w:customStyle="1" w:styleId="E-mailSignatureChar">
    <w:name w:val="E-mail Signature Char"/>
    <w:basedOn w:val="DefaultParagraphFont"/>
    <w:link w:val="E-mailSignature"/>
    <w:rsid w:val="000901EC"/>
    <w:rPr>
      <w:rFonts w:eastAsia="SimSun"/>
      <w:sz w:val="24"/>
    </w:rPr>
  </w:style>
  <w:style w:type="paragraph" w:styleId="NoSpacing">
    <w:name w:val="No Spacing"/>
    <w:uiPriority w:val="1"/>
    <w:qFormat/>
    <w:rsid w:val="000901EC"/>
    <w:rPr>
      <w:rFonts w:eastAsia="SimSun"/>
      <w:sz w:val="24"/>
      <w:szCs w:val="24"/>
    </w:rPr>
  </w:style>
  <w:style w:type="character" w:customStyle="1" w:styleId="BulletChar">
    <w:name w:val="Bullet Char"/>
    <w:link w:val="Bullet"/>
    <w:locked/>
    <w:rsid w:val="000901EC"/>
    <w:rPr>
      <w:sz w:val="24"/>
    </w:rPr>
  </w:style>
  <w:style w:type="character" w:customStyle="1" w:styleId="BulletIndentChar">
    <w:name w:val="Bullet Indent Char"/>
    <w:link w:val="BulletIndent"/>
    <w:locked/>
    <w:rsid w:val="000901EC"/>
    <w:rPr>
      <w:rFonts w:eastAsia="SimSun"/>
      <w:sz w:val="24"/>
    </w:rPr>
  </w:style>
  <w:style w:type="character" w:customStyle="1" w:styleId="ListSubChar">
    <w:name w:val="List Sub Char"/>
    <w:link w:val="ListSub"/>
    <w:locked/>
    <w:rsid w:val="000901EC"/>
    <w:rPr>
      <w:rFonts w:eastAsia="SimSun"/>
      <w:sz w:val="24"/>
    </w:rPr>
  </w:style>
  <w:style w:type="character" w:customStyle="1" w:styleId="VariableDefinitionChar">
    <w:name w:val="Variable Definition Char"/>
    <w:link w:val="VariableDefinition"/>
    <w:locked/>
    <w:rsid w:val="000901EC"/>
    <w:rPr>
      <w:rFonts w:eastAsia="SimSun"/>
      <w:iCs/>
      <w:sz w:val="24"/>
    </w:rPr>
  </w:style>
  <w:style w:type="paragraph" w:customStyle="1" w:styleId="TermDefinition">
    <w:name w:val="Term Definition"/>
    <w:basedOn w:val="Normal"/>
    <w:rsid w:val="000901EC"/>
    <w:pPr>
      <w:spacing w:after="60"/>
      <w:ind w:left="720"/>
    </w:pPr>
    <w:rPr>
      <w:rFonts w:eastAsia="SimSun"/>
      <w:szCs w:val="20"/>
    </w:rPr>
  </w:style>
  <w:style w:type="character" w:customStyle="1" w:styleId="TermTitleChar">
    <w:name w:val="Term Title Char"/>
    <w:link w:val="TermTitle"/>
    <w:locked/>
    <w:rsid w:val="000901EC"/>
    <w:rPr>
      <w:b/>
      <w:sz w:val="24"/>
    </w:rPr>
  </w:style>
  <w:style w:type="paragraph" w:customStyle="1" w:styleId="TermTitle">
    <w:name w:val="Term Title"/>
    <w:basedOn w:val="Normal"/>
    <w:link w:val="TermTitleChar"/>
    <w:rsid w:val="000901EC"/>
    <w:pPr>
      <w:spacing w:before="120"/>
      <w:ind w:left="720"/>
    </w:pPr>
    <w:rPr>
      <w:b/>
      <w:szCs w:val="20"/>
    </w:rPr>
  </w:style>
  <w:style w:type="paragraph" w:customStyle="1" w:styleId="Style1">
    <w:name w:val="Style1"/>
    <w:basedOn w:val="BodyText3"/>
    <w:rsid w:val="000901EC"/>
    <w:rPr>
      <w:b/>
      <w:sz w:val="40"/>
      <w:szCs w:val="40"/>
    </w:rPr>
  </w:style>
  <w:style w:type="paragraph" w:customStyle="1" w:styleId="note">
    <w:name w:val="note"/>
    <w:basedOn w:val="Normal"/>
    <w:rsid w:val="000901EC"/>
    <w:rPr>
      <w:rFonts w:eastAsia="SimSun"/>
      <w:sz w:val="22"/>
      <w:szCs w:val="20"/>
    </w:rPr>
  </w:style>
  <w:style w:type="paragraph" w:customStyle="1" w:styleId="List1">
    <w:name w:val="List1"/>
    <w:basedOn w:val="H4"/>
    <w:rsid w:val="000901EC"/>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901EC"/>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0901EC"/>
    <w:rPr>
      <w:sz w:val="24"/>
    </w:rPr>
  </w:style>
  <w:style w:type="paragraph" w:customStyle="1" w:styleId="BulletCharChar">
    <w:name w:val="Bullet Char Char"/>
    <w:basedOn w:val="Normal"/>
    <w:link w:val="BulletCharCharChar"/>
    <w:rsid w:val="000901EC"/>
    <w:pPr>
      <w:tabs>
        <w:tab w:val="num" w:pos="450"/>
      </w:tabs>
      <w:spacing w:after="180"/>
      <w:ind w:left="450" w:hanging="360"/>
    </w:pPr>
    <w:rPr>
      <w:szCs w:val="20"/>
    </w:rPr>
  </w:style>
  <w:style w:type="paragraph" w:customStyle="1" w:styleId="bodytextnumbered0">
    <w:name w:val="bodytextnumbered"/>
    <w:basedOn w:val="Normal"/>
    <w:rsid w:val="000901EC"/>
    <w:pPr>
      <w:spacing w:after="240"/>
      <w:ind w:left="720" w:hanging="720"/>
    </w:pPr>
    <w:rPr>
      <w:rFonts w:eastAsia="Calibri"/>
    </w:rPr>
  </w:style>
  <w:style w:type="paragraph" w:customStyle="1" w:styleId="PJMNormal">
    <w:name w:val="PJM_Normal"/>
    <w:basedOn w:val="Default"/>
    <w:next w:val="Default"/>
    <w:rsid w:val="000901EC"/>
    <w:pPr>
      <w:spacing w:before="120" w:after="120"/>
    </w:pPr>
    <w:rPr>
      <w:rFonts w:cs="Times New Roman"/>
      <w:color w:val="auto"/>
    </w:rPr>
  </w:style>
  <w:style w:type="paragraph" w:customStyle="1" w:styleId="PJMListOutline1">
    <w:name w:val="PJM_List_Outline_1"/>
    <w:basedOn w:val="Default"/>
    <w:next w:val="Default"/>
    <w:rsid w:val="000901EC"/>
    <w:pPr>
      <w:spacing w:before="120" w:after="120"/>
    </w:pPr>
    <w:rPr>
      <w:rFonts w:cs="Times New Roman"/>
      <w:color w:val="auto"/>
    </w:rPr>
  </w:style>
  <w:style w:type="paragraph" w:customStyle="1" w:styleId="VariableDefinition1">
    <w:name w:val="Variable Definition+1"/>
    <w:basedOn w:val="Default"/>
    <w:next w:val="Default"/>
    <w:rsid w:val="000901EC"/>
    <w:pPr>
      <w:spacing w:after="240"/>
    </w:pPr>
    <w:rPr>
      <w:rFonts w:ascii="Times New Roman" w:hAnsi="Times New Roman" w:cs="Times New Roman"/>
      <w:color w:val="auto"/>
    </w:rPr>
  </w:style>
  <w:style w:type="paragraph" w:customStyle="1" w:styleId="ListSub2">
    <w:name w:val="List Sub+2"/>
    <w:basedOn w:val="Default"/>
    <w:next w:val="Default"/>
    <w:rsid w:val="000901EC"/>
    <w:pPr>
      <w:spacing w:after="240"/>
    </w:pPr>
    <w:rPr>
      <w:rFonts w:ascii="Times New Roman" w:hAnsi="Times New Roman" w:cs="Times New Roman"/>
      <w:color w:val="auto"/>
    </w:rPr>
  </w:style>
  <w:style w:type="paragraph" w:customStyle="1" w:styleId="H">
    <w:name w:val="H%"/>
    <w:basedOn w:val="H4"/>
    <w:rsid w:val="000901EC"/>
    <w:pPr>
      <w:snapToGrid w:val="0"/>
    </w:pPr>
    <w:rPr>
      <w:rFonts w:ascii="Calibri" w:eastAsia="Calibri" w:hAnsi="Calibri"/>
      <w:snapToGrid/>
      <w:szCs w:val="24"/>
    </w:rPr>
  </w:style>
  <w:style w:type="paragraph" w:customStyle="1" w:styleId="Style2">
    <w:name w:val="Style2"/>
    <w:basedOn w:val="H5"/>
    <w:autoRedefine/>
    <w:rsid w:val="000901EC"/>
    <w:rPr>
      <w:rFonts w:ascii="Calibri" w:eastAsia="Calibri" w:hAnsi="Calibri"/>
      <w:i w:val="0"/>
    </w:rPr>
  </w:style>
  <w:style w:type="paragraph" w:customStyle="1" w:styleId="listintroduction0">
    <w:name w:val="listintroduction"/>
    <w:basedOn w:val="Normal"/>
    <w:rsid w:val="000901EC"/>
    <w:pPr>
      <w:keepNext/>
      <w:spacing w:after="240"/>
    </w:pPr>
    <w:rPr>
      <w:rFonts w:eastAsia="SimSun"/>
    </w:rPr>
  </w:style>
  <w:style w:type="paragraph" w:customStyle="1" w:styleId="RegularText">
    <w:name w:val="Regular Text"/>
    <w:basedOn w:val="Normal"/>
    <w:rsid w:val="000901EC"/>
    <w:pPr>
      <w:spacing w:before="120" w:after="120"/>
      <w:ind w:left="432"/>
      <w:jc w:val="both"/>
    </w:pPr>
    <w:rPr>
      <w:rFonts w:eastAsia="SimSun"/>
      <w:szCs w:val="20"/>
    </w:rPr>
  </w:style>
  <w:style w:type="character" w:styleId="FootnoteReference">
    <w:name w:val="footnote reference"/>
    <w:unhideWhenUsed/>
    <w:rsid w:val="000901EC"/>
    <w:rPr>
      <w:vertAlign w:val="superscript"/>
    </w:rPr>
  </w:style>
  <w:style w:type="character" w:styleId="PlaceholderText">
    <w:name w:val="Placeholder Text"/>
    <w:basedOn w:val="DefaultParagraphFont"/>
    <w:uiPriority w:val="99"/>
    <w:rsid w:val="000901EC"/>
    <w:rPr>
      <w:color w:val="808080"/>
    </w:rPr>
  </w:style>
  <w:style w:type="character" w:customStyle="1" w:styleId="CharCharCharCharCharCharCharChar">
    <w:name w:val="Char Char Char Char Char Char Char Char"/>
    <w:rsid w:val="000901EC"/>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901EC"/>
    <w:rPr>
      <w:rFonts w:eastAsia="SimSun"/>
    </w:rPr>
  </w:style>
  <w:style w:type="character" w:customStyle="1" w:styleId="InstructionsCharCharCharCharCharCharChar">
    <w:name w:val="Instructions Char Char Char Char Char Char Char"/>
    <w:link w:val="InstructionsCharCharCharCharCharChar"/>
    <w:locked/>
    <w:rsid w:val="000901EC"/>
    <w:rPr>
      <w:rFonts w:eastAsia="SimSun"/>
      <w:sz w:val="24"/>
      <w:szCs w:val="24"/>
    </w:rPr>
  </w:style>
  <w:style w:type="character" w:customStyle="1" w:styleId="CharCharCharCharCharCharCharChar1">
    <w:name w:val="Char Char Char Char Char Char Char Char1"/>
    <w:rsid w:val="000901EC"/>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901EC"/>
    <w:rPr>
      <w:iCs/>
      <w:sz w:val="24"/>
      <w:lang w:val="en-US" w:eastAsia="en-US" w:bidi="ar-SA"/>
    </w:rPr>
  </w:style>
  <w:style w:type="character" w:customStyle="1" w:styleId="H2CharChar">
    <w:name w:val="H2 Char Char"/>
    <w:rsid w:val="000901EC"/>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901EC"/>
    <w:rPr>
      <w:iCs/>
      <w:sz w:val="24"/>
      <w:lang w:val="en-US" w:eastAsia="en-US" w:bidi="ar-SA"/>
    </w:rPr>
  </w:style>
  <w:style w:type="character" w:customStyle="1" w:styleId="BodyTextChar2Char1">
    <w:name w:val="Body Text Char2 Char1"/>
    <w:aliases w:val="Char Char Char Char11,Char Char Char Char111"/>
    <w:rsid w:val="000901EC"/>
    <w:rPr>
      <w:iCs/>
      <w:sz w:val="24"/>
      <w:lang w:val="en-US" w:eastAsia="en-US" w:bidi="ar-SA"/>
    </w:rPr>
  </w:style>
  <w:style w:type="character" w:customStyle="1" w:styleId="ListIntroductionChar">
    <w:name w:val="List Introduction Char"/>
    <w:link w:val="ListIntroduction"/>
    <w:locked/>
    <w:rsid w:val="000901EC"/>
    <w:rPr>
      <w:rFonts w:eastAsia="SimSun"/>
      <w:iCs/>
      <w:sz w:val="24"/>
    </w:rPr>
  </w:style>
  <w:style w:type="paragraph" w:styleId="BodyTextFirstIndent">
    <w:name w:val="Body Text First Indent"/>
    <w:basedOn w:val="BodyText"/>
    <w:link w:val="BodyTextFirstIndentChar"/>
    <w:unhideWhenUsed/>
    <w:rsid w:val="000901EC"/>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0901EC"/>
    <w:rPr>
      <w:sz w:val="24"/>
      <w:szCs w:val="24"/>
    </w:rPr>
  </w:style>
  <w:style w:type="character" w:customStyle="1" w:styleId="BodyTextFirstIndentChar">
    <w:name w:val="Body Text First Indent Char"/>
    <w:basedOn w:val="BodyTextChar2"/>
    <w:link w:val="BodyTextFirstIndent"/>
    <w:rsid w:val="000901EC"/>
    <w:rPr>
      <w:rFonts w:eastAsia="SimSun"/>
      <w:sz w:val="24"/>
      <w:szCs w:val="24"/>
    </w:rPr>
  </w:style>
  <w:style w:type="character" w:customStyle="1" w:styleId="H3Char1">
    <w:name w:val="H3 Char1"/>
    <w:rsid w:val="000901EC"/>
    <w:rPr>
      <w:b/>
      <w:bCs/>
      <w:i/>
      <w:iCs w:val="0"/>
      <w:sz w:val="24"/>
      <w:lang w:val="en-US" w:eastAsia="en-US" w:bidi="ar-SA"/>
    </w:rPr>
  </w:style>
  <w:style w:type="character" w:customStyle="1" w:styleId="bodytextnumberedchar0">
    <w:name w:val="bodytextnumberedchar"/>
    <w:rsid w:val="000901EC"/>
  </w:style>
  <w:style w:type="character" w:customStyle="1" w:styleId="TableHeadChar">
    <w:name w:val="Table Head Char"/>
    <w:rsid w:val="000901EC"/>
    <w:rPr>
      <w:b/>
      <w:bCs w:val="0"/>
      <w:iCs/>
      <w:sz w:val="24"/>
      <w:lang w:val="en-US" w:eastAsia="en-US" w:bidi="ar-SA"/>
    </w:rPr>
  </w:style>
  <w:style w:type="character" w:customStyle="1" w:styleId="Char1CharChar">
    <w:name w:val="Char1 Char Char"/>
    <w:rsid w:val="000901EC"/>
    <w:rPr>
      <w:iCs/>
      <w:sz w:val="24"/>
      <w:lang w:val="en-US" w:eastAsia="en-US" w:bidi="ar-SA"/>
    </w:rPr>
  </w:style>
  <w:style w:type="character" w:customStyle="1" w:styleId="CharChar2">
    <w:name w:val="Char Char2"/>
    <w:rsid w:val="000901EC"/>
    <w:rPr>
      <w:b/>
      <w:bCs/>
      <w:i/>
      <w:iCs w:val="0"/>
      <w:sz w:val="24"/>
      <w:lang w:val="en-US" w:eastAsia="en-US" w:bidi="ar-SA"/>
    </w:rPr>
  </w:style>
  <w:style w:type="character" w:customStyle="1" w:styleId="Char21">
    <w:name w:val="Char21"/>
    <w:rsid w:val="000901EC"/>
    <w:rPr>
      <w:b/>
      <w:bCs/>
      <w:i/>
      <w:iCs w:val="0"/>
      <w:sz w:val="24"/>
      <w:lang w:val="en-US" w:eastAsia="en-US" w:bidi="ar-SA"/>
    </w:rPr>
  </w:style>
  <w:style w:type="character" w:customStyle="1" w:styleId="CharCharChar">
    <w:name w:val="Char Char Char"/>
    <w:rsid w:val="000901EC"/>
    <w:rPr>
      <w:sz w:val="24"/>
      <w:lang w:val="en-US" w:eastAsia="en-US" w:bidi="ar-SA"/>
    </w:rPr>
  </w:style>
  <w:style w:type="character" w:customStyle="1" w:styleId="h3CharChar">
    <w:name w:val="h3 Char Char"/>
    <w:rsid w:val="000901EC"/>
    <w:rPr>
      <w:b/>
      <w:bCs/>
      <w:i/>
      <w:iCs w:val="0"/>
      <w:sz w:val="24"/>
      <w:lang w:val="en-US" w:eastAsia="en-US" w:bidi="ar-SA"/>
    </w:rPr>
  </w:style>
  <w:style w:type="character" w:customStyle="1" w:styleId="InstructionsCharChar">
    <w:name w:val="Instructions Char Char"/>
    <w:rsid w:val="000901EC"/>
    <w:rPr>
      <w:b/>
      <w:bCs w:val="0"/>
      <w:i/>
      <w:iCs/>
      <w:sz w:val="24"/>
      <w:szCs w:val="24"/>
      <w:lang w:val="en-US" w:eastAsia="en-US" w:bidi="ar-SA"/>
    </w:rPr>
  </w:style>
  <w:style w:type="character" w:customStyle="1" w:styleId="CharCharCharChar1">
    <w:name w:val="Char Char Char Char1"/>
    <w:aliases w:val="Char1 Char Char Char Char, Char1 Char Char Char Char"/>
    <w:rsid w:val="000901EC"/>
    <w:rPr>
      <w:sz w:val="24"/>
      <w:lang w:val="en-US" w:eastAsia="en-US" w:bidi="ar-SA"/>
    </w:rPr>
  </w:style>
  <w:style w:type="character" w:customStyle="1" w:styleId="H3CharChar0">
    <w:name w:val="H3 Char Char"/>
    <w:rsid w:val="000901EC"/>
    <w:rPr>
      <w:b w:val="0"/>
      <w:bCs w:val="0"/>
      <w:i w:val="0"/>
      <w:iCs w:val="0"/>
      <w:sz w:val="24"/>
      <w:lang w:val="en-US" w:eastAsia="en-US" w:bidi="ar-SA"/>
    </w:rPr>
  </w:style>
  <w:style w:type="character" w:customStyle="1" w:styleId="ListIntroductionCharChar">
    <w:name w:val="List Introduction Char Char"/>
    <w:rsid w:val="000901EC"/>
    <w:rPr>
      <w:iCs/>
      <w:sz w:val="24"/>
      <w:lang w:val="en-US" w:eastAsia="en-US" w:bidi="ar-SA"/>
    </w:rPr>
  </w:style>
  <w:style w:type="character" w:customStyle="1" w:styleId="H4CharChar">
    <w:name w:val="H4 Char Char"/>
    <w:rsid w:val="000901EC"/>
    <w:rPr>
      <w:b/>
      <w:bCs/>
      <w:snapToGrid/>
      <w:sz w:val="24"/>
      <w:lang w:val="en-US" w:eastAsia="en-US" w:bidi="ar-SA"/>
    </w:rPr>
  </w:style>
  <w:style w:type="character" w:customStyle="1" w:styleId="Char2CharChar1">
    <w:name w:val="Char2 Char Char1"/>
    <w:rsid w:val="000901EC"/>
    <w:rPr>
      <w:sz w:val="24"/>
      <w:lang w:val="en-US" w:eastAsia="en-US" w:bidi="ar-SA"/>
    </w:rPr>
  </w:style>
  <w:style w:type="character" w:customStyle="1" w:styleId="CharChar3">
    <w:name w:val="Char Char3"/>
    <w:rsid w:val="000901EC"/>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901EC"/>
    <w:rPr>
      <w:sz w:val="24"/>
      <w:lang w:val="en-US" w:eastAsia="en-US" w:bidi="ar-SA"/>
    </w:rPr>
  </w:style>
  <w:style w:type="character" w:customStyle="1" w:styleId="CharChar4">
    <w:name w:val="Char Char4"/>
    <w:rsid w:val="000901EC"/>
    <w:rPr>
      <w:sz w:val="24"/>
      <w:lang w:val="en-US" w:eastAsia="en-US" w:bidi="ar-SA"/>
    </w:rPr>
  </w:style>
  <w:style w:type="character" w:customStyle="1" w:styleId="Char1CharChar1">
    <w:name w:val="Char1 Char Char1"/>
    <w:rsid w:val="000901EC"/>
    <w:rPr>
      <w:sz w:val="24"/>
      <w:lang w:val="en-US" w:eastAsia="en-US" w:bidi="ar-SA"/>
    </w:rPr>
  </w:style>
  <w:style w:type="character" w:customStyle="1" w:styleId="CharChar12">
    <w:name w:val="Char Char12"/>
    <w:rsid w:val="000901EC"/>
    <w:rPr>
      <w:sz w:val="24"/>
      <w:lang w:val="en-US" w:eastAsia="en-US" w:bidi="ar-SA"/>
    </w:rPr>
  </w:style>
  <w:style w:type="character" w:customStyle="1" w:styleId="CharChar5">
    <w:name w:val="Char Char5"/>
    <w:rsid w:val="000901EC"/>
    <w:rPr>
      <w:iCs/>
      <w:sz w:val="24"/>
      <w:lang w:val="en-US" w:eastAsia="en-US" w:bidi="ar-SA"/>
    </w:rPr>
  </w:style>
  <w:style w:type="character" w:customStyle="1" w:styleId="CharCharCharChar3">
    <w:name w:val="Char Char Char Char3"/>
    <w:rsid w:val="000901EC"/>
    <w:rPr>
      <w:iCs/>
      <w:sz w:val="24"/>
      <w:lang w:val="en-US" w:eastAsia="en-US" w:bidi="ar-SA"/>
    </w:rPr>
  </w:style>
  <w:style w:type="character" w:customStyle="1" w:styleId="CharChar42">
    <w:name w:val="Char Char42"/>
    <w:rsid w:val="000901EC"/>
    <w:rPr>
      <w:sz w:val="24"/>
      <w:lang w:val="en-US" w:eastAsia="en-US" w:bidi="ar-SA"/>
    </w:rPr>
  </w:style>
  <w:style w:type="character" w:customStyle="1" w:styleId="CharCharChar2">
    <w:name w:val="Char Char Char2"/>
    <w:rsid w:val="000901EC"/>
    <w:rPr>
      <w:iCs/>
      <w:sz w:val="24"/>
      <w:lang w:val="en-US" w:eastAsia="en-US" w:bidi="ar-SA"/>
    </w:rPr>
  </w:style>
  <w:style w:type="character" w:customStyle="1" w:styleId="Char1CharChar12">
    <w:name w:val="Char1 Char Char12"/>
    <w:rsid w:val="000901EC"/>
    <w:rPr>
      <w:sz w:val="24"/>
      <w:lang w:val="en-US" w:eastAsia="en-US" w:bidi="ar-SA"/>
    </w:rPr>
  </w:style>
  <w:style w:type="character" w:customStyle="1" w:styleId="CharCharChar22">
    <w:name w:val="Char Char Char22"/>
    <w:rsid w:val="000901EC"/>
    <w:rPr>
      <w:iCs/>
      <w:sz w:val="24"/>
      <w:lang w:val="en-US" w:eastAsia="en-US" w:bidi="ar-SA"/>
    </w:rPr>
  </w:style>
  <w:style w:type="character" w:customStyle="1" w:styleId="CharChar6">
    <w:name w:val="Char Char6"/>
    <w:rsid w:val="000901EC"/>
    <w:rPr>
      <w:sz w:val="24"/>
      <w:lang w:val="en-US" w:eastAsia="en-US" w:bidi="ar-SA"/>
    </w:rPr>
  </w:style>
  <w:style w:type="character" w:customStyle="1" w:styleId="ListCharChar">
    <w:name w:val="List Char Char"/>
    <w:rsid w:val="000901EC"/>
    <w:rPr>
      <w:sz w:val="24"/>
      <w:lang w:val="en-US" w:eastAsia="en-US" w:bidi="ar-SA"/>
    </w:rPr>
  </w:style>
  <w:style w:type="character" w:customStyle="1" w:styleId="CharChar11">
    <w:name w:val="Char Char11"/>
    <w:rsid w:val="000901EC"/>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901EC"/>
    <w:rPr>
      <w:iCs/>
      <w:sz w:val="24"/>
      <w:lang w:val="en-US" w:eastAsia="en-US" w:bidi="ar-SA"/>
    </w:rPr>
  </w:style>
  <w:style w:type="character" w:customStyle="1" w:styleId="CharChar41">
    <w:name w:val="Char Char41"/>
    <w:rsid w:val="000901EC"/>
    <w:rPr>
      <w:sz w:val="24"/>
      <w:lang w:val="en-US" w:eastAsia="en-US" w:bidi="ar-SA"/>
    </w:rPr>
  </w:style>
  <w:style w:type="character" w:customStyle="1" w:styleId="CharCharChar21">
    <w:name w:val="Char Char Char21"/>
    <w:rsid w:val="000901EC"/>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901EC"/>
    <w:rPr>
      <w:iCs/>
      <w:sz w:val="24"/>
      <w:lang w:val="en-US" w:eastAsia="en-US" w:bidi="ar-SA"/>
    </w:rPr>
  </w:style>
  <w:style w:type="character" w:customStyle="1" w:styleId="TextChar">
    <w:name w:val="Text Char"/>
    <w:rsid w:val="000901EC"/>
    <w:rPr>
      <w:iCs/>
      <w:sz w:val="24"/>
      <w:lang w:val="en-US" w:eastAsia="en-US" w:bidi="ar-SA"/>
    </w:rPr>
  </w:style>
  <w:style w:type="table" w:customStyle="1" w:styleId="TableGrid11">
    <w:name w:val="Table Grid11"/>
    <w:basedOn w:val="TableNormal"/>
    <w:rsid w:val="000901EC"/>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901EC"/>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901EC"/>
    <w:pPr>
      <w:spacing w:after="240"/>
      <w:ind w:left="3168" w:hanging="2880"/>
    </w:pPr>
    <w:rPr>
      <w:rFonts w:eastAsia="SimSun"/>
      <w:iCs/>
      <w:szCs w:val="20"/>
    </w:rPr>
  </w:style>
  <w:style w:type="paragraph" w:customStyle="1" w:styleId="Acronym">
    <w:name w:val="Acronym"/>
    <w:basedOn w:val="Normal"/>
    <w:rsid w:val="000901EC"/>
    <w:pPr>
      <w:tabs>
        <w:tab w:val="left" w:pos="1440"/>
      </w:tabs>
    </w:pPr>
    <w:rPr>
      <w:rFonts w:eastAsia="SimSun"/>
      <w:iCs/>
      <w:szCs w:val="20"/>
    </w:rPr>
  </w:style>
  <w:style w:type="character" w:customStyle="1" w:styleId="CharChar1">
    <w:name w:val="Char Char1"/>
    <w:rsid w:val="000901EC"/>
    <w:rPr>
      <w:b/>
      <w:bCs/>
      <w:i/>
      <w:iCs/>
      <w:sz w:val="24"/>
      <w:szCs w:val="26"/>
      <w:lang w:val="en-US" w:eastAsia="en-US" w:bidi="ar-SA"/>
    </w:rPr>
  </w:style>
  <w:style w:type="character" w:customStyle="1" w:styleId="CharCharCharChar">
    <w:name w:val="Char Char Char Char"/>
    <w:aliases w:val="Body Text Char2 Char Char"/>
    <w:rsid w:val="000901EC"/>
    <w:rPr>
      <w:iCs/>
      <w:sz w:val="24"/>
      <w:lang w:val="en-US" w:eastAsia="en-US" w:bidi="ar-SA"/>
    </w:rPr>
  </w:style>
  <w:style w:type="character" w:styleId="Strong">
    <w:name w:val="Strong"/>
    <w:qFormat/>
    <w:rsid w:val="000901EC"/>
    <w:rPr>
      <w:b/>
      <w:bCs/>
    </w:rPr>
  </w:style>
  <w:style w:type="paragraph" w:customStyle="1" w:styleId="BulletIndent2">
    <w:name w:val="Bullet Indent 2"/>
    <w:basedOn w:val="BulletIndent"/>
    <w:rsid w:val="000901EC"/>
    <w:pPr>
      <w:numPr>
        <w:numId w:val="0"/>
      </w:numPr>
      <w:tabs>
        <w:tab w:val="left" w:pos="2520"/>
      </w:tabs>
      <w:ind w:left="2520" w:hanging="547"/>
    </w:pPr>
  </w:style>
  <w:style w:type="character" w:customStyle="1" w:styleId="ListCharChar1">
    <w:name w:val="List Char Char1"/>
    <w:rsid w:val="000901EC"/>
    <w:rPr>
      <w:sz w:val="24"/>
      <w:lang w:val="en-US" w:eastAsia="en-US" w:bidi="ar-SA"/>
    </w:rPr>
  </w:style>
  <w:style w:type="character" w:customStyle="1" w:styleId="UnresolvedMention1">
    <w:name w:val="Unresolved Mention1"/>
    <w:basedOn w:val="DefaultParagraphFont"/>
    <w:uiPriority w:val="99"/>
    <w:semiHidden/>
    <w:unhideWhenUsed/>
    <w:rsid w:val="000901EC"/>
    <w:rPr>
      <w:color w:val="605E5C"/>
      <w:shd w:val="clear" w:color="auto" w:fill="E1DFDD"/>
    </w:rPr>
  </w:style>
  <w:style w:type="table" w:customStyle="1" w:styleId="BoxedLanguage2">
    <w:name w:val="Boxed Language2"/>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901EC"/>
    <w:rPr>
      <w:rFonts w:eastAsia="SimSun"/>
    </w:rPr>
    <w:tblPr/>
  </w:style>
  <w:style w:type="table" w:customStyle="1" w:styleId="BoxedLanguage3">
    <w:name w:val="Boxed Language3"/>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901EC"/>
    <w:rPr>
      <w:rFonts w:eastAsia="SimSun"/>
    </w:rPr>
    <w:tblPr/>
  </w:style>
  <w:style w:type="table" w:customStyle="1" w:styleId="TableGrid12">
    <w:name w:val="Table Grid12"/>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901EC"/>
    <w:rPr>
      <w:rFonts w:eastAsia="SimSun"/>
    </w:rPr>
    <w:tblPr>
      <w:tblInd w:w="0" w:type="nil"/>
    </w:tblPr>
  </w:style>
  <w:style w:type="table" w:customStyle="1" w:styleId="TableGrid13">
    <w:name w:val="Table Grid13"/>
    <w:basedOn w:val="TableNormal"/>
    <w:rsid w:val="000901EC"/>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901EC"/>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901EC"/>
    <w:rPr>
      <w:rFonts w:eastAsia="SimSun"/>
    </w:rPr>
    <w:tblPr/>
  </w:style>
  <w:style w:type="table" w:customStyle="1" w:styleId="TableGrid111">
    <w:name w:val="Table Grid111"/>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901EC"/>
    <w:rPr>
      <w:rFonts w:eastAsia="SimSun"/>
    </w:rPr>
    <w:tblPr/>
  </w:style>
  <w:style w:type="table" w:customStyle="1" w:styleId="TableGrid121">
    <w:name w:val="Table Grid121"/>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0901EC"/>
  </w:style>
  <w:style w:type="character" w:styleId="Mention">
    <w:name w:val="Mention"/>
    <w:basedOn w:val="DefaultParagraphFont"/>
    <w:uiPriority w:val="99"/>
    <w:unhideWhenUsed/>
    <w:rsid w:val="000901EC"/>
    <w:rPr>
      <w:color w:val="2B579A"/>
      <w:shd w:val="clear" w:color="auto" w:fill="E1DFDD"/>
    </w:rPr>
  </w:style>
  <w:style w:type="numbering" w:customStyle="1" w:styleId="NoList11">
    <w:name w:val="No List11"/>
    <w:next w:val="NoList"/>
    <w:uiPriority w:val="99"/>
    <w:semiHidden/>
    <w:unhideWhenUsed/>
    <w:rsid w:val="000901EC"/>
  </w:style>
  <w:style w:type="numbering" w:customStyle="1" w:styleId="NoList2">
    <w:name w:val="No List2"/>
    <w:next w:val="NoList"/>
    <w:uiPriority w:val="99"/>
    <w:semiHidden/>
    <w:unhideWhenUsed/>
    <w:rsid w:val="000901EC"/>
  </w:style>
  <w:style w:type="numbering" w:customStyle="1" w:styleId="NoList3">
    <w:name w:val="No List3"/>
    <w:next w:val="NoList"/>
    <w:uiPriority w:val="99"/>
    <w:semiHidden/>
    <w:unhideWhenUsed/>
    <w:rsid w:val="000901EC"/>
  </w:style>
  <w:style w:type="numbering" w:customStyle="1" w:styleId="NoList4">
    <w:name w:val="No List4"/>
    <w:next w:val="NoList"/>
    <w:uiPriority w:val="99"/>
    <w:semiHidden/>
    <w:unhideWhenUsed/>
    <w:rsid w:val="000901EC"/>
  </w:style>
  <w:style w:type="numbering" w:customStyle="1" w:styleId="NoList5">
    <w:name w:val="No List5"/>
    <w:next w:val="NoList"/>
    <w:uiPriority w:val="99"/>
    <w:semiHidden/>
    <w:unhideWhenUsed/>
    <w:rsid w:val="000901EC"/>
  </w:style>
  <w:style w:type="numbering" w:customStyle="1" w:styleId="NoList6">
    <w:name w:val="No List6"/>
    <w:next w:val="NoList"/>
    <w:uiPriority w:val="99"/>
    <w:semiHidden/>
    <w:unhideWhenUsed/>
    <w:rsid w:val="000901EC"/>
  </w:style>
  <w:style w:type="numbering" w:customStyle="1" w:styleId="NoList7">
    <w:name w:val="No List7"/>
    <w:next w:val="NoList"/>
    <w:uiPriority w:val="99"/>
    <w:semiHidden/>
    <w:unhideWhenUsed/>
    <w:rsid w:val="000901EC"/>
  </w:style>
  <w:style w:type="numbering" w:customStyle="1" w:styleId="NoList111">
    <w:name w:val="No List111"/>
    <w:next w:val="NoList"/>
    <w:uiPriority w:val="99"/>
    <w:semiHidden/>
    <w:unhideWhenUsed/>
    <w:rsid w:val="000901EC"/>
  </w:style>
  <w:style w:type="numbering" w:customStyle="1" w:styleId="NoList21">
    <w:name w:val="No List21"/>
    <w:next w:val="NoList"/>
    <w:uiPriority w:val="99"/>
    <w:semiHidden/>
    <w:unhideWhenUsed/>
    <w:rsid w:val="000901EC"/>
  </w:style>
  <w:style w:type="numbering" w:customStyle="1" w:styleId="NoList31">
    <w:name w:val="No List31"/>
    <w:next w:val="NoList"/>
    <w:uiPriority w:val="99"/>
    <w:semiHidden/>
    <w:unhideWhenUsed/>
    <w:rsid w:val="000901EC"/>
  </w:style>
  <w:style w:type="numbering" w:customStyle="1" w:styleId="NoList8">
    <w:name w:val="No List8"/>
    <w:next w:val="NoList"/>
    <w:uiPriority w:val="99"/>
    <w:semiHidden/>
    <w:unhideWhenUsed/>
    <w:rsid w:val="000901EC"/>
  </w:style>
  <w:style w:type="numbering" w:customStyle="1" w:styleId="NoList12">
    <w:name w:val="No List12"/>
    <w:next w:val="NoList"/>
    <w:uiPriority w:val="99"/>
    <w:semiHidden/>
    <w:unhideWhenUsed/>
    <w:rsid w:val="000901EC"/>
  </w:style>
  <w:style w:type="numbering" w:customStyle="1" w:styleId="NoList1111">
    <w:name w:val="No List1111"/>
    <w:next w:val="NoList"/>
    <w:uiPriority w:val="99"/>
    <w:semiHidden/>
    <w:unhideWhenUsed/>
    <w:rsid w:val="000901EC"/>
  </w:style>
  <w:style w:type="numbering" w:customStyle="1" w:styleId="NoList22">
    <w:name w:val="No List22"/>
    <w:next w:val="NoList"/>
    <w:uiPriority w:val="99"/>
    <w:semiHidden/>
    <w:unhideWhenUsed/>
    <w:rsid w:val="000901EC"/>
  </w:style>
  <w:style w:type="numbering" w:customStyle="1" w:styleId="NoList32">
    <w:name w:val="No List32"/>
    <w:next w:val="NoList"/>
    <w:uiPriority w:val="99"/>
    <w:semiHidden/>
    <w:unhideWhenUsed/>
    <w:rsid w:val="000901EC"/>
  </w:style>
  <w:style w:type="numbering" w:customStyle="1" w:styleId="NoList41">
    <w:name w:val="No List41"/>
    <w:next w:val="NoList"/>
    <w:uiPriority w:val="99"/>
    <w:semiHidden/>
    <w:unhideWhenUsed/>
    <w:rsid w:val="00090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image" Target="media/image7.wmf"/><Relationship Id="rId42" Type="http://schemas.openxmlformats.org/officeDocument/2006/relationships/oleObject" Target="embeddings/oleObject15.bin"/><Relationship Id="rId47" Type="http://schemas.openxmlformats.org/officeDocument/2006/relationships/oleObject" Target="embeddings/oleObject19.bin"/><Relationship Id="rId63" Type="http://schemas.openxmlformats.org/officeDocument/2006/relationships/image" Target="media/image26.wmf"/><Relationship Id="rId68" Type="http://schemas.openxmlformats.org/officeDocument/2006/relationships/image" Target="media/image29.wmf"/><Relationship Id="rId84" Type="http://schemas.openxmlformats.org/officeDocument/2006/relationships/oleObject" Target="embeddings/oleObject44.bin"/><Relationship Id="rId89" Type="http://schemas.openxmlformats.org/officeDocument/2006/relationships/oleObject" Target="embeddings/oleObject49.bin"/><Relationship Id="rId16" Type="http://schemas.openxmlformats.org/officeDocument/2006/relationships/oleObject" Target="embeddings/oleObject2.bin"/><Relationship Id="rId11" Type="http://schemas.openxmlformats.org/officeDocument/2006/relationships/image" Target="media/image2.wmf"/><Relationship Id="rId32" Type="http://schemas.openxmlformats.org/officeDocument/2006/relationships/oleObject" Target="embeddings/oleObject9.bin"/><Relationship Id="rId37" Type="http://schemas.openxmlformats.org/officeDocument/2006/relationships/oleObject" Target="embeddings/oleObject12.bin"/><Relationship Id="rId53" Type="http://schemas.openxmlformats.org/officeDocument/2006/relationships/oleObject" Target="embeddings/oleObject23.bin"/><Relationship Id="rId58" Type="http://schemas.openxmlformats.org/officeDocument/2006/relationships/image" Target="media/image23.wmf"/><Relationship Id="rId74" Type="http://schemas.openxmlformats.org/officeDocument/2006/relationships/oleObject" Target="embeddings/oleObject36.bin"/><Relationship Id="rId79" Type="http://schemas.openxmlformats.org/officeDocument/2006/relationships/oleObject" Target="embeddings/oleObject40.bin"/><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50.bin"/><Relationship Id="rId95" Type="http://schemas.openxmlformats.org/officeDocument/2006/relationships/oleObject" Target="embeddings/oleObject53.bin"/><Relationship Id="rId22" Type="http://schemas.openxmlformats.org/officeDocument/2006/relationships/oleObject" Target="embeddings/oleObject6.bin"/><Relationship Id="rId27" Type="http://schemas.openxmlformats.org/officeDocument/2006/relationships/image" Target="media/image11.wmf"/><Relationship Id="rId43" Type="http://schemas.openxmlformats.org/officeDocument/2006/relationships/oleObject" Target="embeddings/oleObject16.bin"/><Relationship Id="rId48" Type="http://schemas.openxmlformats.org/officeDocument/2006/relationships/oleObject" Target="embeddings/oleObject20.bin"/><Relationship Id="rId64" Type="http://schemas.openxmlformats.org/officeDocument/2006/relationships/image" Target="media/image27.wmf"/><Relationship Id="rId69" Type="http://schemas.openxmlformats.org/officeDocument/2006/relationships/oleObject" Target="embeddings/oleObject31.bin"/><Relationship Id="rId80" Type="http://schemas.openxmlformats.org/officeDocument/2006/relationships/oleObject" Target="embeddings/oleObject41.bin"/><Relationship Id="rId85" Type="http://schemas.openxmlformats.org/officeDocument/2006/relationships/oleObject" Target="embeddings/oleObject45.bin"/><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0.bin"/><Relationship Id="rId20" Type="http://schemas.openxmlformats.org/officeDocument/2006/relationships/oleObject" Target="embeddings/oleObject5.bin"/><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oleObject" Target="embeddings/oleObject37.bin"/><Relationship Id="rId83" Type="http://schemas.openxmlformats.org/officeDocument/2006/relationships/image" Target="media/image31.wmf"/><Relationship Id="rId88" Type="http://schemas.openxmlformats.org/officeDocument/2006/relationships/oleObject" Target="embeddings/oleObject48.bin"/><Relationship Id="rId91" Type="http://schemas.openxmlformats.org/officeDocument/2006/relationships/oleObject" Target="embeddings/oleObject51.bin"/><Relationship Id="rId96"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image" Target="media/image12.wmf"/><Relationship Id="rId36" Type="http://schemas.openxmlformats.org/officeDocument/2006/relationships/oleObject" Target="embeddings/oleObject11.bin"/><Relationship Id="rId49" Type="http://schemas.openxmlformats.org/officeDocument/2006/relationships/oleObject" Target="embeddings/oleObject21.bin"/><Relationship Id="rId57" Type="http://schemas.openxmlformats.org/officeDocument/2006/relationships/image" Target="media/image22.wmf"/><Relationship Id="rId10" Type="http://schemas.openxmlformats.org/officeDocument/2006/relationships/image" Target="media/image1.wmf"/><Relationship Id="rId31" Type="http://schemas.openxmlformats.org/officeDocument/2006/relationships/image" Target="media/image14.wmf"/><Relationship Id="rId44" Type="http://schemas.openxmlformats.org/officeDocument/2006/relationships/image" Target="media/image19.wmf"/><Relationship Id="rId52" Type="http://schemas.openxmlformats.org/officeDocument/2006/relationships/image" Target="media/image21.wmf"/><Relationship Id="rId60" Type="http://schemas.openxmlformats.org/officeDocument/2006/relationships/oleObject" Target="embeddings/oleObject28.bin"/><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image" Target="media/image30.wmf"/><Relationship Id="rId81" Type="http://schemas.openxmlformats.org/officeDocument/2006/relationships/oleObject" Target="embeddings/oleObject42.bin"/><Relationship Id="rId86" Type="http://schemas.openxmlformats.org/officeDocument/2006/relationships/oleObject" Target="embeddings/oleObject46.bin"/><Relationship Id="rId94" Type="http://schemas.openxmlformats.org/officeDocument/2006/relationships/image" Target="media/image33.wmf"/><Relationship Id="rId99" Type="http://schemas.openxmlformats.org/officeDocument/2006/relationships/footer" Target="footer1.xml"/><Relationship Id="rId10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files/docs/2024/09/11/1235NPRR-15%20IMM%20Comments%20091124.docx" TargetMode="External"/><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8.wmf"/><Relationship Id="rId34" Type="http://schemas.openxmlformats.org/officeDocument/2006/relationships/oleObject" Target="embeddings/oleObject10.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oleObject" Target="embeddings/oleObject38.bin"/><Relationship Id="rId97" Type="http://schemas.openxmlformats.org/officeDocument/2006/relationships/oleObject" Target="embeddings/oleObject54.bin"/><Relationship Id="rId7" Type="http://schemas.openxmlformats.org/officeDocument/2006/relationships/hyperlink" Target="https://www.ercot.com/mktrules/issues/NPRR1235" TargetMode="External"/><Relationship Id="rId71" Type="http://schemas.openxmlformats.org/officeDocument/2006/relationships/oleObject" Target="embeddings/oleObject33.bin"/><Relationship Id="rId92"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oleObject" Target="embeddings/oleObject7.bin"/><Relationship Id="rId40" Type="http://schemas.openxmlformats.org/officeDocument/2006/relationships/oleObject" Target="embeddings/oleObject13.bin"/><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oleObject" Target="embeddings/oleObject47.bin"/><Relationship Id="rId61" Type="http://schemas.openxmlformats.org/officeDocument/2006/relationships/image" Target="media/image24.wmf"/><Relationship Id="rId82" Type="http://schemas.openxmlformats.org/officeDocument/2006/relationships/oleObject" Target="embeddings/oleObject43.bin"/><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image" Target="media/image13.wmf"/><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9.bin"/><Relationship Id="rId100" Type="http://schemas.openxmlformats.org/officeDocument/2006/relationships/fontTable" Target="fontTable.xml"/><Relationship Id="rId8" Type="http://schemas.openxmlformats.org/officeDocument/2006/relationships/hyperlink" Target="mailto:ryan.king@ercot.com" TargetMode="External"/><Relationship Id="rId51" Type="http://schemas.openxmlformats.org/officeDocument/2006/relationships/oleObject" Target="embeddings/oleObject22.bin"/><Relationship Id="rId72" Type="http://schemas.openxmlformats.org/officeDocument/2006/relationships/oleObject" Target="embeddings/oleObject34.bin"/><Relationship Id="rId93" Type="http://schemas.openxmlformats.org/officeDocument/2006/relationships/oleObject" Target="embeddings/oleObject52.bin"/><Relationship Id="rId9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167</Pages>
  <Words>57711</Words>
  <Characters>312282</Characters>
  <Application>Microsoft Office Word</Application>
  <DocSecurity>0</DocSecurity>
  <Lines>2602</Lines>
  <Paragraphs>738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Longhorn Power 100124</cp:lastModifiedBy>
  <cp:revision>2</cp:revision>
  <cp:lastPrinted>2001-06-20T16:28:00Z</cp:lastPrinted>
  <dcterms:created xsi:type="dcterms:W3CDTF">2024-10-01T14:29:00Z</dcterms:created>
  <dcterms:modified xsi:type="dcterms:W3CDTF">2024-10-01T14:29:00Z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2024-08-21T15:33:15Z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4d5a149e-e983-4339-b4c9-30cf67e068f3</vt:lpwstr>
  </property>
  <property fmtid="{D5CDD505-2E9C-101B-9397-08002B2CF9AE}" pid="8" name="MSIP_Label_7084cbda-52b8-46fb-a7b7-cb5bd465ed85_ContentBits">
    <vt:lpwstr>0</vt:lpwstr>
  </property>
</Properties>
</file>